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3F1AD" w14:textId="77777777" w:rsidR="002204E8" w:rsidRDefault="002204E8" w:rsidP="002204E8"/>
    <w:p w14:paraId="130B7AE1" w14:textId="77777777" w:rsidR="002204E8" w:rsidRDefault="002204E8" w:rsidP="002204E8"/>
    <w:p w14:paraId="3A75B51F" w14:textId="77777777" w:rsidR="002204E8" w:rsidRDefault="002204E8" w:rsidP="002204E8"/>
    <w:p w14:paraId="50B2469E" w14:textId="77777777" w:rsidR="002204E8" w:rsidRDefault="002204E8" w:rsidP="002204E8"/>
    <w:p w14:paraId="624C0BDD" w14:textId="77777777" w:rsidR="002204E8" w:rsidRDefault="00DD3F58" w:rsidP="002204E8">
      <w:pPr>
        <w:jc w:val="center"/>
      </w:pPr>
      <w:r>
        <w:rPr>
          <w:noProof/>
        </w:rPr>
        <w:drawing>
          <wp:inline distT="0" distB="0" distL="0" distR="0" wp14:anchorId="1E5E93DD" wp14:editId="2D5B5383">
            <wp:extent cx="1802765" cy="180276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2765" cy="1802765"/>
                    </a:xfrm>
                    <a:prstGeom prst="rect">
                      <a:avLst/>
                    </a:prstGeom>
                    <a:noFill/>
                    <a:ln>
                      <a:noFill/>
                    </a:ln>
                  </pic:spPr>
                </pic:pic>
              </a:graphicData>
            </a:graphic>
          </wp:inline>
        </w:drawing>
      </w:r>
    </w:p>
    <w:p w14:paraId="1A700FC7" w14:textId="77777777" w:rsidR="002204E8" w:rsidRPr="00BA55F2" w:rsidRDefault="002204E8" w:rsidP="002204E8">
      <w:pPr>
        <w:jc w:val="center"/>
      </w:pPr>
    </w:p>
    <w:p w14:paraId="581A0DBF" w14:textId="77777777" w:rsidR="002204E8" w:rsidRDefault="002204E8" w:rsidP="002204E8">
      <w:pPr>
        <w:jc w:val="center"/>
      </w:pPr>
    </w:p>
    <w:p w14:paraId="7A8E4B06" w14:textId="77777777" w:rsidR="002204E8" w:rsidRDefault="002204E8" w:rsidP="002204E8">
      <w:pPr>
        <w:jc w:val="center"/>
      </w:pPr>
    </w:p>
    <w:p w14:paraId="3FE121F0" w14:textId="77777777" w:rsidR="002204E8" w:rsidRDefault="002204E8" w:rsidP="002204E8">
      <w:pPr>
        <w:jc w:val="center"/>
      </w:pPr>
    </w:p>
    <w:p w14:paraId="3ADFB84C" w14:textId="77777777" w:rsidR="002204E8" w:rsidRDefault="002204E8" w:rsidP="002204E8">
      <w:pPr>
        <w:jc w:val="center"/>
      </w:pPr>
    </w:p>
    <w:p w14:paraId="33AE19B8" w14:textId="77777777" w:rsidR="002204E8" w:rsidRDefault="002204E8" w:rsidP="002204E8">
      <w:pPr>
        <w:jc w:val="center"/>
      </w:pPr>
    </w:p>
    <w:p w14:paraId="391D8714" w14:textId="77777777" w:rsidR="002204E8" w:rsidRDefault="002204E8" w:rsidP="002204E8">
      <w:pPr>
        <w:jc w:val="center"/>
      </w:pPr>
    </w:p>
    <w:p w14:paraId="3CD3DEEF" w14:textId="77777777" w:rsidR="002204E8" w:rsidRDefault="002204E8" w:rsidP="002204E8">
      <w:pPr>
        <w:jc w:val="center"/>
      </w:pPr>
    </w:p>
    <w:p w14:paraId="271C5A68" w14:textId="77777777" w:rsidR="002204E8" w:rsidRPr="00BA55F2" w:rsidRDefault="002204E8" w:rsidP="002204E8">
      <w:pPr>
        <w:jc w:val="center"/>
      </w:pPr>
    </w:p>
    <w:p w14:paraId="05C50A9F" w14:textId="77777777" w:rsidR="002204E8" w:rsidRPr="00BA55F2" w:rsidRDefault="002204E8" w:rsidP="002204E8">
      <w:pPr>
        <w:jc w:val="center"/>
      </w:pPr>
    </w:p>
    <w:p w14:paraId="73352A22" w14:textId="77777777" w:rsidR="002204E8" w:rsidRPr="00CC5FA2" w:rsidRDefault="002204E8" w:rsidP="00817869">
      <w:pPr>
        <w:tabs>
          <w:tab w:val="left" w:pos="672"/>
        </w:tabs>
        <w:spacing w:line="360" w:lineRule="auto"/>
        <w:jc w:val="center"/>
        <w:rPr>
          <w:rFonts w:ascii="Arial" w:hAnsi="Arial" w:cs="Arial"/>
          <w:b/>
          <w:sz w:val="24"/>
          <w:szCs w:val="24"/>
        </w:rPr>
      </w:pPr>
      <w:r w:rsidRPr="00CC5FA2">
        <w:rPr>
          <w:rFonts w:ascii="Arial" w:hAnsi="Arial" w:cs="Arial"/>
          <w:b/>
          <w:sz w:val="24"/>
          <w:szCs w:val="24"/>
        </w:rPr>
        <w:t>WYMAGANIA OGÓLNE BUDOWY NOWYCH I MODERNIZACJI INSTALACJI PRODUKCYJNYCH W BRANŻY P</w:t>
      </w:r>
      <w:r w:rsidR="00D157DB" w:rsidRPr="00CC5FA2">
        <w:rPr>
          <w:rFonts w:ascii="Arial" w:hAnsi="Arial" w:cs="Arial"/>
          <w:b/>
          <w:sz w:val="24"/>
          <w:szCs w:val="24"/>
        </w:rPr>
        <w:t>i</w:t>
      </w:r>
      <w:r w:rsidRPr="00CC5FA2">
        <w:rPr>
          <w:rFonts w:ascii="Arial" w:hAnsi="Arial" w:cs="Arial"/>
          <w:b/>
          <w:sz w:val="24"/>
          <w:szCs w:val="24"/>
        </w:rPr>
        <w:t>A</w:t>
      </w:r>
      <w:r w:rsidR="00F62AEE" w:rsidRPr="00CC5FA2">
        <w:rPr>
          <w:rFonts w:ascii="Arial" w:hAnsi="Arial" w:cs="Arial"/>
          <w:b/>
          <w:sz w:val="24"/>
          <w:szCs w:val="24"/>
        </w:rPr>
        <w:t xml:space="preserve"> - </w:t>
      </w:r>
      <w:r w:rsidRPr="00CC5FA2">
        <w:rPr>
          <w:rFonts w:ascii="Arial" w:hAnsi="Arial" w:cs="Arial"/>
          <w:b/>
          <w:sz w:val="24"/>
          <w:szCs w:val="24"/>
        </w:rPr>
        <w:t>ZAŁĄCZNIKI TECHNICZE DO KONTRAKTÓW</w:t>
      </w:r>
      <w:r w:rsidR="00F62AEE" w:rsidRPr="00CC5FA2">
        <w:rPr>
          <w:rFonts w:ascii="Arial" w:hAnsi="Arial" w:cs="Arial"/>
          <w:b/>
          <w:sz w:val="24"/>
          <w:szCs w:val="24"/>
        </w:rPr>
        <w:t xml:space="preserve"> </w:t>
      </w:r>
    </w:p>
    <w:p w14:paraId="599E5947" w14:textId="77777777" w:rsidR="002204E8" w:rsidRPr="00BA55F2" w:rsidRDefault="002204E8" w:rsidP="002204E8">
      <w:pPr>
        <w:jc w:val="center"/>
        <w:rPr>
          <w:b/>
          <w:sz w:val="48"/>
          <w:szCs w:val="48"/>
        </w:rPr>
      </w:pPr>
    </w:p>
    <w:p w14:paraId="2AD3ED9C" w14:textId="77777777" w:rsidR="002204E8" w:rsidRPr="00BA55F2" w:rsidRDefault="002204E8" w:rsidP="002204E8">
      <w:pPr>
        <w:jc w:val="center"/>
        <w:rPr>
          <w:b/>
          <w:sz w:val="40"/>
          <w:szCs w:val="40"/>
        </w:rPr>
      </w:pPr>
    </w:p>
    <w:p w14:paraId="1F4F33F8" w14:textId="77777777" w:rsidR="002204E8" w:rsidRPr="00BA55F2" w:rsidRDefault="002204E8" w:rsidP="002204E8">
      <w:pPr>
        <w:jc w:val="center"/>
        <w:rPr>
          <w:b/>
          <w:sz w:val="40"/>
          <w:szCs w:val="40"/>
        </w:rPr>
      </w:pPr>
    </w:p>
    <w:p w14:paraId="3C8970B5" w14:textId="77777777" w:rsidR="00BA1E65" w:rsidRPr="00BA55F2" w:rsidRDefault="00BA1E65" w:rsidP="002204E8">
      <w:pPr>
        <w:jc w:val="center"/>
        <w:rPr>
          <w:b/>
          <w:sz w:val="40"/>
          <w:szCs w:val="40"/>
        </w:rPr>
      </w:pPr>
    </w:p>
    <w:p w14:paraId="7FB5B1C2" w14:textId="77777777" w:rsidR="002204E8" w:rsidRDefault="002204E8" w:rsidP="002204E8"/>
    <w:p w14:paraId="78714FCA" w14:textId="77777777" w:rsidR="00E72DBA" w:rsidRDefault="00E72DBA" w:rsidP="002204E8"/>
    <w:p w14:paraId="2E0F0360" w14:textId="77777777" w:rsidR="00E72DBA" w:rsidRDefault="00E72DBA" w:rsidP="002204E8"/>
    <w:p w14:paraId="1101519F" w14:textId="77777777" w:rsidR="00E72DBA" w:rsidRDefault="00E72DBA" w:rsidP="002204E8"/>
    <w:p w14:paraId="7AA4E8C5" w14:textId="77777777" w:rsidR="00E72DBA" w:rsidRDefault="00E72DBA" w:rsidP="002204E8"/>
    <w:p w14:paraId="2382CD9F" w14:textId="77777777" w:rsidR="00E72DBA" w:rsidRDefault="00E72DBA" w:rsidP="002204E8"/>
    <w:p w14:paraId="6C171092" w14:textId="77777777" w:rsidR="00E72DBA" w:rsidRDefault="00E72DBA" w:rsidP="002204E8"/>
    <w:p w14:paraId="4BE399A3" w14:textId="77777777" w:rsidR="00E72DBA" w:rsidRDefault="00E72DBA" w:rsidP="002204E8"/>
    <w:p w14:paraId="7589F1EE" w14:textId="77777777" w:rsidR="00E72DBA" w:rsidRDefault="00E72DBA" w:rsidP="002204E8"/>
    <w:p w14:paraId="481330FF" w14:textId="77777777" w:rsidR="002204E8" w:rsidRDefault="002204E8" w:rsidP="002204E8">
      <w:pPr>
        <w:jc w:val="center"/>
        <w:rPr>
          <w:rFonts w:ascii="Arial" w:hAnsi="Arial" w:cs="Arial"/>
          <w:b/>
          <w:sz w:val="22"/>
          <w:szCs w:val="22"/>
        </w:rPr>
      </w:pPr>
    </w:p>
    <w:p w14:paraId="234B7217" w14:textId="77777777" w:rsidR="00D157DB" w:rsidRDefault="00D157DB" w:rsidP="002204E8">
      <w:pPr>
        <w:jc w:val="center"/>
        <w:rPr>
          <w:rFonts w:ascii="Arial" w:hAnsi="Arial" w:cs="Arial"/>
          <w:b/>
          <w:sz w:val="22"/>
          <w:szCs w:val="22"/>
        </w:rPr>
      </w:pPr>
    </w:p>
    <w:p w14:paraId="2064B2D3" w14:textId="77777777" w:rsidR="00817869" w:rsidRDefault="00817869" w:rsidP="002204E8">
      <w:pPr>
        <w:jc w:val="center"/>
        <w:rPr>
          <w:rFonts w:ascii="Arial" w:hAnsi="Arial" w:cs="Arial"/>
          <w:b/>
          <w:sz w:val="22"/>
          <w:szCs w:val="22"/>
        </w:rPr>
      </w:pPr>
    </w:p>
    <w:p w14:paraId="522D13A8" w14:textId="77777777" w:rsidR="00817869" w:rsidRDefault="00817869" w:rsidP="00CD7393">
      <w:pPr>
        <w:rPr>
          <w:rFonts w:ascii="Arial" w:hAnsi="Arial" w:cs="Arial"/>
          <w:b/>
          <w:sz w:val="22"/>
          <w:szCs w:val="22"/>
        </w:rPr>
      </w:pPr>
    </w:p>
    <w:p w14:paraId="2657E70E" w14:textId="77777777" w:rsidR="00817869" w:rsidRDefault="00817869" w:rsidP="002204E8">
      <w:pPr>
        <w:jc w:val="center"/>
        <w:rPr>
          <w:rFonts w:ascii="Arial" w:hAnsi="Arial" w:cs="Arial"/>
          <w:b/>
          <w:sz w:val="22"/>
          <w:szCs w:val="22"/>
        </w:rPr>
      </w:pPr>
    </w:p>
    <w:p w14:paraId="1547C175" w14:textId="77777777" w:rsidR="00CC5FA2" w:rsidRDefault="00CC5FA2" w:rsidP="002204E8">
      <w:pPr>
        <w:jc w:val="center"/>
        <w:rPr>
          <w:rFonts w:ascii="Arial" w:hAnsi="Arial" w:cs="Arial"/>
          <w:b/>
          <w:sz w:val="22"/>
          <w:szCs w:val="22"/>
        </w:rPr>
      </w:pPr>
    </w:p>
    <w:p w14:paraId="7CD54FE9" w14:textId="77777777" w:rsidR="00817869" w:rsidRDefault="00817869" w:rsidP="002204E8">
      <w:pPr>
        <w:jc w:val="center"/>
        <w:rPr>
          <w:rFonts w:ascii="Arial" w:hAnsi="Arial" w:cs="Arial"/>
          <w:b/>
          <w:sz w:val="22"/>
          <w:szCs w:val="22"/>
        </w:rPr>
      </w:pPr>
    </w:p>
    <w:p w14:paraId="1E679682" w14:textId="77777777" w:rsidR="00CC5FA2" w:rsidRDefault="00CC5FA2" w:rsidP="002204E8">
      <w:pPr>
        <w:jc w:val="center"/>
        <w:rPr>
          <w:rFonts w:ascii="Arial" w:hAnsi="Arial" w:cs="Arial"/>
          <w:b/>
          <w:sz w:val="22"/>
          <w:szCs w:val="22"/>
        </w:rPr>
      </w:pPr>
    </w:p>
    <w:p w14:paraId="0705AC42" w14:textId="77777777" w:rsidR="00F62AEE" w:rsidRDefault="00F62AEE" w:rsidP="00A1043F">
      <w:pPr>
        <w:jc w:val="center"/>
        <w:rPr>
          <w:rFonts w:ascii="Arial" w:hAnsi="Arial" w:cs="Arial"/>
          <w:sz w:val="22"/>
          <w:szCs w:val="22"/>
        </w:rPr>
      </w:pPr>
    </w:p>
    <w:p w14:paraId="7FAE07D6" w14:textId="77777777" w:rsidR="00A1043F" w:rsidRPr="00CC5FA2" w:rsidRDefault="00735B0E" w:rsidP="00A1043F">
      <w:pPr>
        <w:jc w:val="center"/>
        <w:rPr>
          <w:rFonts w:ascii="Arial" w:hAnsi="Arial" w:cs="Arial"/>
        </w:rPr>
      </w:pPr>
      <w:r>
        <w:rPr>
          <w:rFonts w:ascii="Arial" w:hAnsi="Arial" w:cs="Arial"/>
        </w:rPr>
        <w:t>Włocławek, W</w:t>
      </w:r>
      <w:r w:rsidR="00CC5FA2">
        <w:rPr>
          <w:rFonts w:ascii="Arial" w:hAnsi="Arial" w:cs="Arial"/>
        </w:rPr>
        <w:t>rzesień 2021</w:t>
      </w:r>
    </w:p>
    <w:p w14:paraId="526F8EDB" w14:textId="77777777" w:rsidR="002204E8" w:rsidRPr="00712221" w:rsidRDefault="00D157DB" w:rsidP="00A1043F">
      <w:pPr>
        <w:jc w:val="center"/>
        <w:rPr>
          <w:rFonts w:ascii="Arial" w:hAnsi="Arial" w:cs="Arial"/>
          <w:sz w:val="18"/>
          <w:szCs w:val="18"/>
        </w:rPr>
      </w:pPr>
      <w:r>
        <w:rPr>
          <w:rFonts w:ascii="Arial" w:hAnsi="Arial" w:cs="Arial"/>
          <w:b/>
          <w:sz w:val="22"/>
          <w:szCs w:val="22"/>
        </w:rPr>
        <w:br w:type="page"/>
      </w:r>
      <w:r w:rsidR="00A1043F" w:rsidRPr="00712221">
        <w:rPr>
          <w:rFonts w:ascii="Arial" w:hAnsi="Arial" w:cs="Arial"/>
          <w:sz w:val="18"/>
          <w:szCs w:val="18"/>
        </w:rPr>
        <w:lastRenderedPageBreak/>
        <w:t>SPIS TREŚCI</w:t>
      </w:r>
      <w:r w:rsidR="0024002F" w:rsidRPr="00712221">
        <w:rPr>
          <w:rFonts w:ascii="Arial" w:hAnsi="Arial" w:cs="Arial"/>
          <w:sz w:val="18"/>
          <w:szCs w:val="18"/>
        </w:rPr>
        <w:tab/>
      </w:r>
    </w:p>
    <w:p w14:paraId="1CC859FA" w14:textId="77777777" w:rsidR="00817869" w:rsidRPr="00712221" w:rsidRDefault="00817869" w:rsidP="00A1043F">
      <w:pPr>
        <w:jc w:val="center"/>
        <w:rPr>
          <w:rFonts w:ascii="Arial" w:hAnsi="Arial" w:cs="Arial"/>
          <w:sz w:val="18"/>
          <w:szCs w:val="18"/>
        </w:rPr>
      </w:pPr>
    </w:p>
    <w:p w14:paraId="4D308D4F" w14:textId="77777777" w:rsidR="008927DE" w:rsidRPr="00F62B1B" w:rsidRDefault="004F59FA" w:rsidP="008927DE">
      <w:pPr>
        <w:pStyle w:val="Spistreci1"/>
        <w:tabs>
          <w:tab w:val="left" w:pos="400"/>
          <w:tab w:val="right" w:leader="dot" w:pos="9060"/>
        </w:tabs>
        <w:spacing w:before="0" w:after="0"/>
        <w:rPr>
          <w:rFonts w:ascii="Arial" w:hAnsi="Arial" w:cs="Arial"/>
          <w:b w:val="0"/>
          <w:bCs w:val="0"/>
          <w:noProof/>
          <w:sz w:val="18"/>
          <w:szCs w:val="18"/>
        </w:rPr>
      </w:pPr>
      <w:r w:rsidRPr="00712221">
        <w:rPr>
          <w:rFonts w:ascii="Arial" w:hAnsi="Arial" w:cs="Arial"/>
          <w:b w:val="0"/>
          <w:bCs w:val="0"/>
          <w:caps/>
          <w:sz w:val="18"/>
          <w:szCs w:val="18"/>
          <w:u w:val="single"/>
        </w:rPr>
        <w:fldChar w:fldCharType="begin"/>
      </w:r>
      <w:r w:rsidRPr="00712221">
        <w:rPr>
          <w:rFonts w:ascii="Arial" w:hAnsi="Arial" w:cs="Arial"/>
          <w:b w:val="0"/>
          <w:bCs w:val="0"/>
          <w:caps/>
          <w:sz w:val="18"/>
          <w:szCs w:val="18"/>
          <w:u w:val="single"/>
        </w:rPr>
        <w:instrText xml:space="preserve"> TOC \o "1-4" \h \z \u </w:instrText>
      </w:r>
      <w:r w:rsidRPr="00712221">
        <w:rPr>
          <w:rFonts w:ascii="Arial" w:hAnsi="Arial" w:cs="Arial"/>
          <w:b w:val="0"/>
          <w:bCs w:val="0"/>
          <w:caps/>
          <w:sz w:val="18"/>
          <w:szCs w:val="18"/>
          <w:u w:val="single"/>
        </w:rPr>
        <w:fldChar w:fldCharType="separate"/>
      </w:r>
      <w:hyperlink w:anchor="_Toc475077744" w:history="1">
        <w:r w:rsidR="008927DE" w:rsidRPr="008927DE">
          <w:rPr>
            <w:rStyle w:val="Hipercze"/>
            <w:rFonts w:ascii="Arial" w:hAnsi="Arial" w:cs="Arial"/>
            <w:b w:val="0"/>
            <w:noProof/>
            <w:sz w:val="18"/>
            <w:szCs w:val="18"/>
          </w:rPr>
          <w:t>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WPROWADZENIE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_Toc475077744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w:t>
        </w:r>
        <w:r w:rsidR="008927DE" w:rsidRPr="008927DE">
          <w:rPr>
            <w:rFonts w:ascii="Arial" w:hAnsi="Arial" w:cs="Arial"/>
            <w:b w:val="0"/>
            <w:noProof/>
            <w:webHidden/>
            <w:sz w:val="18"/>
            <w:szCs w:val="18"/>
          </w:rPr>
          <w:fldChar w:fldCharType="end"/>
        </w:r>
      </w:hyperlink>
    </w:p>
    <w:p w14:paraId="5AA9E019" w14:textId="77777777" w:rsidR="008927DE" w:rsidRPr="00F62B1B" w:rsidRDefault="008927DE" w:rsidP="008927DE">
      <w:pPr>
        <w:pStyle w:val="Spistreci1"/>
        <w:tabs>
          <w:tab w:val="left" w:pos="400"/>
          <w:tab w:val="right" w:leader="dot" w:pos="9060"/>
        </w:tabs>
        <w:spacing w:before="0" w:after="0"/>
        <w:rPr>
          <w:rFonts w:ascii="Arial" w:hAnsi="Arial" w:cs="Arial"/>
          <w:b w:val="0"/>
          <w:bCs w:val="0"/>
          <w:noProof/>
          <w:sz w:val="18"/>
          <w:szCs w:val="18"/>
        </w:rPr>
      </w:pPr>
      <w:hyperlink w:anchor="_Toc475077745" w:history="1">
        <w:r w:rsidRPr="008927DE">
          <w:rPr>
            <w:rStyle w:val="Hipercze"/>
            <w:rFonts w:ascii="Arial" w:hAnsi="Arial" w:cs="Arial"/>
            <w:b w:val="0"/>
            <w:noProof/>
            <w:sz w:val="18"/>
            <w:szCs w:val="18"/>
          </w:rPr>
          <w:t>2.</w:t>
        </w:r>
        <w:r w:rsidRPr="00F62B1B">
          <w:rPr>
            <w:rFonts w:ascii="Arial" w:hAnsi="Arial" w:cs="Arial"/>
            <w:b w:val="0"/>
            <w:bCs w:val="0"/>
            <w:noProof/>
            <w:sz w:val="18"/>
            <w:szCs w:val="18"/>
          </w:rPr>
          <w:tab/>
        </w:r>
        <w:r w:rsidRPr="008927DE">
          <w:rPr>
            <w:rStyle w:val="Hipercze"/>
            <w:rFonts w:ascii="Arial" w:hAnsi="Arial" w:cs="Arial"/>
            <w:b w:val="0"/>
            <w:noProof/>
            <w:sz w:val="18"/>
            <w:szCs w:val="18"/>
          </w:rPr>
          <w:t>OGÓLNE WYMAGANIA TECHNICZNE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_Toc475077745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w:t>
        </w:r>
        <w:r w:rsidRPr="008927DE">
          <w:rPr>
            <w:rFonts w:ascii="Arial" w:hAnsi="Arial" w:cs="Arial"/>
            <w:b w:val="0"/>
            <w:noProof/>
            <w:webHidden/>
            <w:sz w:val="18"/>
            <w:szCs w:val="18"/>
          </w:rPr>
          <w:fldChar w:fldCharType="end"/>
        </w:r>
      </w:hyperlink>
    </w:p>
    <w:p w14:paraId="4206F51A"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746" w:history="1">
        <w:r w:rsidRPr="008927DE">
          <w:rPr>
            <w:rStyle w:val="Hipercze"/>
            <w:rFonts w:ascii="Arial" w:hAnsi="Arial" w:cs="Arial"/>
            <w:b w:val="0"/>
            <w:noProof/>
            <w:sz w:val="18"/>
            <w:szCs w:val="18"/>
          </w:rPr>
          <w:t>2.1.</w:t>
        </w:r>
        <w:r w:rsidRPr="00F62B1B">
          <w:rPr>
            <w:rFonts w:ascii="Arial" w:hAnsi="Arial" w:cs="Arial"/>
            <w:b w:val="0"/>
            <w:bCs w:val="0"/>
            <w:noProof/>
            <w:sz w:val="18"/>
            <w:szCs w:val="18"/>
          </w:rPr>
          <w:tab/>
        </w:r>
        <w:r w:rsidRPr="008927DE">
          <w:rPr>
            <w:rStyle w:val="Hipercze"/>
            <w:rFonts w:ascii="Arial" w:hAnsi="Arial" w:cs="Arial"/>
            <w:b w:val="0"/>
            <w:noProof/>
            <w:sz w:val="18"/>
            <w:szCs w:val="18"/>
          </w:rPr>
          <w:t>Zakres</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_Toc475077746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w:t>
        </w:r>
        <w:r w:rsidRPr="008927DE">
          <w:rPr>
            <w:rFonts w:ascii="Arial" w:hAnsi="Arial" w:cs="Arial"/>
            <w:b w:val="0"/>
            <w:noProof/>
            <w:webHidden/>
            <w:sz w:val="18"/>
            <w:szCs w:val="18"/>
          </w:rPr>
          <w:fldChar w:fldCharType="end"/>
        </w:r>
      </w:hyperlink>
    </w:p>
    <w:p w14:paraId="1FF5AE01"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747" w:history="1">
        <w:r w:rsidRPr="008927DE">
          <w:rPr>
            <w:rStyle w:val="Hipercze"/>
            <w:rFonts w:ascii="Arial" w:hAnsi="Arial" w:cs="Arial"/>
            <w:b w:val="0"/>
            <w:noProof/>
            <w:sz w:val="18"/>
            <w:szCs w:val="18"/>
          </w:rPr>
          <w:t>2.2.</w:t>
        </w:r>
        <w:r w:rsidRPr="00F62B1B">
          <w:rPr>
            <w:rFonts w:ascii="Arial" w:hAnsi="Arial" w:cs="Arial"/>
            <w:b w:val="0"/>
            <w:bCs w:val="0"/>
            <w:noProof/>
            <w:sz w:val="18"/>
            <w:szCs w:val="18"/>
          </w:rPr>
          <w:tab/>
        </w:r>
        <w:r w:rsidRPr="008927DE">
          <w:rPr>
            <w:rStyle w:val="Hipercze"/>
            <w:rFonts w:ascii="Arial" w:hAnsi="Arial" w:cs="Arial"/>
            <w:b w:val="0"/>
            <w:noProof/>
            <w:sz w:val="18"/>
            <w:szCs w:val="18"/>
          </w:rPr>
          <w:t>Normy i przepisy</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_Toc475077747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w:t>
        </w:r>
        <w:r w:rsidRPr="008927DE">
          <w:rPr>
            <w:rFonts w:ascii="Arial" w:hAnsi="Arial" w:cs="Arial"/>
            <w:b w:val="0"/>
            <w:noProof/>
            <w:webHidden/>
            <w:sz w:val="18"/>
            <w:szCs w:val="18"/>
          </w:rPr>
          <w:fldChar w:fldCharType="end"/>
        </w:r>
      </w:hyperlink>
    </w:p>
    <w:p w14:paraId="2F2121C0"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748" w:history="1">
        <w:r w:rsidRPr="008927DE">
          <w:rPr>
            <w:rStyle w:val="Hipercze"/>
            <w:rFonts w:ascii="Arial" w:hAnsi="Arial" w:cs="Arial"/>
            <w:b w:val="0"/>
            <w:noProof/>
            <w:sz w:val="18"/>
            <w:szCs w:val="18"/>
          </w:rPr>
          <w:t>2.3.</w:t>
        </w:r>
        <w:r w:rsidRPr="00F62B1B">
          <w:rPr>
            <w:rFonts w:ascii="Arial" w:hAnsi="Arial" w:cs="Arial"/>
            <w:b w:val="0"/>
            <w:bCs w:val="0"/>
            <w:noProof/>
            <w:sz w:val="18"/>
            <w:szCs w:val="18"/>
          </w:rPr>
          <w:tab/>
        </w:r>
        <w:r w:rsidRPr="008927DE">
          <w:rPr>
            <w:rStyle w:val="Hipercze"/>
            <w:rFonts w:ascii="Arial" w:hAnsi="Arial" w:cs="Arial"/>
            <w:b w:val="0"/>
            <w:noProof/>
            <w:sz w:val="18"/>
            <w:szCs w:val="18"/>
          </w:rPr>
          <w:t>Organizacje certyfikujące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_Toc475077748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15</w:t>
        </w:r>
        <w:r w:rsidRPr="008927DE">
          <w:rPr>
            <w:rFonts w:ascii="Arial" w:hAnsi="Arial" w:cs="Arial"/>
            <w:b w:val="0"/>
            <w:noProof/>
            <w:webHidden/>
            <w:sz w:val="18"/>
            <w:szCs w:val="18"/>
          </w:rPr>
          <w:fldChar w:fldCharType="end"/>
        </w:r>
      </w:hyperlink>
    </w:p>
    <w:p w14:paraId="25187DDF"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49" w:history="1">
        <w:r w:rsidRPr="008927DE">
          <w:rPr>
            <w:rStyle w:val="Hipercze"/>
            <w:rFonts w:ascii="Arial" w:hAnsi="Arial" w:cs="Arial"/>
            <w:b w:val="0"/>
            <w:noProof/>
            <w:sz w:val="18"/>
            <w:szCs w:val="18"/>
          </w:rPr>
          <w:t>2.3.1.</w:t>
        </w:r>
        <w:r w:rsidRPr="00F62B1B">
          <w:rPr>
            <w:rFonts w:ascii="Arial" w:hAnsi="Arial" w:cs="Arial"/>
            <w:b w:val="0"/>
            <w:bCs w:val="0"/>
            <w:noProof/>
            <w:sz w:val="18"/>
            <w:szCs w:val="18"/>
          </w:rPr>
          <w:tab/>
        </w:r>
        <w:r w:rsidRPr="008927DE">
          <w:rPr>
            <w:rStyle w:val="Hipercze"/>
            <w:rFonts w:ascii="Arial" w:hAnsi="Arial" w:cs="Arial"/>
            <w:b w:val="0"/>
            <w:noProof/>
            <w:sz w:val="18"/>
            <w:szCs w:val="18"/>
          </w:rPr>
          <w:t>Aparatura branży pomiarów i automatyki podlegająca certyfikacji jako urządzenia ciśnieniowe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_Toc475077749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15</w:t>
        </w:r>
        <w:r w:rsidRPr="008927DE">
          <w:rPr>
            <w:rFonts w:ascii="Arial" w:hAnsi="Arial" w:cs="Arial"/>
            <w:b w:val="0"/>
            <w:noProof/>
            <w:webHidden/>
            <w:sz w:val="18"/>
            <w:szCs w:val="18"/>
          </w:rPr>
          <w:fldChar w:fldCharType="end"/>
        </w:r>
      </w:hyperlink>
    </w:p>
    <w:p w14:paraId="37A1938D"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50" w:history="1">
        <w:r w:rsidRPr="008927DE">
          <w:rPr>
            <w:rStyle w:val="Hipercze"/>
            <w:rFonts w:ascii="Arial" w:hAnsi="Arial" w:cs="Arial"/>
            <w:b w:val="0"/>
            <w:noProof/>
            <w:sz w:val="18"/>
            <w:szCs w:val="18"/>
          </w:rPr>
          <w:t>2.3.2.</w:t>
        </w:r>
        <w:r w:rsidRPr="00F62B1B">
          <w:rPr>
            <w:rFonts w:ascii="Arial" w:hAnsi="Arial" w:cs="Arial"/>
            <w:b w:val="0"/>
            <w:bCs w:val="0"/>
            <w:noProof/>
            <w:sz w:val="18"/>
            <w:szCs w:val="18"/>
          </w:rPr>
          <w:tab/>
        </w:r>
        <w:r w:rsidRPr="008927DE">
          <w:rPr>
            <w:rStyle w:val="Hipercze"/>
            <w:rFonts w:ascii="Arial" w:hAnsi="Arial" w:cs="Arial"/>
            <w:b w:val="0"/>
            <w:noProof/>
            <w:sz w:val="18"/>
            <w:szCs w:val="18"/>
          </w:rPr>
          <w:t>Aparatura branży pomiarów i automatyki podlegająca certyfikacji jako urządzenia przeznaczone do użytku w przestrzeniach zagrożonych wybuchem</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_Toc475077750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15</w:t>
        </w:r>
        <w:r w:rsidRPr="008927DE">
          <w:rPr>
            <w:rFonts w:ascii="Arial" w:hAnsi="Arial" w:cs="Arial"/>
            <w:b w:val="0"/>
            <w:noProof/>
            <w:webHidden/>
            <w:sz w:val="18"/>
            <w:szCs w:val="18"/>
          </w:rPr>
          <w:fldChar w:fldCharType="end"/>
        </w:r>
      </w:hyperlink>
    </w:p>
    <w:p w14:paraId="4CA66343" w14:textId="77777777" w:rsidR="008927DE" w:rsidRPr="00F62B1B" w:rsidRDefault="008927DE" w:rsidP="008927DE">
      <w:pPr>
        <w:pStyle w:val="Spistreci1"/>
        <w:tabs>
          <w:tab w:val="left" w:pos="400"/>
          <w:tab w:val="right" w:leader="dot" w:pos="9060"/>
        </w:tabs>
        <w:spacing w:before="0" w:after="0"/>
        <w:rPr>
          <w:rFonts w:ascii="Arial" w:hAnsi="Arial" w:cs="Arial"/>
          <w:b w:val="0"/>
          <w:bCs w:val="0"/>
          <w:noProof/>
          <w:sz w:val="18"/>
          <w:szCs w:val="18"/>
        </w:rPr>
      </w:pPr>
      <w:hyperlink w:anchor="_Toc475077751" w:history="1">
        <w:r w:rsidRPr="008927DE">
          <w:rPr>
            <w:rStyle w:val="Hipercze"/>
            <w:rFonts w:ascii="Arial" w:hAnsi="Arial" w:cs="Arial"/>
            <w:b w:val="0"/>
            <w:noProof/>
            <w:sz w:val="18"/>
            <w:szCs w:val="18"/>
          </w:rPr>
          <w:t>3.</w:t>
        </w:r>
        <w:r w:rsidRPr="00F62B1B">
          <w:rPr>
            <w:rFonts w:ascii="Arial" w:hAnsi="Arial" w:cs="Arial"/>
            <w:b w:val="0"/>
            <w:bCs w:val="0"/>
            <w:noProof/>
            <w:sz w:val="18"/>
            <w:szCs w:val="18"/>
          </w:rPr>
          <w:tab/>
        </w:r>
        <w:r w:rsidRPr="008927DE">
          <w:rPr>
            <w:rStyle w:val="Hipercze"/>
            <w:rFonts w:ascii="Arial" w:hAnsi="Arial" w:cs="Arial"/>
            <w:b w:val="0"/>
            <w:noProof/>
            <w:sz w:val="18"/>
            <w:szCs w:val="18"/>
          </w:rPr>
          <w:t>APARATURA OBIEKTOWA I SYSTEMY STEROWANIA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_Toc475077751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17</w:t>
        </w:r>
        <w:r w:rsidRPr="008927DE">
          <w:rPr>
            <w:rFonts w:ascii="Arial" w:hAnsi="Arial" w:cs="Arial"/>
            <w:b w:val="0"/>
            <w:noProof/>
            <w:webHidden/>
            <w:sz w:val="18"/>
            <w:szCs w:val="18"/>
          </w:rPr>
          <w:fldChar w:fldCharType="end"/>
        </w:r>
      </w:hyperlink>
    </w:p>
    <w:p w14:paraId="263ACF6B"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752" w:history="1">
        <w:r w:rsidRPr="008927DE">
          <w:rPr>
            <w:rStyle w:val="Hipercze"/>
            <w:rFonts w:ascii="Arial" w:hAnsi="Arial" w:cs="Arial"/>
            <w:b w:val="0"/>
            <w:noProof/>
            <w:sz w:val="18"/>
            <w:szCs w:val="18"/>
          </w:rPr>
          <w:t>3.1.</w:t>
        </w:r>
        <w:r w:rsidRPr="00F62B1B">
          <w:rPr>
            <w:rFonts w:ascii="Arial" w:hAnsi="Arial" w:cs="Arial"/>
            <w:b w:val="0"/>
            <w:bCs w:val="0"/>
            <w:noProof/>
            <w:sz w:val="18"/>
            <w:szCs w:val="18"/>
          </w:rPr>
          <w:tab/>
        </w:r>
        <w:r w:rsidRPr="008927DE">
          <w:rPr>
            <w:rStyle w:val="Hipercze"/>
            <w:rFonts w:ascii="Arial" w:hAnsi="Arial" w:cs="Arial"/>
            <w:b w:val="0"/>
            <w:noProof/>
            <w:sz w:val="18"/>
            <w:szCs w:val="18"/>
          </w:rPr>
          <w:t>Wymagania techniczne dla aparatury obiektowej oraz systemów sterowania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_Toc475077752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17</w:t>
        </w:r>
        <w:r w:rsidRPr="008927DE">
          <w:rPr>
            <w:rFonts w:ascii="Arial" w:hAnsi="Arial" w:cs="Arial"/>
            <w:b w:val="0"/>
            <w:noProof/>
            <w:webHidden/>
            <w:sz w:val="18"/>
            <w:szCs w:val="18"/>
          </w:rPr>
          <w:fldChar w:fldCharType="end"/>
        </w:r>
      </w:hyperlink>
    </w:p>
    <w:p w14:paraId="3933F9B0"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53" w:history="1">
        <w:r w:rsidRPr="008927DE">
          <w:rPr>
            <w:rStyle w:val="Hipercze"/>
            <w:rFonts w:ascii="Arial" w:hAnsi="Arial" w:cs="Arial"/>
            <w:b w:val="0"/>
            <w:noProof/>
            <w:sz w:val="18"/>
            <w:szCs w:val="18"/>
          </w:rPr>
          <w:t>3.1.1.</w:t>
        </w:r>
        <w:r w:rsidRPr="00F62B1B">
          <w:rPr>
            <w:rFonts w:ascii="Arial" w:hAnsi="Arial" w:cs="Arial"/>
            <w:b w:val="0"/>
            <w:bCs w:val="0"/>
            <w:noProof/>
            <w:sz w:val="18"/>
            <w:szCs w:val="18"/>
          </w:rPr>
          <w:tab/>
        </w:r>
        <w:r w:rsidRPr="008927DE">
          <w:rPr>
            <w:rStyle w:val="Hipercze"/>
            <w:rFonts w:ascii="Arial" w:hAnsi="Arial" w:cs="Arial"/>
            <w:b w:val="0"/>
            <w:noProof/>
            <w:sz w:val="18"/>
            <w:szCs w:val="18"/>
          </w:rPr>
          <w:t>Wstęp</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_Toc475077753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17</w:t>
        </w:r>
        <w:r w:rsidRPr="008927DE">
          <w:rPr>
            <w:rFonts w:ascii="Arial" w:hAnsi="Arial" w:cs="Arial"/>
            <w:b w:val="0"/>
            <w:noProof/>
            <w:webHidden/>
            <w:sz w:val="18"/>
            <w:szCs w:val="18"/>
          </w:rPr>
          <w:fldChar w:fldCharType="end"/>
        </w:r>
      </w:hyperlink>
    </w:p>
    <w:p w14:paraId="19FEA929"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54" w:history="1">
        <w:r w:rsidRPr="008927DE">
          <w:rPr>
            <w:rStyle w:val="Hipercze"/>
            <w:rFonts w:ascii="Arial" w:hAnsi="Arial" w:cs="Arial"/>
            <w:b w:val="0"/>
            <w:noProof/>
            <w:sz w:val="18"/>
            <w:szCs w:val="18"/>
          </w:rPr>
          <w:t>3.1.2.</w:t>
        </w:r>
        <w:r w:rsidRPr="00F62B1B">
          <w:rPr>
            <w:rFonts w:ascii="Arial" w:hAnsi="Arial" w:cs="Arial"/>
            <w:b w:val="0"/>
            <w:bCs w:val="0"/>
            <w:noProof/>
            <w:sz w:val="18"/>
            <w:szCs w:val="18"/>
          </w:rPr>
          <w:tab/>
        </w:r>
        <w:r w:rsidRPr="008927DE">
          <w:rPr>
            <w:rStyle w:val="Hipercze"/>
            <w:rFonts w:ascii="Arial" w:hAnsi="Arial" w:cs="Arial"/>
            <w:b w:val="0"/>
            <w:noProof/>
            <w:sz w:val="18"/>
            <w:szCs w:val="18"/>
          </w:rPr>
          <w:t>Struktura ogólna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_Toc475077754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17</w:t>
        </w:r>
        <w:r w:rsidRPr="008927DE">
          <w:rPr>
            <w:rFonts w:ascii="Arial" w:hAnsi="Arial" w:cs="Arial"/>
            <w:b w:val="0"/>
            <w:noProof/>
            <w:webHidden/>
            <w:sz w:val="18"/>
            <w:szCs w:val="18"/>
          </w:rPr>
          <w:fldChar w:fldCharType="end"/>
        </w:r>
      </w:hyperlink>
    </w:p>
    <w:p w14:paraId="59AC43AA"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55" w:history="1">
        <w:r w:rsidRPr="008927DE">
          <w:rPr>
            <w:rStyle w:val="Hipercze"/>
            <w:rFonts w:ascii="Arial" w:hAnsi="Arial" w:cs="Arial"/>
            <w:b w:val="0"/>
            <w:noProof/>
            <w:sz w:val="18"/>
            <w:szCs w:val="18"/>
          </w:rPr>
          <w:t>3.1.3.</w:t>
        </w:r>
        <w:r w:rsidRPr="00F62B1B">
          <w:rPr>
            <w:rFonts w:ascii="Arial" w:hAnsi="Arial" w:cs="Arial"/>
            <w:b w:val="0"/>
            <w:bCs w:val="0"/>
            <w:noProof/>
            <w:sz w:val="18"/>
            <w:szCs w:val="18"/>
          </w:rPr>
          <w:tab/>
        </w:r>
        <w:r w:rsidRPr="008927DE">
          <w:rPr>
            <w:rStyle w:val="Hipercze"/>
            <w:rFonts w:ascii="Arial" w:hAnsi="Arial" w:cs="Arial"/>
            <w:b w:val="0"/>
            <w:noProof/>
            <w:sz w:val="18"/>
            <w:szCs w:val="18"/>
          </w:rPr>
          <w:t>Ogólne wymagania projektowe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_Toc475077755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18</w:t>
        </w:r>
        <w:r w:rsidRPr="008927DE">
          <w:rPr>
            <w:rFonts w:ascii="Arial" w:hAnsi="Arial" w:cs="Arial"/>
            <w:b w:val="0"/>
            <w:noProof/>
            <w:webHidden/>
            <w:sz w:val="18"/>
            <w:szCs w:val="18"/>
          </w:rPr>
          <w:fldChar w:fldCharType="end"/>
        </w:r>
      </w:hyperlink>
    </w:p>
    <w:p w14:paraId="40ACAC52"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56" w:history="1">
        <w:r w:rsidRPr="008927DE">
          <w:rPr>
            <w:rStyle w:val="Hipercze"/>
            <w:rFonts w:ascii="Arial" w:hAnsi="Arial" w:cs="Arial"/>
            <w:b w:val="0"/>
            <w:noProof/>
            <w:sz w:val="18"/>
            <w:szCs w:val="18"/>
          </w:rPr>
          <w:t>3.1.4.</w:t>
        </w:r>
        <w:r w:rsidRPr="00F62B1B">
          <w:rPr>
            <w:rFonts w:ascii="Arial" w:hAnsi="Arial" w:cs="Arial"/>
            <w:b w:val="0"/>
            <w:bCs w:val="0"/>
            <w:noProof/>
            <w:sz w:val="18"/>
            <w:szCs w:val="18"/>
          </w:rPr>
          <w:tab/>
        </w:r>
        <w:r w:rsidRPr="008927DE">
          <w:rPr>
            <w:rStyle w:val="Hipercze"/>
            <w:rFonts w:ascii="Arial" w:hAnsi="Arial" w:cs="Arial"/>
            <w:b w:val="0"/>
            <w:noProof/>
            <w:sz w:val="18"/>
            <w:szCs w:val="18"/>
          </w:rPr>
          <w:t>Standardowe sygnały pomiarów i automatyki</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_Toc475077756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21</w:t>
        </w:r>
        <w:r w:rsidRPr="008927DE">
          <w:rPr>
            <w:rFonts w:ascii="Arial" w:hAnsi="Arial" w:cs="Arial"/>
            <w:b w:val="0"/>
            <w:noProof/>
            <w:webHidden/>
            <w:sz w:val="18"/>
            <w:szCs w:val="18"/>
          </w:rPr>
          <w:fldChar w:fldCharType="end"/>
        </w:r>
      </w:hyperlink>
    </w:p>
    <w:p w14:paraId="3B5B9E48"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57" w:history="1">
        <w:r w:rsidRPr="008927DE">
          <w:rPr>
            <w:rStyle w:val="Hipercze"/>
            <w:rFonts w:ascii="Arial" w:hAnsi="Arial" w:cs="Arial"/>
            <w:b w:val="0"/>
            <w:noProof/>
            <w:sz w:val="18"/>
            <w:szCs w:val="18"/>
          </w:rPr>
          <w:t>3.1.5.</w:t>
        </w:r>
        <w:r w:rsidRPr="00F62B1B">
          <w:rPr>
            <w:rFonts w:ascii="Arial" w:hAnsi="Arial" w:cs="Arial"/>
            <w:b w:val="0"/>
            <w:bCs w:val="0"/>
            <w:noProof/>
            <w:sz w:val="18"/>
            <w:szCs w:val="18"/>
          </w:rPr>
          <w:tab/>
        </w:r>
        <w:r w:rsidRPr="008927DE">
          <w:rPr>
            <w:rStyle w:val="Hipercze"/>
            <w:rFonts w:ascii="Arial" w:hAnsi="Arial" w:cs="Arial"/>
            <w:b w:val="0"/>
            <w:noProof/>
            <w:sz w:val="18"/>
            <w:szCs w:val="18"/>
          </w:rPr>
          <w:t>Dostawa dokumentacji technicznej</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_Toc475077757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21</w:t>
        </w:r>
        <w:r w:rsidRPr="008927DE">
          <w:rPr>
            <w:rFonts w:ascii="Arial" w:hAnsi="Arial" w:cs="Arial"/>
            <w:b w:val="0"/>
            <w:noProof/>
            <w:webHidden/>
            <w:sz w:val="18"/>
            <w:szCs w:val="18"/>
          </w:rPr>
          <w:fldChar w:fldCharType="end"/>
        </w:r>
      </w:hyperlink>
    </w:p>
    <w:p w14:paraId="44D3F77D"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58" w:history="1">
        <w:r w:rsidRPr="008927DE">
          <w:rPr>
            <w:rStyle w:val="Hipercze"/>
            <w:rFonts w:ascii="Arial" w:hAnsi="Arial" w:cs="Arial"/>
            <w:b w:val="0"/>
            <w:noProof/>
            <w:sz w:val="18"/>
            <w:szCs w:val="18"/>
          </w:rPr>
          <w:t>3.1.6.</w:t>
        </w:r>
        <w:r w:rsidRPr="00F62B1B">
          <w:rPr>
            <w:rFonts w:ascii="Arial" w:hAnsi="Arial" w:cs="Arial"/>
            <w:b w:val="0"/>
            <w:bCs w:val="0"/>
            <w:noProof/>
            <w:sz w:val="18"/>
            <w:szCs w:val="18"/>
          </w:rPr>
          <w:tab/>
        </w:r>
        <w:r w:rsidRPr="008927DE">
          <w:rPr>
            <w:rStyle w:val="Hipercze"/>
            <w:rFonts w:ascii="Arial" w:hAnsi="Arial" w:cs="Arial"/>
            <w:b w:val="0"/>
            <w:noProof/>
            <w:sz w:val="18"/>
            <w:szCs w:val="18"/>
          </w:rPr>
          <w:t>Ochrona przepięciowa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_Toc475077758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22</w:t>
        </w:r>
        <w:r w:rsidRPr="008927DE">
          <w:rPr>
            <w:rFonts w:ascii="Arial" w:hAnsi="Arial" w:cs="Arial"/>
            <w:b w:val="0"/>
            <w:noProof/>
            <w:webHidden/>
            <w:sz w:val="18"/>
            <w:szCs w:val="18"/>
          </w:rPr>
          <w:fldChar w:fldCharType="end"/>
        </w:r>
      </w:hyperlink>
    </w:p>
    <w:p w14:paraId="12CA4D41"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59" w:history="1">
        <w:r w:rsidRPr="008927DE">
          <w:rPr>
            <w:rStyle w:val="Hipercze"/>
            <w:rFonts w:ascii="Arial" w:hAnsi="Arial" w:cs="Arial"/>
            <w:b w:val="0"/>
            <w:noProof/>
            <w:sz w:val="18"/>
            <w:szCs w:val="18"/>
          </w:rPr>
          <w:t>3.1.7.</w:t>
        </w:r>
        <w:r w:rsidRPr="00F62B1B">
          <w:rPr>
            <w:rFonts w:ascii="Arial" w:hAnsi="Arial" w:cs="Arial"/>
            <w:b w:val="0"/>
            <w:bCs w:val="0"/>
            <w:noProof/>
            <w:sz w:val="18"/>
            <w:szCs w:val="18"/>
          </w:rPr>
          <w:tab/>
        </w:r>
        <w:r w:rsidRPr="008927DE">
          <w:rPr>
            <w:rStyle w:val="Hipercze"/>
            <w:rFonts w:ascii="Arial" w:hAnsi="Arial" w:cs="Arial"/>
            <w:b w:val="0"/>
            <w:noProof/>
            <w:sz w:val="18"/>
            <w:szCs w:val="18"/>
          </w:rPr>
          <w:t>Ochrona przeciwporażeniowa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_Toc475077759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22</w:t>
        </w:r>
        <w:r w:rsidRPr="008927DE">
          <w:rPr>
            <w:rFonts w:ascii="Arial" w:hAnsi="Arial" w:cs="Arial"/>
            <w:b w:val="0"/>
            <w:noProof/>
            <w:webHidden/>
            <w:sz w:val="18"/>
            <w:szCs w:val="18"/>
          </w:rPr>
          <w:fldChar w:fldCharType="end"/>
        </w:r>
      </w:hyperlink>
    </w:p>
    <w:p w14:paraId="76027E18"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760" w:history="1">
        <w:r w:rsidRPr="008927DE">
          <w:rPr>
            <w:rStyle w:val="Hipercze"/>
            <w:rFonts w:ascii="Arial" w:hAnsi="Arial" w:cs="Arial"/>
            <w:b w:val="0"/>
            <w:noProof/>
            <w:sz w:val="18"/>
            <w:szCs w:val="18"/>
          </w:rPr>
          <w:t>3.2.</w:t>
        </w:r>
        <w:r w:rsidRPr="00F62B1B">
          <w:rPr>
            <w:rFonts w:ascii="Arial" w:hAnsi="Arial" w:cs="Arial"/>
            <w:b w:val="0"/>
            <w:bCs w:val="0"/>
            <w:noProof/>
            <w:sz w:val="18"/>
            <w:szCs w:val="18"/>
          </w:rPr>
          <w:tab/>
        </w:r>
        <w:r w:rsidRPr="008927DE">
          <w:rPr>
            <w:rStyle w:val="Hipercze"/>
            <w:rFonts w:ascii="Arial" w:hAnsi="Arial" w:cs="Arial"/>
            <w:b w:val="0"/>
            <w:noProof/>
            <w:sz w:val="18"/>
            <w:szCs w:val="18"/>
          </w:rPr>
          <w:t>Aparatura obiektowa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_Toc475077760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22</w:t>
        </w:r>
        <w:r w:rsidRPr="008927DE">
          <w:rPr>
            <w:rFonts w:ascii="Arial" w:hAnsi="Arial" w:cs="Arial"/>
            <w:b w:val="0"/>
            <w:noProof/>
            <w:webHidden/>
            <w:sz w:val="18"/>
            <w:szCs w:val="18"/>
          </w:rPr>
          <w:fldChar w:fldCharType="end"/>
        </w:r>
      </w:hyperlink>
    </w:p>
    <w:p w14:paraId="58AC437F"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61" w:history="1">
        <w:r w:rsidRPr="008927DE">
          <w:rPr>
            <w:rStyle w:val="Hipercze"/>
            <w:rFonts w:ascii="Arial" w:hAnsi="Arial" w:cs="Arial"/>
            <w:b w:val="0"/>
            <w:noProof/>
            <w:sz w:val="18"/>
            <w:szCs w:val="18"/>
          </w:rPr>
          <w:t>3.2.1.</w:t>
        </w:r>
        <w:r w:rsidRPr="00F62B1B">
          <w:rPr>
            <w:rFonts w:ascii="Arial" w:hAnsi="Arial" w:cs="Arial"/>
            <w:b w:val="0"/>
            <w:bCs w:val="0"/>
            <w:noProof/>
            <w:sz w:val="18"/>
            <w:szCs w:val="18"/>
          </w:rPr>
          <w:tab/>
        </w:r>
        <w:r w:rsidRPr="008927DE">
          <w:rPr>
            <w:rStyle w:val="Hipercze"/>
            <w:rFonts w:ascii="Arial" w:hAnsi="Arial" w:cs="Arial"/>
            <w:b w:val="0"/>
            <w:noProof/>
            <w:sz w:val="18"/>
            <w:szCs w:val="18"/>
          </w:rPr>
          <w:t>Montaż aparatury na obiekcie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_Toc475077761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22</w:t>
        </w:r>
        <w:r w:rsidRPr="008927DE">
          <w:rPr>
            <w:rFonts w:ascii="Arial" w:hAnsi="Arial" w:cs="Arial"/>
            <w:b w:val="0"/>
            <w:noProof/>
            <w:webHidden/>
            <w:sz w:val="18"/>
            <w:szCs w:val="18"/>
          </w:rPr>
          <w:fldChar w:fldCharType="end"/>
        </w:r>
      </w:hyperlink>
    </w:p>
    <w:p w14:paraId="63A644D0"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62" w:history="1">
        <w:r w:rsidRPr="008927DE">
          <w:rPr>
            <w:rStyle w:val="Hipercze"/>
            <w:rFonts w:ascii="Arial" w:hAnsi="Arial" w:cs="Arial"/>
            <w:b w:val="0"/>
            <w:noProof/>
            <w:sz w:val="18"/>
            <w:szCs w:val="18"/>
          </w:rPr>
          <w:t>3.2.2.</w:t>
        </w:r>
        <w:r w:rsidRPr="00F62B1B">
          <w:rPr>
            <w:rFonts w:ascii="Arial" w:hAnsi="Arial" w:cs="Arial"/>
            <w:b w:val="0"/>
            <w:bCs w:val="0"/>
            <w:noProof/>
            <w:sz w:val="18"/>
            <w:szCs w:val="18"/>
          </w:rPr>
          <w:tab/>
        </w:r>
        <w:r w:rsidRPr="008927DE">
          <w:rPr>
            <w:rStyle w:val="Hipercze"/>
            <w:rFonts w:ascii="Arial" w:hAnsi="Arial" w:cs="Arial"/>
            <w:b w:val="0"/>
            <w:noProof/>
            <w:sz w:val="18"/>
            <w:szCs w:val="18"/>
          </w:rPr>
          <w:t>Dostęp do aparatury obiektowej</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_Toc475077762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24</w:t>
        </w:r>
        <w:r w:rsidRPr="008927DE">
          <w:rPr>
            <w:rFonts w:ascii="Arial" w:hAnsi="Arial" w:cs="Arial"/>
            <w:b w:val="0"/>
            <w:noProof/>
            <w:webHidden/>
            <w:sz w:val="18"/>
            <w:szCs w:val="18"/>
          </w:rPr>
          <w:fldChar w:fldCharType="end"/>
        </w:r>
      </w:hyperlink>
    </w:p>
    <w:p w14:paraId="7CAACC0E"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63" w:history="1">
        <w:r w:rsidRPr="008927DE">
          <w:rPr>
            <w:rStyle w:val="Hipercze"/>
            <w:rFonts w:ascii="Arial" w:hAnsi="Arial" w:cs="Arial"/>
            <w:b w:val="0"/>
            <w:noProof/>
            <w:sz w:val="18"/>
            <w:szCs w:val="18"/>
          </w:rPr>
          <w:t>3.2.3.</w:t>
        </w:r>
        <w:r w:rsidRPr="00F62B1B">
          <w:rPr>
            <w:rFonts w:ascii="Arial" w:hAnsi="Arial" w:cs="Arial"/>
            <w:b w:val="0"/>
            <w:bCs w:val="0"/>
            <w:noProof/>
            <w:sz w:val="18"/>
            <w:szCs w:val="18"/>
          </w:rPr>
          <w:tab/>
        </w:r>
        <w:r w:rsidRPr="008927DE">
          <w:rPr>
            <w:rStyle w:val="Hipercze"/>
            <w:rFonts w:ascii="Arial" w:hAnsi="Arial" w:cs="Arial"/>
            <w:b w:val="0"/>
            <w:noProof/>
            <w:sz w:val="18"/>
            <w:szCs w:val="18"/>
          </w:rPr>
          <w:t>Pomiary przepływu</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_Toc475077763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25</w:t>
        </w:r>
        <w:r w:rsidRPr="008927DE">
          <w:rPr>
            <w:rFonts w:ascii="Arial" w:hAnsi="Arial" w:cs="Arial"/>
            <w:b w:val="0"/>
            <w:noProof/>
            <w:webHidden/>
            <w:sz w:val="18"/>
            <w:szCs w:val="18"/>
          </w:rPr>
          <w:fldChar w:fldCharType="end"/>
        </w:r>
      </w:hyperlink>
    </w:p>
    <w:p w14:paraId="3F6335E3"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64" w:history="1">
        <w:r w:rsidRPr="008927DE">
          <w:rPr>
            <w:rStyle w:val="Hipercze"/>
            <w:rFonts w:ascii="Arial" w:hAnsi="Arial" w:cs="Arial"/>
            <w:b w:val="0"/>
            <w:noProof/>
            <w:sz w:val="18"/>
            <w:szCs w:val="18"/>
          </w:rPr>
          <w:t>3.2.3.1.</w:t>
        </w:r>
        <w:r w:rsidRPr="00F62B1B">
          <w:rPr>
            <w:rFonts w:ascii="Arial" w:hAnsi="Arial" w:cs="Arial"/>
            <w:b w:val="0"/>
            <w:bCs w:val="0"/>
            <w:noProof/>
            <w:sz w:val="18"/>
            <w:szCs w:val="18"/>
          </w:rPr>
          <w:tab/>
        </w:r>
        <w:r w:rsidRPr="008927DE">
          <w:rPr>
            <w:rStyle w:val="Hipercze"/>
            <w:rFonts w:ascii="Arial" w:hAnsi="Arial" w:cs="Arial"/>
            <w:b w:val="0"/>
            <w:noProof/>
            <w:sz w:val="18"/>
            <w:szCs w:val="18"/>
          </w:rPr>
          <w:t>Zwężki pomiarowe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_Toc475077764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25</w:t>
        </w:r>
        <w:r w:rsidRPr="008927DE">
          <w:rPr>
            <w:rFonts w:ascii="Arial" w:hAnsi="Arial" w:cs="Arial"/>
            <w:b w:val="0"/>
            <w:noProof/>
            <w:webHidden/>
            <w:sz w:val="18"/>
            <w:szCs w:val="18"/>
          </w:rPr>
          <w:fldChar w:fldCharType="end"/>
        </w:r>
      </w:hyperlink>
    </w:p>
    <w:p w14:paraId="5C172898"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65" w:history="1">
        <w:r w:rsidRPr="008927DE">
          <w:rPr>
            <w:rStyle w:val="Hipercze"/>
            <w:rFonts w:ascii="Arial" w:hAnsi="Arial" w:cs="Arial"/>
            <w:b w:val="0"/>
            <w:noProof/>
            <w:sz w:val="18"/>
            <w:szCs w:val="18"/>
          </w:rPr>
          <w:t>3.2.3.2.</w:t>
        </w:r>
        <w:r w:rsidRPr="00F62B1B">
          <w:rPr>
            <w:rFonts w:ascii="Arial" w:hAnsi="Arial" w:cs="Arial"/>
            <w:b w:val="0"/>
            <w:bCs w:val="0"/>
            <w:noProof/>
            <w:sz w:val="18"/>
            <w:szCs w:val="18"/>
          </w:rPr>
          <w:tab/>
        </w:r>
        <w:r w:rsidRPr="008927DE">
          <w:rPr>
            <w:rStyle w:val="Hipercze"/>
            <w:rFonts w:ascii="Arial" w:hAnsi="Arial" w:cs="Arial"/>
            <w:b w:val="0"/>
            <w:noProof/>
            <w:sz w:val="18"/>
            <w:szCs w:val="18"/>
          </w:rPr>
          <w:t>Przepływomierze wirowe (Vortex)</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_Toc475077765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25</w:t>
        </w:r>
        <w:r w:rsidRPr="008927DE">
          <w:rPr>
            <w:rFonts w:ascii="Arial" w:hAnsi="Arial" w:cs="Arial"/>
            <w:b w:val="0"/>
            <w:noProof/>
            <w:webHidden/>
            <w:sz w:val="18"/>
            <w:szCs w:val="18"/>
          </w:rPr>
          <w:fldChar w:fldCharType="end"/>
        </w:r>
      </w:hyperlink>
    </w:p>
    <w:p w14:paraId="7F7D34F8"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66" w:history="1">
        <w:r w:rsidRPr="008927DE">
          <w:rPr>
            <w:rStyle w:val="Hipercze"/>
            <w:rFonts w:ascii="Arial" w:hAnsi="Arial" w:cs="Arial"/>
            <w:b w:val="0"/>
            <w:noProof/>
            <w:sz w:val="18"/>
            <w:szCs w:val="18"/>
          </w:rPr>
          <w:t>3.2.3.3.</w:t>
        </w:r>
        <w:r w:rsidRPr="00F62B1B">
          <w:rPr>
            <w:rFonts w:ascii="Arial" w:hAnsi="Arial" w:cs="Arial"/>
            <w:b w:val="0"/>
            <w:bCs w:val="0"/>
            <w:noProof/>
            <w:sz w:val="18"/>
            <w:szCs w:val="18"/>
          </w:rPr>
          <w:tab/>
        </w:r>
        <w:r w:rsidRPr="008927DE">
          <w:rPr>
            <w:rStyle w:val="Hipercze"/>
            <w:rFonts w:ascii="Arial" w:hAnsi="Arial" w:cs="Arial"/>
            <w:b w:val="0"/>
            <w:noProof/>
            <w:sz w:val="18"/>
            <w:szCs w:val="18"/>
          </w:rPr>
          <w:t>Przepływomierze masowe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_Toc475077766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26</w:t>
        </w:r>
        <w:r w:rsidRPr="008927DE">
          <w:rPr>
            <w:rFonts w:ascii="Arial" w:hAnsi="Arial" w:cs="Arial"/>
            <w:b w:val="0"/>
            <w:noProof/>
            <w:webHidden/>
            <w:sz w:val="18"/>
            <w:szCs w:val="18"/>
          </w:rPr>
          <w:fldChar w:fldCharType="end"/>
        </w:r>
      </w:hyperlink>
    </w:p>
    <w:p w14:paraId="01660190"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67" w:history="1">
        <w:r w:rsidRPr="008927DE">
          <w:rPr>
            <w:rStyle w:val="Hipercze"/>
            <w:rFonts w:ascii="Arial" w:hAnsi="Arial" w:cs="Arial"/>
            <w:b w:val="0"/>
            <w:noProof/>
            <w:sz w:val="18"/>
            <w:szCs w:val="18"/>
          </w:rPr>
          <w:t>3.2.3.4.</w:t>
        </w:r>
        <w:r w:rsidRPr="00F62B1B">
          <w:rPr>
            <w:rFonts w:ascii="Arial" w:hAnsi="Arial" w:cs="Arial"/>
            <w:b w:val="0"/>
            <w:bCs w:val="0"/>
            <w:noProof/>
            <w:sz w:val="18"/>
            <w:szCs w:val="18"/>
          </w:rPr>
          <w:tab/>
        </w:r>
        <w:r w:rsidRPr="008927DE">
          <w:rPr>
            <w:rStyle w:val="Hipercze"/>
            <w:rFonts w:ascii="Arial" w:hAnsi="Arial" w:cs="Arial"/>
            <w:b w:val="0"/>
            <w:noProof/>
            <w:sz w:val="18"/>
            <w:szCs w:val="18"/>
          </w:rPr>
          <w:t>Przepływomierze dla ciał sypkich i proszków</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_Toc475077767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26</w:t>
        </w:r>
        <w:r w:rsidRPr="008927DE">
          <w:rPr>
            <w:rFonts w:ascii="Arial" w:hAnsi="Arial" w:cs="Arial"/>
            <w:b w:val="0"/>
            <w:noProof/>
            <w:webHidden/>
            <w:sz w:val="18"/>
            <w:szCs w:val="18"/>
          </w:rPr>
          <w:fldChar w:fldCharType="end"/>
        </w:r>
      </w:hyperlink>
    </w:p>
    <w:p w14:paraId="4156A157"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68" w:history="1">
        <w:r w:rsidRPr="008927DE">
          <w:rPr>
            <w:rStyle w:val="Hipercze"/>
            <w:rFonts w:ascii="Arial" w:hAnsi="Arial" w:cs="Arial"/>
            <w:b w:val="0"/>
            <w:noProof/>
            <w:sz w:val="18"/>
            <w:szCs w:val="18"/>
          </w:rPr>
          <w:t>3.2.3.5.</w:t>
        </w:r>
        <w:r w:rsidRPr="00F62B1B">
          <w:rPr>
            <w:rFonts w:ascii="Arial" w:hAnsi="Arial" w:cs="Arial"/>
            <w:b w:val="0"/>
            <w:bCs w:val="0"/>
            <w:noProof/>
            <w:sz w:val="18"/>
            <w:szCs w:val="18"/>
          </w:rPr>
          <w:tab/>
        </w:r>
        <w:r w:rsidRPr="008927DE">
          <w:rPr>
            <w:rStyle w:val="Hipercze"/>
            <w:rFonts w:ascii="Arial" w:hAnsi="Arial" w:cs="Arial"/>
            <w:b w:val="0"/>
            <w:noProof/>
            <w:sz w:val="18"/>
            <w:szCs w:val="18"/>
          </w:rPr>
          <w:t>Rotametry</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_Toc475077768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26</w:t>
        </w:r>
        <w:r w:rsidRPr="008927DE">
          <w:rPr>
            <w:rFonts w:ascii="Arial" w:hAnsi="Arial" w:cs="Arial"/>
            <w:b w:val="0"/>
            <w:noProof/>
            <w:webHidden/>
            <w:sz w:val="18"/>
            <w:szCs w:val="18"/>
          </w:rPr>
          <w:fldChar w:fldCharType="end"/>
        </w:r>
      </w:hyperlink>
    </w:p>
    <w:p w14:paraId="33787102"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69" w:history="1">
        <w:r w:rsidRPr="008927DE">
          <w:rPr>
            <w:rStyle w:val="Hipercze"/>
            <w:rFonts w:ascii="Arial" w:hAnsi="Arial" w:cs="Arial"/>
            <w:b w:val="0"/>
            <w:noProof/>
            <w:sz w:val="18"/>
            <w:szCs w:val="18"/>
          </w:rPr>
          <w:t>3.2.3.6.</w:t>
        </w:r>
        <w:r w:rsidRPr="00F62B1B">
          <w:rPr>
            <w:rFonts w:ascii="Arial" w:hAnsi="Arial" w:cs="Arial"/>
            <w:b w:val="0"/>
            <w:bCs w:val="0"/>
            <w:noProof/>
            <w:sz w:val="18"/>
            <w:szCs w:val="18"/>
          </w:rPr>
          <w:tab/>
        </w:r>
        <w:r w:rsidRPr="008927DE">
          <w:rPr>
            <w:rStyle w:val="Hipercze"/>
            <w:rFonts w:ascii="Arial" w:hAnsi="Arial" w:cs="Arial"/>
            <w:b w:val="0"/>
            <w:noProof/>
            <w:sz w:val="18"/>
            <w:szCs w:val="18"/>
          </w:rPr>
          <w:t>Lokalne wskaźniki przepływu</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_Toc475077769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27</w:t>
        </w:r>
        <w:r w:rsidRPr="008927DE">
          <w:rPr>
            <w:rFonts w:ascii="Arial" w:hAnsi="Arial" w:cs="Arial"/>
            <w:b w:val="0"/>
            <w:noProof/>
            <w:webHidden/>
            <w:sz w:val="18"/>
            <w:szCs w:val="18"/>
          </w:rPr>
          <w:fldChar w:fldCharType="end"/>
        </w:r>
      </w:hyperlink>
    </w:p>
    <w:p w14:paraId="2E9415F8"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70" w:history="1">
        <w:r w:rsidRPr="008927DE">
          <w:rPr>
            <w:rStyle w:val="Hipercze"/>
            <w:rFonts w:ascii="Arial" w:hAnsi="Arial" w:cs="Arial"/>
            <w:b w:val="0"/>
            <w:noProof/>
            <w:sz w:val="18"/>
            <w:szCs w:val="18"/>
          </w:rPr>
          <w:t>3.2.3.7.</w:t>
        </w:r>
        <w:r w:rsidRPr="00F62B1B">
          <w:rPr>
            <w:rFonts w:ascii="Arial" w:hAnsi="Arial" w:cs="Arial"/>
            <w:b w:val="0"/>
            <w:bCs w:val="0"/>
            <w:noProof/>
            <w:sz w:val="18"/>
            <w:szCs w:val="18"/>
          </w:rPr>
          <w:tab/>
        </w:r>
        <w:r w:rsidRPr="008927DE">
          <w:rPr>
            <w:rStyle w:val="Hipercze"/>
            <w:rFonts w:ascii="Arial" w:hAnsi="Arial" w:cs="Arial"/>
            <w:b w:val="0"/>
            <w:noProof/>
            <w:sz w:val="18"/>
            <w:szCs w:val="18"/>
          </w:rPr>
          <w:t>Inne urządzenia do pomiaru przepływu</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_Toc475077770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27</w:t>
        </w:r>
        <w:r w:rsidRPr="008927DE">
          <w:rPr>
            <w:rFonts w:ascii="Arial" w:hAnsi="Arial" w:cs="Arial"/>
            <w:b w:val="0"/>
            <w:noProof/>
            <w:webHidden/>
            <w:sz w:val="18"/>
            <w:szCs w:val="18"/>
          </w:rPr>
          <w:fldChar w:fldCharType="end"/>
        </w:r>
      </w:hyperlink>
    </w:p>
    <w:p w14:paraId="021BA66F"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71" w:history="1">
        <w:r w:rsidRPr="008927DE">
          <w:rPr>
            <w:rStyle w:val="Hipercze"/>
            <w:rFonts w:ascii="Arial" w:hAnsi="Arial" w:cs="Arial"/>
            <w:b w:val="0"/>
            <w:noProof/>
            <w:sz w:val="18"/>
            <w:szCs w:val="18"/>
          </w:rPr>
          <w:t>3.2.4.</w:t>
        </w:r>
        <w:r w:rsidRPr="00F62B1B">
          <w:rPr>
            <w:rFonts w:ascii="Arial" w:hAnsi="Arial" w:cs="Arial"/>
            <w:b w:val="0"/>
            <w:bCs w:val="0"/>
            <w:noProof/>
            <w:sz w:val="18"/>
            <w:szCs w:val="18"/>
          </w:rPr>
          <w:tab/>
        </w:r>
        <w:r w:rsidRPr="008927DE">
          <w:rPr>
            <w:rStyle w:val="Hipercze"/>
            <w:rFonts w:ascii="Arial" w:hAnsi="Arial" w:cs="Arial"/>
            <w:b w:val="0"/>
            <w:noProof/>
            <w:sz w:val="18"/>
            <w:szCs w:val="18"/>
          </w:rPr>
          <w:t>Pomiary poziomu</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_Toc475077771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27</w:t>
        </w:r>
        <w:r w:rsidRPr="008927DE">
          <w:rPr>
            <w:rFonts w:ascii="Arial" w:hAnsi="Arial" w:cs="Arial"/>
            <w:b w:val="0"/>
            <w:noProof/>
            <w:webHidden/>
            <w:sz w:val="18"/>
            <w:szCs w:val="18"/>
          </w:rPr>
          <w:fldChar w:fldCharType="end"/>
        </w:r>
      </w:hyperlink>
    </w:p>
    <w:p w14:paraId="79CCB3E8"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72" w:history="1">
        <w:r w:rsidRPr="008927DE">
          <w:rPr>
            <w:rStyle w:val="Hipercze"/>
            <w:rFonts w:ascii="Arial" w:hAnsi="Arial" w:cs="Arial"/>
            <w:b w:val="0"/>
            <w:noProof/>
            <w:sz w:val="18"/>
            <w:szCs w:val="18"/>
          </w:rPr>
          <w:t>3.2.4.1.</w:t>
        </w:r>
        <w:r w:rsidRPr="00F62B1B">
          <w:rPr>
            <w:rFonts w:ascii="Arial" w:hAnsi="Arial" w:cs="Arial"/>
            <w:b w:val="0"/>
            <w:bCs w:val="0"/>
            <w:noProof/>
            <w:sz w:val="18"/>
            <w:szCs w:val="18"/>
          </w:rPr>
          <w:tab/>
        </w:r>
        <w:r w:rsidRPr="008927DE">
          <w:rPr>
            <w:rStyle w:val="Hipercze"/>
            <w:rFonts w:ascii="Arial" w:hAnsi="Arial" w:cs="Arial"/>
            <w:b w:val="0"/>
            <w:noProof/>
            <w:sz w:val="18"/>
            <w:szCs w:val="18"/>
          </w:rPr>
          <w:t>Przetworniki poziomu</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_Toc475077772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27</w:t>
        </w:r>
        <w:r w:rsidRPr="008927DE">
          <w:rPr>
            <w:rFonts w:ascii="Arial" w:hAnsi="Arial" w:cs="Arial"/>
            <w:b w:val="0"/>
            <w:noProof/>
            <w:webHidden/>
            <w:sz w:val="18"/>
            <w:szCs w:val="18"/>
          </w:rPr>
          <w:fldChar w:fldCharType="end"/>
        </w:r>
      </w:hyperlink>
    </w:p>
    <w:p w14:paraId="3D1EC558"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73" w:history="1">
        <w:r w:rsidRPr="008927DE">
          <w:rPr>
            <w:rStyle w:val="Hipercze"/>
            <w:rFonts w:ascii="Arial" w:hAnsi="Arial" w:cs="Arial"/>
            <w:b w:val="0"/>
            <w:noProof/>
            <w:sz w:val="18"/>
            <w:szCs w:val="18"/>
          </w:rPr>
          <w:t>3.2.4.2.</w:t>
        </w:r>
        <w:r w:rsidRPr="00F62B1B">
          <w:rPr>
            <w:rFonts w:ascii="Arial" w:hAnsi="Arial" w:cs="Arial"/>
            <w:b w:val="0"/>
            <w:bCs w:val="0"/>
            <w:noProof/>
            <w:sz w:val="18"/>
            <w:szCs w:val="18"/>
          </w:rPr>
          <w:tab/>
        </w:r>
        <w:r w:rsidRPr="008927DE">
          <w:rPr>
            <w:rStyle w:val="Hipercze"/>
            <w:rFonts w:ascii="Arial" w:hAnsi="Arial" w:cs="Arial"/>
            <w:b w:val="0"/>
            <w:noProof/>
            <w:sz w:val="18"/>
            <w:szCs w:val="18"/>
          </w:rPr>
          <w:t>Wibracyjne sygnalizatory poziomu</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_Toc475077773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28</w:t>
        </w:r>
        <w:r w:rsidRPr="008927DE">
          <w:rPr>
            <w:rFonts w:ascii="Arial" w:hAnsi="Arial" w:cs="Arial"/>
            <w:b w:val="0"/>
            <w:noProof/>
            <w:webHidden/>
            <w:sz w:val="18"/>
            <w:szCs w:val="18"/>
          </w:rPr>
          <w:fldChar w:fldCharType="end"/>
        </w:r>
      </w:hyperlink>
    </w:p>
    <w:p w14:paraId="60858753"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74" w:history="1">
        <w:r w:rsidRPr="008927DE">
          <w:rPr>
            <w:rStyle w:val="Hipercze"/>
            <w:rFonts w:ascii="Arial" w:hAnsi="Arial" w:cs="Arial"/>
            <w:b w:val="0"/>
            <w:noProof/>
            <w:sz w:val="18"/>
            <w:szCs w:val="18"/>
          </w:rPr>
          <w:t>3.2.4.3.</w:t>
        </w:r>
        <w:r w:rsidRPr="00F62B1B">
          <w:rPr>
            <w:rFonts w:ascii="Arial" w:hAnsi="Arial" w:cs="Arial"/>
            <w:b w:val="0"/>
            <w:bCs w:val="0"/>
            <w:noProof/>
            <w:sz w:val="18"/>
            <w:szCs w:val="18"/>
          </w:rPr>
          <w:tab/>
        </w:r>
        <w:r w:rsidRPr="008927DE">
          <w:rPr>
            <w:rStyle w:val="Hipercze"/>
            <w:rFonts w:ascii="Arial" w:hAnsi="Arial" w:cs="Arial"/>
            <w:b w:val="0"/>
            <w:noProof/>
            <w:sz w:val="18"/>
            <w:szCs w:val="18"/>
          </w:rPr>
          <w:t>Poziomowskazy</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_Toc475077774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28</w:t>
        </w:r>
        <w:r w:rsidRPr="008927DE">
          <w:rPr>
            <w:rFonts w:ascii="Arial" w:hAnsi="Arial" w:cs="Arial"/>
            <w:b w:val="0"/>
            <w:noProof/>
            <w:webHidden/>
            <w:sz w:val="18"/>
            <w:szCs w:val="18"/>
          </w:rPr>
          <w:fldChar w:fldCharType="end"/>
        </w:r>
      </w:hyperlink>
    </w:p>
    <w:p w14:paraId="7DA56A7E"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75" w:history="1">
        <w:r w:rsidRPr="008927DE">
          <w:rPr>
            <w:rStyle w:val="Hipercze"/>
            <w:rFonts w:ascii="Arial" w:hAnsi="Arial" w:cs="Arial"/>
            <w:b w:val="0"/>
            <w:noProof/>
            <w:sz w:val="18"/>
            <w:szCs w:val="18"/>
          </w:rPr>
          <w:t>3.2.4.4.</w:t>
        </w:r>
        <w:r w:rsidRPr="00F62B1B">
          <w:rPr>
            <w:rFonts w:ascii="Arial" w:hAnsi="Arial" w:cs="Arial"/>
            <w:b w:val="0"/>
            <w:bCs w:val="0"/>
            <w:noProof/>
            <w:sz w:val="18"/>
            <w:szCs w:val="18"/>
          </w:rPr>
          <w:tab/>
        </w:r>
        <w:r w:rsidRPr="008927DE">
          <w:rPr>
            <w:rStyle w:val="Hipercze"/>
            <w:rFonts w:ascii="Arial" w:hAnsi="Arial" w:cs="Arial"/>
            <w:b w:val="0"/>
            <w:noProof/>
            <w:sz w:val="18"/>
            <w:szCs w:val="18"/>
          </w:rPr>
          <w:t>Inne urządzenia do pomiaru poziomu</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_Toc475077775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29</w:t>
        </w:r>
        <w:r w:rsidRPr="008927DE">
          <w:rPr>
            <w:rFonts w:ascii="Arial" w:hAnsi="Arial" w:cs="Arial"/>
            <w:b w:val="0"/>
            <w:noProof/>
            <w:webHidden/>
            <w:sz w:val="18"/>
            <w:szCs w:val="18"/>
          </w:rPr>
          <w:fldChar w:fldCharType="end"/>
        </w:r>
      </w:hyperlink>
    </w:p>
    <w:p w14:paraId="4DF360D4"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76" w:history="1">
        <w:r w:rsidRPr="008927DE">
          <w:rPr>
            <w:rStyle w:val="Hipercze"/>
            <w:rFonts w:ascii="Arial" w:hAnsi="Arial" w:cs="Arial"/>
            <w:b w:val="0"/>
            <w:noProof/>
            <w:sz w:val="18"/>
            <w:szCs w:val="18"/>
          </w:rPr>
          <w:t>3.2.5.</w:t>
        </w:r>
        <w:r w:rsidRPr="00F62B1B">
          <w:rPr>
            <w:rFonts w:ascii="Arial" w:hAnsi="Arial" w:cs="Arial"/>
            <w:b w:val="0"/>
            <w:bCs w:val="0"/>
            <w:noProof/>
            <w:sz w:val="18"/>
            <w:szCs w:val="18"/>
          </w:rPr>
          <w:tab/>
        </w:r>
        <w:r w:rsidRPr="008927DE">
          <w:rPr>
            <w:rStyle w:val="Hipercze"/>
            <w:rFonts w:ascii="Arial" w:hAnsi="Arial" w:cs="Arial"/>
            <w:b w:val="0"/>
            <w:noProof/>
            <w:sz w:val="18"/>
            <w:szCs w:val="18"/>
          </w:rPr>
          <w:t>Pomiary ciśnienia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_Toc475077776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29</w:t>
        </w:r>
        <w:r w:rsidRPr="008927DE">
          <w:rPr>
            <w:rFonts w:ascii="Arial" w:hAnsi="Arial" w:cs="Arial"/>
            <w:b w:val="0"/>
            <w:noProof/>
            <w:webHidden/>
            <w:sz w:val="18"/>
            <w:szCs w:val="18"/>
          </w:rPr>
          <w:fldChar w:fldCharType="end"/>
        </w:r>
      </w:hyperlink>
    </w:p>
    <w:p w14:paraId="0CD68501"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77" w:history="1">
        <w:r w:rsidRPr="008927DE">
          <w:rPr>
            <w:rStyle w:val="Hipercze"/>
            <w:rFonts w:ascii="Arial" w:hAnsi="Arial" w:cs="Arial"/>
            <w:b w:val="0"/>
            <w:noProof/>
            <w:sz w:val="18"/>
            <w:szCs w:val="18"/>
          </w:rPr>
          <w:t>3.2.5.1.</w:t>
        </w:r>
        <w:r w:rsidRPr="00F62B1B">
          <w:rPr>
            <w:rFonts w:ascii="Arial" w:hAnsi="Arial" w:cs="Arial"/>
            <w:b w:val="0"/>
            <w:bCs w:val="0"/>
            <w:noProof/>
            <w:sz w:val="18"/>
            <w:szCs w:val="18"/>
          </w:rPr>
          <w:tab/>
        </w:r>
        <w:r w:rsidRPr="008927DE">
          <w:rPr>
            <w:rStyle w:val="Hipercze"/>
            <w:rFonts w:ascii="Arial" w:hAnsi="Arial" w:cs="Arial"/>
            <w:b w:val="0"/>
            <w:noProof/>
            <w:sz w:val="18"/>
            <w:szCs w:val="18"/>
          </w:rPr>
          <w:t>Manometry</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_Toc475077777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29</w:t>
        </w:r>
        <w:r w:rsidRPr="008927DE">
          <w:rPr>
            <w:rFonts w:ascii="Arial" w:hAnsi="Arial" w:cs="Arial"/>
            <w:b w:val="0"/>
            <w:noProof/>
            <w:webHidden/>
            <w:sz w:val="18"/>
            <w:szCs w:val="18"/>
          </w:rPr>
          <w:fldChar w:fldCharType="end"/>
        </w:r>
      </w:hyperlink>
    </w:p>
    <w:p w14:paraId="1CB91EA1"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78" w:history="1">
        <w:r w:rsidRPr="008927DE">
          <w:rPr>
            <w:rStyle w:val="Hipercze"/>
            <w:rFonts w:ascii="Arial" w:hAnsi="Arial" w:cs="Arial"/>
            <w:b w:val="0"/>
            <w:noProof/>
            <w:sz w:val="18"/>
            <w:szCs w:val="18"/>
          </w:rPr>
          <w:t>3.2.5.2.</w:t>
        </w:r>
        <w:r w:rsidRPr="00F62B1B">
          <w:rPr>
            <w:rFonts w:ascii="Arial" w:hAnsi="Arial" w:cs="Arial"/>
            <w:b w:val="0"/>
            <w:bCs w:val="0"/>
            <w:noProof/>
            <w:sz w:val="18"/>
            <w:szCs w:val="18"/>
          </w:rPr>
          <w:tab/>
        </w:r>
        <w:r w:rsidRPr="008927DE">
          <w:rPr>
            <w:rStyle w:val="Hipercze"/>
            <w:rFonts w:ascii="Arial" w:hAnsi="Arial" w:cs="Arial"/>
            <w:b w:val="0"/>
            <w:noProof/>
            <w:sz w:val="18"/>
            <w:szCs w:val="18"/>
          </w:rPr>
          <w:t>Przetworniki ciśnienia oraz różnicy ciśnień</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_Toc475077778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29</w:t>
        </w:r>
        <w:r w:rsidRPr="008927DE">
          <w:rPr>
            <w:rFonts w:ascii="Arial" w:hAnsi="Arial" w:cs="Arial"/>
            <w:b w:val="0"/>
            <w:noProof/>
            <w:webHidden/>
            <w:sz w:val="18"/>
            <w:szCs w:val="18"/>
          </w:rPr>
          <w:fldChar w:fldCharType="end"/>
        </w:r>
      </w:hyperlink>
    </w:p>
    <w:p w14:paraId="04D8C0DD"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79" w:history="1">
        <w:r w:rsidRPr="008927DE">
          <w:rPr>
            <w:rStyle w:val="Hipercze"/>
            <w:rFonts w:ascii="Arial" w:hAnsi="Arial" w:cs="Arial"/>
            <w:b w:val="0"/>
            <w:noProof/>
            <w:sz w:val="18"/>
            <w:szCs w:val="18"/>
          </w:rPr>
          <w:t>3.2.5.3.</w:t>
        </w:r>
        <w:r w:rsidRPr="00F62B1B">
          <w:rPr>
            <w:rFonts w:ascii="Arial" w:hAnsi="Arial" w:cs="Arial"/>
            <w:b w:val="0"/>
            <w:bCs w:val="0"/>
            <w:noProof/>
            <w:sz w:val="18"/>
            <w:szCs w:val="18"/>
          </w:rPr>
          <w:tab/>
        </w:r>
        <w:r w:rsidRPr="008927DE">
          <w:rPr>
            <w:rStyle w:val="Hipercze"/>
            <w:rFonts w:ascii="Arial" w:hAnsi="Arial" w:cs="Arial"/>
            <w:b w:val="0"/>
            <w:noProof/>
            <w:sz w:val="18"/>
            <w:szCs w:val="18"/>
          </w:rPr>
          <w:t>Sygnalizatory ciśnienia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_Toc475077779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30</w:t>
        </w:r>
        <w:r w:rsidRPr="008927DE">
          <w:rPr>
            <w:rFonts w:ascii="Arial" w:hAnsi="Arial" w:cs="Arial"/>
            <w:b w:val="0"/>
            <w:noProof/>
            <w:webHidden/>
            <w:sz w:val="18"/>
            <w:szCs w:val="18"/>
          </w:rPr>
          <w:fldChar w:fldCharType="end"/>
        </w:r>
      </w:hyperlink>
    </w:p>
    <w:p w14:paraId="0A6B7E82"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80" w:history="1">
        <w:r w:rsidRPr="008927DE">
          <w:rPr>
            <w:rStyle w:val="Hipercze"/>
            <w:rFonts w:ascii="Arial" w:hAnsi="Arial" w:cs="Arial"/>
            <w:b w:val="0"/>
            <w:noProof/>
            <w:sz w:val="18"/>
            <w:szCs w:val="18"/>
          </w:rPr>
          <w:t>3.2.6.</w:t>
        </w:r>
        <w:r w:rsidRPr="00F62B1B">
          <w:rPr>
            <w:rFonts w:ascii="Arial" w:hAnsi="Arial" w:cs="Arial"/>
            <w:b w:val="0"/>
            <w:bCs w:val="0"/>
            <w:noProof/>
            <w:sz w:val="18"/>
            <w:szCs w:val="18"/>
          </w:rPr>
          <w:tab/>
        </w:r>
        <w:r w:rsidRPr="008927DE">
          <w:rPr>
            <w:rStyle w:val="Hipercze"/>
            <w:rFonts w:ascii="Arial" w:hAnsi="Arial" w:cs="Arial"/>
            <w:b w:val="0"/>
            <w:noProof/>
            <w:sz w:val="18"/>
            <w:szCs w:val="18"/>
          </w:rPr>
          <w:t>Pomiary temperatury</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_Toc475077780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30</w:t>
        </w:r>
        <w:r w:rsidRPr="008927DE">
          <w:rPr>
            <w:rFonts w:ascii="Arial" w:hAnsi="Arial" w:cs="Arial"/>
            <w:b w:val="0"/>
            <w:noProof/>
            <w:webHidden/>
            <w:sz w:val="18"/>
            <w:szCs w:val="18"/>
          </w:rPr>
          <w:fldChar w:fldCharType="end"/>
        </w:r>
      </w:hyperlink>
    </w:p>
    <w:p w14:paraId="58E0F8BF"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81" w:history="1">
        <w:r w:rsidRPr="008927DE">
          <w:rPr>
            <w:rStyle w:val="Hipercze"/>
            <w:rFonts w:ascii="Arial" w:hAnsi="Arial" w:cs="Arial"/>
            <w:b w:val="0"/>
            <w:noProof/>
            <w:sz w:val="18"/>
            <w:szCs w:val="18"/>
          </w:rPr>
          <w:t>3.2.6.1.</w:t>
        </w:r>
        <w:r w:rsidRPr="00F62B1B">
          <w:rPr>
            <w:rFonts w:ascii="Arial" w:hAnsi="Arial" w:cs="Arial"/>
            <w:b w:val="0"/>
            <w:bCs w:val="0"/>
            <w:noProof/>
            <w:sz w:val="18"/>
            <w:szCs w:val="18"/>
          </w:rPr>
          <w:tab/>
        </w:r>
        <w:r w:rsidRPr="008927DE">
          <w:rPr>
            <w:rStyle w:val="Hipercze"/>
            <w:rFonts w:ascii="Arial" w:hAnsi="Arial" w:cs="Arial"/>
            <w:b w:val="0"/>
            <w:noProof/>
            <w:sz w:val="18"/>
            <w:szCs w:val="18"/>
          </w:rPr>
          <w:t>Lokalne pomiary temperatury</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_Toc475077781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30</w:t>
        </w:r>
        <w:r w:rsidRPr="008927DE">
          <w:rPr>
            <w:rFonts w:ascii="Arial" w:hAnsi="Arial" w:cs="Arial"/>
            <w:b w:val="0"/>
            <w:noProof/>
            <w:webHidden/>
            <w:sz w:val="18"/>
            <w:szCs w:val="18"/>
          </w:rPr>
          <w:fldChar w:fldCharType="end"/>
        </w:r>
      </w:hyperlink>
    </w:p>
    <w:p w14:paraId="49B3A814"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82" w:history="1">
        <w:r w:rsidRPr="008927DE">
          <w:rPr>
            <w:rStyle w:val="Hipercze"/>
            <w:rFonts w:ascii="Arial" w:hAnsi="Arial" w:cs="Arial"/>
            <w:b w:val="0"/>
            <w:noProof/>
            <w:sz w:val="18"/>
            <w:szCs w:val="18"/>
          </w:rPr>
          <w:t>3.2.6.2.</w:t>
        </w:r>
        <w:r w:rsidRPr="00F62B1B">
          <w:rPr>
            <w:rFonts w:ascii="Arial" w:hAnsi="Arial" w:cs="Arial"/>
            <w:b w:val="0"/>
            <w:bCs w:val="0"/>
            <w:noProof/>
            <w:sz w:val="18"/>
            <w:szCs w:val="18"/>
          </w:rPr>
          <w:tab/>
        </w:r>
        <w:r w:rsidRPr="008927DE">
          <w:rPr>
            <w:rStyle w:val="Hipercze"/>
            <w:rFonts w:ascii="Arial" w:hAnsi="Arial" w:cs="Arial"/>
            <w:b w:val="0"/>
            <w:noProof/>
            <w:sz w:val="18"/>
            <w:szCs w:val="18"/>
          </w:rPr>
          <w:t>Termopary oraz czujniki rezystancyjne (RTD)</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_Toc475077782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31</w:t>
        </w:r>
        <w:r w:rsidRPr="008927DE">
          <w:rPr>
            <w:rFonts w:ascii="Arial" w:hAnsi="Arial" w:cs="Arial"/>
            <w:b w:val="0"/>
            <w:noProof/>
            <w:webHidden/>
            <w:sz w:val="18"/>
            <w:szCs w:val="18"/>
          </w:rPr>
          <w:fldChar w:fldCharType="end"/>
        </w:r>
      </w:hyperlink>
    </w:p>
    <w:p w14:paraId="0C43E84D"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83" w:history="1">
        <w:r w:rsidRPr="008927DE">
          <w:rPr>
            <w:rStyle w:val="Hipercze"/>
            <w:rFonts w:ascii="Arial" w:hAnsi="Arial" w:cs="Arial"/>
            <w:b w:val="0"/>
            <w:noProof/>
            <w:sz w:val="18"/>
            <w:szCs w:val="18"/>
          </w:rPr>
          <w:t>3.2.6.3.</w:t>
        </w:r>
        <w:r w:rsidRPr="00F62B1B">
          <w:rPr>
            <w:rFonts w:ascii="Arial" w:hAnsi="Arial" w:cs="Arial"/>
            <w:b w:val="0"/>
            <w:bCs w:val="0"/>
            <w:noProof/>
            <w:sz w:val="18"/>
            <w:szCs w:val="18"/>
          </w:rPr>
          <w:tab/>
        </w:r>
        <w:r w:rsidRPr="008927DE">
          <w:rPr>
            <w:rStyle w:val="Hipercze"/>
            <w:rFonts w:ascii="Arial" w:hAnsi="Arial" w:cs="Arial"/>
            <w:b w:val="0"/>
            <w:noProof/>
            <w:sz w:val="18"/>
            <w:szCs w:val="18"/>
          </w:rPr>
          <w:t>Pochwy termometryczne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_Toc475077783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31</w:t>
        </w:r>
        <w:r w:rsidRPr="008927DE">
          <w:rPr>
            <w:rFonts w:ascii="Arial" w:hAnsi="Arial" w:cs="Arial"/>
            <w:b w:val="0"/>
            <w:noProof/>
            <w:webHidden/>
            <w:sz w:val="18"/>
            <w:szCs w:val="18"/>
          </w:rPr>
          <w:fldChar w:fldCharType="end"/>
        </w:r>
      </w:hyperlink>
    </w:p>
    <w:p w14:paraId="24338E11"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84" w:history="1">
        <w:r w:rsidRPr="008927DE">
          <w:rPr>
            <w:rStyle w:val="Hipercze"/>
            <w:rFonts w:ascii="Arial" w:hAnsi="Arial" w:cs="Arial"/>
            <w:b w:val="0"/>
            <w:noProof/>
            <w:sz w:val="18"/>
            <w:szCs w:val="18"/>
          </w:rPr>
          <w:t>3.2.6.4.</w:t>
        </w:r>
        <w:r w:rsidRPr="00F62B1B">
          <w:rPr>
            <w:rFonts w:ascii="Arial" w:hAnsi="Arial" w:cs="Arial"/>
            <w:b w:val="0"/>
            <w:bCs w:val="0"/>
            <w:noProof/>
            <w:sz w:val="18"/>
            <w:szCs w:val="18"/>
          </w:rPr>
          <w:tab/>
        </w:r>
        <w:r w:rsidRPr="008927DE">
          <w:rPr>
            <w:rStyle w:val="Hipercze"/>
            <w:rFonts w:ascii="Arial" w:hAnsi="Arial" w:cs="Arial"/>
            <w:b w:val="0"/>
            <w:noProof/>
            <w:sz w:val="18"/>
            <w:szCs w:val="18"/>
          </w:rPr>
          <w:t>Przetworniki temperatury</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_Toc475077784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32</w:t>
        </w:r>
        <w:r w:rsidRPr="008927DE">
          <w:rPr>
            <w:rFonts w:ascii="Arial" w:hAnsi="Arial" w:cs="Arial"/>
            <w:b w:val="0"/>
            <w:noProof/>
            <w:webHidden/>
            <w:sz w:val="18"/>
            <w:szCs w:val="18"/>
          </w:rPr>
          <w:fldChar w:fldCharType="end"/>
        </w:r>
      </w:hyperlink>
    </w:p>
    <w:p w14:paraId="68DDEF93"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85" w:history="1">
        <w:r w:rsidRPr="008927DE">
          <w:rPr>
            <w:rStyle w:val="Hipercze"/>
            <w:rFonts w:ascii="Arial" w:hAnsi="Arial" w:cs="Arial"/>
            <w:b w:val="0"/>
            <w:noProof/>
            <w:sz w:val="18"/>
            <w:szCs w:val="18"/>
          </w:rPr>
          <w:t>3.2.7.</w:t>
        </w:r>
        <w:r w:rsidRPr="00F62B1B">
          <w:rPr>
            <w:rFonts w:ascii="Arial" w:hAnsi="Arial" w:cs="Arial"/>
            <w:b w:val="0"/>
            <w:bCs w:val="0"/>
            <w:noProof/>
            <w:sz w:val="18"/>
            <w:szCs w:val="18"/>
          </w:rPr>
          <w:tab/>
        </w:r>
        <w:r w:rsidRPr="008927DE">
          <w:rPr>
            <w:rStyle w:val="Hipercze"/>
            <w:rFonts w:ascii="Arial" w:hAnsi="Arial" w:cs="Arial"/>
            <w:b w:val="0"/>
            <w:noProof/>
            <w:sz w:val="18"/>
            <w:szCs w:val="18"/>
          </w:rPr>
          <w:t>Analizatory</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_Toc475077785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32</w:t>
        </w:r>
        <w:r w:rsidRPr="008927DE">
          <w:rPr>
            <w:rFonts w:ascii="Arial" w:hAnsi="Arial" w:cs="Arial"/>
            <w:b w:val="0"/>
            <w:noProof/>
            <w:webHidden/>
            <w:sz w:val="18"/>
            <w:szCs w:val="18"/>
          </w:rPr>
          <w:fldChar w:fldCharType="end"/>
        </w:r>
      </w:hyperlink>
    </w:p>
    <w:p w14:paraId="253CCC98"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86" w:history="1">
        <w:r w:rsidRPr="008927DE">
          <w:rPr>
            <w:rStyle w:val="Hipercze"/>
            <w:rFonts w:ascii="Arial" w:hAnsi="Arial" w:cs="Arial"/>
            <w:b w:val="0"/>
            <w:noProof/>
            <w:sz w:val="18"/>
            <w:szCs w:val="18"/>
          </w:rPr>
          <w:t>3.2.7.1.</w:t>
        </w:r>
        <w:r w:rsidRPr="00F62B1B">
          <w:rPr>
            <w:rFonts w:ascii="Arial" w:hAnsi="Arial" w:cs="Arial"/>
            <w:b w:val="0"/>
            <w:bCs w:val="0"/>
            <w:noProof/>
            <w:sz w:val="18"/>
            <w:szCs w:val="18"/>
          </w:rPr>
          <w:tab/>
        </w:r>
        <w:r w:rsidRPr="008927DE">
          <w:rPr>
            <w:rStyle w:val="Hipercze"/>
            <w:rFonts w:ascii="Arial" w:hAnsi="Arial" w:cs="Arial"/>
            <w:b w:val="0"/>
            <w:noProof/>
            <w:sz w:val="18"/>
            <w:szCs w:val="18"/>
          </w:rPr>
          <w:t>Rodzaje analizatorów</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_Toc475077786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32</w:t>
        </w:r>
        <w:r w:rsidRPr="008927DE">
          <w:rPr>
            <w:rFonts w:ascii="Arial" w:hAnsi="Arial" w:cs="Arial"/>
            <w:b w:val="0"/>
            <w:noProof/>
            <w:webHidden/>
            <w:sz w:val="18"/>
            <w:szCs w:val="18"/>
          </w:rPr>
          <w:fldChar w:fldCharType="end"/>
        </w:r>
      </w:hyperlink>
    </w:p>
    <w:p w14:paraId="2881B62B"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87" w:history="1">
        <w:r w:rsidRPr="008927DE">
          <w:rPr>
            <w:rStyle w:val="Hipercze"/>
            <w:rFonts w:ascii="Arial" w:hAnsi="Arial" w:cs="Arial"/>
            <w:b w:val="0"/>
            <w:noProof/>
            <w:sz w:val="18"/>
            <w:szCs w:val="18"/>
          </w:rPr>
          <w:t>3.2.7.2.</w:t>
        </w:r>
        <w:r w:rsidRPr="00F62B1B">
          <w:rPr>
            <w:rFonts w:ascii="Arial" w:hAnsi="Arial" w:cs="Arial"/>
            <w:b w:val="0"/>
            <w:bCs w:val="0"/>
            <w:noProof/>
            <w:sz w:val="18"/>
            <w:szCs w:val="18"/>
          </w:rPr>
          <w:tab/>
        </w:r>
        <w:r w:rsidRPr="008927DE">
          <w:rPr>
            <w:rStyle w:val="Hipercze"/>
            <w:rFonts w:ascii="Arial" w:hAnsi="Arial" w:cs="Arial"/>
            <w:b w:val="0"/>
            <w:noProof/>
            <w:sz w:val="18"/>
            <w:szCs w:val="18"/>
          </w:rPr>
          <w:t>Zasady ogólne dotyczące układów pomiarowych analizatorów</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_Toc475077787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33</w:t>
        </w:r>
        <w:r w:rsidRPr="008927DE">
          <w:rPr>
            <w:rFonts w:ascii="Arial" w:hAnsi="Arial" w:cs="Arial"/>
            <w:b w:val="0"/>
            <w:noProof/>
            <w:webHidden/>
            <w:sz w:val="18"/>
            <w:szCs w:val="18"/>
          </w:rPr>
          <w:fldChar w:fldCharType="end"/>
        </w:r>
      </w:hyperlink>
    </w:p>
    <w:p w14:paraId="13364606"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88" w:history="1">
        <w:r w:rsidRPr="008927DE">
          <w:rPr>
            <w:rStyle w:val="Hipercze"/>
            <w:rFonts w:ascii="Arial" w:hAnsi="Arial" w:cs="Arial"/>
            <w:b w:val="0"/>
            <w:noProof/>
            <w:sz w:val="18"/>
            <w:szCs w:val="18"/>
          </w:rPr>
          <w:t>3.2.8.</w:t>
        </w:r>
        <w:r w:rsidRPr="00F62B1B">
          <w:rPr>
            <w:rFonts w:ascii="Arial" w:hAnsi="Arial" w:cs="Arial"/>
            <w:b w:val="0"/>
            <w:bCs w:val="0"/>
            <w:noProof/>
            <w:sz w:val="18"/>
            <w:szCs w:val="18"/>
          </w:rPr>
          <w:tab/>
        </w:r>
        <w:r w:rsidRPr="008927DE">
          <w:rPr>
            <w:rStyle w:val="Hipercze"/>
            <w:rFonts w:ascii="Arial" w:hAnsi="Arial" w:cs="Arial"/>
            <w:b w:val="0"/>
            <w:noProof/>
            <w:sz w:val="18"/>
            <w:szCs w:val="18"/>
          </w:rPr>
          <w:t>Detektory gazów</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_Toc475077788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36</w:t>
        </w:r>
        <w:r w:rsidRPr="008927DE">
          <w:rPr>
            <w:rFonts w:ascii="Arial" w:hAnsi="Arial" w:cs="Arial"/>
            <w:b w:val="0"/>
            <w:noProof/>
            <w:webHidden/>
            <w:sz w:val="18"/>
            <w:szCs w:val="18"/>
          </w:rPr>
          <w:fldChar w:fldCharType="end"/>
        </w:r>
      </w:hyperlink>
    </w:p>
    <w:p w14:paraId="242902B6"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89" w:history="1">
        <w:r w:rsidRPr="008927DE">
          <w:rPr>
            <w:rStyle w:val="Hipercze"/>
            <w:rFonts w:ascii="Arial" w:hAnsi="Arial" w:cs="Arial"/>
            <w:b w:val="0"/>
            <w:noProof/>
            <w:sz w:val="18"/>
            <w:szCs w:val="18"/>
          </w:rPr>
          <w:t>3.2.8.1.</w:t>
        </w:r>
        <w:r w:rsidRPr="00F62B1B">
          <w:rPr>
            <w:rFonts w:ascii="Arial" w:hAnsi="Arial" w:cs="Arial"/>
            <w:b w:val="0"/>
            <w:bCs w:val="0"/>
            <w:noProof/>
            <w:sz w:val="18"/>
            <w:szCs w:val="18"/>
          </w:rPr>
          <w:tab/>
        </w:r>
        <w:r w:rsidRPr="008927DE">
          <w:rPr>
            <w:rStyle w:val="Hipercze"/>
            <w:rFonts w:ascii="Arial" w:hAnsi="Arial" w:cs="Arial"/>
            <w:b w:val="0"/>
            <w:noProof/>
            <w:sz w:val="18"/>
            <w:szCs w:val="18"/>
          </w:rPr>
          <w:t>Rodzaje detektorów gazów</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_Toc475077789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36</w:t>
        </w:r>
        <w:r w:rsidRPr="008927DE">
          <w:rPr>
            <w:rFonts w:ascii="Arial" w:hAnsi="Arial" w:cs="Arial"/>
            <w:b w:val="0"/>
            <w:noProof/>
            <w:webHidden/>
            <w:sz w:val="18"/>
            <w:szCs w:val="18"/>
          </w:rPr>
          <w:fldChar w:fldCharType="end"/>
        </w:r>
      </w:hyperlink>
    </w:p>
    <w:p w14:paraId="5459D23D"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90" w:history="1">
        <w:r w:rsidRPr="008927DE">
          <w:rPr>
            <w:rStyle w:val="Hipercze"/>
            <w:rFonts w:ascii="Arial" w:hAnsi="Arial" w:cs="Arial"/>
            <w:b w:val="0"/>
            <w:noProof/>
            <w:sz w:val="18"/>
            <w:szCs w:val="18"/>
          </w:rPr>
          <w:t>3.2.8.2.</w:t>
        </w:r>
        <w:r w:rsidRPr="00F62B1B">
          <w:rPr>
            <w:rFonts w:ascii="Arial" w:hAnsi="Arial" w:cs="Arial"/>
            <w:b w:val="0"/>
            <w:bCs w:val="0"/>
            <w:noProof/>
            <w:sz w:val="18"/>
            <w:szCs w:val="18"/>
          </w:rPr>
          <w:tab/>
        </w:r>
        <w:r w:rsidRPr="008927DE">
          <w:rPr>
            <w:rStyle w:val="Hipercze"/>
            <w:rFonts w:ascii="Arial" w:hAnsi="Arial" w:cs="Arial"/>
            <w:b w:val="0"/>
            <w:noProof/>
            <w:sz w:val="18"/>
            <w:szCs w:val="18"/>
          </w:rPr>
          <w:t>Zasady ogólne dotyczące detektorów gazów</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_Toc475077790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36</w:t>
        </w:r>
        <w:r w:rsidRPr="008927DE">
          <w:rPr>
            <w:rFonts w:ascii="Arial" w:hAnsi="Arial" w:cs="Arial"/>
            <w:b w:val="0"/>
            <w:noProof/>
            <w:webHidden/>
            <w:sz w:val="18"/>
            <w:szCs w:val="18"/>
          </w:rPr>
          <w:fldChar w:fldCharType="end"/>
        </w:r>
      </w:hyperlink>
    </w:p>
    <w:p w14:paraId="14E34B00"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91" w:history="1">
        <w:r w:rsidRPr="008927DE">
          <w:rPr>
            <w:rStyle w:val="Hipercze"/>
            <w:rFonts w:ascii="Arial" w:hAnsi="Arial" w:cs="Arial"/>
            <w:b w:val="0"/>
            <w:noProof/>
            <w:sz w:val="18"/>
            <w:szCs w:val="18"/>
          </w:rPr>
          <w:t>3.2.9.</w:t>
        </w:r>
        <w:r w:rsidRPr="00F62B1B">
          <w:rPr>
            <w:rFonts w:ascii="Arial" w:hAnsi="Arial" w:cs="Arial"/>
            <w:b w:val="0"/>
            <w:bCs w:val="0"/>
            <w:noProof/>
            <w:sz w:val="18"/>
            <w:szCs w:val="18"/>
          </w:rPr>
          <w:tab/>
        </w:r>
        <w:r w:rsidRPr="008927DE">
          <w:rPr>
            <w:rStyle w:val="Hipercze"/>
            <w:rFonts w:ascii="Arial" w:hAnsi="Arial" w:cs="Arial"/>
            <w:b w:val="0"/>
            <w:noProof/>
            <w:sz w:val="18"/>
            <w:szCs w:val="18"/>
          </w:rPr>
          <w:t>Pomieszczenie analizatorów (kiosk analizatorów)</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_Toc475077791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38</w:t>
        </w:r>
        <w:r w:rsidRPr="008927DE">
          <w:rPr>
            <w:rFonts w:ascii="Arial" w:hAnsi="Arial" w:cs="Arial"/>
            <w:b w:val="0"/>
            <w:noProof/>
            <w:webHidden/>
            <w:sz w:val="18"/>
            <w:szCs w:val="18"/>
          </w:rPr>
          <w:fldChar w:fldCharType="end"/>
        </w:r>
      </w:hyperlink>
    </w:p>
    <w:p w14:paraId="6EC0F47F"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92" w:history="1">
        <w:r w:rsidRPr="008927DE">
          <w:rPr>
            <w:rStyle w:val="Hipercze"/>
            <w:rFonts w:ascii="Arial" w:hAnsi="Arial" w:cs="Arial"/>
            <w:b w:val="0"/>
            <w:noProof/>
            <w:sz w:val="18"/>
            <w:szCs w:val="18"/>
          </w:rPr>
          <w:t>3.2.10.</w:t>
        </w:r>
        <w:r w:rsidRPr="00F62B1B">
          <w:rPr>
            <w:rFonts w:ascii="Arial" w:hAnsi="Arial" w:cs="Arial"/>
            <w:b w:val="0"/>
            <w:bCs w:val="0"/>
            <w:noProof/>
            <w:sz w:val="18"/>
            <w:szCs w:val="18"/>
          </w:rPr>
          <w:tab/>
        </w:r>
        <w:r w:rsidRPr="008927DE">
          <w:rPr>
            <w:rStyle w:val="Hipercze"/>
            <w:rFonts w:ascii="Arial" w:hAnsi="Arial" w:cs="Arial"/>
            <w:b w:val="0"/>
            <w:noProof/>
            <w:sz w:val="18"/>
            <w:szCs w:val="18"/>
          </w:rPr>
          <w:t>Zawory regulacyjne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_Toc475077792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39</w:t>
        </w:r>
        <w:r w:rsidRPr="008927DE">
          <w:rPr>
            <w:rFonts w:ascii="Arial" w:hAnsi="Arial" w:cs="Arial"/>
            <w:b w:val="0"/>
            <w:noProof/>
            <w:webHidden/>
            <w:sz w:val="18"/>
            <w:szCs w:val="18"/>
          </w:rPr>
          <w:fldChar w:fldCharType="end"/>
        </w:r>
      </w:hyperlink>
    </w:p>
    <w:p w14:paraId="7B70A07F"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93" w:history="1">
        <w:r w:rsidRPr="008927DE">
          <w:rPr>
            <w:rStyle w:val="Hipercze"/>
            <w:rFonts w:ascii="Arial" w:hAnsi="Arial" w:cs="Arial"/>
            <w:b w:val="0"/>
            <w:noProof/>
            <w:sz w:val="18"/>
            <w:szCs w:val="18"/>
          </w:rPr>
          <w:t>3.2.11.</w:t>
        </w:r>
        <w:r w:rsidRPr="00F62B1B">
          <w:rPr>
            <w:rFonts w:ascii="Arial" w:hAnsi="Arial" w:cs="Arial"/>
            <w:b w:val="0"/>
            <w:bCs w:val="0"/>
            <w:noProof/>
            <w:sz w:val="18"/>
            <w:szCs w:val="18"/>
          </w:rPr>
          <w:tab/>
        </w:r>
        <w:r w:rsidRPr="008927DE">
          <w:rPr>
            <w:rStyle w:val="Hipercze"/>
            <w:rFonts w:ascii="Arial" w:hAnsi="Arial" w:cs="Arial"/>
            <w:b w:val="0"/>
            <w:noProof/>
            <w:sz w:val="18"/>
            <w:szCs w:val="18"/>
          </w:rPr>
          <w:t>Zawory odcinające ON-OFF</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_Toc475077793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42</w:t>
        </w:r>
        <w:r w:rsidRPr="008927DE">
          <w:rPr>
            <w:rFonts w:ascii="Arial" w:hAnsi="Arial" w:cs="Arial"/>
            <w:b w:val="0"/>
            <w:noProof/>
            <w:webHidden/>
            <w:sz w:val="18"/>
            <w:szCs w:val="18"/>
          </w:rPr>
          <w:fldChar w:fldCharType="end"/>
        </w:r>
      </w:hyperlink>
    </w:p>
    <w:p w14:paraId="2ACA2BCA"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94" w:history="1">
        <w:r w:rsidRPr="008927DE">
          <w:rPr>
            <w:rStyle w:val="Hipercze"/>
            <w:rFonts w:ascii="Arial" w:hAnsi="Arial" w:cs="Arial"/>
            <w:b w:val="0"/>
            <w:noProof/>
            <w:sz w:val="18"/>
            <w:szCs w:val="18"/>
          </w:rPr>
          <w:t>3.2.12.</w:t>
        </w:r>
        <w:r w:rsidRPr="00F62B1B">
          <w:rPr>
            <w:rFonts w:ascii="Arial" w:hAnsi="Arial" w:cs="Arial"/>
            <w:b w:val="0"/>
            <w:bCs w:val="0"/>
            <w:noProof/>
            <w:sz w:val="18"/>
            <w:szCs w:val="18"/>
          </w:rPr>
          <w:tab/>
        </w:r>
        <w:r w:rsidRPr="008927DE">
          <w:rPr>
            <w:rStyle w:val="Hipercze"/>
            <w:rFonts w:ascii="Arial" w:hAnsi="Arial" w:cs="Arial"/>
            <w:b w:val="0"/>
            <w:noProof/>
            <w:sz w:val="18"/>
            <w:szCs w:val="18"/>
          </w:rPr>
          <w:t>Zawory elektromagnetyczne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_Toc475077794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42</w:t>
        </w:r>
        <w:r w:rsidRPr="008927DE">
          <w:rPr>
            <w:rFonts w:ascii="Arial" w:hAnsi="Arial" w:cs="Arial"/>
            <w:b w:val="0"/>
            <w:noProof/>
            <w:webHidden/>
            <w:sz w:val="18"/>
            <w:szCs w:val="18"/>
          </w:rPr>
          <w:fldChar w:fldCharType="end"/>
        </w:r>
      </w:hyperlink>
    </w:p>
    <w:p w14:paraId="28FE9D68"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95" w:history="1">
        <w:r w:rsidRPr="008927DE">
          <w:rPr>
            <w:rStyle w:val="Hipercze"/>
            <w:rFonts w:ascii="Arial" w:hAnsi="Arial" w:cs="Arial"/>
            <w:b w:val="0"/>
            <w:noProof/>
            <w:sz w:val="18"/>
            <w:szCs w:val="18"/>
          </w:rPr>
          <w:t>3.2.13.</w:t>
        </w:r>
        <w:r w:rsidRPr="00F62B1B">
          <w:rPr>
            <w:rFonts w:ascii="Arial" w:hAnsi="Arial" w:cs="Arial"/>
            <w:b w:val="0"/>
            <w:bCs w:val="0"/>
            <w:noProof/>
            <w:sz w:val="18"/>
            <w:szCs w:val="18"/>
          </w:rPr>
          <w:tab/>
        </w:r>
        <w:r w:rsidRPr="008927DE">
          <w:rPr>
            <w:rStyle w:val="Hipercze"/>
            <w:rFonts w:ascii="Arial" w:hAnsi="Arial" w:cs="Arial"/>
            <w:b w:val="0"/>
            <w:noProof/>
            <w:sz w:val="18"/>
            <w:szCs w:val="18"/>
          </w:rPr>
          <w:t>Przetworniki elektropneumatyczne I/P  (w  przypadku  zastosowania)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_Toc475077795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43</w:t>
        </w:r>
        <w:r w:rsidRPr="008927DE">
          <w:rPr>
            <w:rFonts w:ascii="Arial" w:hAnsi="Arial" w:cs="Arial"/>
            <w:b w:val="0"/>
            <w:noProof/>
            <w:webHidden/>
            <w:sz w:val="18"/>
            <w:szCs w:val="18"/>
          </w:rPr>
          <w:fldChar w:fldCharType="end"/>
        </w:r>
      </w:hyperlink>
    </w:p>
    <w:p w14:paraId="4AE95B06"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96" w:history="1">
        <w:r w:rsidRPr="008927DE">
          <w:rPr>
            <w:rStyle w:val="Hipercze"/>
            <w:rFonts w:ascii="Arial" w:hAnsi="Arial" w:cs="Arial"/>
            <w:b w:val="0"/>
            <w:noProof/>
            <w:sz w:val="18"/>
            <w:szCs w:val="18"/>
          </w:rPr>
          <w:t>3.2.14.</w:t>
        </w:r>
        <w:r w:rsidRPr="00F62B1B">
          <w:rPr>
            <w:rFonts w:ascii="Arial" w:hAnsi="Arial" w:cs="Arial"/>
            <w:b w:val="0"/>
            <w:bCs w:val="0"/>
            <w:noProof/>
            <w:sz w:val="18"/>
            <w:szCs w:val="18"/>
          </w:rPr>
          <w:tab/>
        </w:r>
        <w:r w:rsidRPr="008927DE">
          <w:rPr>
            <w:rStyle w:val="Hipercze"/>
            <w:rFonts w:ascii="Arial" w:hAnsi="Arial" w:cs="Arial"/>
            <w:b w:val="0"/>
            <w:noProof/>
            <w:sz w:val="18"/>
            <w:szCs w:val="18"/>
          </w:rPr>
          <w:t>Panel wskaźników lokalnych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_Toc475077796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43</w:t>
        </w:r>
        <w:r w:rsidRPr="008927DE">
          <w:rPr>
            <w:rFonts w:ascii="Arial" w:hAnsi="Arial" w:cs="Arial"/>
            <w:b w:val="0"/>
            <w:noProof/>
            <w:webHidden/>
            <w:sz w:val="18"/>
            <w:szCs w:val="18"/>
          </w:rPr>
          <w:fldChar w:fldCharType="end"/>
        </w:r>
      </w:hyperlink>
    </w:p>
    <w:p w14:paraId="7555D084"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97" w:history="1">
        <w:r w:rsidRPr="008927DE">
          <w:rPr>
            <w:rStyle w:val="Hipercze"/>
            <w:rFonts w:ascii="Arial" w:hAnsi="Arial" w:cs="Arial"/>
            <w:b w:val="0"/>
            <w:noProof/>
            <w:sz w:val="18"/>
            <w:szCs w:val="18"/>
          </w:rPr>
          <w:t>3.2.15.</w:t>
        </w:r>
        <w:r w:rsidRPr="00F62B1B">
          <w:rPr>
            <w:rFonts w:ascii="Arial" w:hAnsi="Arial" w:cs="Arial"/>
            <w:b w:val="0"/>
            <w:bCs w:val="0"/>
            <w:noProof/>
            <w:sz w:val="18"/>
            <w:szCs w:val="18"/>
          </w:rPr>
          <w:tab/>
        </w:r>
        <w:r w:rsidRPr="008927DE">
          <w:rPr>
            <w:rStyle w:val="Hipercze"/>
            <w:rFonts w:ascii="Arial" w:hAnsi="Arial" w:cs="Arial"/>
            <w:b w:val="0"/>
            <w:noProof/>
            <w:sz w:val="18"/>
            <w:szCs w:val="18"/>
          </w:rPr>
          <w:t>Lokalne panele sterownicze i akcesoria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_Toc475077797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43</w:t>
        </w:r>
        <w:r w:rsidRPr="008927DE">
          <w:rPr>
            <w:rFonts w:ascii="Arial" w:hAnsi="Arial" w:cs="Arial"/>
            <w:b w:val="0"/>
            <w:noProof/>
            <w:webHidden/>
            <w:sz w:val="18"/>
            <w:szCs w:val="18"/>
          </w:rPr>
          <w:fldChar w:fldCharType="end"/>
        </w:r>
      </w:hyperlink>
    </w:p>
    <w:p w14:paraId="782D41E6"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98" w:history="1">
        <w:r w:rsidRPr="008927DE">
          <w:rPr>
            <w:rStyle w:val="Hipercze"/>
            <w:rFonts w:ascii="Arial" w:hAnsi="Arial" w:cs="Arial"/>
            <w:b w:val="0"/>
            <w:noProof/>
            <w:sz w:val="18"/>
            <w:szCs w:val="18"/>
          </w:rPr>
          <w:t>3.2.16.</w:t>
        </w:r>
        <w:r w:rsidRPr="00F62B1B">
          <w:rPr>
            <w:rFonts w:ascii="Arial" w:hAnsi="Arial" w:cs="Arial"/>
            <w:b w:val="0"/>
            <w:bCs w:val="0"/>
            <w:noProof/>
            <w:sz w:val="18"/>
            <w:szCs w:val="18"/>
          </w:rPr>
          <w:tab/>
        </w:r>
        <w:r w:rsidRPr="008927DE">
          <w:rPr>
            <w:rStyle w:val="Hipercze"/>
            <w:rFonts w:ascii="Arial" w:hAnsi="Arial" w:cs="Arial"/>
            <w:b w:val="0"/>
            <w:noProof/>
            <w:sz w:val="18"/>
            <w:szCs w:val="18"/>
          </w:rPr>
          <w:t>Kable do aparatury PiA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_Toc475077798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45</w:t>
        </w:r>
        <w:r w:rsidRPr="008927DE">
          <w:rPr>
            <w:rFonts w:ascii="Arial" w:hAnsi="Arial" w:cs="Arial"/>
            <w:b w:val="0"/>
            <w:noProof/>
            <w:webHidden/>
            <w:sz w:val="18"/>
            <w:szCs w:val="18"/>
          </w:rPr>
          <w:fldChar w:fldCharType="end"/>
        </w:r>
      </w:hyperlink>
    </w:p>
    <w:p w14:paraId="7B460EC2"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99" w:history="1">
        <w:r w:rsidRPr="008927DE">
          <w:rPr>
            <w:rStyle w:val="Hipercze"/>
            <w:rFonts w:ascii="Arial" w:hAnsi="Arial" w:cs="Arial"/>
            <w:b w:val="0"/>
            <w:noProof/>
            <w:sz w:val="18"/>
            <w:szCs w:val="18"/>
          </w:rPr>
          <w:t>3.2.17.</w:t>
        </w:r>
        <w:r w:rsidRPr="00F62B1B">
          <w:rPr>
            <w:rFonts w:ascii="Arial" w:hAnsi="Arial" w:cs="Arial"/>
            <w:b w:val="0"/>
            <w:bCs w:val="0"/>
            <w:noProof/>
            <w:sz w:val="18"/>
            <w:szCs w:val="18"/>
          </w:rPr>
          <w:tab/>
        </w:r>
        <w:r w:rsidRPr="008927DE">
          <w:rPr>
            <w:rStyle w:val="Hipercze"/>
            <w:rFonts w:ascii="Arial" w:hAnsi="Arial" w:cs="Arial"/>
            <w:b w:val="0"/>
            <w:noProof/>
            <w:sz w:val="18"/>
            <w:szCs w:val="18"/>
          </w:rPr>
          <w:t>Skrzynki złączne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_Toc475077799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46</w:t>
        </w:r>
        <w:r w:rsidRPr="008927DE">
          <w:rPr>
            <w:rFonts w:ascii="Arial" w:hAnsi="Arial" w:cs="Arial"/>
            <w:b w:val="0"/>
            <w:noProof/>
            <w:webHidden/>
            <w:sz w:val="18"/>
            <w:szCs w:val="18"/>
          </w:rPr>
          <w:fldChar w:fldCharType="end"/>
        </w:r>
      </w:hyperlink>
    </w:p>
    <w:p w14:paraId="49B13292"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00" w:history="1">
        <w:r w:rsidRPr="008927DE">
          <w:rPr>
            <w:rStyle w:val="Hipercze"/>
            <w:rFonts w:ascii="Arial" w:hAnsi="Arial" w:cs="Arial"/>
            <w:b w:val="0"/>
            <w:noProof/>
            <w:sz w:val="18"/>
            <w:szCs w:val="18"/>
          </w:rPr>
          <w:t>3.2.18.</w:t>
        </w:r>
        <w:r w:rsidRPr="00F62B1B">
          <w:rPr>
            <w:rFonts w:ascii="Arial" w:hAnsi="Arial" w:cs="Arial"/>
            <w:b w:val="0"/>
            <w:bCs w:val="0"/>
            <w:noProof/>
            <w:sz w:val="18"/>
            <w:szCs w:val="18"/>
          </w:rPr>
          <w:tab/>
        </w:r>
        <w:r w:rsidRPr="008927DE">
          <w:rPr>
            <w:rStyle w:val="Hipercze"/>
            <w:rFonts w:ascii="Arial" w:hAnsi="Arial" w:cs="Arial"/>
            <w:b w:val="0"/>
            <w:noProof/>
            <w:sz w:val="18"/>
            <w:szCs w:val="18"/>
          </w:rPr>
          <w:t>Koryta kablowe oraz ich prowadzenie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_Toc475077800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47</w:t>
        </w:r>
        <w:r w:rsidRPr="008927DE">
          <w:rPr>
            <w:rFonts w:ascii="Arial" w:hAnsi="Arial" w:cs="Arial"/>
            <w:b w:val="0"/>
            <w:noProof/>
            <w:webHidden/>
            <w:sz w:val="18"/>
            <w:szCs w:val="18"/>
          </w:rPr>
          <w:fldChar w:fldCharType="end"/>
        </w:r>
      </w:hyperlink>
    </w:p>
    <w:p w14:paraId="2DEDDBE3"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01" w:history="1">
        <w:r w:rsidRPr="008927DE">
          <w:rPr>
            <w:rStyle w:val="Hipercze"/>
            <w:rFonts w:ascii="Arial" w:hAnsi="Arial" w:cs="Arial"/>
            <w:b w:val="0"/>
            <w:noProof/>
            <w:sz w:val="18"/>
            <w:szCs w:val="18"/>
          </w:rPr>
          <w:t>3.2.19.</w:t>
        </w:r>
        <w:r w:rsidRPr="00F62B1B">
          <w:rPr>
            <w:rFonts w:ascii="Arial" w:hAnsi="Arial" w:cs="Arial"/>
            <w:b w:val="0"/>
            <w:bCs w:val="0"/>
            <w:noProof/>
            <w:sz w:val="18"/>
            <w:szCs w:val="18"/>
          </w:rPr>
          <w:tab/>
        </w:r>
        <w:r w:rsidRPr="008927DE">
          <w:rPr>
            <w:rStyle w:val="Hipercze"/>
            <w:rFonts w:ascii="Arial" w:hAnsi="Arial" w:cs="Arial"/>
            <w:b w:val="0"/>
            <w:noProof/>
            <w:sz w:val="18"/>
            <w:szCs w:val="18"/>
          </w:rPr>
          <w:t>Ogrzewanie aparatury PiA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_Toc475077801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48</w:t>
        </w:r>
        <w:r w:rsidRPr="008927DE">
          <w:rPr>
            <w:rFonts w:ascii="Arial" w:hAnsi="Arial" w:cs="Arial"/>
            <w:b w:val="0"/>
            <w:noProof/>
            <w:webHidden/>
            <w:sz w:val="18"/>
            <w:szCs w:val="18"/>
          </w:rPr>
          <w:fldChar w:fldCharType="end"/>
        </w:r>
      </w:hyperlink>
    </w:p>
    <w:p w14:paraId="19196CEF"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02" w:history="1">
        <w:r w:rsidRPr="008927DE">
          <w:rPr>
            <w:rStyle w:val="Hipercze"/>
            <w:rFonts w:ascii="Arial" w:hAnsi="Arial" w:cs="Arial"/>
            <w:b w:val="0"/>
            <w:noProof/>
            <w:sz w:val="18"/>
            <w:szCs w:val="18"/>
          </w:rPr>
          <w:t>3.2.20.</w:t>
        </w:r>
        <w:r w:rsidRPr="00F62B1B">
          <w:rPr>
            <w:rFonts w:ascii="Arial" w:hAnsi="Arial" w:cs="Arial"/>
            <w:b w:val="0"/>
            <w:bCs w:val="0"/>
            <w:noProof/>
            <w:sz w:val="18"/>
            <w:szCs w:val="18"/>
          </w:rPr>
          <w:tab/>
        </w:r>
        <w:r w:rsidRPr="008927DE">
          <w:rPr>
            <w:rStyle w:val="Hipercze"/>
            <w:rFonts w:ascii="Arial" w:hAnsi="Arial" w:cs="Arial"/>
            <w:b w:val="0"/>
            <w:noProof/>
            <w:sz w:val="18"/>
            <w:szCs w:val="18"/>
          </w:rPr>
          <w:t>Szafki ochronne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_Toc475077802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48</w:t>
        </w:r>
        <w:r w:rsidRPr="008927DE">
          <w:rPr>
            <w:rFonts w:ascii="Arial" w:hAnsi="Arial" w:cs="Arial"/>
            <w:b w:val="0"/>
            <w:noProof/>
            <w:webHidden/>
            <w:sz w:val="18"/>
            <w:szCs w:val="18"/>
          </w:rPr>
          <w:fldChar w:fldCharType="end"/>
        </w:r>
      </w:hyperlink>
    </w:p>
    <w:p w14:paraId="7F74BBA7"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03" w:history="1">
        <w:r w:rsidRPr="008927DE">
          <w:rPr>
            <w:rStyle w:val="Hipercze"/>
            <w:rFonts w:ascii="Arial" w:hAnsi="Arial" w:cs="Arial"/>
            <w:b w:val="0"/>
            <w:noProof/>
            <w:sz w:val="18"/>
            <w:szCs w:val="18"/>
          </w:rPr>
          <w:t>3.2.21.</w:t>
        </w:r>
        <w:r w:rsidRPr="00F62B1B">
          <w:rPr>
            <w:rFonts w:ascii="Arial" w:hAnsi="Arial" w:cs="Arial"/>
            <w:b w:val="0"/>
            <w:bCs w:val="0"/>
            <w:noProof/>
            <w:sz w:val="18"/>
            <w:szCs w:val="18"/>
          </w:rPr>
          <w:tab/>
        </w:r>
        <w:r w:rsidRPr="008927DE">
          <w:rPr>
            <w:rStyle w:val="Hipercze"/>
            <w:rFonts w:ascii="Arial" w:hAnsi="Arial" w:cs="Arial"/>
            <w:b w:val="0"/>
            <w:noProof/>
            <w:sz w:val="18"/>
            <w:szCs w:val="18"/>
          </w:rPr>
          <w:t>Chłodnice powietrzne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_Toc475077803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49</w:t>
        </w:r>
        <w:r w:rsidRPr="008927DE">
          <w:rPr>
            <w:rFonts w:ascii="Arial" w:hAnsi="Arial" w:cs="Arial"/>
            <w:b w:val="0"/>
            <w:noProof/>
            <w:webHidden/>
            <w:sz w:val="18"/>
            <w:szCs w:val="18"/>
          </w:rPr>
          <w:fldChar w:fldCharType="end"/>
        </w:r>
      </w:hyperlink>
    </w:p>
    <w:p w14:paraId="3C4FE3AA"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04" w:history="1">
        <w:r w:rsidRPr="008927DE">
          <w:rPr>
            <w:rStyle w:val="Hipercze"/>
            <w:rFonts w:ascii="Arial" w:hAnsi="Arial" w:cs="Arial"/>
            <w:b w:val="0"/>
            <w:noProof/>
            <w:sz w:val="18"/>
            <w:szCs w:val="18"/>
          </w:rPr>
          <w:t>3.2.22.</w:t>
        </w:r>
        <w:r w:rsidRPr="00F62B1B">
          <w:rPr>
            <w:rFonts w:ascii="Arial" w:hAnsi="Arial" w:cs="Arial"/>
            <w:b w:val="0"/>
            <w:bCs w:val="0"/>
            <w:noProof/>
            <w:sz w:val="18"/>
            <w:szCs w:val="18"/>
          </w:rPr>
          <w:tab/>
        </w:r>
        <w:r w:rsidRPr="008927DE">
          <w:rPr>
            <w:rStyle w:val="Hipercze"/>
            <w:rFonts w:ascii="Arial" w:hAnsi="Arial" w:cs="Arial"/>
            <w:b w:val="0"/>
            <w:noProof/>
            <w:sz w:val="18"/>
            <w:szCs w:val="18"/>
          </w:rPr>
          <w:t>Wagi</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_Toc475077804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49</w:t>
        </w:r>
        <w:r w:rsidRPr="008927DE">
          <w:rPr>
            <w:rFonts w:ascii="Arial" w:hAnsi="Arial" w:cs="Arial"/>
            <w:b w:val="0"/>
            <w:noProof/>
            <w:webHidden/>
            <w:sz w:val="18"/>
            <w:szCs w:val="18"/>
          </w:rPr>
          <w:fldChar w:fldCharType="end"/>
        </w:r>
      </w:hyperlink>
    </w:p>
    <w:p w14:paraId="5FDDBD1C"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05" w:history="1">
        <w:r w:rsidRPr="008927DE">
          <w:rPr>
            <w:rStyle w:val="Hipercze"/>
            <w:rFonts w:ascii="Arial" w:hAnsi="Arial" w:cs="Arial"/>
            <w:b w:val="0"/>
            <w:noProof/>
            <w:sz w:val="18"/>
            <w:szCs w:val="18"/>
          </w:rPr>
          <w:t>3.2.23.</w:t>
        </w:r>
        <w:r w:rsidRPr="00F62B1B">
          <w:rPr>
            <w:rFonts w:ascii="Arial" w:hAnsi="Arial" w:cs="Arial"/>
            <w:b w:val="0"/>
            <w:bCs w:val="0"/>
            <w:noProof/>
            <w:sz w:val="18"/>
            <w:szCs w:val="18"/>
          </w:rPr>
          <w:tab/>
        </w:r>
        <w:r w:rsidRPr="008927DE">
          <w:rPr>
            <w:rStyle w:val="Hipercze"/>
            <w:rFonts w:ascii="Arial" w:hAnsi="Arial" w:cs="Arial"/>
            <w:b w:val="0"/>
            <w:noProof/>
            <w:sz w:val="18"/>
            <w:szCs w:val="18"/>
          </w:rPr>
          <w:t>Zbiornik buforowy powietrza PiA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_Toc475077805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50</w:t>
        </w:r>
        <w:r w:rsidRPr="008927DE">
          <w:rPr>
            <w:rFonts w:ascii="Arial" w:hAnsi="Arial" w:cs="Arial"/>
            <w:b w:val="0"/>
            <w:noProof/>
            <w:webHidden/>
            <w:sz w:val="18"/>
            <w:szCs w:val="18"/>
          </w:rPr>
          <w:fldChar w:fldCharType="end"/>
        </w:r>
      </w:hyperlink>
    </w:p>
    <w:p w14:paraId="58ACB888"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06" w:history="1">
        <w:r w:rsidRPr="008927DE">
          <w:rPr>
            <w:rStyle w:val="Hipercze"/>
            <w:rFonts w:ascii="Arial" w:hAnsi="Arial" w:cs="Arial"/>
            <w:b w:val="0"/>
            <w:noProof/>
            <w:sz w:val="18"/>
            <w:szCs w:val="18"/>
          </w:rPr>
          <w:t>3.3.</w:t>
        </w:r>
        <w:r w:rsidRPr="00F62B1B">
          <w:rPr>
            <w:rFonts w:ascii="Arial" w:hAnsi="Arial" w:cs="Arial"/>
            <w:b w:val="0"/>
            <w:bCs w:val="0"/>
            <w:noProof/>
            <w:sz w:val="18"/>
            <w:szCs w:val="18"/>
          </w:rPr>
          <w:tab/>
        </w:r>
        <w:r w:rsidRPr="008927DE">
          <w:rPr>
            <w:rStyle w:val="Hipercze"/>
            <w:rFonts w:ascii="Arial" w:hAnsi="Arial" w:cs="Arial"/>
            <w:b w:val="0"/>
            <w:noProof/>
            <w:sz w:val="18"/>
            <w:szCs w:val="18"/>
          </w:rPr>
          <w:t>Bilans materiałowy instalacji</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_Toc475077806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50</w:t>
        </w:r>
        <w:r w:rsidRPr="008927DE">
          <w:rPr>
            <w:rFonts w:ascii="Arial" w:hAnsi="Arial" w:cs="Arial"/>
            <w:b w:val="0"/>
            <w:noProof/>
            <w:webHidden/>
            <w:sz w:val="18"/>
            <w:szCs w:val="18"/>
          </w:rPr>
          <w:fldChar w:fldCharType="end"/>
        </w:r>
      </w:hyperlink>
    </w:p>
    <w:p w14:paraId="75301FAE"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07" w:history="1">
        <w:r w:rsidRPr="008927DE">
          <w:rPr>
            <w:rStyle w:val="Hipercze"/>
            <w:rFonts w:ascii="Arial" w:hAnsi="Arial" w:cs="Arial"/>
            <w:b w:val="0"/>
            <w:noProof/>
            <w:sz w:val="18"/>
            <w:szCs w:val="18"/>
          </w:rPr>
          <w:t>3.3.1.</w:t>
        </w:r>
        <w:r w:rsidRPr="00F62B1B">
          <w:rPr>
            <w:rFonts w:ascii="Arial" w:hAnsi="Arial" w:cs="Arial"/>
            <w:b w:val="0"/>
            <w:bCs w:val="0"/>
            <w:noProof/>
            <w:sz w:val="18"/>
            <w:szCs w:val="18"/>
          </w:rPr>
          <w:tab/>
        </w:r>
        <w:r w:rsidRPr="008927DE">
          <w:rPr>
            <w:rStyle w:val="Hipercze"/>
            <w:rFonts w:ascii="Arial" w:hAnsi="Arial" w:cs="Arial"/>
            <w:b w:val="0"/>
            <w:noProof/>
            <w:sz w:val="18"/>
            <w:szCs w:val="18"/>
          </w:rPr>
          <w:t>Urządzenia pomiarowe stosowane w pomiarach bilansowych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_Toc475077807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50</w:t>
        </w:r>
        <w:r w:rsidRPr="008927DE">
          <w:rPr>
            <w:rFonts w:ascii="Arial" w:hAnsi="Arial" w:cs="Arial"/>
            <w:b w:val="0"/>
            <w:noProof/>
            <w:webHidden/>
            <w:sz w:val="18"/>
            <w:szCs w:val="18"/>
          </w:rPr>
          <w:fldChar w:fldCharType="end"/>
        </w:r>
      </w:hyperlink>
    </w:p>
    <w:p w14:paraId="523C5417" w14:textId="77777777" w:rsidR="008927DE" w:rsidRPr="00F62B1B" w:rsidRDefault="008927DE" w:rsidP="008927DE">
      <w:pPr>
        <w:pStyle w:val="Spistreci1"/>
        <w:tabs>
          <w:tab w:val="left" w:pos="400"/>
          <w:tab w:val="right" w:leader="dot" w:pos="9060"/>
        </w:tabs>
        <w:spacing w:before="0" w:after="0"/>
        <w:rPr>
          <w:rFonts w:ascii="Arial" w:hAnsi="Arial" w:cs="Arial"/>
          <w:b w:val="0"/>
          <w:bCs w:val="0"/>
          <w:noProof/>
          <w:sz w:val="18"/>
          <w:szCs w:val="18"/>
        </w:rPr>
      </w:pPr>
      <w:hyperlink w:anchor="_Toc475077808" w:history="1">
        <w:r w:rsidRPr="008927DE">
          <w:rPr>
            <w:rStyle w:val="Hipercze"/>
            <w:rFonts w:ascii="Arial" w:hAnsi="Arial" w:cs="Arial"/>
            <w:b w:val="0"/>
            <w:noProof/>
            <w:sz w:val="18"/>
            <w:szCs w:val="18"/>
          </w:rPr>
          <w:t>4.</w:t>
        </w:r>
        <w:r w:rsidRPr="00F62B1B">
          <w:rPr>
            <w:rFonts w:ascii="Arial" w:hAnsi="Arial" w:cs="Arial"/>
            <w:b w:val="0"/>
            <w:bCs w:val="0"/>
            <w:noProof/>
            <w:sz w:val="18"/>
            <w:szCs w:val="18"/>
          </w:rPr>
          <w:tab/>
        </w:r>
        <w:r w:rsidRPr="008927DE">
          <w:rPr>
            <w:rStyle w:val="Hipercze"/>
            <w:rFonts w:ascii="Arial" w:hAnsi="Arial" w:cs="Arial"/>
            <w:b w:val="0"/>
            <w:noProof/>
            <w:sz w:val="18"/>
            <w:szCs w:val="18"/>
          </w:rPr>
          <w:t>PIECE TECHNOLOGICZNE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_Toc475077808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51</w:t>
        </w:r>
        <w:r w:rsidRPr="008927DE">
          <w:rPr>
            <w:rFonts w:ascii="Arial" w:hAnsi="Arial" w:cs="Arial"/>
            <w:b w:val="0"/>
            <w:noProof/>
            <w:webHidden/>
            <w:sz w:val="18"/>
            <w:szCs w:val="18"/>
          </w:rPr>
          <w:fldChar w:fldCharType="end"/>
        </w:r>
      </w:hyperlink>
    </w:p>
    <w:p w14:paraId="6F72D630"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09" w:history="1">
        <w:r w:rsidRPr="008927DE">
          <w:rPr>
            <w:rStyle w:val="Hipercze"/>
            <w:rFonts w:ascii="Arial" w:hAnsi="Arial" w:cs="Arial"/>
            <w:b w:val="0"/>
            <w:noProof/>
            <w:sz w:val="18"/>
            <w:szCs w:val="18"/>
          </w:rPr>
          <w:t>4.1.</w:t>
        </w:r>
        <w:r w:rsidRPr="00F62B1B">
          <w:rPr>
            <w:rFonts w:ascii="Arial" w:hAnsi="Arial" w:cs="Arial"/>
            <w:b w:val="0"/>
            <w:bCs w:val="0"/>
            <w:noProof/>
            <w:sz w:val="18"/>
            <w:szCs w:val="18"/>
          </w:rPr>
          <w:tab/>
        </w:r>
        <w:r w:rsidRPr="008927DE">
          <w:rPr>
            <w:rStyle w:val="Hipercze"/>
            <w:rFonts w:ascii="Arial" w:hAnsi="Arial" w:cs="Arial"/>
            <w:b w:val="0"/>
            <w:noProof/>
            <w:sz w:val="18"/>
            <w:szCs w:val="18"/>
          </w:rPr>
          <w:t>Opis systemu zarządzania palnikami - BMS (Burner Management System)</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_Toc475077809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51</w:t>
        </w:r>
        <w:r w:rsidRPr="008927DE">
          <w:rPr>
            <w:rFonts w:ascii="Arial" w:hAnsi="Arial" w:cs="Arial"/>
            <w:b w:val="0"/>
            <w:noProof/>
            <w:webHidden/>
            <w:sz w:val="18"/>
            <w:szCs w:val="18"/>
          </w:rPr>
          <w:fldChar w:fldCharType="end"/>
        </w:r>
      </w:hyperlink>
    </w:p>
    <w:p w14:paraId="238FD57E"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10" w:history="1">
        <w:r w:rsidRPr="008927DE">
          <w:rPr>
            <w:rStyle w:val="Hipercze"/>
            <w:rFonts w:ascii="Arial" w:hAnsi="Arial" w:cs="Arial"/>
            <w:b w:val="0"/>
            <w:noProof/>
            <w:sz w:val="18"/>
            <w:szCs w:val="18"/>
          </w:rPr>
          <w:t>4.1.1.</w:t>
        </w:r>
        <w:r w:rsidRPr="00F62B1B">
          <w:rPr>
            <w:rFonts w:ascii="Arial" w:hAnsi="Arial" w:cs="Arial"/>
            <w:b w:val="0"/>
            <w:bCs w:val="0"/>
            <w:noProof/>
            <w:sz w:val="18"/>
            <w:szCs w:val="18"/>
          </w:rPr>
          <w:tab/>
        </w:r>
        <w:r w:rsidRPr="008927DE">
          <w:rPr>
            <w:rStyle w:val="Hipercze"/>
            <w:rFonts w:ascii="Arial" w:hAnsi="Arial" w:cs="Arial"/>
            <w:b w:val="0"/>
            <w:noProof/>
            <w:sz w:val="18"/>
            <w:szCs w:val="18"/>
          </w:rPr>
          <w:t>Sterowanie piecem</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_Toc475077810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52</w:t>
        </w:r>
        <w:r w:rsidRPr="008927DE">
          <w:rPr>
            <w:rFonts w:ascii="Arial" w:hAnsi="Arial" w:cs="Arial"/>
            <w:b w:val="0"/>
            <w:noProof/>
            <w:webHidden/>
            <w:sz w:val="18"/>
            <w:szCs w:val="18"/>
          </w:rPr>
          <w:fldChar w:fldCharType="end"/>
        </w:r>
      </w:hyperlink>
    </w:p>
    <w:p w14:paraId="5FFE0588"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811" w:history="1">
        <w:r w:rsidRPr="008927DE">
          <w:rPr>
            <w:rStyle w:val="Hipercze"/>
            <w:rFonts w:ascii="Arial" w:hAnsi="Arial" w:cs="Arial"/>
            <w:b w:val="0"/>
            <w:noProof/>
            <w:sz w:val="18"/>
            <w:szCs w:val="18"/>
          </w:rPr>
          <w:t>4.1.1.1.</w:t>
        </w:r>
        <w:r w:rsidRPr="00F62B1B">
          <w:rPr>
            <w:rFonts w:ascii="Arial" w:hAnsi="Arial" w:cs="Arial"/>
            <w:b w:val="0"/>
            <w:bCs w:val="0"/>
            <w:noProof/>
            <w:sz w:val="18"/>
            <w:szCs w:val="18"/>
          </w:rPr>
          <w:tab/>
        </w:r>
        <w:r w:rsidRPr="008927DE">
          <w:rPr>
            <w:rStyle w:val="Hipercze"/>
            <w:rFonts w:ascii="Arial" w:hAnsi="Arial" w:cs="Arial"/>
            <w:b w:val="0"/>
            <w:noProof/>
            <w:sz w:val="18"/>
            <w:szCs w:val="18"/>
          </w:rPr>
          <w:t>Aparatura obiektowa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_Toc475077811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52</w:t>
        </w:r>
        <w:r w:rsidRPr="008927DE">
          <w:rPr>
            <w:rFonts w:ascii="Arial" w:hAnsi="Arial" w:cs="Arial"/>
            <w:b w:val="0"/>
            <w:noProof/>
            <w:webHidden/>
            <w:sz w:val="18"/>
            <w:szCs w:val="18"/>
          </w:rPr>
          <w:fldChar w:fldCharType="end"/>
        </w:r>
      </w:hyperlink>
    </w:p>
    <w:p w14:paraId="2F272C8A"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812" w:history="1">
        <w:r w:rsidRPr="008927DE">
          <w:rPr>
            <w:rStyle w:val="Hipercze"/>
            <w:rFonts w:ascii="Arial" w:hAnsi="Arial" w:cs="Arial"/>
            <w:b w:val="0"/>
            <w:noProof/>
            <w:sz w:val="18"/>
            <w:szCs w:val="18"/>
          </w:rPr>
          <w:t>4.1.1.2.</w:t>
        </w:r>
        <w:r w:rsidRPr="00F62B1B">
          <w:rPr>
            <w:rFonts w:ascii="Arial" w:hAnsi="Arial" w:cs="Arial"/>
            <w:b w:val="0"/>
            <w:bCs w:val="0"/>
            <w:noProof/>
            <w:sz w:val="18"/>
            <w:szCs w:val="18"/>
          </w:rPr>
          <w:tab/>
        </w:r>
        <w:r w:rsidRPr="008927DE">
          <w:rPr>
            <w:rStyle w:val="Hipercze"/>
            <w:rFonts w:ascii="Arial" w:hAnsi="Arial" w:cs="Arial"/>
            <w:b w:val="0"/>
            <w:noProof/>
            <w:sz w:val="18"/>
            <w:szCs w:val="18"/>
          </w:rPr>
          <w:t>Lokalne panele sterownicze, panele w sterowni</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_Toc475077812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54</w:t>
        </w:r>
        <w:r w:rsidRPr="008927DE">
          <w:rPr>
            <w:rFonts w:ascii="Arial" w:hAnsi="Arial" w:cs="Arial"/>
            <w:b w:val="0"/>
            <w:noProof/>
            <w:webHidden/>
            <w:sz w:val="18"/>
            <w:szCs w:val="18"/>
          </w:rPr>
          <w:fldChar w:fldCharType="end"/>
        </w:r>
      </w:hyperlink>
    </w:p>
    <w:p w14:paraId="0CE486D3"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813" w:history="1">
        <w:r w:rsidRPr="008927DE">
          <w:rPr>
            <w:rStyle w:val="Hipercze"/>
            <w:rFonts w:ascii="Arial" w:hAnsi="Arial" w:cs="Arial"/>
            <w:b w:val="0"/>
            <w:noProof/>
            <w:sz w:val="18"/>
            <w:szCs w:val="18"/>
          </w:rPr>
          <w:t>4.1.1.3.</w:t>
        </w:r>
        <w:r w:rsidRPr="00F62B1B">
          <w:rPr>
            <w:rFonts w:ascii="Arial" w:hAnsi="Arial" w:cs="Arial"/>
            <w:b w:val="0"/>
            <w:bCs w:val="0"/>
            <w:noProof/>
            <w:sz w:val="18"/>
            <w:szCs w:val="18"/>
          </w:rPr>
          <w:tab/>
        </w:r>
        <w:r w:rsidRPr="008927DE">
          <w:rPr>
            <w:rStyle w:val="Hipercze"/>
            <w:rFonts w:ascii="Arial" w:hAnsi="Arial" w:cs="Arial"/>
            <w:b w:val="0"/>
            <w:noProof/>
            <w:sz w:val="18"/>
            <w:szCs w:val="18"/>
          </w:rPr>
          <w:t>System blokadowy w oparciu o certyfikowany st</w:t>
        </w:r>
        <w:r>
          <w:rPr>
            <w:rStyle w:val="Hipercze"/>
            <w:rFonts w:ascii="Arial" w:hAnsi="Arial" w:cs="Arial"/>
            <w:b w:val="0"/>
            <w:noProof/>
            <w:sz w:val="18"/>
            <w:szCs w:val="18"/>
          </w:rPr>
          <w:t xml:space="preserve">erownik ESD/BMS wraz </w:t>
        </w:r>
        <w:r w:rsidRPr="008927DE">
          <w:rPr>
            <w:rStyle w:val="Hipercze"/>
            <w:rFonts w:ascii="Arial" w:hAnsi="Arial" w:cs="Arial"/>
            <w:b w:val="0"/>
            <w:noProof/>
            <w:sz w:val="18"/>
            <w:szCs w:val="18"/>
          </w:rPr>
          <w:t>z osprzętem</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_Toc475077813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54</w:t>
        </w:r>
        <w:r w:rsidRPr="008927DE">
          <w:rPr>
            <w:rFonts w:ascii="Arial" w:hAnsi="Arial" w:cs="Arial"/>
            <w:b w:val="0"/>
            <w:noProof/>
            <w:webHidden/>
            <w:sz w:val="18"/>
            <w:szCs w:val="18"/>
          </w:rPr>
          <w:fldChar w:fldCharType="end"/>
        </w:r>
      </w:hyperlink>
    </w:p>
    <w:p w14:paraId="3614F437"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814" w:history="1">
        <w:r w:rsidRPr="008927DE">
          <w:rPr>
            <w:rStyle w:val="Hipercze"/>
            <w:rFonts w:ascii="Arial" w:hAnsi="Arial" w:cs="Arial"/>
            <w:b w:val="0"/>
            <w:noProof/>
            <w:sz w:val="18"/>
            <w:szCs w:val="18"/>
          </w:rPr>
          <w:t>4.1.1.4.</w:t>
        </w:r>
        <w:r w:rsidRPr="00F62B1B">
          <w:rPr>
            <w:rFonts w:ascii="Arial" w:hAnsi="Arial" w:cs="Arial"/>
            <w:b w:val="0"/>
            <w:bCs w:val="0"/>
            <w:noProof/>
            <w:sz w:val="18"/>
            <w:szCs w:val="18"/>
          </w:rPr>
          <w:tab/>
        </w:r>
        <w:r w:rsidRPr="008927DE">
          <w:rPr>
            <w:rStyle w:val="Hipercze"/>
            <w:rFonts w:ascii="Arial" w:hAnsi="Arial" w:cs="Arial"/>
            <w:b w:val="0"/>
            <w:noProof/>
            <w:sz w:val="18"/>
            <w:szCs w:val="18"/>
          </w:rPr>
          <w:t>Przełączniki bocznikujące typu MOS i POS</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_Toc475077814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55</w:t>
        </w:r>
        <w:r w:rsidRPr="008927DE">
          <w:rPr>
            <w:rFonts w:ascii="Arial" w:hAnsi="Arial" w:cs="Arial"/>
            <w:b w:val="0"/>
            <w:noProof/>
            <w:webHidden/>
            <w:sz w:val="18"/>
            <w:szCs w:val="18"/>
          </w:rPr>
          <w:fldChar w:fldCharType="end"/>
        </w:r>
      </w:hyperlink>
    </w:p>
    <w:p w14:paraId="5CE9B839"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815" w:history="1">
        <w:r w:rsidRPr="008927DE">
          <w:rPr>
            <w:rStyle w:val="Hipercze"/>
            <w:rFonts w:ascii="Arial" w:hAnsi="Arial" w:cs="Arial"/>
            <w:b w:val="0"/>
            <w:noProof/>
            <w:sz w:val="18"/>
            <w:szCs w:val="18"/>
          </w:rPr>
          <w:t>4.1.1.5.</w:t>
        </w:r>
        <w:r w:rsidRPr="00F62B1B">
          <w:rPr>
            <w:rFonts w:ascii="Arial" w:hAnsi="Arial" w:cs="Arial"/>
            <w:b w:val="0"/>
            <w:bCs w:val="0"/>
            <w:noProof/>
            <w:sz w:val="18"/>
            <w:szCs w:val="18"/>
          </w:rPr>
          <w:tab/>
        </w:r>
        <w:r w:rsidRPr="008927DE">
          <w:rPr>
            <w:rStyle w:val="Hipercze"/>
            <w:rFonts w:ascii="Arial" w:hAnsi="Arial" w:cs="Arial"/>
            <w:b w:val="0"/>
            <w:noProof/>
            <w:sz w:val="18"/>
            <w:szCs w:val="18"/>
          </w:rPr>
          <w:t>Logika sterowania i blokad</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_Toc475077815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55</w:t>
        </w:r>
        <w:r w:rsidRPr="008927DE">
          <w:rPr>
            <w:rFonts w:ascii="Arial" w:hAnsi="Arial" w:cs="Arial"/>
            <w:b w:val="0"/>
            <w:noProof/>
            <w:webHidden/>
            <w:sz w:val="18"/>
            <w:szCs w:val="18"/>
          </w:rPr>
          <w:fldChar w:fldCharType="end"/>
        </w:r>
      </w:hyperlink>
    </w:p>
    <w:p w14:paraId="0D4D3F2C"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816" w:history="1">
        <w:r w:rsidRPr="008927DE">
          <w:rPr>
            <w:rStyle w:val="Hipercze"/>
            <w:rFonts w:ascii="Arial" w:hAnsi="Arial" w:cs="Arial"/>
            <w:b w:val="0"/>
            <w:noProof/>
            <w:sz w:val="18"/>
            <w:szCs w:val="18"/>
          </w:rPr>
          <w:t>4.1.1.6.</w:t>
        </w:r>
        <w:r w:rsidRPr="00F62B1B">
          <w:rPr>
            <w:rFonts w:ascii="Arial" w:hAnsi="Arial" w:cs="Arial"/>
            <w:b w:val="0"/>
            <w:bCs w:val="0"/>
            <w:noProof/>
            <w:sz w:val="18"/>
            <w:szCs w:val="18"/>
          </w:rPr>
          <w:tab/>
        </w:r>
        <w:r w:rsidRPr="008927DE">
          <w:rPr>
            <w:rStyle w:val="Hipercze"/>
            <w:rFonts w:ascii="Arial" w:hAnsi="Arial" w:cs="Arial"/>
            <w:b w:val="0"/>
            <w:noProof/>
            <w:sz w:val="18"/>
            <w:szCs w:val="18"/>
          </w:rPr>
          <w:t>Logiki dla bezpiecznego rozruchu pieca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_Toc475077816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55</w:t>
        </w:r>
        <w:r w:rsidRPr="008927DE">
          <w:rPr>
            <w:rFonts w:ascii="Arial" w:hAnsi="Arial" w:cs="Arial"/>
            <w:b w:val="0"/>
            <w:noProof/>
            <w:webHidden/>
            <w:sz w:val="18"/>
            <w:szCs w:val="18"/>
          </w:rPr>
          <w:fldChar w:fldCharType="end"/>
        </w:r>
      </w:hyperlink>
    </w:p>
    <w:p w14:paraId="677D3401"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17" w:history="1">
        <w:r w:rsidRPr="008927DE">
          <w:rPr>
            <w:rStyle w:val="Hipercze"/>
            <w:rFonts w:ascii="Arial" w:hAnsi="Arial" w:cs="Arial"/>
            <w:b w:val="0"/>
            <w:noProof/>
            <w:sz w:val="18"/>
            <w:szCs w:val="18"/>
          </w:rPr>
          <w:t>4.1.2.</w:t>
        </w:r>
        <w:r w:rsidRPr="00F62B1B">
          <w:rPr>
            <w:rFonts w:ascii="Arial" w:hAnsi="Arial" w:cs="Arial"/>
            <w:b w:val="0"/>
            <w:bCs w:val="0"/>
            <w:noProof/>
            <w:sz w:val="18"/>
            <w:szCs w:val="18"/>
          </w:rPr>
          <w:tab/>
        </w:r>
        <w:r w:rsidRPr="008927DE">
          <w:rPr>
            <w:rStyle w:val="Hipercze"/>
            <w:rFonts w:ascii="Arial" w:hAnsi="Arial" w:cs="Arial"/>
            <w:b w:val="0"/>
            <w:noProof/>
            <w:sz w:val="18"/>
            <w:szCs w:val="18"/>
          </w:rPr>
          <w:t>Diagnostyka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_Toc475077817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57</w:t>
        </w:r>
        <w:r w:rsidRPr="008927DE">
          <w:rPr>
            <w:rFonts w:ascii="Arial" w:hAnsi="Arial" w:cs="Arial"/>
            <w:b w:val="0"/>
            <w:noProof/>
            <w:webHidden/>
            <w:sz w:val="18"/>
            <w:szCs w:val="18"/>
          </w:rPr>
          <w:fldChar w:fldCharType="end"/>
        </w:r>
      </w:hyperlink>
    </w:p>
    <w:p w14:paraId="4940ECF8"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18" w:history="1">
        <w:r w:rsidRPr="008927DE">
          <w:rPr>
            <w:rStyle w:val="Hipercze"/>
            <w:rFonts w:ascii="Arial" w:hAnsi="Arial" w:cs="Arial"/>
            <w:b w:val="0"/>
            <w:noProof/>
            <w:sz w:val="18"/>
            <w:szCs w:val="18"/>
          </w:rPr>
          <w:t>4.1.3.</w:t>
        </w:r>
        <w:r w:rsidRPr="00F62B1B">
          <w:rPr>
            <w:rFonts w:ascii="Arial" w:hAnsi="Arial" w:cs="Arial"/>
            <w:b w:val="0"/>
            <w:bCs w:val="0"/>
            <w:noProof/>
            <w:sz w:val="18"/>
            <w:szCs w:val="18"/>
          </w:rPr>
          <w:tab/>
        </w:r>
        <w:r w:rsidRPr="008927DE">
          <w:rPr>
            <w:rStyle w:val="Hipercze"/>
            <w:rFonts w:ascii="Arial" w:hAnsi="Arial" w:cs="Arial"/>
            <w:b w:val="0"/>
            <w:noProof/>
            <w:sz w:val="18"/>
            <w:szCs w:val="18"/>
          </w:rPr>
          <w:t>Rejestracja zdarzeń i próby funkcjonalne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_Toc475077818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57</w:t>
        </w:r>
        <w:r w:rsidRPr="008927DE">
          <w:rPr>
            <w:rFonts w:ascii="Arial" w:hAnsi="Arial" w:cs="Arial"/>
            <w:b w:val="0"/>
            <w:noProof/>
            <w:webHidden/>
            <w:sz w:val="18"/>
            <w:szCs w:val="18"/>
          </w:rPr>
          <w:fldChar w:fldCharType="end"/>
        </w:r>
      </w:hyperlink>
    </w:p>
    <w:p w14:paraId="5ACFC16E"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19" w:history="1">
        <w:r w:rsidRPr="008927DE">
          <w:rPr>
            <w:rStyle w:val="Hipercze"/>
            <w:rFonts w:ascii="Arial" w:hAnsi="Arial" w:cs="Arial"/>
            <w:b w:val="0"/>
            <w:noProof/>
            <w:sz w:val="18"/>
            <w:szCs w:val="18"/>
          </w:rPr>
          <w:t>4.2.</w:t>
        </w:r>
        <w:r w:rsidRPr="00F62B1B">
          <w:rPr>
            <w:rFonts w:ascii="Arial" w:hAnsi="Arial" w:cs="Arial"/>
            <w:b w:val="0"/>
            <w:bCs w:val="0"/>
            <w:noProof/>
            <w:sz w:val="18"/>
            <w:szCs w:val="18"/>
          </w:rPr>
          <w:tab/>
        </w:r>
        <w:r w:rsidRPr="008927DE">
          <w:rPr>
            <w:rStyle w:val="Hipercze"/>
            <w:rFonts w:ascii="Arial" w:hAnsi="Arial" w:cs="Arial"/>
            <w:b w:val="0"/>
            <w:noProof/>
            <w:sz w:val="18"/>
            <w:szCs w:val="18"/>
          </w:rPr>
          <w:t>System ciągłego monitoringu spalin (jeśli występuje)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_Toc475077819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57</w:t>
        </w:r>
        <w:r w:rsidRPr="008927DE">
          <w:rPr>
            <w:rFonts w:ascii="Arial" w:hAnsi="Arial" w:cs="Arial"/>
            <w:b w:val="0"/>
            <w:noProof/>
            <w:webHidden/>
            <w:sz w:val="18"/>
            <w:szCs w:val="18"/>
          </w:rPr>
          <w:fldChar w:fldCharType="end"/>
        </w:r>
      </w:hyperlink>
    </w:p>
    <w:p w14:paraId="6F3C82E8" w14:textId="77777777" w:rsidR="008927DE" w:rsidRPr="00F62B1B" w:rsidRDefault="008927DE" w:rsidP="008927DE">
      <w:pPr>
        <w:pStyle w:val="Spistreci1"/>
        <w:tabs>
          <w:tab w:val="left" w:pos="400"/>
          <w:tab w:val="right" w:leader="dot" w:pos="9060"/>
        </w:tabs>
        <w:spacing w:before="0" w:after="0"/>
        <w:rPr>
          <w:rFonts w:ascii="Arial" w:hAnsi="Arial" w:cs="Arial"/>
          <w:b w:val="0"/>
          <w:bCs w:val="0"/>
          <w:noProof/>
          <w:sz w:val="18"/>
          <w:szCs w:val="18"/>
        </w:rPr>
      </w:pPr>
      <w:hyperlink w:anchor="_Toc475077820" w:history="1">
        <w:r w:rsidRPr="008927DE">
          <w:rPr>
            <w:rStyle w:val="Hipercze"/>
            <w:rFonts w:ascii="Arial" w:hAnsi="Arial" w:cs="Arial"/>
            <w:b w:val="0"/>
            <w:noProof/>
            <w:sz w:val="18"/>
            <w:szCs w:val="18"/>
          </w:rPr>
          <w:t>5.</w:t>
        </w:r>
        <w:r w:rsidRPr="00F62B1B">
          <w:rPr>
            <w:rFonts w:ascii="Arial" w:hAnsi="Arial" w:cs="Arial"/>
            <w:b w:val="0"/>
            <w:bCs w:val="0"/>
            <w:noProof/>
            <w:sz w:val="18"/>
            <w:szCs w:val="18"/>
          </w:rPr>
          <w:tab/>
        </w:r>
        <w:r w:rsidRPr="008927DE">
          <w:rPr>
            <w:rStyle w:val="Hipercze"/>
            <w:rFonts w:ascii="Arial" w:hAnsi="Arial" w:cs="Arial"/>
            <w:b w:val="0"/>
            <w:noProof/>
            <w:sz w:val="18"/>
            <w:szCs w:val="18"/>
          </w:rPr>
          <w:t>STEROWNIA, POMIESZCZENIE SZAF STEROWNICZYCH I POMIESZCZENIE INŻYNIERSKIE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_Toc475077820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59</w:t>
        </w:r>
        <w:r w:rsidRPr="008927DE">
          <w:rPr>
            <w:rFonts w:ascii="Arial" w:hAnsi="Arial" w:cs="Arial"/>
            <w:b w:val="0"/>
            <w:noProof/>
            <w:webHidden/>
            <w:sz w:val="18"/>
            <w:szCs w:val="18"/>
          </w:rPr>
          <w:fldChar w:fldCharType="end"/>
        </w:r>
      </w:hyperlink>
    </w:p>
    <w:p w14:paraId="7F76F856"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21" w:history="1">
        <w:r w:rsidRPr="008927DE">
          <w:rPr>
            <w:rStyle w:val="Hipercze"/>
            <w:rFonts w:ascii="Arial" w:hAnsi="Arial" w:cs="Arial"/>
            <w:b w:val="0"/>
            <w:noProof/>
            <w:sz w:val="18"/>
            <w:szCs w:val="18"/>
          </w:rPr>
          <w:t>5.1.</w:t>
        </w:r>
        <w:r w:rsidRPr="00F62B1B">
          <w:rPr>
            <w:rFonts w:ascii="Arial" w:hAnsi="Arial" w:cs="Arial"/>
            <w:b w:val="0"/>
            <w:bCs w:val="0"/>
            <w:noProof/>
            <w:sz w:val="18"/>
            <w:szCs w:val="18"/>
          </w:rPr>
          <w:tab/>
        </w:r>
        <w:r w:rsidRPr="008927DE">
          <w:rPr>
            <w:rStyle w:val="Hipercze"/>
            <w:rFonts w:ascii="Arial" w:hAnsi="Arial" w:cs="Arial"/>
            <w:b w:val="0"/>
            <w:noProof/>
            <w:sz w:val="18"/>
            <w:szCs w:val="18"/>
          </w:rPr>
          <w:t>Wymagania montażowe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_Toc475077821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59</w:t>
        </w:r>
        <w:r w:rsidRPr="008927DE">
          <w:rPr>
            <w:rFonts w:ascii="Arial" w:hAnsi="Arial" w:cs="Arial"/>
            <w:b w:val="0"/>
            <w:noProof/>
            <w:webHidden/>
            <w:sz w:val="18"/>
            <w:szCs w:val="18"/>
          </w:rPr>
          <w:fldChar w:fldCharType="end"/>
        </w:r>
      </w:hyperlink>
    </w:p>
    <w:p w14:paraId="1221F767"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22" w:history="1">
        <w:r w:rsidRPr="008927DE">
          <w:rPr>
            <w:rStyle w:val="Hipercze"/>
            <w:rFonts w:ascii="Arial" w:hAnsi="Arial" w:cs="Arial"/>
            <w:b w:val="0"/>
            <w:noProof/>
            <w:sz w:val="18"/>
            <w:szCs w:val="18"/>
          </w:rPr>
          <w:t>5.2.</w:t>
        </w:r>
        <w:r w:rsidRPr="00F62B1B">
          <w:rPr>
            <w:rFonts w:ascii="Arial" w:hAnsi="Arial" w:cs="Arial"/>
            <w:b w:val="0"/>
            <w:bCs w:val="0"/>
            <w:noProof/>
            <w:sz w:val="18"/>
            <w:szCs w:val="18"/>
          </w:rPr>
          <w:tab/>
        </w:r>
        <w:r w:rsidRPr="008927DE">
          <w:rPr>
            <w:rStyle w:val="Hipercze"/>
            <w:rFonts w:ascii="Arial" w:hAnsi="Arial" w:cs="Arial"/>
            <w:b w:val="0"/>
            <w:noProof/>
            <w:sz w:val="18"/>
            <w:szCs w:val="18"/>
          </w:rPr>
          <w:t>Podstawowe urządzenia branży PiA stanowiące wyposażenie sterowni  i pomieszczeń technicznych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_Toc475077822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61</w:t>
        </w:r>
        <w:r w:rsidRPr="008927DE">
          <w:rPr>
            <w:rFonts w:ascii="Arial" w:hAnsi="Arial" w:cs="Arial"/>
            <w:b w:val="0"/>
            <w:noProof/>
            <w:webHidden/>
            <w:sz w:val="18"/>
            <w:szCs w:val="18"/>
          </w:rPr>
          <w:fldChar w:fldCharType="end"/>
        </w:r>
      </w:hyperlink>
    </w:p>
    <w:p w14:paraId="3C1CDD25" w14:textId="77777777" w:rsidR="008927DE" w:rsidRPr="00F62B1B" w:rsidRDefault="008927DE" w:rsidP="008927DE">
      <w:pPr>
        <w:pStyle w:val="Spistreci1"/>
        <w:tabs>
          <w:tab w:val="left" w:pos="400"/>
          <w:tab w:val="right" w:leader="dot" w:pos="9060"/>
        </w:tabs>
        <w:spacing w:before="0" w:after="0"/>
        <w:rPr>
          <w:rFonts w:ascii="Arial" w:hAnsi="Arial" w:cs="Arial"/>
          <w:b w:val="0"/>
          <w:bCs w:val="0"/>
          <w:noProof/>
          <w:sz w:val="18"/>
          <w:szCs w:val="18"/>
        </w:rPr>
      </w:pPr>
      <w:hyperlink w:anchor="_Toc475077823" w:history="1">
        <w:r w:rsidRPr="008927DE">
          <w:rPr>
            <w:rStyle w:val="Hipercze"/>
            <w:rFonts w:ascii="Arial" w:hAnsi="Arial" w:cs="Arial"/>
            <w:b w:val="0"/>
            <w:noProof/>
            <w:sz w:val="18"/>
            <w:szCs w:val="18"/>
          </w:rPr>
          <w:t>6.</w:t>
        </w:r>
        <w:r w:rsidRPr="00F62B1B">
          <w:rPr>
            <w:rFonts w:ascii="Arial" w:hAnsi="Arial" w:cs="Arial"/>
            <w:b w:val="0"/>
            <w:bCs w:val="0"/>
            <w:noProof/>
            <w:sz w:val="18"/>
            <w:szCs w:val="18"/>
          </w:rPr>
          <w:tab/>
        </w:r>
        <w:r w:rsidRPr="008927DE">
          <w:rPr>
            <w:rStyle w:val="Hipercze"/>
            <w:rFonts w:ascii="Arial" w:hAnsi="Arial" w:cs="Arial"/>
            <w:b w:val="0"/>
            <w:noProof/>
            <w:sz w:val="18"/>
            <w:szCs w:val="18"/>
          </w:rPr>
          <w:t>SYSTEMY MONITOROWANIA I STEROWANIA (DCS)</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_Toc475077823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62</w:t>
        </w:r>
        <w:r w:rsidRPr="008927DE">
          <w:rPr>
            <w:rFonts w:ascii="Arial" w:hAnsi="Arial" w:cs="Arial"/>
            <w:b w:val="0"/>
            <w:noProof/>
            <w:webHidden/>
            <w:sz w:val="18"/>
            <w:szCs w:val="18"/>
          </w:rPr>
          <w:fldChar w:fldCharType="end"/>
        </w:r>
      </w:hyperlink>
    </w:p>
    <w:p w14:paraId="3A5CAD28"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24" w:history="1">
        <w:r w:rsidRPr="008927DE">
          <w:rPr>
            <w:rStyle w:val="Hipercze"/>
            <w:rFonts w:ascii="Arial" w:hAnsi="Arial" w:cs="Arial"/>
            <w:b w:val="0"/>
            <w:noProof/>
            <w:sz w:val="18"/>
            <w:szCs w:val="18"/>
          </w:rPr>
          <w:t>6.1.</w:t>
        </w:r>
        <w:r w:rsidRPr="00F62B1B">
          <w:rPr>
            <w:rFonts w:ascii="Arial" w:hAnsi="Arial" w:cs="Arial"/>
            <w:b w:val="0"/>
            <w:bCs w:val="0"/>
            <w:noProof/>
            <w:sz w:val="18"/>
            <w:szCs w:val="18"/>
          </w:rPr>
          <w:tab/>
        </w:r>
        <w:r w:rsidRPr="008927DE">
          <w:rPr>
            <w:rStyle w:val="Hipercze"/>
            <w:rFonts w:ascii="Arial" w:hAnsi="Arial" w:cs="Arial"/>
            <w:b w:val="0"/>
            <w:noProof/>
            <w:sz w:val="18"/>
            <w:szCs w:val="18"/>
          </w:rPr>
          <w:t>Akwizycja i przetwarzanie sygnałów wejściowych/wyjściowych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_Toc475077824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62</w:t>
        </w:r>
        <w:r w:rsidRPr="008927DE">
          <w:rPr>
            <w:rFonts w:ascii="Arial" w:hAnsi="Arial" w:cs="Arial"/>
            <w:b w:val="0"/>
            <w:noProof/>
            <w:webHidden/>
            <w:sz w:val="18"/>
            <w:szCs w:val="18"/>
          </w:rPr>
          <w:fldChar w:fldCharType="end"/>
        </w:r>
      </w:hyperlink>
    </w:p>
    <w:p w14:paraId="106BB3C5"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25" w:history="1">
        <w:r w:rsidRPr="008927DE">
          <w:rPr>
            <w:rStyle w:val="Hipercze"/>
            <w:rFonts w:ascii="Arial" w:hAnsi="Arial" w:cs="Arial"/>
            <w:b w:val="0"/>
            <w:noProof/>
            <w:sz w:val="18"/>
            <w:szCs w:val="18"/>
          </w:rPr>
          <w:t>6.1.1.</w:t>
        </w:r>
        <w:r w:rsidRPr="00F62B1B">
          <w:rPr>
            <w:rFonts w:ascii="Arial" w:hAnsi="Arial" w:cs="Arial"/>
            <w:b w:val="0"/>
            <w:bCs w:val="0"/>
            <w:noProof/>
            <w:sz w:val="18"/>
            <w:szCs w:val="18"/>
          </w:rPr>
          <w:tab/>
        </w:r>
        <w:r w:rsidRPr="008927DE">
          <w:rPr>
            <w:rStyle w:val="Hipercze"/>
            <w:rFonts w:ascii="Arial" w:hAnsi="Arial" w:cs="Arial"/>
            <w:b w:val="0"/>
            <w:noProof/>
            <w:sz w:val="18"/>
            <w:szCs w:val="18"/>
          </w:rPr>
          <w:t>Moduły wejść/wyjść</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_Toc475077825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62</w:t>
        </w:r>
        <w:r w:rsidRPr="008927DE">
          <w:rPr>
            <w:rFonts w:ascii="Arial" w:hAnsi="Arial" w:cs="Arial"/>
            <w:b w:val="0"/>
            <w:noProof/>
            <w:webHidden/>
            <w:sz w:val="18"/>
            <w:szCs w:val="18"/>
          </w:rPr>
          <w:fldChar w:fldCharType="end"/>
        </w:r>
      </w:hyperlink>
    </w:p>
    <w:p w14:paraId="0EDC570C"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26" w:history="1">
        <w:r w:rsidRPr="008927DE">
          <w:rPr>
            <w:rStyle w:val="Hipercze"/>
            <w:rFonts w:ascii="Arial" w:hAnsi="Arial" w:cs="Arial"/>
            <w:b w:val="0"/>
            <w:noProof/>
            <w:sz w:val="18"/>
            <w:szCs w:val="18"/>
          </w:rPr>
          <w:t>6.1.2.</w:t>
        </w:r>
        <w:r w:rsidRPr="00F62B1B">
          <w:rPr>
            <w:rFonts w:ascii="Arial" w:hAnsi="Arial" w:cs="Arial"/>
            <w:b w:val="0"/>
            <w:bCs w:val="0"/>
            <w:noProof/>
            <w:sz w:val="18"/>
            <w:szCs w:val="18"/>
          </w:rPr>
          <w:tab/>
        </w:r>
        <w:r w:rsidRPr="008927DE">
          <w:rPr>
            <w:rStyle w:val="Hipercze"/>
            <w:rFonts w:ascii="Arial" w:hAnsi="Arial" w:cs="Arial"/>
            <w:b w:val="0"/>
            <w:noProof/>
            <w:sz w:val="18"/>
            <w:szCs w:val="18"/>
          </w:rPr>
          <w:t>Protokoły i standardy komunikacyjne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_Toc475077826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63</w:t>
        </w:r>
        <w:r w:rsidRPr="008927DE">
          <w:rPr>
            <w:rFonts w:ascii="Arial" w:hAnsi="Arial" w:cs="Arial"/>
            <w:b w:val="0"/>
            <w:noProof/>
            <w:webHidden/>
            <w:sz w:val="18"/>
            <w:szCs w:val="18"/>
          </w:rPr>
          <w:fldChar w:fldCharType="end"/>
        </w:r>
      </w:hyperlink>
    </w:p>
    <w:p w14:paraId="36042FF7"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27" w:history="1">
        <w:r w:rsidRPr="008927DE">
          <w:rPr>
            <w:rStyle w:val="Hipercze"/>
            <w:rFonts w:ascii="Arial" w:hAnsi="Arial" w:cs="Arial"/>
            <w:b w:val="0"/>
            <w:noProof/>
            <w:sz w:val="18"/>
            <w:szCs w:val="18"/>
          </w:rPr>
          <w:t>6.1.3.</w:t>
        </w:r>
        <w:r w:rsidRPr="00F62B1B">
          <w:rPr>
            <w:rFonts w:ascii="Arial" w:hAnsi="Arial" w:cs="Arial"/>
            <w:b w:val="0"/>
            <w:bCs w:val="0"/>
            <w:noProof/>
            <w:sz w:val="18"/>
            <w:szCs w:val="18"/>
          </w:rPr>
          <w:tab/>
        </w:r>
        <w:r w:rsidRPr="008927DE">
          <w:rPr>
            <w:rStyle w:val="Hipercze"/>
            <w:rFonts w:ascii="Arial" w:hAnsi="Arial" w:cs="Arial"/>
            <w:b w:val="0"/>
            <w:noProof/>
            <w:sz w:val="18"/>
            <w:szCs w:val="18"/>
          </w:rPr>
          <w:t>Przetwarzanie sygnałów</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_Toc475077827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64</w:t>
        </w:r>
        <w:r w:rsidRPr="008927DE">
          <w:rPr>
            <w:rFonts w:ascii="Arial" w:hAnsi="Arial" w:cs="Arial"/>
            <w:b w:val="0"/>
            <w:noProof/>
            <w:webHidden/>
            <w:sz w:val="18"/>
            <w:szCs w:val="18"/>
          </w:rPr>
          <w:fldChar w:fldCharType="end"/>
        </w:r>
      </w:hyperlink>
    </w:p>
    <w:p w14:paraId="59B0F0F1"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28" w:history="1">
        <w:r w:rsidRPr="008927DE">
          <w:rPr>
            <w:rStyle w:val="Hipercze"/>
            <w:rFonts w:ascii="Arial" w:hAnsi="Arial" w:cs="Arial"/>
            <w:b w:val="0"/>
            <w:noProof/>
            <w:sz w:val="18"/>
            <w:szCs w:val="18"/>
          </w:rPr>
          <w:t>6.2.</w:t>
        </w:r>
        <w:r w:rsidRPr="00F62B1B">
          <w:rPr>
            <w:rFonts w:ascii="Arial" w:hAnsi="Arial" w:cs="Arial"/>
            <w:b w:val="0"/>
            <w:bCs w:val="0"/>
            <w:noProof/>
            <w:sz w:val="18"/>
            <w:szCs w:val="18"/>
          </w:rPr>
          <w:tab/>
        </w:r>
        <w:r w:rsidRPr="008927DE">
          <w:rPr>
            <w:rStyle w:val="Hipercze"/>
            <w:rFonts w:ascii="Arial" w:hAnsi="Arial" w:cs="Arial"/>
            <w:b w:val="0"/>
            <w:noProof/>
            <w:sz w:val="18"/>
            <w:szCs w:val="18"/>
          </w:rPr>
          <w:t>Regulacja i sterowanie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_Toc475077828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64</w:t>
        </w:r>
        <w:r w:rsidRPr="008927DE">
          <w:rPr>
            <w:rFonts w:ascii="Arial" w:hAnsi="Arial" w:cs="Arial"/>
            <w:b w:val="0"/>
            <w:noProof/>
            <w:webHidden/>
            <w:sz w:val="18"/>
            <w:szCs w:val="18"/>
          </w:rPr>
          <w:fldChar w:fldCharType="end"/>
        </w:r>
      </w:hyperlink>
    </w:p>
    <w:p w14:paraId="74184210"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29" w:history="1">
        <w:r w:rsidRPr="008927DE">
          <w:rPr>
            <w:rStyle w:val="Hipercze"/>
            <w:rFonts w:ascii="Arial" w:hAnsi="Arial" w:cs="Arial"/>
            <w:b w:val="0"/>
            <w:noProof/>
            <w:sz w:val="18"/>
            <w:szCs w:val="18"/>
          </w:rPr>
          <w:t>6.3.</w:t>
        </w:r>
        <w:r w:rsidRPr="00F62B1B">
          <w:rPr>
            <w:rFonts w:ascii="Arial" w:hAnsi="Arial" w:cs="Arial"/>
            <w:b w:val="0"/>
            <w:bCs w:val="0"/>
            <w:noProof/>
            <w:sz w:val="18"/>
            <w:szCs w:val="18"/>
          </w:rPr>
          <w:tab/>
        </w:r>
        <w:r w:rsidRPr="008927DE">
          <w:rPr>
            <w:rStyle w:val="Hipercze"/>
            <w:rFonts w:ascii="Arial" w:hAnsi="Arial" w:cs="Arial"/>
            <w:b w:val="0"/>
            <w:noProof/>
            <w:sz w:val="18"/>
            <w:szCs w:val="18"/>
          </w:rPr>
          <w:t>Synchronizacja czasu</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_Toc475077829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65</w:t>
        </w:r>
        <w:r w:rsidRPr="008927DE">
          <w:rPr>
            <w:rFonts w:ascii="Arial" w:hAnsi="Arial" w:cs="Arial"/>
            <w:b w:val="0"/>
            <w:noProof/>
            <w:webHidden/>
            <w:sz w:val="18"/>
            <w:szCs w:val="18"/>
          </w:rPr>
          <w:fldChar w:fldCharType="end"/>
        </w:r>
      </w:hyperlink>
    </w:p>
    <w:p w14:paraId="61AB4AF5"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30" w:history="1">
        <w:r w:rsidRPr="008927DE">
          <w:rPr>
            <w:rStyle w:val="Hipercze"/>
            <w:rFonts w:ascii="Arial" w:hAnsi="Arial" w:cs="Arial"/>
            <w:b w:val="0"/>
            <w:noProof/>
            <w:sz w:val="18"/>
            <w:szCs w:val="18"/>
          </w:rPr>
          <w:t>6.4.</w:t>
        </w:r>
        <w:r w:rsidRPr="00F62B1B">
          <w:rPr>
            <w:rFonts w:ascii="Arial" w:hAnsi="Arial" w:cs="Arial"/>
            <w:b w:val="0"/>
            <w:bCs w:val="0"/>
            <w:noProof/>
            <w:sz w:val="18"/>
            <w:szCs w:val="18"/>
          </w:rPr>
          <w:tab/>
        </w:r>
        <w:r w:rsidRPr="008927DE">
          <w:rPr>
            <w:rStyle w:val="Hipercze"/>
            <w:rFonts w:ascii="Arial" w:hAnsi="Arial" w:cs="Arial"/>
            <w:b w:val="0"/>
            <w:noProof/>
            <w:sz w:val="18"/>
            <w:szCs w:val="18"/>
          </w:rPr>
          <w:t>Wizualizacja procesów technologicznych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_Toc475077830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65</w:t>
        </w:r>
        <w:r w:rsidRPr="008927DE">
          <w:rPr>
            <w:rFonts w:ascii="Arial" w:hAnsi="Arial" w:cs="Arial"/>
            <w:b w:val="0"/>
            <w:noProof/>
            <w:webHidden/>
            <w:sz w:val="18"/>
            <w:szCs w:val="18"/>
          </w:rPr>
          <w:fldChar w:fldCharType="end"/>
        </w:r>
      </w:hyperlink>
    </w:p>
    <w:p w14:paraId="03678F9F"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31" w:history="1">
        <w:r w:rsidRPr="008927DE">
          <w:rPr>
            <w:rStyle w:val="Hipercze"/>
            <w:rFonts w:ascii="Arial" w:hAnsi="Arial" w:cs="Arial"/>
            <w:b w:val="0"/>
            <w:noProof/>
            <w:sz w:val="18"/>
            <w:szCs w:val="18"/>
          </w:rPr>
          <w:t>6.4.1.</w:t>
        </w:r>
        <w:r w:rsidRPr="00F62B1B">
          <w:rPr>
            <w:rFonts w:ascii="Arial" w:hAnsi="Arial" w:cs="Arial"/>
            <w:b w:val="0"/>
            <w:bCs w:val="0"/>
            <w:noProof/>
            <w:sz w:val="18"/>
            <w:szCs w:val="18"/>
          </w:rPr>
          <w:tab/>
        </w:r>
        <w:r w:rsidRPr="008927DE">
          <w:rPr>
            <w:rStyle w:val="Hipercze"/>
            <w:rFonts w:ascii="Arial" w:hAnsi="Arial" w:cs="Arial"/>
            <w:b w:val="0"/>
            <w:noProof/>
            <w:sz w:val="18"/>
            <w:szCs w:val="18"/>
          </w:rPr>
          <w:t>Ekrany wizualizacyjne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_Toc475077831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65</w:t>
        </w:r>
        <w:r w:rsidRPr="008927DE">
          <w:rPr>
            <w:rFonts w:ascii="Arial" w:hAnsi="Arial" w:cs="Arial"/>
            <w:b w:val="0"/>
            <w:noProof/>
            <w:webHidden/>
            <w:sz w:val="18"/>
            <w:szCs w:val="18"/>
          </w:rPr>
          <w:fldChar w:fldCharType="end"/>
        </w:r>
      </w:hyperlink>
    </w:p>
    <w:p w14:paraId="36FD687B"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32" w:history="1">
        <w:r w:rsidRPr="008927DE">
          <w:rPr>
            <w:rStyle w:val="Hipercze"/>
            <w:rFonts w:ascii="Arial" w:hAnsi="Arial" w:cs="Arial"/>
            <w:b w:val="0"/>
            <w:noProof/>
            <w:sz w:val="18"/>
            <w:szCs w:val="18"/>
          </w:rPr>
          <w:t>6.4.2.</w:t>
        </w:r>
        <w:r w:rsidRPr="00F62B1B">
          <w:rPr>
            <w:rFonts w:ascii="Arial" w:hAnsi="Arial" w:cs="Arial"/>
            <w:b w:val="0"/>
            <w:bCs w:val="0"/>
            <w:noProof/>
            <w:sz w:val="18"/>
            <w:szCs w:val="18"/>
          </w:rPr>
          <w:tab/>
        </w:r>
        <w:r w:rsidRPr="008927DE">
          <w:rPr>
            <w:rStyle w:val="Hipercze"/>
            <w:rFonts w:ascii="Arial" w:hAnsi="Arial" w:cs="Arial"/>
            <w:b w:val="0"/>
            <w:noProof/>
            <w:sz w:val="18"/>
            <w:szCs w:val="18"/>
          </w:rPr>
          <w:t>Wymagania wobec układu ekranów</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_Toc475077832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66</w:t>
        </w:r>
        <w:r w:rsidRPr="008927DE">
          <w:rPr>
            <w:rFonts w:ascii="Arial" w:hAnsi="Arial" w:cs="Arial"/>
            <w:b w:val="0"/>
            <w:noProof/>
            <w:webHidden/>
            <w:sz w:val="18"/>
            <w:szCs w:val="18"/>
          </w:rPr>
          <w:fldChar w:fldCharType="end"/>
        </w:r>
      </w:hyperlink>
    </w:p>
    <w:p w14:paraId="329E067C"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33" w:history="1">
        <w:r w:rsidRPr="008927DE">
          <w:rPr>
            <w:rStyle w:val="Hipercze"/>
            <w:rFonts w:ascii="Arial" w:hAnsi="Arial" w:cs="Arial"/>
            <w:b w:val="0"/>
            <w:noProof/>
            <w:sz w:val="18"/>
            <w:szCs w:val="18"/>
          </w:rPr>
          <w:t>6.4.3.</w:t>
        </w:r>
        <w:r w:rsidRPr="00F62B1B">
          <w:rPr>
            <w:rFonts w:ascii="Arial" w:hAnsi="Arial" w:cs="Arial"/>
            <w:b w:val="0"/>
            <w:bCs w:val="0"/>
            <w:noProof/>
            <w:sz w:val="18"/>
            <w:szCs w:val="18"/>
          </w:rPr>
          <w:tab/>
        </w:r>
        <w:r w:rsidRPr="008927DE">
          <w:rPr>
            <w:rStyle w:val="Hipercze"/>
            <w:rFonts w:ascii="Arial" w:hAnsi="Arial" w:cs="Arial"/>
            <w:b w:val="0"/>
            <w:noProof/>
            <w:sz w:val="18"/>
            <w:szCs w:val="18"/>
          </w:rPr>
          <w:t>Wymagania wobec symboli graficznych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_Toc475077833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66</w:t>
        </w:r>
        <w:r w:rsidRPr="008927DE">
          <w:rPr>
            <w:rFonts w:ascii="Arial" w:hAnsi="Arial" w:cs="Arial"/>
            <w:b w:val="0"/>
            <w:noProof/>
            <w:webHidden/>
            <w:sz w:val="18"/>
            <w:szCs w:val="18"/>
          </w:rPr>
          <w:fldChar w:fldCharType="end"/>
        </w:r>
      </w:hyperlink>
    </w:p>
    <w:p w14:paraId="736B87AE"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34" w:history="1">
        <w:r w:rsidRPr="008927DE">
          <w:rPr>
            <w:rStyle w:val="Hipercze"/>
            <w:rFonts w:ascii="Arial" w:hAnsi="Arial" w:cs="Arial"/>
            <w:b w:val="0"/>
            <w:noProof/>
            <w:sz w:val="18"/>
            <w:szCs w:val="18"/>
          </w:rPr>
          <w:t>6.4.4.</w:t>
        </w:r>
        <w:r w:rsidRPr="00F62B1B">
          <w:rPr>
            <w:rFonts w:ascii="Arial" w:hAnsi="Arial" w:cs="Arial"/>
            <w:b w:val="0"/>
            <w:bCs w:val="0"/>
            <w:noProof/>
            <w:sz w:val="18"/>
            <w:szCs w:val="18"/>
          </w:rPr>
          <w:tab/>
        </w:r>
        <w:r w:rsidRPr="008927DE">
          <w:rPr>
            <w:rStyle w:val="Hipercze"/>
            <w:rFonts w:ascii="Arial" w:hAnsi="Arial" w:cs="Arial"/>
            <w:b w:val="0"/>
            <w:noProof/>
            <w:sz w:val="18"/>
            <w:szCs w:val="18"/>
          </w:rPr>
          <w:t>Wymagania wobec funkcji sterujących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_Toc475077834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67</w:t>
        </w:r>
        <w:r w:rsidRPr="008927DE">
          <w:rPr>
            <w:rFonts w:ascii="Arial" w:hAnsi="Arial" w:cs="Arial"/>
            <w:b w:val="0"/>
            <w:noProof/>
            <w:webHidden/>
            <w:sz w:val="18"/>
            <w:szCs w:val="18"/>
          </w:rPr>
          <w:fldChar w:fldCharType="end"/>
        </w:r>
      </w:hyperlink>
    </w:p>
    <w:p w14:paraId="7F4106BB"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35" w:history="1">
        <w:r w:rsidRPr="008927DE">
          <w:rPr>
            <w:rStyle w:val="Hipercze"/>
            <w:rFonts w:ascii="Arial" w:hAnsi="Arial" w:cs="Arial"/>
            <w:b w:val="0"/>
            <w:noProof/>
            <w:sz w:val="18"/>
            <w:szCs w:val="18"/>
          </w:rPr>
          <w:t>6.4.5.</w:t>
        </w:r>
        <w:r w:rsidRPr="00F62B1B">
          <w:rPr>
            <w:rFonts w:ascii="Arial" w:hAnsi="Arial" w:cs="Arial"/>
            <w:b w:val="0"/>
            <w:bCs w:val="0"/>
            <w:noProof/>
            <w:sz w:val="18"/>
            <w:szCs w:val="18"/>
          </w:rPr>
          <w:tab/>
        </w:r>
        <w:r w:rsidRPr="008927DE">
          <w:rPr>
            <w:rStyle w:val="Hipercze"/>
            <w:rFonts w:ascii="Arial" w:hAnsi="Arial" w:cs="Arial"/>
            <w:b w:val="0"/>
            <w:noProof/>
            <w:sz w:val="18"/>
            <w:szCs w:val="18"/>
          </w:rPr>
          <w:t>Wymagania wobec oprogramowania stacji operatorskich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_Toc475077835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67</w:t>
        </w:r>
        <w:r w:rsidRPr="008927DE">
          <w:rPr>
            <w:rFonts w:ascii="Arial" w:hAnsi="Arial" w:cs="Arial"/>
            <w:b w:val="0"/>
            <w:noProof/>
            <w:webHidden/>
            <w:sz w:val="18"/>
            <w:szCs w:val="18"/>
          </w:rPr>
          <w:fldChar w:fldCharType="end"/>
        </w:r>
      </w:hyperlink>
    </w:p>
    <w:p w14:paraId="7CAC431E"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36" w:history="1">
        <w:r w:rsidRPr="008927DE">
          <w:rPr>
            <w:rStyle w:val="Hipercze"/>
            <w:rFonts w:ascii="Arial" w:hAnsi="Arial" w:cs="Arial"/>
            <w:b w:val="0"/>
            <w:noProof/>
            <w:sz w:val="18"/>
            <w:szCs w:val="18"/>
          </w:rPr>
          <w:t>6.4.6.</w:t>
        </w:r>
        <w:r w:rsidRPr="00F62B1B">
          <w:rPr>
            <w:rFonts w:ascii="Arial" w:hAnsi="Arial" w:cs="Arial"/>
            <w:b w:val="0"/>
            <w:bCs w:val="0"/>
            <w:noProof/>
            <w:sz w:val="18"/>
            <w:szCs w:val="18"/>
          </w:rPr>
          <w:tab/>
        </w:r>
        <w:r w:rsidRPr="008927DE">
          <w:rPr>
            <w:rStyle w:val="Hipercze"/>
            <w:rFonts w:ascii="Arial" w:hAnsi="Arial" w:cs="Arial"/>
            <w:b w:val="0"/>
            <w:noProof/>
            <w:sz w:val="18"/>
            <w:szCs w:val="18"/>
          </w:rPr>
          <w:t>Wymagania wobec edytora grafik</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_Toc475077836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67</w:t>
        </w:r>
        <w:r w:rsidRPr="008927DE">
          <w:rPr>
            <w:rFonts w:ascii="Arial" w:hAnsi="Arial" w:cs="Arial"/>
            <w:b w:val="0"/>
            <w:noProof/>
            <w:webHidden/>
            <w:sz w:val="18"/>
            <w:szCs w:val="18"/>
          </w:rPr>
          <w:fldChar w:fldCharType="end"/>
        </w:r>
      </w:hyperlink>
    </w:p>
    <w:p w14:paraId="7797DA98"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37" w:history="1">
        <w:r w:rsidRPr="008927DE">
          <w:rPr>
            <w:rStyle w:val="Hipercze"/>
            <w:rFonts w:ascii="Arial" w:hAnsi="Arial" w:cs="Arial"/>
            <w:b w:val="0"/>
            <w:noProof/>
            <w:sz w:val="18"/>
            <w:szCs w:val="18"/>
          </w:rPr>
          <w:t>6.5.</w:t>
        </w:r>
        <w:r w:rsidRPr="00F62B1B">
          <w:rPr>
            <w:rFonts w:ascii="Arial" w:hAnsi="Arial" w:cs="Arial"/>
            <w:b w:val="0"/>
            <w:bCs w:val="0"/>
            <w:noProof/>
            <w:sz w:val="18"/>
            <w:szCs w:val="18"/>
          </w:rPr>
          <w:tab/>
        </w:r>
        <w:r w:rsidRPr="008927DE">
          <w:rPr>
            <w:rStyle w:val="Hipercze"/>
            <w:rFonts w:ascii="Arial" w:hAnsi="Arial" w:cs="Arial"/>
            <w:b w:val="0"/>
            <w:noProof/>
            <w:sz w:val="18"/>
            <w:szCs w:val="18"/>
          </w:rPr>
          <w:t>Diagnostyka i alarmowanie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_Toc475077837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68</w:t>
        </w:r>
        <w:r w:rsidRPr="008927DE">
          <w:rPr>
            <w:rFonts w:ascii="Arial" w:hAnsi="Arial" w:cs="Arial"/>
            <w:b w:val="0"/>
            <w:noProof/>
            <w:webHidden/>
            <w:sz w:val="18"/>
            <w:szCs w:val="18"/>
          </w:rPr>
          <w:fldChar w:fldCharType="end"/>
        </w:r>
      </w:hyperlink>
    </w:p>
    <w:p w14:paraId="17A9ED6F"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38" w:history="1">
        <w:r w:rsidRPr="008927DE">
          <w:rPr>
            <w:rStyle w:val="Hipercze"/>
            <w:rFonts w:ascii="Arial" w:hAnsi="Arial" w:cs="Arial"/>
            <w:b w:val="0"/>
            <w:noProof/>
            <w:sz w:val="18"/>
            <w:szCs w:val="18"/>
          </w:rPr>
          <w:t>6.6.</w:t>
        </w:r>
        <w:r w:rsidRPr="00F62B1B">
          <w:rPr>
            <w:rFonts w:ascii="Arial" w:hAnsi="Arial" w:cs="Arial"/>
            <w:b w:val="0"/>
            <w:bCs w:val="0"/>
            <w:noProof/>
            <w:sz w:val="18"/>
            <w:szCs w:val="18"/>
          </w:rPr>
          <w:tab/>
        </w:r>
        <w:r w:rsidRPr="008927DE">
          <w:rPr>
            <w:rStyle w:val="Hipercze"/>
            <w:rFonts w:ascii="Arial" w:hAnsi="Arial" w:cs="Arial"/>
            <w:b w:val="0"/>
            <w:noProof/>
            <w:sz w:val="18"/>
            <w:szCs w:val="18"/>
          </w:rPr>
          <w:t>Historyzacja i archiwizacja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_Toc475077838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68</w:t>
        </w:r>
        <w:r w:rsidRPr="008927DE">
          <w:rPr>
            <w:rFonts w:ascii="Arial" w:hAnsi="Arial" w:cs="Arial"/>
            <w:b w:val="0"/>
            <w:noProof/>
            <w:webHidden/>
            <w:sz w:val="18"/>
            <w:szCs w:val="18"/>
          </w:rPr>
          <w:fldChar w:fldCharType="end"/>
        </w:r>
      </w:hyperlink>
    </w:p>
    <w:p w14:paraId="6D068AAC"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39" w:history="1">
        <w:r w:rsidRPr="008927DE">
          <w:rPr>
            <w:rStyle w:val="Hipercze"/>
            <w:rFonts w:ascii="Arial" w:hAnsi="Arial" w:cs="Arial"/>
            <w:b w:val="0"/>
            <w:noProof/>
            <w:sz w:val="18"/>
            <w:szCs w:val="18"/>
          </w:rPr>
          <w:t>6.7.</w:t>
        </w:r>
        <w:r w:rsidRPr="00F62B1B">
          <w:rPr>
            <w:rFonts w:ascii="Arial" w:hAnsi="Arial" w:cs="Arial"/>
            <w:b w:val="0"/>
            <w:bCs w:val="0"/>
            <w:noProof/>
            <w:sz w:val="18"/>
            <w:szCs w:val="18"/>
          </w:rPr>
          <w:tab/>
        </w:r>
        <w:r w:rsidRPr="008927DE">
          <w:rPr>
            <w:rStyle w:val="Hipercze"/>
            <w:rFonts w:ascii="Arial" w:hAnsi="Arial" w:cs="Arial"/>
            <w:b w:val="0"/>
            <w:noProof/>
            <w:sz w:val="18"/>
            <w:szCs w:val="18"/>
          </w:rPr>
          <w:t>Raportowanie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_Toc475077839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69</w:t>
        </w:r>
        <w:r w:rsidRPr="008927DE">
          <w:rPr>
            <w:rFonts w:ascii="Arial" w:hAnsi="Arial" w:cs="Arial"/>
            <w:b w:val="0"/>
            <w:noProof/>
            <w:webHidden/>
            <w:sz w:val="18"/>
            <w:szCs w:val="18"/>
          </w:rPr>
          <w:fldChar w:fldCharType="end"/>
        </w:r>
      </w:hyperlink>
    </w:p>
    <w:p w14:paraId="2F02D009"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40" w:history="1">
        <w:r w:rsidRPr="008927DE">
          <w:rPr>
            <w:rStyle w:val="Hipercze"/>
            <w:rFonts w:ascii="Arial" w:hAnsi="Arial" w:cs="Arial"/>
            <w:b w:val="0"/>
            <w:noProof/>
            <w:sz w:val="18"/>
            <w:szCs w:val="18"/>
          </w:rPr>
          <w:t>6.8.</w:t>
        </w:r>
        <w:r w:rsidRPr="00F62B1B">
          <w:rPr>
            <w:rFonts w:ascii="Arial" w:hAnsi="Arial" w:cs="Arial"/>
            <w:b w:val="0"/>
            <w:bCs w:val="0"/>
            <w:noProof/>
            <w:sz w:val="18"/>
            <w:szCs w:val="18"/>
          </w:rPr>
          <w:tab/>
        </w:r>
        <w:r w:rsidRPr="008927DE">
          <w:rPr>
            <w:rStyle w:val="Hipercze"/>
            <w:rFonts w:ascii="Arial" w:hAnsi="Arial" w:cs="Arial"/>
            <w:b w:val="0"/>
            <w:noProof/>
            <w:sz w:val="18"/>
            <w:szCs w:val="18"/>
          </w:rPr>
          <w:t>Redundancja i bezprzerwowa praca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_Toc475077840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69</w:t>
        </w:r>
        <w:r w:rsidRPr="008927DE">
          <w:rPr>
            <w:rFonts w:ascii="Arial" w:hAnsi="Arial" w:cs="Arial"/>
            <w:b w:val="0"/>
            <w:noProof/>
            <w:webHidden/>
            <w:sz w:val="18"/>
            <w:szCs w:val="18"/>
          </w:rPr>
          <w:fldChar w:fldCharType="end"/>
        </w:r>
      </w:hyperlink>
    </w:p>
    <w:p w14:paraId="19F3C44F"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41" w:history="1">
        <w:r w:rsidRPr="008927DE">
          <w:rPr>
            <w:rStyle w:val="Hipercze"/>
            <w:rFonts w:ascii="Arial" w:hAnsi="Arial" w:cs="Arial"/>
            <w:b w:val="0"/>
            <w:noProof/>
            <w:sz w:val="18"/>
            <w:szCs w:val="18"/>
          </w:rPr>
          <w:t>6.9.</w:t>
        </w:r>
        <w:r w:rsidRPr="00F62B1B">
          <w:rPr>
            <w:rFonts w:ascii="Arial" w:hAnsi="Arial" w:cs="Arial"/>
            <w:b w:val="0"/>
            <w:bCs w:val="0"/>
            <w:noProof/>
            <w:sz w:val="18"/>
            <w:szCs w:val="18"/>
          </w:rPr>
          <w:tab/>
        </w:r>
        <w:r w:rsidRPr="008927DE">
          <w:rPr>
            <w:rStyle w:val="Hipercze"/>
            <w:rFonts w:ascii="Arial" w:hAnsi="Arial" w:cs="Arial"/>
            <w:b w:val="0"/>
            <w:noProof/>
            <w:sz w:val="18"/>
            <w:szCs w:val="18"/>
          </w:rPr>
          <w:t>Skalowalność</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_Toc475077841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70</w:t>
        </w:r>
        <w:r w:rsidRPr="008927DE">
          <w:rPr>
            <w:rFonts w:ascii="Arial" w:hAnsi="Arial" w:cs="Arial"/>
            <w:b w:val="0"/>
            <w:noProof/>
            <w:webHidden/>
            <w:sz w:val="18"/>
            <w:szCs w:val="18"/>
          </w:rPr>
          <w:fldChar w:fldCharType="end"/>
        </w:r>
      </w:hyperlink>
    </w:p>
    <w:p w14:paraId="37BED8C6"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42" w:history="1">
        <w:r w:rsidRPr="008927DE">
          <w:rPr>
            <w:rStyle w:val="Hipercze"/>
            <w:rFonts w:ascii="Arial" w:hAnsi="Arial" w:cs="Arial"/>
            <w:b w:val="0"/>
            <w:noProof/>
            <w:sz w:val="18"/>
            <w:szCs w:val="18"/>
          </w:rPr>
          <w:t>6.10.</w:t>
        </w:r>
        <w:r w:rsidRPr="00F62B1B">
          <w:rPr>
            <w:rFonts w:ascii="Arial" w:hAnsi="Arial" w:cs="Arial"/>
            <w:b w:val="0"/>
            <w:bCs w:val="0"/>
            <w:noProof/>
            <w:sz w:val="18"/>
            <w:szCs w:val="18"/>
          </w:rPr>
          <w:tab/>
        </w:r>
        <w:r w:rsidRPr="008927DE">
          <w:rPr>
            <w:rStyle w:val="Hipercze"/>
            <w:rFonts w:ascii="Arial" w:hAnsi="Arial" w:cs="Arial"/>
            <w:b w:val="0"/>
            <w:noProof/>
            <w:sz w:val="18"/>
            <w:szCs w:val="18"/>
          </w:rPr>
          <w:t>Nadmiarowość</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_Toc475077842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70</w:t>
        </w:r>
        <w:r w:rsidRPr="008927DE">
          <w:rPr>
            <w:rFonts w:ascii="Arial" w:hAnsi="Arial" w:cs="Arial"/>
            <w:b w:val="0"/>
            <w:noProof/>
            <w:webHidden/>
            <w:sz w:val="18"/>
            <w:szCs w:val="18"/>
          </w:rPr>
          <w:fldChar w:fldCharType="end"/>
        </w:r>
      </w:hyperlink>
    </w:p>
    <w:p w14:paraId="2F8F081C"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43" w:history="1">
        <w:r w:rsidRPr="008927DE">
          <w:rPr>
            <w:rStyle w:val="Hipercze"/>
            <w:rFonts w:ascii="Arial" w:hAnsi="Arial" w:cs="Arial"/>
            <w:b w:val="0"/>
            <w:noProof/>
            <w:sz w:val="18"/>
            <w:szCs w:val="18"/>
          </w:rPr>
          <w:t>6.11.</w:t>
        </w:r>
        <w:r w:rsidRPr="00F62B1B">
          <w:rPr>
            <w:rFonts w:ascii="Arial" w:hAnsi="Arial" w:cs="Arial"/>
            <w:b w:val="0"/>
            <w:bCs w:val="0"/>
            <w:noProof/>
            <w:sz w:val="18"/>
            <w:szCs w:val="18"/>
          </w:rPr>
          <w:tab/>
        </w:r>
        <w:r w:rsidRPr="008927DE">
          <w:rPr>
            <w:rStyle w:val="Hipercze"/>
            <w:rFonts w:ascii="Arial" w:hAnsi="Arial" w:cs="Arial"/>
            <w:b w:val="0"/>
            <w:noProof/>
            <w:sz w:val="18"/>
            <w:szCs w:val="18"/>
          </w:rPr>
          <w:t>Wydajność</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_Toc475077843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70</w:t>
        </w:r>
        <w:r w:rsidRPr="008927DE">
          <w:rPr>
            <w:rFonts w:ascii="Arial" w:hAnsi="Arial" w:cs="Arial"/>
            <w:b w:val="0"/>
            <w:noProof/>
            <w:webHidden/>
            <w:sz w:val="18"/>
            <w:szCs w:val="18"/>
          </w:rPr>
          <w:fldChar w:fldCharType="end"/>
        </w:r>
      </w:hyperlink>
    </w:p>
    <w:p w14:paraId="1D36EE65"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44" w:history="1">
        <w:r w:rsidRPr="008927DE">
          <w:rPr>
            <w:rStyle w:val="Hipercze"/>
            <w:rFonts w:ascii="Arial" w:hAnsi="Arial" w:cs="Arial"/>
            <w:b w:val="0"/>
            <w:noProof/>
            <w:sz w:val="18"/>
            <w:szCs w:val="18"/>
          </w:rPr>
          <w:t>6.12.</w:t>
        </w:r>
        <w:r w:rsidRPr="00F62B1B">
          <w:rPr>
            <w:rFonts w:ascii="Arial" w:hAnsi="Arial" w:cs="Arial"/>
            <w:b w:val="0"/>
            <w:bCs w:val="0"/>
            <w:noProof/>
            <w:sz w:val="18"/>
            <w:szCs w:val="18"/>
          </w:rPr>
          <w:tab/>
        </w:r>
        <w:r w:rsidRPr="008927DE">
          <w:rPr>
            <w:rStyle w:val="Hipercze"/>
            <w:rFonts w:ascii="Arial" w:hAnsi="Arial" w:cs="Arial"/>
            <w:b w:val="0"/>
            <w:noProof/>
            <w:sz w:val="18"/>
            <w:szCs w:val="18"/>
          </w:rPr>
          <w:t>Kopie zapasowe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_Toc475077844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71</w:t>
        </w:r>
        <w:r w:rsidRPr="008927DE">
          <w:rPr>
            <w:rFonts w:ascii="Arial" w:hAnsi="Arial" w:cs="Arial"/>
            <w:b w:val="0"/>
            <w:noProof/>
            <w:webHidden/>
            <w:sz w:val="18"/>
            <w:szCs w:val="18"/>
          </w:rPr>
          <w:fldChar w:fldCharType="end"/>
        </w:r>
      </w:hyperlink>
    </w:p>
    <w:p w14:paraId="5F645276"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45" w:history="1">
        <w:r w:rsidRPr="008927DE">
          <w:rPr>
            <w:rStyle w:val="Hipercze"/>
            <w:rFonts w:ascii="Arial" w:hAnsi="Arial" w:cs="Arial"/>
            <w:b w:val="0"/>
            <w:noProof/>
            <w:sz w:val="18"/>
            <w:szCs w:val="18"/>
          </w:rPr>
          <w:t>6.13.</w:t>
        </w:r>
        <w:r w:rsidRPr="00F62B1B">
          <w:rPr>
            <w:rFonts w:ascii="Arial" w:hAnsi="Arial" w:cs="Arial"/>
            <w:b w:val="0"/>
            <w:bCs w:val="0"/>
            <w:noProof/>
            <w:sz w:val="18"/>
            <w:szCs w:val="18"/>
          </w:rPr>
          <w:tab/>
        </w:r>
        <w:r w:rsidRPr="008927DE">
          <w:rPr>
            <w:rStyle w:val="Hipercze"/>
            <w:rFonts w:ascii="Arial" w:hAnsi="Arial" w:cs="Arial"/>
            <w:b w:val="0"/>
            <w:noProof/>
            <w:sz w:val="18"/>
            <w:szCs w:val="18"/>
          </w:rPr>
          <w:t>Licencjonowanie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_Toc475077845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72</w:t>
        </w:r>
        <w:r w:rsidRPr="008927DE">
          <w:rPr>
            <w:rFonts w:ascii="Arial" w:hAnsi="Arial" w:cs="Arial"/>
            <w:b w:val="0"/>
            <w:noProof/>
            <w:webHidden/>
            <w:sz w:val="18"/>
            <w:szCs w:val="18"/>
          </w:rPr>
          <w:fldChar w:fldCharType="end"/>
        </w:r>
      </w:hyperlink>
    </w:p>
    <w:p w14:paraId="26BC546E"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46" w:history="1">
        <w:r w:rsidRPr="008927DE">
          <w:rPr>
            <w:rStyle w:val="Hipercze"/>
            <w:rFonts w:ascii="Arial" w:hAnsi="Arial" w:cs="Arial"/>
            <w:b w:val="0"/>
            <w:noProof/>
            <w:sz w:val="18"/>
            <w:szCs w:val="18"/>
          </w:rPr>
          <w:t>6.14.</w:t>
        </w:r>
        <w:r w:rsidRPr="00F62B1B">
          <w:rPr>
            <w:rFonts w:ascii="Arial" w:hAnsi="Arial" w:cs="Arial"/>
            <w:b w:val="0"/>
            <w:bCs w:val="0"/>
            <w:noProof/>
            <w:sz w:val="18"/>
            <w:szCs w:val="18"/>
          </w:rPr>
          <w:tab/>
        </w:r>
        <w:r w:rsidRPr="008927DE">
          <w:rPr>
            <w:rStyle w:val="Hipercze"/>
            <w:rFonts w:ascii="Arial" w:hAnsi="Arial" w:cs="Arial"/>
            <w:b w:val="0"/>
            <w:noProof/>
            <w:sz w:val="18"/>
            <w:szCs w:val="18"/>
          </w:rPr>
          <w:t>Gwarancja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_Toc475077846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72</w:t>
        </w:r>
        <w:r w:rsidRPr="008927DE">
          <w:rPr>
            <w:rFonts w:ascii="Arial" w:hAnsi="Arial" w:cs="Arial"/>
            <w:b w:val="0"/>
            <w:noProof/>
            <w:webHidden/>
            <w:sz w:val="18"/>
            <w:szCs w:val="18"/>
          </w:rPr>
          <w:fldChar w:fldCharType="end"/>
        </w:r>
      </w:hyperlink>
    </w:p>
    <w:p w14:paraId="21FFD874"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47" w:history="1">
        <w:r w:rsidRPr="008927DE">
          <w:rPr>
            <w:rStyle w:val="Hipercze"/>
            <w:rFonts w:ascii="Arial" w:hAnsi="Arial" w:cs="Arial"/>
            <w:b w:val="0"/>
            <w:noProof/>
            <w:sz w:val="18"/>
            <w:szCs w:val="18"/>
          </w:rPr>
          <w:t>6.15.</w:t>
        </w:r>
        <w:r w:rsidRPr="00F62B1B">
          <w:rPr>
            <w:rFonts w:ascii="Arial" w:hAnsi="Arial" w:cs="Arial"/>
            <w:b w:val="0"/>
            <w:bCs w:val="0"/>
            <w:noProof/>
            <w:sz w:val="18"/>
            <w:szCs w:val="18"/>
          </w:rPr>
          <w:tab/>
        </w:r>
        <w:r w:rsidRPr="008927DE">
          <w:rPr>
            <w:rStyle w:val="Hipercze"/>
            <w:rFonts w:ascii="Arial" w:hAnsi="Arial" w:cs="Arial"/>
            <w:b w:val="0"/>
            <w:noProof/>
            <w:sz w:val="18"/>
            <w:szCs w:val="18"/>
          </w:rPr>
          <w:t>Dane uwierzytelniające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_Toc475077847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73</w:t>
        </w:r>
        <w:r w:rsidRPr="008927DE">
          <w:rPr>
            <w:rFonts w:ascii="Arial" w:hAnsi="Arial" w:cs="Arial"/>
            <w:b w:val="0"/>
            <w:noProof/>
            <w:webHidden/>
            <w:sz w:val="18"/>
            <w:szCs w:val="18"/>
          </w:rPr>
          <w:fldChar w:fldCharType="end"/>
        </w:r>
      </w:hyperlink>
    </w:p>
    <w:p w14:paraId="6F1FA178" w14:textId="77777777" w:rsidR="008927DE" w:rsidRPr="00F62B1B" w:rsidRDefault="008927DE" w:rsidP="008927DE">
      <w:pPr>
        <w:pStyle w:val="Spistreci1"/>
        <w:tabs>
          <w:tab w:val="left" w:pos="400"/>
          <w:tab w:val="right" w:leader="dot" w:pos="9060"/>
        </w:tabs>
        <w:spacing w:before="0" w:after="0"/>
        <w:rPr>
          <w:rFonts w:ascii="Arial" w:hAnsi="Arial" w:cs="Arial"/>
          <w:b w:val="0"/>
          <w:bCs w:val="0"/>
          <w:noProof/>
          <w:sz w:val="18"/>
          <w:szCs w:val="18"/>
        </w:rPr>
      </w:pPr>
      <w:hyperlink w:anchor="_Toc475077848" w:history="1">
        <w:r w:rsidRPr="008927DE">
          <w:rPr>
            <w:rStyle w:val="Hipercze"/>
            <w:rFonts w:ascii="Arial" w:hAnsi="Arial" w:cs="Arial"/>
            <w:b w:val="0"/>
            <w:noProof/>
            <w:sz w:val="18"/>
            <w:szCs w:val="18"/>
          </w:rPr>
          <w:t>7.</w:t>
        </w:r>
        <w:r w:rsidRPr="00F62B1B">
          <w:rPr>
            <w:rFonts w:ascii="Arial" w:hAnsi="Arial" w:cs="Arial"/>
            <w:b w:val="0"/>
            <w:bCs w:val="0"/>
            <w:noProof/>
            <w:sz w:val="18"/>
            <w:szCs w:val="18"/>
          </w:rPr>
          <w:tab/>
        </w:r>
        <w:r w:rsidRPr="008927DE">
          <w:rPr>
            <w:rStyle w:val="Hipercze"/>
            <w:rFonts w:ascii="Arial" w:hAnsi="Arial" w:cs="Arial"/>
            <w:b w:val="0"/>
            <w:noProof/>
            <w:sz w:val="18"/>
            <w:szCs w:val="18"/>
          </w:rPr>
          <w:t>STEROWNIKI PLC (Z WYŁĄCZENIEM SYSTEMU ESD)</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_Toc475077848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74</w:t>
        </w:r>
        <w:r w:rsidRPr="008927DE">
          <w:rPr>
            <w:rFonts w:ascii="Arial" w:hAnsi="Arial" w:cs="Arial"/>
            <w:b w:val="0"/>
            <w:noProof/>
            <w:webHidden/>
            <w:sz w:val="18"/>
            <w:szCs w:val="18"/>
          </w:rPr>
          <w:fldChar w:fldCharType="end"/>
        </w:r>
      </w:hyperlink>
    </w:p>
    <w:p w14:paraId="2B8275CD"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49" w:history="1">
        <w:r w:rsidRPr="008927DE">
          <w:rPr>
            <w:rStyle w:val="Hipercze"/>
            <w:rFonts w:ascii="Arial" w:hAnsi="Arial" w:cs="Arial"/>
            <w:b w:val="0"/>
            <w:noProof/>
            <w:sz w:val="18"/>
            <w:szCs w:val="18"/>
          </w:rPr>
          <w:t>7.1.</w:t>
        </w:r>
        <w:r w:rsidRPr="00F62B1B">
          <w:rPr>
            <w:rFonts w:ascii="Arial" w:hAnsi="Arial" w:cs="Arial"/>
            <w:b w:val="0"/>
            <w:bCs w:val="0"/>
            <w:noProof/>
            <w:sz w:val="18"/>
            <w:szCs w:val="18"/>
          </w:rPr>
          <w:tab/>
        </w:r>
        <w:r w:rsidRPr="008927DE">
          <w:rPr>
            <w:rStyle w:val="Hipercze"/>
            <w:rFonts w:ascii="Arial" w:hAnsi="Arial" w:cs="Arial"/>
            <w:b w:val="0"/>
            <w:noProof/>
            <w:sz w:val="18"/>
            <w:szCs w:val="18"/>
          </w:rPr>
          <w:t>Wymagania wobec elementów sprzętowych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_Toc475077849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74</w:t>
        </w:r>
        <w:r w:rsidRPr="008927DE">
          <w:rPr>
            <w:rFonts w:ascii="Arial" w:hAnsi="Arial" w:cs="Arial"/>
            <w:b w:val="0"/>
            <w:noProof/>
            <w:webHidden/>
            <w:sz w:val="18"/>
            <w:szCs w:val="18"/>
          </w:rPr>
          <w:fldChar w:fldCharType="end"/>
        </w:r>
      </w:hyperlink>
    </w:p>
    <w:p w14:paraId="46EE0107"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50" w:history="1">
        <w:r w:rsidRPr="008927DE">
          <w:rPr>
            <w:rStyle w:val="Hipercze"/>
            <w:rFonts w:ascii="Arial" w:hAnsi="Arial" w:cs="Arial"/>
            <w:b w:val="0"/>
            <w:noProof/>
            <w:sz w:val="18"/>
            <w:szCs w:val="18"/>
          </w:rPr>
          <w:t>7.2.</w:t>
        </w:r>
        <w:r w:rsidRPr="00F62B1B">
          <w:rPr>
            <w:rFonts w:ascii="Arial" w:hAnsi="Arial" w:cs="Arial"/>
            <w:b w:val="0"/>
            <w:bCs w:val="0"/>
            <w:noProof/>
            <w:sz w:val="18"/>
            <w:szCs w:val="18"/>
          </w:rPr>
          <w:tab/>
        </w:r>
        <w:r w:rsidRPr="008927DE">
          <w:rPr>
            <w:rStyle w:val="Hipercze"/>
            <w:rFonts w:ascii="Arial" w:hAnsi="Arial" w:cs="Arial"/>
            <w:b w:val="0"/>
            <w:noProof/>
            <w:sz w:val="18"/>
            <w:szCs w:val="18"/>
          </w:rPr>
          <w:t>Wymagania wobec elementów programowych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_Toc475077850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75</w:t>
        </w:r>
        <w:r w:rsidRPr="008927DE">
          <w:rPr>
            <w:rFonts w:ascii="Arial" w:hAnsi="Arial" w:cs="Arial"/>
            <w:b w:val="0"/>
            <w:noProof/>
            <w:webHidden/>
            <w:sz w:val="18"/>
            <w:szCs w:val="18"/>
          </w:rPr>
          <w:fldChar w:fldCharType="end"/>
        </w:r>
      </w:hyperlink>
    </w:p>
    <w:p w14:paraId="33AA554A"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51" w:history="1">
        <w:r w:rsidRPr="008927DE">
          <w:rPr>
            <w:rStyle w:val="Hipercze"/>
            <w:rFonts w:ascii="Arial" w:hAnsi="Arial" w:cs="Arial"/>
            <w:b w:val="0"/>
            <w:noProof/>
            <w:sz w:val="18"/>
            <w:szCs w:val="18"/>
          </w:rPr>
          <w:t>7.3.</w:t>
        </w:r>
        <w:r w:rsidRPr="00F62B1B">
          <w:rPr>
            <w:rFonts w:ascii="Arial" w:hAnsi="Arial" w:cs="Arial"/>
            <w:b w:val="0"/>
            <w:bCs w:val="0"/>
            <w:noProof/>
            <w:sz w:val="18"/>
            <w:szCs w:val="18"/>
          </w:rPr>
          <w:tab/>
        </w:r>
        <w:r w:rsidRPr="008927DE">
          <w:rPr>
            <w:rStyle w:val="Hipercze"/>
            <w:rFonts w:ascii="Arial" w:hAnsi="Arial" w:cs="Arial"/>
            <w:b w:val="0"/>
            <w:noProof/>
            <w:sz w:val="18"/>
            <w:szCs w:val="18"/>
          </w:rPr>
          <w:t>Synchronizacja czasu</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_Toc475077851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76</w:t>
        </w:r>
        <w:r w:rsidRPr="008927DE">
          <w:rPr>
            <w:rFonts w:ascii="Arial" w:hAnsi="Arial" w:cs="Arial"/>
            <w:b w:val="0"/>
            <w:noProof/>
            <w:webHidden/>
            <w:sz w:val="18"/>
            <w:szCs w:val="18"/>
          </w:rPr>
          <w:fldChar w:fldCharType="end"/>
        </w:r>
      </w:hyperlink>
    </w:p>
    <w:p w14:paraId="2896D95E"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52" w:history="1">
        <w:r w:rsidRPr="008927DE">
          <w:rPr>
            <w:rStyle w:val="Hipercze"/>
            <w:rFonts w:ascii="Arial" w:hAnsi="Arial" w:cs="Arial"/>
            <w:b w:val="0"/>
            <w:noProof/>
            <w:sz w:val="18"/>
            <w:szCs w:val="18"/>
          </w:rPr>
          <w:t>7.4.</w:t>
        </w:r>
        <w:r w:rsidRPr="00F62B1B">
          <w:rPr>
            <w:rFonts w:ascii="Arial" w:hAnsi="Arial" w:cs="Arial"/>
            <w:b w:val="0"/>
            <w:bCs w:val="0"/>
            <w:noProof/>
            <w:sz w:val="18"/>
            <w:szCs w:val="18"/>
          </w:rPr>
          <w:tab/>
        </w:r>
        <w:r w:rsidRPr="008927DE">
          <w:rPr>
            <w:rStyle w:val="Hipercze"/>
            <w:rFonts w:ascii="Arial" w:hAnsi="Arial" w:cs="Arial"/>
            <w:b w:val="0"/>
            <w:noProof/>
            <w:sz w:val="18"/>
            <w:szCs w:val="18"/>
          </w:rPr>
          <w:t>Redundancja i bezprzerwowa praca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_Toc475077852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76</w:t>
        </w:r>
        <w:r w:rsidRPr="008927DE">
          <w:rPr>
            <w:rFonts w:ascii="Arial" w:hAnsi="Arial" w:cs="Arial"/>
            <w:b w:val="0"/>
            <w:noProof/>
            <w:webHidden/>
            <w:sz w:val="18"/>
            <w:szCs w:val="18"/>
          </w:rPr>
          <w:fldChar w:fldCharType="end"/>
        </w:r>
      </w:hyperlink>
    </w:p>
    <w:p w14:paraId="3E1DAAB0"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53" w:history="1">
        <w:r w:rsidRPr="008927DE">
          <w:rPr>
            <w:rStyle w:val="Hipercze"/>
            <w:rFonts w:ascii="Arial" w:hAnsi="Arial" w:cs="Arial"/>
            <w:b w:val="0"/>
            <w:noProof/>
            <w:sz w:val="18"/>
            <w:szCs w:val="18"/>
          </w:rPr>
          <w:t>7.5.</w:t>
        </w:r>
        <w:r w:rsidRPr="00F62B1B">
          <w:rPr>
            <w:rFonts w:ascii="Arial" w:hAnsi="Arial" w:cs="Arial"/>
            <w:b w:val="0"/>
            <w:bCs w:val="0"/>
            <w:noProof/>
            <w:sz w:val="18"/>
            <w:szCs w:val="18"/>
          </w:rPr>
          <w:tab/>
        </w:r>
        <w:r w:rsidRPr="008927DE">
          <w:rPr>
            <w:rStyle w:val="Hipercze"/>
            <w:rFonts w:ascii="Arial" w:hAnsi="Arial" w:cs="Arial"/>
            <w:b w:val="0"/>
            <w:noProof/>
            <w:sz w:val="18"/>
            <w:szCs w:val="18"/>
          </w:rPr>
          <w:t>Gwarancja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_Toc475077853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77</w:t>
        </w:r>
        <w:r w:rsidRPr="008927DE">
          <w:rPr>
            <w:rFonts w:ascii="Arial" w:hAnsi="Arial" w:cs="Arial"/>
            <w:b w:val="0"/>
            <w:noProof/>
            <w:webHidden/>
            <w:sz w:val="18"/>
            <w:szCs w:val="18"/>
          </w:rPr>
          <w:fldChar w:fldCharType="end"/>
        </w:r>
      </w:hyperlink>
    </w:p>
    <w:p w14:paraId="1329FCFA" w14:textId="77777777" w:rsidR="008927DE" w:rsidRPr="00F62B1B" w:rsidRDefault="008927DE" w:rsidP="008927DE">
      <w:pPr>
        <w:pStyle w:val="Spistreci1"/>
        <w:tabs>
          <w:tab w:val="left" w:pos="400"/>
          <w:tab w:val="right" w:leader="dot" w:pos="9060"/>
        </w:tabs>
        <w:spacing w:before="0" w:after="0"/>
        <w:rPr>
          <w:rFonts w:ascii="Arial" w:hAnsi="Arial" w:cs="Arial"/>
          <w:b w:val="0"/>
          <w:bCs w:val="0"/>
          <w:noProof/>
          <w:sz w:val="18"/>
          <w:szCs w:val="18"/>
        </w:rPr>
      </w:pPr>
      <w:hyperlink w:anchor="_Toc475077854" w:history="1">
        <w:r w:rsidRPr="008927DE">
          <w:rPr>
            <w:rStyle w:val="Hipercze"/>
            <w:rFonts w:ascii="Arial" w:hAnsi="Arial" w:cs="Arial"/>
            <w:b w:val="0"/>
            <w:noProof/>
            <w:sz w:val="18"/>
            <w:szCs w:val="18"/>
          </w:rPr>
          <w:t>8.</w:t>
        </w:r>
        <w:r w:rsidRPr="00F62B1B">
          <w:rPr>
            <w:rFonts w:ascii="Arial" w:hAnsi="Arial" w:cs="Arial"/>
            <w:b w:val="0"/>
            <w:bCs w:val="0"/>
            <w:noProof/>
            <w:sz w:val="18"/>
            <w:szCs w:val="18"/>
          </w:rPr>
          <w:tab/>
        </w:r>
        <w:r w:rsidRPr="008927DE">
          <w:rPr>
            <w:rStyle w:val="Hipercze"/>
            <w:rFonts w:ascii="Arial" w:hAnsi="Arial" w:cs="Arial"/>
            <w:b w:val="0"/>
            <w:noProof/>
            <w:sz w:val="18"/>
            <w:szCs w:val="18"/>
          </w:rPr>
          <w:t>SYSTEMY ZABEZPIECZEŃ ESD</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_Toc475077854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78</w:t>
        </w:r>
        <w:r w:rsidRPr="008927DE">
          <w:rPr>
            <w:rFonts w:ascii="Arial" w:hAnsi="Arial" w:cs="Arial"/>
            <w:b w:val="0"/>
            <w:noProof/>
            <w:webHidden/>
            <w:sz w:val="18"/>
            <w:szCs w:val="18"/>
          </w:rPr>
          <w:fldChar w:fldCharType="end"/>
        </w:r>
      </w:hyperlink>
    </w:p>
    <w:p w14:paraId="4CDAD0E5"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55" w:history="1">
        <w:r w:rsidRPr="008927DE">
          <w:rPr>
            <w:rStyle w:val="Hipercze"/>
            <w:rFonts w:ascii="Arial" w:hAnsi="Arial" w:cs="Arial"/>
            <w:b w:val="0"/>
            <w:noProof/>
            <w:sz w:val="18"/>
            <w:szCs w:val="18"/>
          </w:rPr>
          <w:t>8.1.</w:t>
        </w:r>
        <w:r w:rsidRPr="00F62B1B">
          <w:rPr>
            <w:rFonts w:ascii="Arial" w:hAnsi="Arial" w:cs="Arial"/>
            <w:b w:val="0"/>
            <w:bCs w:val="0"/>
            <w:noProof/>
            <w:sz w:val="18"/>
            <w:szCs w:val="18"/>
          </w:rPr>
          <w:tab/>
        </w:r>
        <w:r w:rsidRPr="008927DE">
          <w:rPr>
            <w:rStyle w:val="Hipercze"/>
            <w:rFonts w:ascii="Arial" w:hAnsi="Arial" w:cs="Arial"/>
            <w:b w:val="0"/>
            <w:noProof/>
            <w:sz w:val="18"/>
            <w:szCs w:val="18"/>
          </w:rPr>
          <w:t>Klasyfikacja SIL i implementacja funkcji blokadowych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_Toc475077855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78</w:t>
        </w:r>
        <w:r w:rsidRPr="008927DE">
          <w:rPr>
            <w:rFonts w:ascii="Arial" w:hAnsi="Arial" w:cs="Arial"/>
            <w:b w:val="0"/>
            <w:noProof/>
            <w:webHidden/>
            <w:sz w:val="18"/>
            <w:szCs w:val="18"/>
          </w:rPr>
          <w:fldChar w:fldCharType="end"/>
        </w:r>
      </w:hyperlink>
    </w:p>
    <w:p w14:paraId="018CC560"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56" w:history="1">
        <w:r w:rsidRPr="008927DE">
          <w:rPr>
            <w:rStyle w:val="Hipercze"/>
            <w:rFonts w:ascii="Arial" w:hAnsi="Arial" w:cs="Arial"/>
            <w:b w:val="0"/>
            <w:noProof/>
            <w:sz w:val="18"/>
            <w:szCs w:val="18"/>
          </w:rPr>
          <w:t>8.2.</w:t>
        </w:r>
        <w:r w:rsidRPr="00F62B1B">
          <w:rPr>
            <w:rFonts w:ascii="Arial" w:hAnsi="Arial" w:cs="Arial"/>
            <w:b w:val="0"/>
            <w:bCs w:val="0"/>
            <w:noProof/>
            <w:sz w:val="18"/>
            <w:szCs w:val="18"/>
          </w:rPr>
          <w:tab/>
        </w:r>
        <w:r w:rsidRPr="008927DE">
          <w:rPr>
            <w:rStyle w:val="Hipercze"/>
            <w:rFonts w:ascii="Arial" w:hAnsi="Arial" w:cs="Arial"/>
            <w:b w:val="0"/>
            <w:noProof/>
            <w:sz w:val="18"/>
            <w:szCs w:val="18"/>
          </w:rPr>
          <w:t>Wymagania odnośnie projektowania i wykonawstwa systemów bezpieczeństwa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_Toc475077856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79</w:t>
        </w:r>
        <w:r w:rsidRPr="008927DE">
          <w:rPr>
            <w:rFonts w:ascii="Arial" w:hAnsi="Arial" w:cs="Arial"/>
            <w:b w:val="0"/>
            <w:noProof/>
            <w:webHidden/>
            <w:sz w:val="18"/>
            <w:szCs w:val="18"/>
          </w:rPr>
          <w:fldChar w:fldCharType="end"/>
        </w:r>
      </w:hyperlink>
    </w:p>
    <w:p w14:paraId="107CA1BC"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57" w:history="1">
        <w:r w:rsidRPr="008927DE">
          <w:rPr>
            <w:rStyle w:val="Hipercze"/>
            <w:rFonts w:ascii="Arial" w:hAnsi="Arial" w:cs="Arial"/>
            <w:b w:val="0"/>
            <w:noProof/>
            <w:sz w:val="18"/>
            <w:szCs w:val="18"/>
          </w:rPr>
          <w:t>8.3.</w:t>
        </w:r>
        <w:r w:rsidRPr="00F62B1B">
          <w:rPr>
            <w:rFonts w:ascii="Arial" w:hAnsi="Arial" w:cs="Arial"/>
            <w:b w:val="0"/>
            <w:bCs w:val="0"/>
            <w:noProof/>
            <w:sz w:val="18"/>
            <w:szCs w:val="18"/>
          </w:rPr>
          <w:tab/>
        </w:r>
        <w:r w:rsidRPr="008927DE">
          <w:rPr>
            <w:rStyle w:val="Hipercze"/>
            <w:rFonts w:ascii="Arial" w:hAnsi="Arial" w:cs="Arial"/>
            <w:b w:val="0"/>
            <w:noProof/>
            <w:sz w:val="18"/>
            <w:szCs w:val="18"/>
          </w:rPr>
          <w:t>Projekt wykonawczy</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_Toc475077857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81</w:t>
        </w:r>
        <w:r w:rsidRPr="008927DE">
          <w:rPr>
            <w:rFonts w:ascii="Arial" w:hAnsi="Arial" w:cs="Arial"/>
            <w:b w:val="0"/>
            <w:noProof/>
            <w:webHidden/>
            <w:sz w:val="18"/>
            <w:szCs w:val="18"/>
          </w:rPr>
          <w:fldChar w:fldCharType="end"/>
        </w:r>
      </w:hyperlink>
    </w:p>
    <w:p w14:paraId="18556312"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58" w:history="1">
        <w:r w:rsidRPr="008927DE">
          <w:rPr>
            <w:rStyle w:val="Hipercze"/>
            <w:rFonts w:ascii="Arial" w:hAnsi="Arial" w:cs="Arial"/>
            <w:b w:val="0"/>
            <w:noProof/>
            <w:sz w:val="18"/>
            <w:szCs w:val="18"/>
          </w:rPr>
          <w:t>8.4.</w:t>
        </w:r>
        <w:r w:rsidRPr="00F62B1B">
          <w:rPr>
            <w:rFonts w:ascii="Arial" w:hAnsi="Arial" w:cs="Arial"/>
            <w:b w:val="0"/>
            <w:bCs w:val="0"/>
            <w:noProof/>
            <w:sz w:val="18"/>
            <w:szCs w:val="18"/>
          </w:rPr>
          <w:tab/>
        </w:r>
        <w:r w:rsidRPr="008927DE">
          <w:rPr>
            <w:rStyle w:val="Hipercze"/>
            <w:rFonts w:ascii="Arial" w:hAnsi="Arial" w:cs="Arial"/>
            <w:b w:val="0"/>
            <w:noProof/>
            <w:sz w:val="18"/>
            <w:szCs w:val="18"/>
          </w:rPr>
          <w:t>Oprogramowanie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_Toc475077858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82</w:t>
        </w:r>
        <w:r w:rsidRPr="008927DE">
          <w:rPr>
            <w:rFonts w:ascii="Arial" w:hAnsi="Arial" w:cs="Arial"/>
            <w:b w:val="0"/>
            <w:noProof/>
            <w:webHidden/>
            <w:sz w:val="18"/>
            <w:szCs w:val="18"/>
          </w:rPr>
          <w:fldChar w:fldCharType="end"/>
        </w:r>
      </w:hyperlink>
    </w:p>
    <w:p w14:paraId="1EC66A3E"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59" w:history="1">
        <w:r w:rsidRPr="008927DE">
          <w:rPr>
            <w:rStyle w:val="Hipercze"/>
            <w:rFonts w:ascii="Arial" w:hAnsi="Arial" w:cs="Arial"/>
            <w:b w:val="0"/>
            <w:noProof/>
            <w:sz w:val="18"/>
            <w:szCs w:val="18"/>
          </w:rPr>
          <w:t>8.5.</w:t>
        </w:r>
        <w:r w:rsidRPr="00F62B1B">
          <w:rPr>
            <w:rFonts w:ascii="Arial" w:hAnsi="Arial" w:cs="Arial"/>
            <w:b w:val="0"/>
            <w:bCs w:val="0"/>
            <w:noProof/>
            <w:sz w:val="18"/>
            <w:szCs w:val="18"/>
          </w:rPr>
          <w:tab/>
        </w:r>
        <w:r w:rsidRPr="008927DE">
          <w:rPr>
            <w:rStyle w:val="Hipercze"/>
            <w:rFonts w:ascii="Arial" w:hAnsi="Arial" w:cs="Arial"/>
            <w:b w:val="0"/>
            <w:noProof/>
            <w:sz w:val="18"/>
            <w:szCs w:val="18"/>
          </w:rPr>
          <w:t>Dostawy i montaże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_Toc475077859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83</w:t>
        </w:r>
        <w:r w:rsidRPr="008927DE">
          <w:rPr>
            <w:rFonts w:ascii="Arial" w:hAnsi="Arial" w:cs="Arial"/>
            <w:b w:val="0"/>
            <w:noProof/>
            <w:webHidden/>
            <w:sz w:val="18"/>
            <w:szCs w:val="18"/>
          </w:rPr>
          <w:fldChar w:fldCharType="end"/>
        </w:r>
      </w:hyperlink>
    </w:p>
    <w:p w14:paraId="3CE68D4D"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60" w:history="1">
        <w:r w:rsidRPr="008927DE">
          <w:rPr>
            <w:rStyle w:val="Hipercze"/>
            <w:rFonts w:ascii="Arial" w:hAnsi="Arial" w:cs="Arial"/>
            <w:b w:val="0"/>
            <w:noProof/>
            <w:sz w:val="18"/>
            <w:szCs w:val="18"/>
          </w:rPr>
          <w:t>8.6.</w:t>
        </w:r>
        <w:r w:rsidRPr="00F62B1B">
          <w:rPr>
            <w:rFonts w:ascii="Arial" w:hAnsi="Arial" w:cs="Arial"/>
            <w:b w:val="0"/>
            <w:bCs w:val="0"/>
            <w:noProof/>
            <w:sz w:val="18"/>
            <w:szCs w:val="18"/>
          </w:rPr>
          <w:tab/>
        </w:r>
        <w:r w:rsidRPr="008927DE">
          <w:rPr>
            <w:rStyle w:val="Hipercze"/>
            <w:rFonts w:ascii="Arial" w:hAnsi="Arial" w:cs="Arial"/>
            <w:b w:val="0"/>
            <w:noProof/>
            <w:sz w:val="18"/>
            <w:szCs w:val="18"/>
          </w:rPr>
          <w:t>Gwarancja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_Toc475077860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84</w:t>
        </w:r>
        <w:r w:rsidRPr="008927DE">
          <w:rPr>
            <w:rFonts w:ascii="Arial" w:hAnsi="Arial" w:cs="Arial"/>
            <w:b w:val="0"/>
            <w:noProof/>
            <w:webHidden/>
            <w:sz w:val="18"/>
            <w:szCs w:val="18"/>
          </w:rPr>
          <w:fldChar w:fldCharType="end"/>
        </w:r>
      </w:hyperlink>
    </w:p>
    <w:p w14:paraId="73C78AB7" w14:textId="77777777" w:rsidR="008927DE" w:rsidRPr="00F62B1B" w:rsidRDefault="008927DE" w:rsidP="008927DE">
      <w:pPr>
        <w:pStyle w:val="Spistreci1"/>
        <w:tabs>
          <w:tab w:val="left" w:pos="400"/>
          <w:tab w:val="right" w:leader="dot" w:pos="9060"/>
        </w:tabs>
        <w:spacing w:before="0" w:after="0"/>
        <w:rPr>
          <w:rFonts w:ascii="Arial" w:hAnsi="Arial" w:cs="Arial"/>
          <w:b w:val="0"/>
          <w:bCs w:val="0"/>
          <w:noProof/>
          <w:sz w:val="18"/>
          <w:szCs w:val="18"/>
        </w:rPr>
      </w:pPr>
      <w:hyperlink w:anchor="_Toc475077861" w:history="1">
        <w:r w:rsidRPr="008927DE">
          <w:rPr>
            <w:rStyle w:val="Hipercze"/>
            <w:rFonts w:ascii="Arial" w:hAnsi="Arial" w:cs="Arial"/>
            <w:b w:val="0"/>
            <w:noProof/>
            <w:sz w:val="18"/>
            <w:szCs w:val="18"/>
          </w:rPr>
          <w:t>9.</w:t>
        </w:r>
        <w:r w:rsidRPr="00F62B1B">
          <w:rPr>
            <w:rFonts w:ascii="Arial" w:hAnsi="Arial" w:cs="Arial"/>
            <w:b w:val="0"/>
            <w:bCs w:val="0"/>
            <w:noProof/>
            <w:sz w:val="18"/>
            <w:szCs w:val="18"/>
          </w:rPr>
          <w:tab/>
        </w:r>
        <w:r w:rsidRPr="008927DE">
          <w:rPr>
            <w:rStyle w:val="Hipercze"/>
            <w:rFonts w:ascii="Arial" w:hAnsi="Arial" w:cs="Arial"/>
            <w:b w:val="0"/>
            <w:noProof/>
            <w:sz w:val="18"/>
            <w:szCs w:val="18"/>
          </w:rPr>
          <w:t>SYSTEMY POWIĄZANE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_Toc475077861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85</w:t>
        </w:r>
        <w:r w:rsidRPr="008927DE">
          <w:rPr>
            <w:rFonts w:ascii="Arial" w:hAnsi="Arial" w:cs="Arial"/>
            <w:b w:val="0"/>
            <w:noProof/>
            <w:webHidden/>
            <w:sz w:val="18"/>
            <w:szCs w:val="18"/>
          </w:rPr>
          <w:fldChar w:fldCharType="end"/>
        </w:r>
      </w:hyperlink>
    </w:p>
    <w:p w14:paraId="4921786E"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62" w:history="1">
        <w:r w:rsidRPr="008927DE">
          <w:rPr>
            <w:rStyle w:val="Hipercze"/>
            <w:rFonts w:ascii="Arial" w:hAnsi="Arial" w:cs="Arial"/>
            <w:b w:val="0"/>
            <w:noProof/>
            <w:sz w:val="18"/>
            <w:szCs w:val="18"/>
          </w:rPr>
          <w:t>9.1.</w:t>
        </w:r>
        <w:r w:rsidRPr="00F62B1B">
          <w:rPr>
            <w:rFonts w:ascii="Arial" w:hAnsi="Arial" w:cs="Arial"/>
            <w:b w:val="0"/>
            <w:bCs w:val="0"/>
            <w:noProof/>
            <w:sz w:val="18"/>
            <w:szCs w:val="18"/>
          </w:rPr>
          <w:tab/>
        </w:r>
        <w:r w:rsidRPr="008927DE">
          <w:rPr>
            <w:rStyle w:val="Hipercze"/>
            <w:rFonts w:ascii="Arial" w:hAnsi="Arial" w:cs="Arial"/>
            <w:b w:val="0"/>
            <w:noProof/>
            <w:sz w:val="18"/>
            <w:szCs w:val="18"/>
          </w:rPr>
          <w:t>Konsola operatorska – panel Top Box</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_Toc475077862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85</w:t>
        </w:r>
        <w:r w:rsidRPr="008927DE">
          <w:rPr>
            <w:rFonts w:ascii="Arial" w:hAnsi="Arial" w:cs="Arial"/>
            <w:b w:val="0"/>
            <w:noProof/>
            <w:webHidden/>
            <w:sz w:val="18"/>
            <w:szCs w:val="18"/>
          </w:rPr>
          <w:fldChar w:fldCharType="end"/>
        </w:r>
      </w:hyperlink>
    </w:p>
    <w:p w14:paraId="2415E7CF"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63" w:history="1">
        <w:r w:rsidRPr="008927DE">
          <w:rPr>
            <w:rStyle w:val="Hipercze"/>
            <w:rFonts w:ascii="Arial" w:hAnsi="Arial" w:cs="Arial"/>
            <w:b w:val="0"/>
            <w:noProof/>
            <w:sz w:val="18"/>
            <w:szCs w:val="18"/>
          </w:rPr>
          <w:t>9.2.</w:t>
        </w:r>
        <w:r w:rsidRPr="00F62B1B">
          <w:rPr>
            <w:rFonts w:ascii="Arial" w:hAnsi="Arial" w:cs="Arial"/>
            <w:b w:val="0"/>
            <w:bCs w:val="0"/>
            <w:noProof/>
            <w:sz w:val="18"/>
            <w:szCs w:val="18"/>
          </w:rPr>
          <w:tab/>
        </w:r>
        <w:r w:rsidRPr="008927DE">
          <w:rPr>
            <w:rStyle w:val="Hipercze"/>
            <w:rFonts w:ascii="Arial" w:hAnsi="Arial" w:cs="Arial"/>
            <w:b w:val="0"/>
            <w:noProof/>
            <w:sz w:val="18"/>
            <w:szCs w:val="18"/>
          </w:rPr>
          <w:t>System zarządzania zasobami sprzętowymi (AMS)</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_Toc475077863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86</w:t>
        </w:r>
        <w:r w:rsidRPr="008927DE">
          <w:rPr>
            <w:rFonts w:ascii="Arial" w:hAnsi="Arial" w:cs="Arial"/>
            <w:b w:val="0"/>
            <w:noProof/>
            <w:webHidden/>
            <w:sz w:val="18"/>
            <w:szCs w:val="18"/>
          </w:rPr>
          <w:fldChar w:fldCharType="end"/>
        </w:r>
      </w:hyperlink>
    </w:p>
    <w:p w14:paraId="776AAD7D"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64" w:history="1">
        <w:r w:rsidRPr="008927DE">
          <w:rPr>
            <w:rStyle w:val="Hipercze"/>
            <w:rFonts w:ascii="Arial" w:hAnsi="Arial" w:cs="Arial"/>
            <w:b w:val="0"/>
            <w:noProof/>
            <w:sz w:val="18"/>
            <w:szCs w:val="18"/>
          </w:rPr>
          <w:t>9.3.</w:t>
        </w:r>
        <w:r w:rsidRPr="00F62B1B">
          <w:rPr>
            <w:rFonts w:ascii="Arial" w:hAnsi="Arial" w:cs="Arial"/>
            <w:b w:val="0"/>
            <w:bCs w:val="0"/>
            <w:noProof/>
            <w:sz w:val="18"/>
            <w:szCs w:val="18"/>
          </w:rPr>
          <w:tab/>
        </w:r>
        <w:r w:rsidRPr="008927DE">
          <w:rPr>
            <w:rStyle w:val="Hipercze"/>
            <w:rFonts w:ascii="Arial" w:hAnsi="Arial" w:cs="Arial"/>
            <w:b w:val="0"/>
            <w:noProof/>
            <w:sz w:val="18"/>
            <w:szCs w:val="18"/>
          </w:rPr>
          <w:t>Systemy antypompażowe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_Toc475077864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87</w:t>
        </w:r>
        <w:r w:rsidRPr="008927DE">
          <w:rPr>
            <w:rFonts w:ascii="Arial" w:hAnsi="Arial" w:cs="Arial"/>
            <w:b w:val="0"/>
            <w:noProof/>
            <w:webHidden/>
            <w:sz w:val="18"/>
            <w:szCs w:val="18"/>
          </w:rPr>
          <w:fldChar w:fldCharType="end"/>
        </w:r>
      </w:hyperlink>
    </w:p>
    <w:p w14:paraId="528E8494"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65" w:history="1">
        <w:r w:rsidRPr="008927DE">
          <w:rPr>
            <w:rStyle w:val="Hipercze"/>
            <w:rFonts w:ascii="Arial" w:hAnsi="Arial" w:cs="Arial"/>
            <w:b w:val="0"/>
            <w:noProof/>
            <w:sz w:val="18"/>
            <w:szCs w:val="18"/>
          </w:rPr>
          <w:t>9.4.</w:t>
        </w:r>
        <w:r w:rsidRPr="00F62B1B">
          <w:rPr>
            <w:rFonts w:ascii="Arial" w:hAnsi="Arial" w:cs="Arial"/>
            <w:b w:val="0"/>
            <w:bCs w:val="0"/>
            <w:noProof/>
            <w:sz w:val="18"/>
            <w:szCs w:val="18"/>
          </w:rPr>
          <w:tab/>
        </w:r>
        <w:r w:rsidRPr="008927DE">
          <w:rPr>
            <w:rStyle w:val="Hipercze"/>
            <w:rFonts w:ascii="Arial" w:hAnsi="Arial" w:cs="Arial"/>
            <w:b w:val="0"/>
            <w:noProof/>
            <w:sz w:val="18"/>
            <w:szCs w:val="18"/>
          </w:rPr>
          <w:t>Wymagania dla Kontraktora systemu APC w zakresie współpracy z systemem DCS</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_Toc475077865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88</w:t>
        </w:r>
        <w:r w:rsidRPr="008927DE">
          <w:rPr>
            <w:rFonts w:ascii="Arial" w:hAnsi="Arial" w:cs="Arial"/>
            <w:b w:val="0"/>
            <w:noProof/>
            <w:webHidden/>
            <w:sz w:val="18"/>
            <w:szCs w:val="18"/>
          </w:rPr>
          <w:fldChar w:fldCharType="end"/>
        </w:r>
      </w:hyperlink>
    </w:p>
    <w:p w14:paraId="4080F875"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66" w:history="1">
        <w:r w:rsidRPr="008927DE">
          <w:rPr>
            <w:rStyle w:val="Hipercze"/>
            <w:rFonts w:ascii="Arial" w:hAnsi="Arial" w:cs="Arial"/>
            <w:b w:val="0"/>
            <w:noProof/>
            <w:sz w:val="18"/>
            <w:szCs w:val="18"/>
          </w:rPr>
          <w:t>10.</w:t>
        </w:r>
        <w:r w:rsidRPr="00F62B1B">
          <w:rPr>
            <w:rFonts w:ascii="Arial" w:hAnsi="Arial" w:cs="Arial"/>
            <w:b w:val="0"/>
            <w:bCs w:val="0"/>
            <w:noProof/>
            <w:sz w:val="18"/>
            <w:szCs w:val="18"/>
          </w:rPr>
          <w:tab/>
        </w:r>
        <w:r w:rsidRPr="008927DE">
          <w:rPr>
            <w:rStyle w:val="Hipercze"/>
            <w:rFonts w:ascii="Arial" w:hAnsi="Arial" w:cs="Arial"/>
            <w:b w:val="0"/>
            <w:noProof/>
            <w:sz w:val="18"/>
            <w:szCs w:val="18"/>
          </w:rPr>
          <w:t>KOMUNIKACJA Z SYSTEMAMI ZEWNĘTRZNYMI</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_Toc475077866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89</w:t>
        </w:r>
        <w:r w:rsidRPr="008927DE">
          <w:rPr>
            <w:rFonts w:ascii="Arial" w:hAnsi="Arial" w:cs="Arial"/>
            <w:b w:val="0"/>
            <w:noProof/>
            <w:webHidden/>
            <w:sz w:val="18"/>
            <w:szCs w:val="18"/>
          </w:rPr>
          <w:fldChar w:fldCharType="end"/>
        </w:r>
      </w:hyperlink>
    </w:p>
    <w:p w14:paraId="2EC8806A"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67" w:history="1">
        <w:r w:rsidRPr="008927DE">
          <w:rPr>
            <w:rStyle w:val="Hipercze"/>
            <w:rFonts w:ascii="Arial" w:hAnsi="Arial" w:cs="Arial"/>
            <w:b w:val="0"/>
            <w:noProof/>
            <w:sz w:val="18"/>
            <w:szCs w:val="18"/>
          </w:rPr>
          <w:t>10.1.</w:t>
        </w:r>
        <w:r w:rsidRPr="00F62B1B">
          <w:rPr>
            <w:rFonts w:ascii="Arial" w:hAnsi="Arial" w:cs="Arial"/>
            <w:b w:val="0"/>
            <w:bCs w:val="0"/>
            <w:noProof/>
            <w:sz w:val="18"/>
            <w:szCs w:val="18"/>
          </w:rPr>
          <w:tab/>
        </w:r>
        <w:r w:rsidRPr="008927DE">
          <w:rPr>
            <w:rStyle w:val="Hipercze"/>
            <w:rFonts w:ascii="Arial" w:hAnsi="Arial" w:cs="Arial"/>
            <w:b w:val="0"/>
            <w:noProof/>
            <w:sz w:val="18"/>
            <w:szCs w:val="18"/>
          </w:rPr>
          <w:t>Komunikacja z systemami zabezpieczenia maszyn (MMS)</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_Toc475077867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89</w:t>
        </w:r>
        <w:r w:rsidRPr="008927DE">
          <w:rPr>
            <w:rFonts w:ascii="Arial" w:hAnsi="Arial" w:cs="Arial"/>
            <w:b w:val="0"/>
            <w:noProof/>
            <w:webHidden/>
            <w:sz w:val="18"/>
            <w:szCs w:val="18"/>
          </w:rPr>
          <w:fldChar w:fldCharType="end"/>
        </w:r>
      </w:hyperlink>
    </w:p>
    <w:p w14:paraId="5CF3292A"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68" w:history="1">
        <w:r w:rsidRPr="008927DE">
          <w:rPr>
            <w:rStyle w:val="Hipercze"/>
            <w:rFonts w:ascii="Arial" w:hAnsi="Arial" w:cs="Arial"/>
            <w:b w:val="0"/>
            <w:noProof/>
            <w:sz w:val="18"/>
            <w:szCs w:val="18"/>
          </w:rPr>
          <w:t>11.</w:t>
        </w:r>
        <w:r w:rsidRPr="00F62B1B">
          <w:rPr>
            <w:rFonts w:ascii="Arial" w:hAnsi="Arial" w:cs="Arial"/>
            <w:b w:val="0"/>
            <w:bCs w:val="0"/>
            <w:noProof/>
            <w:sz w:val="18"/>
            <w:szCs w:val="18"/>
          </w:rPr>
          <w:tab/>
        </w:r>
        <w:r w:rsidRPr="008927DE">
          <w:rPr>
            <w:rStyle w:val="Hipercze"/>
            <w:rFonts w:ascii="Arial" w:hAnsi="Arial" w:cs="Arial"/>
            <w:b w:val="0"/>
            <w:noProof/>
            <w:sz w:val="18"/>
            <w:szCs w:val="18"/>
          </w:rPr>
          <w:t>WSPÓŁPRACA Z SYSTEMAMI WSPOMAGAJĄCYMI</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_Toc475077868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90</w:t>
        </w:r>
        <w:r w:rsidRPr="008927DE">
          <w:rPr>
            <w:rFonts w:ascii="Arial" w:hAnsi="Arial" w:cs="Arial"/>
            <w:b w:val="0"/>
            <w:noProof/>
            <w:webHidden/>
            <w:sz w:val="18"/>
            <w:szCs w:val="18"/>
          </w:rPr>
          <w:fldChar w:fldCharType="end"/>
        </w:r>
      </w:hyperlink>
    </w:p>
    <w:p w14:paraId="777F151C"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69" w:history="1">
        <w:r w:rsidRPr="008927DE">
          <w:rPr>
            <w:rStyle w:val="Hipercze"/>
            <w:rFonts w:ascii="Arial" w:hAnsi="Arial" w:cs="Arial"/>
            <w:b w:val="0"/>
            <w:noProof/>
            <w:sz w:val="18"/>
            <w:szCs w:val="18"/>
          </w:rPr>
          <w:t>11.1.</w:t>
        </w:r>
        <w:r w:rsidRPr="00F62B1B">
          <w:rPr>
            <w:rFonts w:ascii="Arial" w:hAnsi="Arial" w:cs="Arial"/>
            <w:b w:val="0"/>
            <w:bCs w:val="0"/>
            <w:noProof/>
            <w:sz w:val="18"/>
            <w:szCs w:val="18"/>
          </w:rPr>
          <w:tab/>
        </w:r>
        <w:r w:rsidRPr="008927DE">
          <w:rPr>
            <w:rStyle w:val="Hipercze"/>
            <w:rFonts w:ascii="Arial" w:hAnsi="Arial" w:cs="Arial"/>
            <w:b w:val="0"/>
            <w:noProof/>
            <w:sz w:val="18"/>
            <w:szCs w:val="18"/>
          </w:rPr>
          <w:t>Systemy antywirusowe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_Toc475077869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90</w:t>
        </w:r>
        <w:r w:rsidRPr="008927DE">
          <w:rPr>
            <w:rFonts w:ascii="Arial" w:hAnsi="Arial" w:cs="Arial"/>
            <w:b w:val="0"/>
            <w:noProof/>
            <w:webHidden/>
            <w:sz w:val="18"/>
            <w:szCs w:val="18"/>
          </w:rPr>
          <w:fldChar w:fldCharType="end"/>
        </w:r>
      </w:hyperlink>
    </w:p>
    <w:p w14:paraId="6159BFBE"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70" w:history="1">
        <w:r w:rsidRPr="008927DE">
          <w:rPr>
            <w:rStyle w:val="Hipercze"/>
            <w:rFonts w:ascii="Arial" w:hAnsi="Arial" w:cs="Arial"/>
            <w:b w:val="0"/>
            <w:noProof/>
            <w:sz w:val="18"/>
            <w:szCs w:val="18"/>
          </w:rPr>
          <w:t>11.2.</w:t>
        </w:r>
        <w:r w:rsidRPr="00F62B1B">
          <w:rPr>
            <w:rFonts w:ascii="Arial" w:hAnsi="Arial" w:cs="Arial"/>
            <w:b w:val="0"/>
            <w:bCs w:val="0"/>
            <w:noProof/>
            <w:sz w:val="18"/>
            <w:szCs w:val="18"/>
          </w:rPr>
          <w:tab/>
        </w:r>
        <w:r w:rsidRPr="008927DE">
          <w:rPr>
            <w:rStyle w:val="Hipercze"/>
            <w:rFonts w:ascii="Arial" w:hAnsi="Arial" w:cs="Arial"/>
            <w:b w:val="0"/>
            <w:noProof/>
            <w:sz w:val="18"/>
            <w:szCs w:val="18"/>
          </w:rPr>
          <w:t>Systemy zarządzania łatami</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_Toc475077870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92</w:t>
        </w:r>
        <w:r w:rsidRPr="008927DE">
          <w:rPr>
            <w:rFonts w:ascii="Arial" w:hAnsi="Arial" w:cs="Arial"/>
            <w:b w:val="0"/>
            <w:noProof/>
            <w:webHidden/>
            <w:sz w:val="18"/>
            <w:szCs w:val="18"/>
          </w:rPr>
          <w:fldChar w:fldCharType="end"/>
        </w:r>
      </w:hyperlink>
    </w:p>
    <w:p w14:paraId="4B1DBD81"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71" w:history="1">
        <w:r w:rsidRPr="008927DE">
          <w:rPr>
            <w:rStyle w:val="Hipercze"/>
            <w:rFonts w:ascii="Arial" w:hAnsi="Arial" w:cs="Arial"/>
            <w:b w:val="0"/>
            <w:noProof/>
            <w:sz w:val="18"/>
            <w:szCs w:val="18"/>
          </w:rPr>
          <w:t>11.3.</w:t>
        </w:r>
        <w:r w:rsidRPr="00F62B1B">
          <w:rPr>
            <w:rFonts w:ascii="Arial" w:hAnsi="Arial" w:cs="Arial"/>
            <w:b w:val="0"/>
            <w:bCs w:val="0"/>
            <w:noProof/>
            <w:sz w:val="18"/>
            <w:szCs w:val="18"/>
          </w:rPr>
          <w:tab/>
        </w:r>
        <w:r w:rsidRPr="008927DE">
          <w:rPr>
            <w:rStyle w:val="Hipercze"/>
            <w:rFonts w:ascii="Arial" w:hAnsi="Arial" w:cs="Arial"/>
            <w:b w:val="0"/>
            <w:noProof/>
            <w:sz w:val="18"/>
            <w:szCs w:val="18"/>
          </w:rPr>
          <w:t>Zarządzanie kopiami zapasowymi (backupy)</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_Toc475077871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92</w:t>
        </w:r>
        <w:r w:rsidRPr="008927DE">
          <w:rPr>
            <w:rFonts w:ascii="Arial" w:hAnsi="Arial" w:cs="Arial"/>
            <w:b w:val="0"/>
            <w:noProof/>
            <w:webHidden/>
            <w:sz w:val="18"/>
            <w:szCs w:val="18"/>
          </w:rPr>
          <w:fldChar w:fldCharType="end"/>
        </w:r>
      </w:hyperlink>
    </w:p>
    <w:p w14:paraId="4EFBE3C4"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72" w:history="1">
        <w:r w:rsidRPr="008927DE">
          <w:rPr>
            <w:rStyle w:val="Hipercze"/>
            <w:rFonts w:ascii="Arial" w:hAnsi="Arial" w:cs="Arial"/>
            <w:b w:val="0"/>
            <w:noProof/>
            <w:sz w:val="18"/>
            <w:szCs w:val="18"/>
          </w:rPr>
          <w:t>12.</w:t>
        </w:r>
        <w:r w:rsidRPr="00F62B1B">
          <w:rPr>
            <w:rFonts w:ascii="Arial" w:hAnsi="Arial" w:cs="Arial"/>
            <w:b w:val="0"/>
            <w:bCs w:val="0"/>
            <w:noProof/>
            <w:sz w:val="18"/>
            <w:szCs w:val="18"/>
          </w:rPr>
          <w:tab/>
        </w:r>
        <w:r w:rsidRPr="008927DE">
          <w:rPr>
            <w:rStyle w:val="Hipercze"/>
            <w:rFonts w:ascii="Arial" w:hAnsi="Arial" w:cs="Arial"/>
            <w:b w:val="0"/>
            <w:noProof/>
            <w:sz w:val="18"/>
            <w:szCs w:val="18"/>
          </w:rPr>
          <w:t>KONTROLA DOSTĘPU DO SYSTEMÓW AUTOMATYKI ORAZ SYSTEMÓW OPERACYJNYCH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_Toc475077872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94</w:t>
        </w:r>
        <w:r w:rsidRPr="008927DE">
          <w:rPr>
            <w:rFonts w:ascii="Arial" w:hAnsi="Arial" w:cs="Arial"/>
            <w:b w:val="0"/>
            <w:noProof/>
            <w:webHidden/>
            <w:sz w:val="18"/>
            <w:szCs w:val="18"/>
          </w:rPr>
          <w:fldChar w:fldCharType="end"/>
        </w:r>
      </w:hyperlink>
    </w:p>
    <w:p w14:paraId="305DB13E"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73" w:history="1">
        <w:r w:rsidRPr="008927DE">
          <w:rPr>
            <w:rStyle w:val="Hipercze"/>
            <w:rFonts w:ascii="Arial" w:hAnsi="Arial" w:cs="Arial"/>
            <w:b w:val="0"/>
            <w:noProof/>
            <w:sz w:val="18"/>
            <w:szCs w:val="18"/>
          </w:rPr>
          <w:t>12.1.</w:t>
        </w:r>
        <w:r w:rsidRPr="00F62B1B">
          <w:rPr>
            <w:rFonts w:ascii="Arial" w:hAnsi="Arial" w:cs="Arial"/>
            <w:b w:val="0"/>
            <w:bCs w:val="0"/>
            <w:noProof/>
            <w:sz w:val="18"/>
            <w:szCs w:val="18"/>
          </w:rPr>
          <w:tab/>
        </w:r>
        <w:r w:rsidRPr="008927DE">
          <w:rPr>
            <w:rStyle w:val="Hipercze"/>
            <w:rFonts w:ascii="Arial" w:hAnsi="Arial" w:cs="Arial"/>
            <w:b w:val="0"/>
            <w:noProof/>
            <w:sz w:val="18"/>
            <w:szCs w:val="18"/>
          </w:rPr>
          <w:t>Zarządzanie sesjami</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_Toc475077873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94</w:t>
        </w:r>
        <w:r w:rsidRPr="008927DE">
          <w:rPr>
            <w:rFonts w:ascii="Arial" w:hAnsi="Arial" w:cs="Arial"/>
            <w:b w:val="0"/>
            <w:noProof/>
            <w:webHidden/>
            <w:sz w:val="18"/>
            <w:szCs w:val="18"/>
          </w:rPr>
          <w:fldChar w:fldCharType="end"/>
        </w:r>
      </w:hyperlink>
    </w:p>
    <w:p w14:paraId="1565659A"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74" w:history="1">
        <w:r w:rsidRPr="008927DE">
          <w:rPr>
            <w:rStyle w:val="Hipercze"/>
            <w:rFonts w:ascii="Arial" w:hAnsi="Arial" w:cs="Arial"/>
            <w:b w:val="0"/>
            <w:noProof/>
            <w:sz w:val="18"/>
            <w:szCs w:val="18"/>
          </w:rPr>
          <w:t>12.2.</w:t>
        </w:r>
        <w:r w:rsidRPr="00F62B1B">
          <w:rPr>
            <w:rFonts w:ascii="Arial" w:hAnsi="Arial" w:cs="Arial"/>
            <w:b w:val="0"/>
            <w:bCs w:val="0"/>
            <w:noProof/>
            <w:sz w:val="18"/>
            <w:szCs w:val="18"/>
          </w:rPr>
          <w:tab/>
        </w:r>
        <w:r w:rsidRPr="008927DE">
          <w:rPr>
            <w:rStyle w:val="Hipercze"/>
            <w:rFonts w:ascii="Arial" w:hAnsi="Arial" w:cs="Arial"/>
            <w:b w:val="0"/>
            <w:noProof/>
            <w:sz w:val="18"/>
            <w:szCs w:val="18"/>
          </w:rPr>
          <w:t>Zarządzanie hasłami</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_Toc475077874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94</w:t>
        </w:r>
        <w:r w:rsidRPr="008927DE">
          <w:rPr>
            <w:rFonts w:ascii="Arial" w:hAnsi="Arial" w:cs="Arial"/>
            <w:b w:val="0"/>
            <w:noProof/>
            <w:webHidden/>
            <w:sz w:val="18"/>
            <w:szCs w:val="18"/>
          </w:rPr>
          <w:fldChar w:fldCharType="end"/>
        </w:r>
      </w:hyperlink>
    </w:p>
    <w:p w14:paraId="6DF782C2"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75" w:history="1">
        <w:r w:rsidRPr="008927DE">
          <w:rPr>
            <w:rStyle w:val="Hipercze"/>
            <w:rFonts w:ascii="Arial" w:hAnsi="Arial" w:cs="Arial"/>
            <w:b w:val="0"/>
            <w:noProof/>
            <w:sz w:val="18"/>
            <w:szCs w:val="18"/>
          </w:rPr>
          <w:t>12.3.</w:t>
        </w:r>
        <w:r w:rsidRPr="00F62B1B">
          <w:rPr>
            <w:rFonts w:ascii="Arial" w:hAnsi="Arial" w:cs="Arial"/>
            <w:b w:val="0"/>
            <w:bCs w:val="0"/>
            <w:noProof/>
            <w:sz w:val="18"/>
            <w:szCs w:val="18"/>
          </w:rPr>
          <w:tab/>
        </w:r>
        <w:r w:rsidRPr="008927DE">
          <w:rPr>
            <w:rStyle w:val="Hipercze"/>
            <w:rFonts w:ascii="Arial" w:hAnsi="Arial" w:cs="Arial"/>
            <w:b w:val="0"/>
            <w:noProof/>
            <w:sz w:val="18"/>
            <w:szCs w:val="18"/>
          </w:rPr>
          <w:t>Użytkownicy i grupy użytkowników</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_Toc475077875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95</w:t>
        </w:r>
        <w:r w:rsidRPr="008927DE">
          <w:rPr>
            <w:rFonts w:ascii="Arial" w:hAnsi="Arial" w:cs="Arial"/>
            <w:b w:val="0"/>
            <w:noProof/>
            <w:webHidden/>
            <w:sz w:val="18"/>
            <w:szCs w:val="18"/>
          </w:rPr>
          <w:fldChar w:fldCharType="end"/>
        </w:r>
      </w:hyperlink>
    </w:p>
    <w:p w14:paraId="4B60470F"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76" w:history="1">
        <w:r w:rsidRPr="008927DE">
          <w:rPr>
            <w:rStyle w:val="Hipercze"/>
            <w:rFonts w:ascii="Arial" w:hAnsi="Arial" w:cs="Arial"/>
            <w:b w:val="0"/>
            <w:noProof/>
            <w:sz w:val="18"/>
            <w:szCs w:val="18"/>
          </w:rPr>
          <w:t>13.</w:t>
        </w:r>
        <w:r w:rsidRPr="00F62B1B">
          <w:rPr>
            <w:rFonts w:ascii="Arial" w:hAnsi="Arial" w:cs="Arial"/>
            <w:b w:val="0"/>
            <w:bCs w:val="0"/>
            <w:noProof/>
            <w:sz w:val="18"/>
            <w:szCs w:val="18"/>
          </w:rPr>
          <w:tab/>
        </w:r>
        <w:r w:rsidRPr="008927DE">
          <w:rPr>
            <w:rStyle w:val="Hipercze"/>
            <w:rFonts w:ascii="Arial" w:hAnsi="Arial" w:cs="Arial"/>
            <w:b w:val="0"/>
            <w:noProof/>
            <w:sz w:val="18"/>
            <w:szCs w:val="18"/>
          </w:rPr>
          <w:t>BEZPIECZEŃSTWO FIZYCZNE I ŚRODOWISKOWE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_Toc475077876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96</w:t>
        </w:r>
        <w:r w:rsidRPr="008927DE">
          <w:rPr>
            <w:rFonts w:ascii="Arial" w:hAnsi="Arial" w:cs="Arial"/>
            <w:b w:val="0"/>
            <w:noProof/>
            <w:webHidden/>
            <w:sz w:val="18"/>
            <w:szCs w:val="18"/>
          </w:rPr>
          <w:fldChar w:fldCharType="end"/>
        </w:r>
      </w:hyperlink>
    </w:p>
    <w:p w14:paraId="4792EA95"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77" w:history="1">
        <w:r w:rsidRPr="008927DE">
          <w:rPr>
            <w:rStyle w:val="Hipercze"/>
            <w:rFonts w:ascii="Arial" w:hAnsi="Arial" w:cs="Arial"/>
            <w:b w:val="0"/>
            <w:noProof/>
            <w:sz w:val="18"/>
            <w:szCs w:val="18"/>
          </w:rPr>
          <w:t>13.1.</w:t>
        </w:r>
        <w:r w:rsidRPr="00F62B1B">
          <w:rPr>
            <w:rFonts w:ascii="Arial" w:hAnsi="Arial" w:cs="Arial"/>
            <w:b w:val="0"/>
            <w:bCs w:val="0"/>
            <w:noProof/>
            <w:sz w:val="18"/>
            <w:szCs w:val="18"/>
          </w:rPr>
          <w:tab/>
        </w:r>
        <w:r w:rsidRPr="008927DE">
          <w:rPr>
            <w:rStyle w:val="Hipercze"/>
            <w:rFonts w:ascii="Arial" w:hAnsi="Arial" w:cs="Arial"/>
            <w:b w:val="0"/>
            <w:noProof/>
            <w:sz w:val="18"/>
            <w:szCs w:val="18"/>
          </w:rPr>
          <w:t>Ochrona przed nieautoryzowanym dostępem</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_Toc475077877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96</w:t>
        </w:r>
        <w:r w:rsidRPr="008927DE">
          <w:rPr>
            <w:rFonts w:ascii="Arial" w:hAnsi="Arial" w:cs="Arial"/>
            <w:b w:val="0"/>
            <w:noProof/>
            <w:webHidden/>
            <w:sz w:val="18"/>
            <w:szCs w:val="18"/>
          </w:rPr>
          <w:fldChar w:fldCharType="end"/>
        </w:r>
      </w:hyperlink>
    </w:p>
    <w:p w14:paraId="6A3E31B0"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78" w:history="1">
        <w:r w:rsidRPr="008927DE">
          <w:rPr>
            <w:rStyle w:val="Hipercze"/>
            <w:rFonts w:ascii="Arial" w:hAnsi="Arial" w:cs="Arial"/>
            <w:b w:val="0"/>
            <w:noProof/>
            <w:sz w:val="18"/>
            <w:szCs w:val="18"/>
          </w:rPr>
          <w:t>13.2.</w:t>
        </w:r>
        <w:r w:rsidRPr="00F62B1B">
          <w:rPr>
            <w:rFonts w:ascii="Arial" w:hAnsi="Arial" w:cs="Arial"/>
            <w:b w:val="0"/>
            <w:bCs w:val="0"/>
            <w:noProof/>
            <w:sz w:val="18"/>
            <w:szCs w:val="18"/>
          </w:rPr>
          <w:tab/>
        </w:r>
        <w:r w:rsidRPr="008927DE">
          <w:rPr>
            <w:rStyle w:val="Hipercze"/>
            <w:rFonts w:ascii="Arial" w:hAnsi="Arial" w:cs="Arial"/>
            <w:b w:val="0"/>
            <w:noProof/>
            <w:sz w:val="18"/>
            <w:szCs w:val="18"/>
          </w:rPr>
          <w:t>Ochrona przed zagrożeniem pożarem</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_Toc475077878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96</w:t>
        </w:r>
        <w:r w:rsidRPr="008927DE">
          <w:rPr>
            <w:rFonts w:ascii="Arial" w:hAnsi="Arial" w:cs="Arial"/>
            <w:b w:val="0"/>
            <w:noProof/>
            <w:webHidden/>
            <w:sz w:val="18"/>
            <w:szCs w:val="18"/>
          </w:rPr>
          <w:fldChar w:fldCharType="end"/>
        </w:r>
      </w:hyperlink>
    </w:p>
    <w:p w14:paraId="6F052BCA"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79" w:history="1">
        <w:r w:rsidRPr="008927DE">
          <w:rPr>
            <w:rStyle w:val="Hipercze"/>
            <w:rFonts w:ascii="Arial" w:hAnsi="Arial" w:cs="Arial"/>
            <w:b w:val="0"/>
            <w:noProof/>
            <w:sz w:val="18"/>
            <w:szCs w:val="18"/>
          </w:rPr>
          <w:t>13.3.</w:t>
        </w:r>
        <w:r w:rsidRPr="00F62B1B">
          <w:rPr>
            <w:rFonts w:ascii="Arial" w:hAnsi="Arial" w:cs="Arial"/>
            <w:b w:val="0"/>
            <w:bCs w:val="0"/>
            <w:noProof/>
            <w:sz w:val="18"/>
            <w:szCs w:val="18"/>
          </w:rPr>
          <w:tab/>
        </w:r>
        <w:r w:rsidRPr="008927DE">
          <w:rPr>
            <w:rStyle w:val="Hipercze"/>
            <w:rFonts w:ascii="Arial" w:hAnsi="Arial" w:cs="Arial"/>
            <w:b w:val="0"/>
            <w:noProof/>
            <w:sz w:val="18"/>
            <w:szCs w:val="18"/>
          </w:rPr>
          <w:t>Zasilanie elektryczne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_Toc475077879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96</w:t>
        </w:r>
        <w:r w:rsidRPr="008927DE">
          <w:rPr>
            <w:rFonts w:ascii="Arial" w:hAnsi="Arial" w:cs="Arial"/>
            <w:b w:val="0"/>
            <w:noProof/>
            <w:webHidden/>
            <w:sz w:val="18"/>
            <w:szCs w:val="18"/>
          </w:rPr>
          <w:fldChar w:fldCharType="end"/>
        </w:r>
      </w:hyperlink>
    </w:p>
    <w:p w14:paraId="346DD214"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80" w:history="1">
        <w:r w:rsidRPr="008927DE">
          <w:rPr>
            <w:rStyle w:val="Hipercze"/>
            <w:rFonts w:ascii="Arial" w:hAnsi="Arial" w:cs="Arial"/>
            <w:b w:val="0"/>
            <w:noProof/>
            <w:sz w:val="18"/>
            <w:szCs w:val="18"/>
          </w:rPr>
          <w:t>13.4.</w:t>
        </w:r>
        <w:r w:rsidRPr="00F62B1B">
          <w:rPr>
            <w:rFonts w:ascii="Arial" w:hAnsi="Arial" w:cs="Arial"/>
            <w:b w:val="0"/>
            <w:bCs w:val="0"/>
            <w:noProof/>
            <w:sz w:val="18"/>
            <w:szCs w:val="18"/>
          </w:rPr>
          <w:tab/>
        </w:r>
        <w:r w:rsidRPr="008927DE">
          <w:rPr>
            <w:rStyle w:val="Hipercze"/>
            <w:rFonts w:ascii="Arial" w:hAnsi="Arial" w:cs="Arial"/>
            <w:b w:val="0"/>
            <w:noProof/>
            <w:sz w:val="18"/>
            <w:szCs w:val="18"/>
          </w:rPr>
          <w:t>Utrzymywanie temperatury i wilgotności</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_Toc475077880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97</w:t>
        </w:r>
        <w:r w:rsidRPr="008927DE">
          <w:rPr>
            <w:rFonts w:ascii="Arial" w:hAnsi="Arial" w:cs="Arial"/>
            <w:b w:val="0"/>
            <w:noProof/>
            <w:webHidden/>
            <w:sz w:val="18"/>
            <w:szCs w:val="18"/>
          </w:rPr>
          <w:fldChar w:fldCharType="end"/>
        </w:r>
      </w:hyperlink>
    </w:p>
    <w:p w14:paraId="7421201B"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81" w:history="1">
        <w:r w:rsidRPr="008927DE">
          <w:rPr>
            <w:rStyle w:val="Hipercze"/>
            <w:rFonts w:ascii="Arial" w:hAnsi="Arial" w:cs="Arial"/>
            <w:b w:val="0"/>
            <w:noProof/>
            <w:sz w:val="18"/>
            <w:szCs w:val="18"/>
          </w:rPr>
          <w:t>13.5.</w:t>
        </w:r>
        <w:r w:rsidRPr="00F62B1B">
          <w:rPr>
            <w:rFonts w:ascii="Arial" w:hAnsi="Arial" w:cs="Arial"/>
            <w:b w:val="0"/>
            <w:bCs w:val="0"/>
            <w:noProof/>
            <w:sz w:val="18"/>
            <w:szCs w:val="18"/>
          </w:rPr>
          <w:tab/>
        </w:r>
        <w:r w:rsidRPr="008927DE">
          <w:rPr>
            <w:rStyle w:val="Hipercze"/>
            <w:rFonts w:ascii="Arial" w:hAnsi="Arial" w:cs="Arial"/>
            <w:b w:val="0"/>
            <w:noProof/>
            <w:sz w:val="18"/>
            <w:szCs w:val="18"/>
          </w:rPr>
          <w:t>Wibracje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_Toc475077881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97</w:t>
        </w:r>
        <w:r w:rsidRPr="008927DE">
          <w:rPr>
            <w:rFonts w:ascii="Arial" w:hAnsi="Arial" w:cs="Arial"/>
            <w:b w:val="0"/>
            <w:noProof/>
            <w:webHidden/>
            <w:sz w:val="18"/>
            <w:szCs w:val="18"/>
          </w:rPr>
          <w:fldChar w:fldCharType="end"/>
        </w:r>
      </w:hyperlink>
    </w:p>
    <w:p w14:paraId="35D999A8"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82" w:history="1">
        <w:r w:rsidRPr="008927DE">
          <w:rPr>
            <w:rStyle w:val="Hipercze"/>
            <w:rFonts w:ascii="Arial" w:hAnsi="Arial" w:cs="Arial"/>
            <w:b w:val="0"/>
            <w:noProof/>
            <w:sz w:val="18"/>
            <w:szCs w:val="18"/>
          </w:rPr>
          <w:t>13.6.</w:t>
        </w:r>
        <w:r w:rsidRPr="00F62B1B">
          <w:rPr>
            <w:rFonts w:ascii="Arial" w:hAnsi="Arial" w:cs="Arial"/>
            <w:b w:val="0"/>
            <w:bCs w:val="0"/>
            <w:noProof/>
            <w:sz w:val="18"/>
            <w:szCs w:val="18"/>
          </w:rPr>
          <w:tab/>
        </w:r>
        <w:r w:rsidRPr="008927DE">
          <w:rPr>
            <w:rStyle w:val="Hipercze"/>
            <w:rFonts w:ascii="Arial" w:hAnsi="Arial" w:cs="Arial"/>
            <w:b w:val="0"/>
            <w:noProof/>
            <w:sz w:val="18"/>
            <w:szCs w:val="18"/>
          </w:rPr>
          <w:t>Środowisko agresywne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_Toc475077882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99</w:t>
        </w:r>
        <w:r w:rsidRPr="008927DE">
          <w:rPr>
            <w:rFonts w:ascii="Arial" w:hAnsi="Arial" w:cs="Arial"/>
            <w:b w:val="0"/>
            <w:noProof/>
            <w:webHidden/>
            <w:sz w:val="18"/>
            <w:szCs w:val="18"/>
          </w:rPr>
          <w:fldChar w:fldCharType="end"/>
        </w:r>
      </w:hyperlink>
    </w:p>
    <w:p w14:paraId="77E88098"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83" w:history="1">
        <w:r w:rsidRPr="008927DE">
          <w:rPr>
            <w:rStyle w:val="Hipercze"/>
            <w:rFonts w:ascii="Arial" w:hAnsi="Arial" w:cs="Arial"/>
            <w:b w:val="0"/>
            <w:noProof/>
            <w:sz w:val="18"/>
            <w:szCs w:val="18"/>
          </w:rPr>
          <w:t>14.</w:t>
        </w:r>
        <w:r w:rsidRPr="00F62B1B">
          <w:rPr>
            <w:rFonts w:ascii="Arial" w:hAnsi="Arial" w:cs="Arial"/>
            <w:b w:val="0"/>
            <w:bCs w:val="0"/>
            <w:noProof/>
            <w:sz w:val="18"/>
            <w:szCs w:val="18"/>
          </w:rPr>
          <w:tab/>
        </w:r>
        <w:r w:rsidRPr="008927DE">
          <w:rPr>
            <w:rStyle w:val="Hipercze"/>
            <w:rFonts w:ascii="Arial" w:hAnsi="Arial" w:cs="Arial"/>
            <w:b w:val="0"/>
            <w:noProof/>
            <w:sz w:val="18"/>
            <w:szCs w:val="18"/>
          </w:rPr>
          <w:t>WYTYCZNE DLA PRZEPROWADZANIA ODBIORÓW URZĄDZEŃ</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_Toc475077883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101</w:t>
        </w:r>
        <w:r w:rsidRPr="008927DE">
          <w:rPr>
            <w:rFonts w:ascii="Arial" w:hAnsi="Arial" w:cs="Arial"/>
            <w:b w:val="0"/>
            <w:noProof/>
            <w:webHidden/>
            <w:sz w:val="18"/>
            <w:szCs w:val="18"/>
          </w:rPr>
          <w:fldChar w:fldCharType="end"/>
        </w:r>
      </w:hyperlink>
    </w:p>
    <w:p w14:paraId="2D9A3AC2"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84" w:history="1">
        <w:r w:rsidRPr="008927DE">
          <w:rPr>
            <w:rStyle w:val="Hipercze"/>
            <w:rFonts w:ascii="Arial" w:hAnsi="Arial" w:cs="Arial"/>
            <w:b w:val="0"/>
            <w:noProof/>
            <w:sz w:val="18"/>
            <w:szCs w:val="18"/>
          </w:rPr>
          <w:t>14.1.</w:t>
        </w:r>
        <w:r w:rsidRPr="00F62B1B">
          <w:rPr>
            <w:rFonts w:ascii="Arial" w:hAnsi="Arial" w:cs="Arial"/>
            <w:b w:val="0"/>
            <w:bCs w:val="0"/>
            <w:noProof/>
            <w:sz w:val="18"/>
            <w:szCs w:val="18"/>
          </w:rPr>
          <w:tab/>
        </w:r>
        <w:r w:rsidRPr="008927DE">
          <w:rPr>
            <w:rStyle w:val="Hipercze"/>
            <w:rFonts w:ascii="Arial" w:hAnsi="Arial" w:cs="Arial"/>
            <w:b w:val="0"/>
            <w:noProof/>
            <w:sz w:val="18"/>
            <w:szCs w:val="18"/>
          </w:rPr>
          <w:t>Wytyczne dla przeprowadzania odbioru FAT (Factory Acceptance Test)</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_Toc475077884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101</w:t>
        </w:r>
        <w:r w:rsidRPr="008927DE">
          <w:rPr>
            <w:rFonts w:ascii="Arial" w:hAnsi="Arial" w:cs="Arial"/>
            <w:b w:val="0"/>
            <w:noProof/>
            <w:webHidden/>
            <w:sz w:val="18"/>
            <w:szCs w:val="18"/>
          </w:rPr>
          <w:fldChar w:fldCharType="end"/>
        </w:r>
      </w:hyperlink>
    </w:p>
    <w:p w14:paraId="10CD01EA"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85" w:history="1">
        <w:r w:rsidRPr="008927DE">
          <w:rPr>
            <w:rStyle w:val="Hipercze"/>
            <w:rFonts w:ascii="Arial" w:hAnsi="Arial" w:cs="Arial"/>
            <w:b w:val="0"/>
            <w:noProof/>
            <w:sz w:val="18"/>
            <w:szCs w:val="18"/>
          </w:rPr>
          <w:t>14.2.</w:t>
        </w:r>
        <w:r w:rsidRPr="00F62B1B">
          <w:rPr>
            <w:rFonts w:ascii="Arial" w:hAnsi="Arial" w:cs="Arial"/>
            <w:b w:val="0"/>
            <w:bCs w:val="0"/>
            <w:noProof/>
            <w:sz w:val="18"/>
            <w:szCs w:val="18"/>
          </w:rPr>
          <w:tab/>
        </w:r>
        <w:r w:rsidRPr="008927DE">
          <w:rPr>
            <w:rStyle w:val="Hipercze"/>
            <w:rFonts w:ascii="Arial" w:hAnsi="Arial" w:cs="Arial"/>
            <w:b w:val="0"/>
            <w:noProof/>
            <w:sz w:val="18"/>
            <w:szCs w:val="18"/>
          </w:rPr>
          <w:t>Wytyczne dla przeprowadzania odbioru SAT (Site Acceptance Test)</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_Toc475077885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102</w:t>
        </w:r>
        <w:r w:rsidRPr="008927DE">
          <w:rPr>
            <w:rFonts w:ascii="Arial" w:hAnsi="Arial" w:cs="Arial"/>
            <w:b w:val="0"/>
            <w:noProof/>
            <w:webHidden/>
            <w:sz w:val="18"/>
            <w:szCs w:val="18"/>
          </w:rPr>
          <w:fldChar w:fldCharType="end"/>
        </w:r>
      </w:hyperlink>
    </w:p>
    <w:p w14:paraId="23CF34E4" w14:textId="77777777" w:rsidR="008927DE" w:rsidRPr="00F62B1B" w:rsidRDefault="008927DE" w:rsidP="008927DE">
      <w:pPr>
        <w:pStyle w:val="Spistreci1"/>
        <w:tabs>
          <w:tab w:val="left" w:pos="600"/>
          <w:tab w:val="right" w:leader="dot" w:pos="9060"/>
        </w:tabs>
        <w:spacing w:before="0" w:after="0"/>
        <w:rPr>
          <w:rFonts w:ascii="Calibri" w:hAnsi="Calibri"/>
          <w:b w:val="0"/>
          <w:bCs w:val="0"/>
          <w:noProof/>
          <w:sz w:val="22"/>
          <w:szCs w:val="22"/>
        </w:rPr>
      </w:pPr>
      <w:hyperlink w:anchor="_Toc475077886" w:history="1">
        <w:r w:rsidRPr="008927DE">
          <w:rPr>
            <w:rStyle w:val="Hipercze"/>
            <w:rFonts w:ascii="Arial" w:hAnsi="Arial" w:cs="Arial"/>
            <w:b w:val="0"/>
            <w:noProof/>
            <w:sz w:val="18"/>
            <w:szCs w:val="18"/>
          </w:rPr>
          <w:t>15.</w:t>
        </w:r>
        <w:r w:rsidRPr="00F62B1B">
          <w:rPr>
            <w:rFonts w:ascii="Arial" w:hAnsi="Arial" w:cs="Arial"/>
            <w:b w:val="0"/>
            <w:bCs w:val="0"/>
            <w:noProof/>
            <w:sz w:val="18"/>
            <w:szCs w:val="18"/>
          </w:rPr>
          <w:tab/>
        </w:r>
        <w:r w:rsidRPr="008927DE">
          <w:rPr>
            <w:rStyle w:val="Hipercze"/>
            <w:rFonts w:ascii="Arial" w:hAnsi="Arial" w:cs="Arial"/>
            <w:b w:val="0"/>
            <w:noProof/>
            <w:sz w:val="18"/>
            <w:szCs w:val="18"/>
          </w:rPr>
          <w:t>ZAŁĄCZNIKI</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_Toc475077886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104</w:t>
        </w:r>
        <w:r w:rsidRPr="008927DE">
          <w:rPr>
            <w:rFonts w:ascii="Arial" w:hAnsi="Arial" w:cs="Arial"/>
            <w:b w:val="0"/>
            <w:noProof/>
            <w:webHidden/>
            <w:sz w:val="18"/>
            <w:szCs w:val="18"/>
          </w:rPr>
          <w:fldChar w:fldCharType="end"/>
        </w:r>
      </w:hyperlink>
    </w:p>
    <w:p w14:paraId="5F2CE239" w14:textId="77777777" w:rsidR="002204E8" w:rsidRPr="00712221" w:rsidRDefault="004F59FA" w:rsidP="002204E8">
      <w:pPr>
        <w:rPr>
          <w:rFonts w:ascii="Arial" w:hAnsi="Arial" w:cs="Arial"/>
          <w:sz w:val="18"/>
          <w:szCs w:val="18"/>
        </w:rPr>
      </w:pPr>
      <w:r w:rsidRPr="00712221">
        <w:rPr>
          <w:rFonts w:ascii="Arial" w:hAnsi="Arial" w:cs="Arial"/>
          <w:bCs/>
          <w:caps/>
          <w:sz w:val="18"/>
          <w:szCs w:val="18"/>
          <w:u w:val="single"/>
        </w:rPr>
        <w:fldChar w:fldCharType="end"/>
      </w:r>
    </w:p>
    <w:p w14:paraId="57EF84EA" w14:textId="77777777" w:rsidR="002204E8" w:rsidRPr="00712221" w:rsidRDefault="002204E8" w:rsidP="002204E8">
      <w:pPr>
        <w:rPr>
          <w:rFonts w:ascii="Arial" w:hAnsi="Arial" w:cs="Arial"/>
          <w:sz w:val="18"/>
          <w:szCs w:val="18"/>
        </w:rPr>
      </w:pPr>
    </w:p>
    <w:p w14:paraId="1ACAE78B" w14:textId="77777777" w:rsidR="002204E8" w:rsidRDefault="002204E8" w:rsidP="002204E8"/>
    <w:p w14:paraId="75216D80" w14:textId="77777777" w:rsidR="002204E8" w:rsidRDefault="002204E8" w:rsidP="002204E8"/>
    <w:p w14:paraId="1E72B592" w14:textId="77777777" w:rsidR="002204E8" w:rsidRDefault="002204E8" w:rsidP="002370DA">
      <w:pPr>
        <w:tabs>
          <w:tab w:val="left" w:pos="567"/>
        </w:tabs>
      </w:pPr>
    </w:p>
    <w:p w14:paraId="31AC756F" w14:textId="77777777" w:rsidR="002204E8" w:rsidRDefault="002204E8" w:rsidP="002204E8"/>
    <w:p w14:paraId="40220388" w14:textId="77777777" w:rsidR="002204E8" w:rsidRDefault="002204E8" w:rsidP="002204E8"/>
    <w:p w14:paraId="73EE5AEF" w14:textId="77777777" w:rsidR="002204E8" w:rsidRDefault="002204E8" w:rsidP="002204E8"/>
    <w:p w14:paraId="1A237D8F" w14:textId="77777777" w:rsidR="002204E8" w:rsidRDefault="002204E8" w:rsidP="002204E8"/>
    <w:p w14:paraId="5E949ECE" w14:textId="77777777" w:rsidR="002204E8" w:rsidRDefault="002204E8" w:rsidP="002204E8"/>
    <w:p w14:paraId="069D2619" w14:textId="77777777" w:rsidR="002204E8" w:rsidRDefault="002204E8" w:rsidP="002204E8"/>
    <w:p w14:paraId="55CB37B7" w14:textId="77777777" w:rsidR="002204E8" w:rsidRDefault="002204E8" w:rsidP="002204E8"/>
    <w:p w14:paraId="70254EE1" w14:textId="77777777" w:rsidR="002204E8" w:rsidRDefault="002204E8" w:rsidP="002204E8"/>
    <w:p w14:paraId="6250010D" w14:textId="77777777" w:rsidR="002204E8" w:rsidRDefault="002204E8" w:rsidP="002204E8"/>
    <w:p w14:paraId="32453E8B" w14:textId="77777777" w:rsidR="002204E8" w:rsidRDefault="002204E8" w:rsidP="002204E8"/>
    <w:p w14:paraId="257D26C6" w14:textId="77777777" w:rsidR="002204E8" w:rsidRDefault="002204E8" w:rsidP="002204E8"/>
    <w:p w14:paraId="4D455052" w14:textId="77777777" w:rsidR="002204E8" w:rsidRDefault="002204E8" w:rsidP="002204E8"/>
    <w:p w14:paraId="7727442F" w14:textId="77777777" w:rsidR="002204E8" w:rsidRDefault="002204E8" w:rsidP="002204E8"/>
    <w:p w14:paraId="386FBC94" w14:textId="77777777" w:rsidR="002204E8" w:rsidRDefault="002204E8" w:rsidP="002204E8"/>
    <w:p w14:paraId="31A25D32" w14:textId="77777777" w:rsidR="002204E8" w:rsidRDefault="002204E8" w:rsidP="002204E8"/>
    <w:p w14:paraId="3CDE226D" w14:textId="77777777" w:rsidR="002204E8" w:rsidRDefault="002204E8" w:rsidP="002204E8"/>
    <w:p w14:paraId="30DB9294" w14:textId="77777777" w:rsidR="002204E8" w:rsidRDefault="002204E8" w:rsidP="002204E8"/>
    <w:p w14:paraId="72930F94" w14:textId="77777777" w:rsidR="002204E8" w:rsidRDefault="002204E8" w:rsidP="002204E8"/>
    <w:p w14:paraId="0EC99C7A" w14:textId="77777777" w:rsidR="002204E8" w:rsidRDefault="002204E8" w:rsidP="002204E8"/>
    <w:p w14:paraId="6784A399" w14:textId="77777777" w:rsidR="002204E8" w:rsidRDefault="002204E8" w:rsidP="002204E8"/>
    <w:p w14:paraId="66851605" w14:textId="77777777" w:rsidR="002204E8" w:rsidRDefault="002204E8" w:rsidP="002204E8"/>
    <w:p w14:paraId="1AAABE2C" w14:textId="77777777" w:rsidR="002204E8" w:rsidRDefault="002204E8" w:rsidP="002204E8"/>
    <w:p w14:paraId="234E573B" w14:textId="77777777" w:rsidR="002204E8" w:rsidRDefault="002204E8" w:rsidP="002204E8"/>
    <w:p w14:paraId="0F754396" w14:textId="77777777" w:rsidR="002204E8" w:rsidRDefault="002204E8" w:rsidP="002204E8"/>
    <w:p w14:paraId="20AE7A1B" w14:textId="77777777" w:rsidR="002204E8" w:rsidRDefault="002204E8" w:rsidP="002204E8"/>
    <w:p w14:paraId="608F2284" w14:textId="77777777" w:rsidR="002204E8" w:rsidRDefault="002204E8" w:rsidP="002204E8"/>
    <w:p w14:paraId="6E2C1172" w14:textId="77777777" w:rsidR="002204E8" w:rsidRDefault="002204E8" w:rsidP="002204E8"/>
    <w:p w14:paraId="2BA6270B" w14:textId="77777777" w:rsidR="004F59FA" w:rsidRDefault="004F59FA" w:rsidP="002204E8"/>
    <w:p w14:paraId="2034A8BD" w14:textId="77777777" w:rsidR="004F59FA" w:rsidRDefault="004F59FA" w:rsidP="002204E8"/>
    <w:p w14:paraId="1F3A290A" w14:textId="77777777" w:rsidR="00B90D26" w:rsidRPr="00B90D26" w:rsidRDefault="003573B1" w:rsidP="00775897">
      <w:pPr>
        <w:pStyle w:val="Nagwek1"/>
        <w:numPr>
          <w:ilvl w:val="0"/>
          <w:numId w:val="147"/>
        </w:numPr>
        <w:jc w:val="both"/>
        <w:rPr>
          <w:rFonts w:cs="Arial"/>
        </w:rPr>
      </w:pPr>
      <w:r>
        <w:rPr>
          <w:rFonts w:cs="Arial"/>
        </w:rPr>
        <w:br w:type="page"/>
      </w:r>
      <w:bookmarkStart w:id="0" w:name="_Toc475077744"/>
      <w:r w:rsidR="00B90D26" w:rsidRPr="00B90D26">
        <w:rPr>
          <w:rFonts w:cs="Arial"/>
        </w:rPr>
        <w:lastRenderedPageBreak/>
        <w:t>WPROWADZENIE</w:t>
      </w:r>
      <w:bookmarkEnd w:id="0"/>
    </w:p>
    <w:p w14:paraId="154517F6" w14:textId="77777777" w:rsidR="00B90D26" w:rsidRPr="00B90D26" w:rsidRDefault="00B90D26" w:rsidP="00B90D26">
      <w:pPr>
        <w:jc w:val="both"/>
        <w:rPr>
          <w:rFonts w:ascii="Arial" w:hAnsi="Arial" w:cs="Arial"/>
          <w:sz w:val="22"/>
          <w:szCs w:val="22"/>
        </w:rPr>
      </w:pPr>
    </w:p>
    <w:p w14:paraId="16B4FC1B" w14:textId="77777777" w:rsidR="00B90D26" w:rsidRPr="00B90D26" w:rsidRDefault="00B90D26" w:rsidP="00B90D26">
      <w:pPr>
        <w:pStyle w:val="Tekstpodstawowy"/>
        <w:jc w:val="both"/>
        <w:rPr>
          <w:rFonts w:cs="Arial"/>
          <w:szCs w:val="22"/>
        </w:rPr>
      </w:pPr>
      <w:r w:rsidRPr="00B90D26">
        <w:rPr>
          <w:rFonts w:cs="Arial"/>
          <w:szCs w:val="22"/>
        </w:rPr>
        <w:t xml:space="preserve">Dokument ten określa podstawowe wymagania techniczne w zakresie branży pomiarów </w:t>
      </w:r>
      <w:r>
        <w:rPr>
          <w:rFonts w:cs="Arial"/>
          <w:szCs w:val="22"/>
        </w:rPr>
        <w:br/>
      </w:r>
      <w:r w:rsidRPr="00B90D26">
        <w:rPr>
          <w:rFonts w:cs="Arial"/>
          <w:szCs w:val="22"/>
        </w:rPr>
        <w:t>i automatyki (PiA) i stanowi wytyczne projektowe i/lub wykonawcze obowiązujące: Realizatora, Służby Dozoru, Służby Inwestycyjne, Służby Zaopatrzenia ANWIL S.A., itp</w:t>
      </w:r>
      <w:r w:rsidR="007D7537">
        <w:rPr>
          <w:rFonts w:cs="Arial"/>
          <w:szCs w:val="22"/>
        </w:rPr>
        <w:t>. /określone mianem Kupującego/</w:t>
      </w:r>
      <w:r w:rsidRPr="00B90D26">
        <w:rPr>
          <w:rFonts w:cs="Arial"/>
          <w:szCs w:val="22"/>
        </w:rPr>
        <w:t>oraz będące stroną umowy: Biura Projektowe, Firmy</w:t>
      </w:r>
      <w:r w:rsidR="00E020D2">
        <w:rPr>
          <w:rFonts w:cs="Arial"/>
          <w:szCs w:val="22"/>
        </w:rPr>
        <w:t xml:space="preserve"> Wykonawcze lub inne Firmy Obce</w:t>
      </w:r>
      <w:r w:rsidRPr="00B90D26">
        <w:rPr>
          <w:rFonts w:cs="Arial"/>
          <w:szCs w:val="22"/>
        </w:rPr>
        <w:t>/określone mianem Kontraktora/ podczas prowadzenia prac w zakresie budowy nowych instalacji i obiektów technologicznych, modernizacji, prac odtworzeniowych realizowanych na terenie ANWIL S.A.</w:t>
      </w:r>
    </w:p>
    <w:p w14:paraId="38385314" w14:textId="77777777" w:rsidR="00B90D26" w:rsidRPr="00B90D26" w:rsidRDefault="00B90D26" w:rsidP="00B90D26">
      <w:pPr>
        <w:jc w:val="both"/>
        <w:rPr>
          <w:rFonts w:ascii="Arial" w:hAnsi="Arial" w:cs="Arial"/>
          <w:sz w:val="22"/>
          <w:szCs w:val="22"/>
        </w:rPr>
      </w:pPr>
    </w:p>
    <w:p w14:paraId="63D7F3BD" w14:textId="77777777" w:rsidR="00C05C37" w:rsidRDefault="00B90D26" w:rsidP="00B90D26">
      <w:pPr>
        <w:jc w:val="both"/>
        <w:rPr>
          <w:rFonts w:ascii="Arial" w:hAnsi="Arial" w:cs="Arial"/>
          <w:sz w:val="22"/>
          <w:szCs w:val="22"/>
        </w:rPr>
      </w:pPr>
      <w:r w:rsidRPr="00B90D26">
        <w:rPr>
          <w:rFonts w:ascii="Arial" w:hAnsi="Arial" w:cs="Arial"/>
          <w:sz w:val="22"/>
          <w:szCs w:val="22"/>
        </w:rPr>
        <w:t xml:space="preserve">Na podstawie niniejszego dokumentu Kontraktor jest zobowiązany uzgodnić z </w:t>
      </w:r>
      <w:r w:rsidR="00A77364">
        <w:rPr>
          <w:rFonts w:ascii="Arial" w:hAnsi="Arial" w:cs="Arial"/>
          <w:sz w:val="22"/>
          <w:szCs w:val="22"/>
        </w:rPr>
        <w:t>Kupującym</w:t>
      </w:r>
      <w:r w:rsidRPr="00B90D26">
        <w:rPr>
          <w:rFonts w:ascii="Arial" w:hAnsi="Arial" w:cs="Arial"/>
          <w:sz w:val="22"/>
          <w:szCs w:val="22"/>
        </w:rPr>
        <w:t xml:space="preserve"> szczegółowe założenia </w:t>
      </w:r>
      <w:r w:rsidRPr="00E84583">
        <w:rPr>
          <w:rFonts w:ascii="Arial" w:hAnsi="Arial" w:cs="Arial"/>
          <w:sz w:val="22"/>
          <w:szCs w:val="22"/>
        </w:rPr>
        <w:t>(</w:t>
      </w:r>
      <w:r w:rsidR="00944E1C" w:rsidRPr="00E84583">
        <w:rPr>
          <w:rFonts w:ascii="Arial" w:hAnsi="Arial" w:cs="Arial"/>
          <w:sz w:val="22"/>
          <w:szCs w:val="22"/>
        </w:rPr>
        <w:t>stosowane rozwiązania projektowe, zakres prac projektowych, realizacyjnych</w:t>
      </w:r>
      <w:r w:rsidRPr="00E84583">
        <w:rPr>
          <w:rFonts w:ascii="Arial" w:hAnsi="Arial" w:cs="Arial"/>
          <w:sz w:val="22"/>
          <w:szCs w:val="22"/>
        </w:rPr>
        <w:t>, itp.) i potwierdzić je stosowną</w:t>
      </w:r>
      <w:r w:rsidRPr="00B90D26">
        <w:rPr>
          <w:rFonts w:ascii="Arial" w:hAnsi="Arial" w:cs="Arial"/>
          <w:sz w:val="22"/>
          <w:szCs w:val="22"/>
        </w:rPr>
        <w:t xml:space="preserve"> notatką służbową podpisaną przez obie strony. Odpowiedzialnym za dokonanie ustaleń jest Kontraktor.</w:t>
      </w:r>
    </w:p>
    <w:p w14:paraId="6EAE92D1" w14:textId="77777777" w:rsidR="00A77364" w:rsidRDefault="00A77364" w:rsidP="00B90D26">
      <w:pPr>
        <w:jc w:val="both"/>
        <w:rPr>
          <w:rFonts w:ascii="Arial" w:hAnsi="Arial" w:cs="Arial"/>
          <w:sz w:val="22"/>
          <w:szCs w:val="22"/>
        </w:rPr>
      </w:pPr>
    </w:p>
    <w:p w14:paraId="3A43511D" w14:textId="77777777" w:rsidR="00C61285" w:rsidRDefault="00A77364" w:rsidP="00A77364">
      <w:pPr>
        <w:jc w:val="both"/>
        <w:rPr>
          <w:rFonts w:ascii="Arial" w:eastAsia="Calibri" w:hAnsi="Arial" w:cs="Arial"/>
          <w:sz w:val="22"/>
          <w:szCs w:val="22"/>
        </w:rPr>
      </w:pPr>
      <w:r w:rsidRPr="00A77364">
        <w:rPr>
          <w:rFonts w:ascii="Arial" w:eastAsia="Calibri" w:hAnsi="Arial" w:cs="Arial"/>
          <w:sz w:val="22"/>
          <w:szCs w:val="22"/>
        </w:rPr>
        <w:t>W przypadku, gdy Kontraktor proponuje rozwiązani</w:t>
      </w:r>
      <w:r>
        <w:rPr>
          <w:rFonts w:ascii="Arial" w:eastAsia="Calibri" w:hAnsi="Arial" w:cs="Arial"/>
          <w:sz w:val="22"/>
          <w:szCs w:val="22"/>
        </w:rPr>
        <w:t>a</w:t>
      </w:r>
      <w:r w:rsidRPr="00A77364">
        <w:rPr>
          <w:rFonts w:ascii="Arial" w:eastAsia="Calibri" w:hAnsi="Arial" w:cs="Arial"/>
          <w:sz w:val="22"/>
          <w:szCs w:val="22"/>
        </w:rPr>
        <w:t xml:space="preserve"> odbiegające od </w:t>
      </w:r>
      <w:r>
        <w:rPr>
          <w:rFonts w:ascii="Arial" w:eastAsia="Calibri" w:hAnsi="Arial" w:cs="Arial"/>
          <w:sz w:val="22"/>
          <w:szCs w:val="22"/>
        </w:rPr>
        <w:t xml:space="preserve">opisanych w niniejszym </w:t>
      </w:r>
      <w:r w:rsidR="00C61285">
        <w:rPr>
          <w:rFonts w:ascii="Arial" w:eastAsia="Calibri" w:hAnsi="Arial" w:cs="Arial"/>
          <w:sz w:val="22"/>
          <w:szCs w:val="22"/>
        </w:rPr>
        <w:t>dokumencie Wymagań T</w:t>
      </w:r>
      <w:r>
        <w:rPr>
          <w:rFonts w:ascii="Arial" w:eastAsia="Calibri" w:hAnsi="Arial" w:cs="Arial"/>
          <w:sz w:val="22"/>
          <w:szCs w:val="22"/>
        </w:rPr>
        <w:t>echnicznych</w:t>
      </w:r>
      <w:r w:rsidRPr="00A77364">
        <w:rPr>
          <w:rFonts w:ascii="Arial" w:eastAsia="Calibri" w:hAnsi="Arial" w:cs="Arial"/>
          <w:sz w:val="22"/>
          <w:szCs w:val="22"/>
        </w:rPr>
        <w:t xml:space="preserve">, </w:t>
      </w:r>
      <w:r>
        <w:rPr>
          <w:rFonts w:ascii="Arial" w:eastAsia="Calibri" w:hAnsi="Arial" w:cs="Arial"/>
          <w:sz w:val="22"/>
          <w:szCs w:val="22"/>
        </w:rPr>
        <w:t xml:space="preserve">musi </w:t>
      </w:r>
      <w:r w:rsidRPr="00A77364">
        <w:rPr>
          <w:rFonts w:ascii="Arial" w:eastAsia="Calibri" w:hAnsi="Arial" w:cs="Arial"/>
          <w:sz w:val="22"/>
          <w:szCs w:val="22"/>
        </w:rPr>
        <w:t>przedstawić w formie pisemnej opis proponowanego rozwiązania wraz ze wskazaniem w jakiej</w:t>
      </w:r>
      <w:r>
        <w:rPr>
          <w:rFonts w:ascii="Arial" w:eastAsia="Calibri" w:hAnsi="Arial" w:cs="Arial"/>
          <w:sz w:val="22"/>
          <w:szCs w:val="22"/>
        </w:rPr>
        <w:t xml:space="preserve"> </w:t>
      </w:r>
      <w:r w:rsidRPr="00A77364">
        <w:rPr>
          <w:rFonts w:ascii="Arial" w:eastAsia="Calibri" w:hAnsi="Arial" w:cs="Arial"/>
          <w:sz w:val="22"/>
          <w:szCs w:val="22"/>
        </w:rPr>
        <w:t xml:space="preserve">części odbiega on od </w:t>
      </w:r>
      <w:r w:rsidR="00C61285">
        <w:rPr>
          <w:rFonts w:ascii="Arial" w:eastAsia="Calibri" w:hAnsi="Arial" w:cs="Arial"/>
          <w:sz w:val="22"/>
          <w:szCs w:val="22"/>
        </w:rPr>
        <w:t>Wymagań T</w:t>
      </w:r>
      <w:r>
        <w:rPr>
          <w:rFonts w:ascii="Arial" w:eastAsia="Calibri" w:hAnsi="Arial" w:cs="Arial"/>
          <w:sz w:val="22"/>
          <w:szCs w:val="22"/>
        </w:rPr>
        <w:t>echnicznych</w:t>
      </w:r>
      <w:r w:rsidRPr="00A77364">
        <w:rPr>
          <w:rFonts w:ascii="Arial" w:eastAsia="Calibri" w:hAnsi="Arial" w:cs="Arial"/>
          <w:sz w:val="22"/>
          <w:szCs w:val="22"/>
        </w:rPr>
        <w:t>. Ponadto Oferent jest zobowiązany wskaza</w:t>
      </w:r>
      <w:r w:rsidR="00C61285">
        <w:rPr>
          <w:rFonts w:ascii="Arial" w:eastAsia="Calibri" w:hAnsi="Arial" w:cs="Arial"/>
          <w:sz w:val="22"/>
          <w:szCs w:val="22"/>
        </w:rPr>
        <w:t xml:space="preserve">ć jakie potencjalne ryzyko wynika z proponowanego odstępstwa od Wymagań Technicznych oraz podać planowane rozwiązania </w:t>
      </w:r>
      <w:r w:rsidR="004A59A4">
        <w:rPr>
          <w:rFonts w:ascii="Arial" w:eastAsia="Calibri" w:hAnsi="Arial" w:cs="Arial"/>
          <w:sz w:val="22"/>
          <w:szCs w:val="22"/>
        </w:rPr>
        <w:t>minimalizujące</w:t>
      </w:r>
      <w:r w:rsidR="00C61285">
        <w:rPr>
          <w:rFonts w:ascii="Arial" w:eastAsia="Calibri" w:hAnsi="Arial" w:cs="Arial"/>
          <w:sz w:val="22"/>
          <w:szCs w:val="22"/>
        </w:rPr>
        <w:t xml:space="preserve"> lub całkowicie eliminujące</w:t>
      </w:r>
      <w:r w:rsidR="004A59A4">
        <w:rPr>
          <w:rFonts w:ascii="Arial" w:eastAsia="Calibri" w:hAnsi="Arial" w:cs="Arial"/>
          <w:sz w:val="22"/>
          <w:szCs w:val="22"/>
        </w:rPr>
        <w:t xml:space="preserve"> to ryzyko.</w:t>
      </w:r>
    </w:p>
    <w:p w14:paraId="438BA2AC" w14:textId="77777777" w:rsidR="00A77364" w:rsidRDefault="00A77364" w:rsidP="00A77364">
      <w:pPr>
        <w:jc w:val="both"/>
        <w:rPr>
          <w:rFonts w:ascii="Arial" w:eastAsia="Calibri" w:hAnsi="Arial" w:cs="Arial"/>
          <w:sz w:val="22"/>
          <w:szCs w:val="22"/>
        </w:rPr>
      </w:pPr>
      <w:r w:rsidRPr="00A77364">
        <w:rPr>
          <w:rFonts w:ascii="Arial" w:eastAsia="Calibri" w:hAnsi="Arial" w:cs="Arial"/>
          <w:sz w:val="22"/>
          <w:szCs w:val="22"/>
        </w:rPr>
        <w:t xml:space="preserve">Każde odstępstwo od </w:t>
      </w:r>
      <w:r>
        <w:rPr>
          <w:rFonts w:ascii="Arial" w:eastAsia="Calibri" w:hAnsi="Arial" w:cs="Arial"/>
          <w:sz w:val="22"/>
          <w:szCs w:val="22"/>
        </w:rPr>
        <w:t>Wymagań Technicznych</w:t>
      </w:r>
      <w:r w:rsidRPr="00A77364">
        <w:rPr>
          <w:rFonts w:ascii="Arial" w:eastAsia="Calibri" w:hAnsi="Arial" w:cs="Arial"/>
          <w:sz w:val="22"/>
          <w:szCs w:val="22"/>
        </w:rPr>
        <w:t xml:space="preserve"> </w:t>
      </w:r>
      <w:r w:rsidR="004A59A4">
        <w:rPr>
          <w:rFonts w:ascii="Arial" w:eastAsia="Calibri" w:hAnsi="Arial" w:cs="Arial"/>
          <w:sz w:val="22"/>
          <w:szCs w:val="22"/>
        </w:rPr>
        <w:t xml:space="preserve">określonych w niniejszym dokumencie </w:t>
      </w:r>
      <w:r w:rsidRPr="00A77364">
        <w:rPr>
          <w:rFonts w:ascii="Arial" w:eastAsia="Calibri" w:hAnsi="Arial" w:cs="Arial"/>
          <w:sz w:val="22"/>
          <w:szCs w:val="22"/>
        </w:rPr>
        <w:t xml:space="preserve">musi </w:t>
      </w:r>
      <w:r w:rsidR="004A59A4">
        <w:rPr>
          <w:rFonts w:ascii="Arial" w:eastAsia="Calibri" w:hAnsi="Arial" w:cs="Arial"/>
          <w:sz w:val="22"/>
          <w:szCs w:val="22"/>
        </w:rPr>
        <w:t>zostać</w:t>
      </w:r>
      <w:r w:rsidRPr="00A77364">
        <w:rPr>
          <w:rFonts w:ascii="Arial" w:eastAsia="Calibri" w:hAnsi="Arial" w:cs="Arial"/>
          <w:sz w:val="22"/>
          <w:szCs w:val="22"/>
        </w:rPr>
        <w:t xml:space="preserve"> </w:t>
      </w:r>
      <w:r w:rsidR="00C61285">
        <w:rPr>
          <w:rFonts w:ascii="Arial" w:eastAsia="Calibri" w:hAnsi="Arial" w:cs="Arial"/>
          <w:sz w:val="22"/>
          <w:szCs w:val="22"/>
        </w:rPr>
        <w:t>zaakceptowane</w:t>
      </w:r>
      <w:r w:rsidRPr="00A77364">
        <w:rPr>
          <w:rFonts w:ascii="Arial" w:eastAsia="Calibri" w:hAnsi="Arial" w:cs="Arial"/>
          <w:sz w:val="22"/>
          <w:szCs w:val="22"/>
        </w:rPr>
        <w:t xml:space="preserve"> na etapie ofertowania przez </w:t>
      </w:r>
      <w:r w:rsidR="004A59A4">
        <w:rPr>
          <w:rFonts w:ascii="Arial" w:eastAsia="Calibri" w:hAnsi="Arial" w:cs="Arial"/>
          <w:sz w:val="22"/>
          <w:szCs w:val="22"/>
        </w:rPr>
        <w:t>Kupującego.</w:t>
      </w:r>
    </w:p>
    <w:p w14:paraId="5EEC71DB" w14:textId="77777777" w:rsidR="00701935" w:rsidRDefault="00701935" w:rsidP="00A77364">
      <w:pPr>
        <w:jc w:val="both"/>
        <w:rPr>
          <w:rFonts w:ascii="Arial" w:eastAsia="Calibri" w:hAnsi="Arial" w:cs="Arial"/>
          <w:sz w:val="22"/>
          <w:szCs w:val="22"/>
        </w:rPr>
      </w:pPr>
    </w:p>
    <w:p w14:paraId="2FD8C270" w14:textId="77777777" w:rsidR="00701935" w:rsidRDefault="00701935" w:rsidP="00A77364">
      <w:pPr>
        <w:jc w:val="both"/>
        <w:rPr>
          <w:rFonts w:ascii="Arial" w:eastAsia="Calibri" w:hAnsi="Arial" w:cs="Arial"/>
          <w:sz w:val="22"/>
          <w:szCs w:val="22"/>
        </w:rPr>
      </w:pPr>
    </w:p>
    <w:p w14:paraId="29A82166" w14:textId="77777777" w:rsidR="00701935" w:rsidRDefault="00701935" w:rsidP="00A77364">
      <w:pPr>
        <w:jc w:val="both"/>
        <w:rPr>
          <w:rFonts w:ascii="Arial" w:eastAsia="Calibri" w:hAnsi="Arial" w:cs="Arial"/>
          <w:sz w:val="22"/>
          <w:szCs w:val="22"/>
        </w:rPr>
      </w:pPr>
    </w:p>
    <w:p w14:paraId="3216104F" w14:textId="77777777" w:rsidR="00701935" w:rsidRDefault="00701935" w:rsidP="00A77364">
      <w:pPr>
        <w:jc w:val="both"/>
        <w:rPr>
          <w:rFonts w:ascii="Arial" w:eastAsia="Calibri" w:hAnsi="Arial" w:cs="Arial"/>
          <w:sz w:val="22"/>
          <w:szCs w:val="22"/>
        </w:rPr>
      </w:pPr>
    </w:p>
    <w:p w14:paraId="137C80C4" w14:textId="77777777" w:rsidR="00701935" w:rsidRDefault="00701935" w:rsidP="00A77364">
      <w:pPr>
        <w:jc w:val="both"/>
        <w:rPr>
          <w:rFonts w:ascii="Arial" w:eastAsia="Calibri" w:hAnsi="Arial" w:cs="Arial"/>
          <w:sz w:val="22"/>
          <w:szCs w:val="22"/>
        </w:rPr>
      </w:pPr>
    </w:p>
    <w:p w14:paraId="2A649F6B" w14:textId="77777777" w:rsidR="00701935" w:rsidRDefault="00701935" w:rsidP="00A77364">
      <w:pPr>
        <w:jc w:val="both"/>
        <w:rPr>
          <w:rFonts w:ascii="Arial" w:eastAsia="Calibri" w:hAnsi="Arial" w:cs="Arial"/>
          <w:sz w:val="22"/>
          <w:szCs w:val="22"/>
        </w:rPr>
      </w:pPr>
    </w:p>
    <w:p w14:paraId="714498E5" w14:textId="77777777" w:rsidR="00701935" w:rsidRDefault="00701935" w:rsidP="00A77364">
      <w:pPr>
        <w:jc w:val="both"/>
        <w:rPr>
          <w:rFonts w:ascii="Arial" w:eastAsia="Calibri" w:hAnsi="Arial" w:cs="Arial"/>
          <w:sz w:val="22"/>
          <w:szCs w:val="22"/>
        </w:rPr>
      </w:pPr>
    </w:p>
    <w:p w14:paraId="6FAA7EE7" w14:textId="77777777" w:rsidR="00701935" w:rsidRDefault="00701935" w:rsidP="00A77364">
      <w:pPr>
        <w:jc w:val="both"/>
        <w:rPr>
          <w:rFonts w:ascii="Arial" w:eastAsia="Calibri" w:hAnsi="Arial" w:cs="Arial"/>
          <w:sz w:val="22"/>
          <w:szCs w:val="22"/>
        </w:rPr>
      </w:pPr>
    </w:p>
    <w:p w14:paraId="7AD34B8A" w14:textId="77777777" w:rsidR="00701935" w:rsidRDefault="00701935" w:rsidP="00A77364">
      <w:pPr>
        <w:jc w:val="both"/>
        <w:rPr>
          <w:rFonts w:ascii="Arial" w:eastAsia="Calibri" w:hAnsi="Arial" w:cs="Arial"/>
          <w:sz w:val="22"/>
          <w:szCs w:val="22"/>
        </w:rPr>
      </w:pPr>
    </w:p>
    <w:p w14:paraId="1705F56E" w14:textId="77777777" w:rsidR="00701935" w:rsidRDefault="00701935" w:rsidP="00A77364">
      <w:pPr>
        <w:jc w:val="both"/>
        <w:rPr>
          <w:rFonts w:ascii="Arial" w:eastAsia="Calibri" w:hAnsi="Arial" w:cs="Arial"/>
          <w:sz w:val="22"/>
          <w:szCs w:val="22"/>
        </w:rPr>
      </w:pPr>
    </w:p>
    <w:p w14:paraId="5AA54005" w14:textId="77777777" w:rsidR="00701935" w:rsidRDefault="00701935" w:rsidP="00A77364">
      <w:pPr>
        <w:jc w:val="both"/>
        <w:rPr>
          <w:rFonts w:ascii="Arial" w:eastAsia="Calibri" w:hAnsi="Arial" w:cs="Arial"/>
          <w:sz w:val="22"/>
          <w:szCs w:val="22"/>
        </w:rPr>
      </w:pPr>
    </w:p>
    <w:p w14:paraId="1095EF76" w14:textId="77777777" w:rsidR="00701935" w:rsidRDefault="00701935" w:rsidP="00A77364">
      <w:pPr>
        <w:jc w:val="both"/>
        <w:rPr>
          <w:rFonts w:ascii="Arial" w:eastAsia="Calibri" w:hAnsi="Arial" w:cs="Arial"/>
          <w:sz w:val="22"/>
          <w:szCs w:val="22"/>
        </w:rPr>
      </w:pPr>
    </w:p>
    <w:p w14:paraId="63104E11" w14:textId="77777777" w:rsidR="00701935" w:rsidRDefault="00701935" w:rsidP="00A77364">
      <w:pPr>
        <w:jc w:val="both"/>
        <w:rPr>
          <w:rFonts w:ascii="Arial" w:eastAsia="Calibri" w:hAnsi="Arial" w:cs="Arial"/>
          <w:sz w:val="22"/>
          <w:szCs w:val="22"/>
        </w:rPr>
      </w:pPr>
    </w:p>
    <w:p w14:paraId="038FD7F8" w14:textId="77777777" w:rsidR="00701935" w:rsidRDefault="00701935" w:rsidP="00A77364">
      <w:pPr>
        <w:jc w:val="both"/>
        <w:rPr>
          <w:rFonts w:ascii="Arial" w:eastAsia="Calibri" w:hAnsi="Arial" w:cs="Arial"/>
          <w:sz w:val="22"/>
          <w:szCs w:val="22"/>
        </w:rPr>
      </w:pPr>
    </w:p>
    <w:p w14:paraId="405CE6E3" w14:textId="77777777" w:rsidR="00701935" w:rsidRDefault="00701935" w:rsidP="00A77364">
      <w:pPr>
        <w:jc w:val="both"/>
        <w:rPr>
          <w:rFonts w:ascii="Arial" w:eastAsia="Calibri" w:hAnsi="Arial" w:cs="Arial"/>
          <w:sz w:val="22"/>
          <w:szCs w:val="22"/>
        </w:rPr>
      </w:pPr>
    </w:p>
    <w:p w14:paraId="4712693B" w14:textId="77777777" w:rsidR="00701935" w:rsidRDefault="00701935" w:rsidP="00A77364">
      <w:pPr>
        <w:jc w:val="both"/>
        <w:rPr>
          <w:rFonts w:ascii="Arial" w:eastAsia="Calibri" w:hAnsi="Arial" w:cs="Arial"/>
          <w:sz w:val="22"/>
          <w:szCs w:val="22"/>
        </w:rPr>
      </w:pPr>
    </w:p>
    <w:p w14:paraId="285BE350" w14:textId="77777777" w:rsidR="00701935" w:rsidRDefault="00701935" w:rsidP="00A77364">
      <w:pPr>
        <w:jc w:val="both"/>
        <w:rPr>
          <w:rFonts w:ascii="Arial" w:eastAsia="Calibri" w:hAnsi="Arial" w:cs="Arial"/>
          <w:sz w:val="22"/>
          <w:szCs w:val="22"/>
        </w:rPr>
      </w:pPr>
    </w:p>
    <w:p w14:paraId="682C3699" w14:textId="77777777" w:rsidR="00701935" w:rsidRDefault="00701935" w:rsidP="00A77364">
      <w:pPr>
        <w:jc w:val="both"/>
        <w:rPr>
          <w:rFonts w:ascii="Arial" w:eastAsia="Calibri" w:hAnsi="Arial" w:cs="Arial"/>
          <w:sz w:val="22"/>
          <w:szCs w:val="22"/>
        </w:rPr>
      </w:pPr>
    </w:p>
    <w:p w14:paraId="033770D0" w14:textId="77777777" w:rsidR="00701935" w:rsidRDefault="00701935" w:rsidP="00A77364">
      <w:pPr>
        <w:jc w:val="both"/>
        <w:rPr>
          <w:rFonts w:ascii="Arial" w:eastAsia="Calibri" w:hAnsi="Arial" w:cs="Arial"/>
          <w:sz w:val="22"/>
          <w:szCs w:val="22"/>
        </w:rPr>
      </w:pPr>
    </w:p>
    <w:p w14:paraId="00EF9E41" w14:textId="77777777" w:rsidR="00701935" w:rsidRDefault="00701935" w:rsidP="00A77364">
      <w:pPr>
        <w:jc w:val="both"/>
        <w:rPr>
          <w:rFonts w:ascii="Arial" w:eastAsia="Calibri" w:hAnsi="Arial" w:cs="Arial"/>
          <w:sz w:val="22"/>
          <w:szCs w:val="22"/>
        </w:rPr>
      </w:pPr>
    </w:p>
    <w:p w14:paraId="0396CA0F" w14:textId="77777777" w:rsidR="00701935" w:rsidRDefault="00701935" w:rsidP="00A77364">
      <w:pPr>
        <w:jc w:val="both"/>
        <w:rPr>
          <w:rFonts w:ascii="Arial" w:eastAsia="Calibri" w:hAnsi="Arial" w:cs="Arial"/>
          <w:sz w:val="22"/>
          <w:szCs w:val="22"/>
        </w:rPr>
      </w:pPr>
    </w:p>
    <w:p w14:paraId="4AD24C87" w14:textId="77777777" w:rsidR="00701935" w:rsidRDefault="00701935" w:rsidP="00A77364">
      <w:pPr>
        <w:jc w:val="both"/>
        <w:rPr>
          <w:rFonts w:ascii="Arial" w:eastAsia="Calibri" w:hAnsi="Arial" w:cs="Arial"/>
          <w:sz w:val="22"/>
          <w:szCs w:val="22"/>
        </w:rPr>
      </w:pPr>
    </w:p>
    <w:p w14:paraId="00CEAEC5" w14:textId="77777777" w:rsidR="00701935" w:rsidRDefault="00701935" w:rsidP="00A77364">
      <w:pPr>
        <w:jc w:val="both"/>
        <w:rPr>
          <w:rFonts w:ascii="Arial" w:eastAsia="Calibri" w:hAnsi="Arial" w:cs="Arial"/>
          <w:sz w:val="22"/>
          <w:szCs w:val="22"/>
        </w:rPr>
      </w:pPr>
    </w:p>
    <w:p w14:paraId="14136B73" w14:textId="77777777" w:rsidR="00701935" w:rsidRDefault="00701935" w:rsidP="00A77364">
      <w:pPr>
        <w:jc w:val="both"/>
        <w:rPr>
          <w:rFonts w:ascii="Arial" w:eastAsia="Calibri" w:hAnsi="Arial" w:cs="Arial"/>
          <w:sz w:val="22"/>
          <w:szCs w:val="22"/>
        </w:rPr>
      </w:pPr>
    </w:p>
    <w:p w14:paraId="480DD0E0" w14:textId="77777777" w:rsidR="00701935" w:rsidRDefault="00701935" w:rsidP="00A77364">
      <w:pPr>
        <w:jc w:val="both"/>
        <w:rPr>
          <w:rFonts w:ascii="Arial" w:eastAsia="Calibri" w:hAnsi="Arial" w:cs="Arial"/>
          <w:sz w:val="22"/>
          <w:szCs w:val="22"/>
        </w:rPr>
      </w:pPr>
    </w:p>
    <w:p w14:paraId="55130C42" w14:textId="77777777" w:rsidR="00701935" w:rsidRDefault="00701935" w:rsidP="00A77364">
      <w:pPr>
        <w:jc w:val="both"/>
        <w:rPr>
          <w:rFonts w:ascii="Arial" w:eastAsia="Calibri" w:hAnsi="Arial" w:cs="Arial"/>
          <w:sz w:val="22"/>
          <w:szCs w:val="22"/>
        </w:rPr>
      </w:pPr>
    </w:p>
    <w:p w14:paraId="56CA3144" w14:textId="77777777" w:rsidR="00B90D26" w:rsidRDefault="00B90D26" w:rsidP="00B90D26">
      <w:pPr>
        <w:jc w:val="both"/>
      </w:pPr>
    </w:p>
    <w:p w14:paraId="25D0F01F" w14:textId="77777777" w:rsidR="00701935" w:rsidRDefault="00701935" w:rsidP="00B90D26">
      <w:pPr>
        <w:jc w:val="both"/>
        <w:rPr>
          <w:rFonts w:ascii="Arial" w:hAnsi="Arial" w:cs="Arial"/>
          <w:sz w:val="22"/>
          <w:szCs w:val="22"/>
        </w:rPr>
      </w:pPr>
    </w:p>
    <w:p w14:paraId="5B9896BF" w14:textId="77777777" w:rsidR="00B03C4D" w:rsidRPr="00E86EFD" w:rsidRDefault="00B90D26" w:rsidP="00334E29">
      <w:pPr>
        <w:pStyle w:val="Nagwek1"/>
        <w:numPr>
          <w:ilvl w:val="0"/>
          <w:numId w:val="1"/>
        </w:numPr>
        <w:jc w:val="both"/>
        <w:rPr>
          <w:rFonts w:cs="Arial"/>
        </w:rPr>
      </w:pPr>
      <w:bookmarkStart w:id="1" w:name="_Toc475077745"/>
      <w:r w:rsidRPr="00E86EFD">
        <w:rPr>
          <w:rFonts w:cs="Arial"/>
        </w:rPr>
        <w:t>OGÓLNE WYMAGANIA TECHNICZNE</w:t>
      </w:r>
      <w:bookmarkEnd w:id="1"/>
    </w:p>
    <w:p w14:paraId="07DC1427" w14:textId="77777777" w:rsidR="00B90D26" w:rsidRDefault="00B90D26" w:rsidP="00B03C4D"/>
    <w:p w14:paraId="20FDCBD3" w14:textId="77777777" w:rsidR="00B90D26" w:rsidRDefault="00B90D26" w:rsidP="00255617">
      <w:pPr>
        <w:pStyle w:val="Nagwek1"/>
        <w:numPr>
          <w:ilvl w:val="1"/>
          <w:numId w:val="1"/>
        </w:numPr>
        <w:tabs>
          <w:tab w:val="clear" w:pos="792"/>
          <w:tab w:val="num" w:pos="567"/>
        </w:tabs>
        <w:ind w:hanging="792"/>
      </w:pPr>
      <w:bookmarkStart w:id="2" w:name="_Toc475077746"/>
      <w:r>
        <w:t>Zakres</w:t>
      </w:r>
      <w:bookmarkEnd w:id="2"/>
    </w:p>
    <w:p w14:paraId="43812535" w14:textId="77777777" w:rsidR="00B90D26" w:rsidRDefault="00B90D26" w:rsidP="004A36CF"/>
    <w:p w14:paraId="4C7D4E00" w14:textId="77777777" w:rsidR="00255617" w:rsidRDefault="00B90D26" w:rsidP="00255617">
      <w:pPr>
        <w:jc w:val="both"/>
        <w:rPr>
          <w:rFonts w:ascii="Arial" w:hAnsi="Arial" w:cs="Arial"/>
          <w:sz w:val="22"/>
          <w:szCs w:val="22"/>
        </w:rPr>
      </w:pPr>
      <w:r w:rsidRPr="00A533AE">
        <w:rPr>
          <w:rFonts w:ascii="Arial" w:hAnsi="Arial" w:cs="Arial"/>
          <w:sz w:val="22"/>
          <w:szCs w:val="22"/>
        </w:rPr>
        <w:t>Wymagania techniczne branży P</w:t>
      </w:r>
      <w:r>
        <w:rPr>
          <w:rFonts w:ascii="Arial" w:hAnsi="Arial" w:cs="Arial"/>
          <w:sz w:val="22"/>
          <w:szCs w:val="22"/>
        </w:rPr>
        <w:t xml:space="preserve">omiarów </w:t>
      </w:r>
      <w:r w:rsidRPr="00A533AE">
        <w:rPr>
          <w:rFonts w:ascii="Arial" w:hAnsi="Arial" w:cs="Arial"/>
          <w:sz w:val="22"/>
          <w:szCs w:val="22"/>
        </w:rPr>
        <w:t>i</w:t>
      </w:r>
      <w:r>
        <w:rPr>
          <w:rFonts w:ascii="Arial" w:hAnsi="Arial" w:cs="Arial"/>
          <w:sz w:val="22"/>
          <w:szCs w:val="22"/>
        </w:rPr>
        <w:t xml:space="preserve"> </w:t>
      </w:r>
      <w:r w:rsidRPr="00A533AE">
        <w:rPr>
          <w:rFonts w:ascii="Arial" w:hAnsi="Arial" w:cs="Arial"/>
          <w:sz w:val="22"/>
          <w:szCs w:val="22"/>
        </w:rPr>
        <w:t>A</w:t>
      </w:r>
      <w:r>
        <w:rPr>
          <w:rFonts w:ascii="Arial" w:hAnsi="Arial" w:cs="Arial"/>
          <w:sz w:val="22"/>
          <w:szCs w:val="22"/>
        </w:rPr>
        <w:t>utomatyki</w:t>
      </w:r>
      <w:r w:rsidRPr="00A533AE">
        <w:rPr>
          <w:rFonts w:ascii="Arial" w:hAnsi="Arial" w:cs="Arial"/>
          <w:sz w:val="22"/>
          <w:szCs w:val="22"/>
        </w:rPr>
        <w:t>:</w:t>
      </w:r>
    </w:p>
    <w:p w14:paraId="7E26377A" w14:textId="77777777" w:rsidR="00255617" w:rsidRDefault="00B90D26" w:rsidP="00461418">
      <w:pPr>
        <w:numPr>
          <w:ilvl w:val="0"/>
          <w:numId w:val="10"/>
        </w:numPr>
        <w:jc w:val="both"/>
        <w:rPr>
          <w:rFonts w:ascii="Arial" w:hAnsi="Arial" w:cs="Arial"/>
          <w:sz w:val="22"/>
          <w:szCs w:val="22"/>
        </w:rPr>
      </w:pPr>
      <w:r w:rsidRPr="00B90D26">
        <w:rPr>
          <w:rFonts w:ascii="Arial" w:hAnsi="Arial" w:cs="Arial"/>
          <w:sz w:val="22"/>
          <w:szCs w:val="22"/>
        </w:rPr>
        <w:t xml:space="preserve">standardy techniczne – rozwiązania techniczne przyjęte przez branżę PiA </w:t>
      </w:r>
      <w:r>
        <w:rPr>
          <w:rFonts w:ascii="Arial" w:hAnsi="Arial" w:cs="Arial"/>
          <w:sz w:val="22"/>
          <w:szCs w:val="22"/>
        </w:rPr>
        <w:br/>
        <w:t xml:space="preserve">w </w:t>
      </w:r>
      <w:r w:rsidRPr="00B90D26">
        <w:rPr>
          <w:rFonts w:ascii="Arial" w:hAnsi="Arial" w:cs="Arial"/>
          <w:sz w:val="22"/>
          <w:szCs w:val="22"/>
        </w:rPr>
        <w:t>ANWIL S.A.</w:t>
      </w:r>
      <w:r w:rsidR="00255617">
        <w:rPr>
          <w:rFonts w:ascii="Arial" w:hAnsi="Arial" w:cs="Arial"/>
          <w:sz w:val="22"/>
          <w:szCs w:val="22"/>
        </w:rPr>
        <w:t>,</w:t>
      </w:r>
    </w:p>
    <w:p w14:paraId="1B2B4F97" w14:textId="77777777" w:rsidR="00B90D26" w:rsidRPr="00E84583" w:rsidRDefault="00B90D26" w:rsidP="00461418">
      <w:pPr>
        <w:numPr>
          <w:ilvl w:val="0"/>
          <w:numId w:val="10"/>
        </w:numPr>
        <w:jc w:val="both"/>
        <w:rPr>
          <w:rFonts w:ascii="Arial" w:hAnsi="Arial" w:cs="Arial"/>
          <w:sz w:val="22"/>
          <w:szCs w:val="22"/>
        </w:rPr>
      </w:pPr>
      <w:r w:rsidRPr="00E84583">
        <w:rPr>
          <w:rFonts w:ascii="Arial" w:hAnsi="Arial" w:cs="Arial"/>
          <w:sz w:val="22"/>
          <w:szCs w:val="22"/>
        </w:rPr>
        <w:t xml:space="preserve">zasady współdziałania pomiędzy uczestnikami procesu inwestycyjnego oraz </w:t>
      </w:r>
      <w:r w:rsidR="006C17A1" w:rsidRPr="00E84583">
        <w:rPr>
          <w:rFonts w:ascii="Arial" w:hAnsi="Arial" w:cs="Arial"/>
          <w:sz w:val="22"/>
          <w:szCs w:val="22"/>
        </w:rPr>
        <w:t>Służbami Utrzymania Ruchu</w:t>
      </w:r>
      <w:r w:rsidRPr="00E84583">
        <w:rPr>
          <w:rFonts w:ascii="Arial" w:hAnsi="Arial" w:cs="Arial"/>
          <w:sz w:val="22"/>
          <w:szCs w:val="22"/>
        </w:rPr>
        <w:t>.</w:t>
      </w:r>
    </w:p>
    <w:p w14:paraId="67990887" w14:textId="77777777" w:rsidR="005B1D9B" w:rsidRDefault="005B1D9B" w:rsidP="00255617">
      <w:pPr>
        <w:jc w:val="both"/>
        <w:rPr>
          <w:rFonts w:ascii="Arial" w:hAnsi="Arial" w:cs="Arial"/>
          <w:sz w:val="22"/>
          <w:szCs w:val="22"/>
        </w:rPr>
      </w:pPr>
    </w:p>
    <w:p w14:paraId="74E9177B" w14:textId="77777777" w:rsidR="00B90D26" w:rsidRPr="00A533AE" w:rsidRDefault="00B90D26" w:rsidP="00255617">
      <w:pPr>
        <w:jc w:val="both"/>
        <w:rPr>
          <w:rFonts w:ascii="Arial" w:hAnsi="Arial" w:cs="Arial"/>
          <w:sz w:val="22"/>
          <w:szCs w:val="22"/>
        </w:rPr>
      </w:pPr>
      <w:r w:rsidRPr="00A533AE">
        <w:rPr>
          <w:rFonts w:ascii="Arial" w:hAnsi="Arial" w:cs="Arial"/>
          <w:sz w:val="22"/>
          <w:szCs w:val="22"/>
        </w:rPr>
        <w:t xml:space="preserve">Wszystkie zagadnienia w zakresie branży PiA nie ujęte w tym dokumencie dotyczące przedmiotu kontraktu podlegają uregulowaniom zawartym w polskich przepisach </w:t>
      </w:r>
      <w:r>
        <w:rPr>
          <w:rFonts w:ascii="Arial" w:hAnsi="Arial" w:cs="Arial"/>
          <w:sz w:val="22"/>
          <w:szCs w:val="22"/>
        </w:rPr>
        <w:br/>
      </w:r>
      <w:r w:rsidRPr="00A533AE">
        <w:rPr>
          <w:rFonts w:ascii="Arial" w:hAnsi="Arial" w:cs="Arial"/>
          <w:sz w:val="22"/>
          <w:szCs w:val="22"/>
        </w:rPr>
        <w:t xml:space="preserve">i normach przedmiotowych lub uregulowaniom wewnętrznym </w:t>
      </w:r>
      <w:r>
        <w:rPr>
          <w:rFonts w:ascii="Arial" w:hAnsi="Arial" w:cs="Arial"/>
          <w:sz w:val="22"/>
          <w:szCs w:val="22"/>
        </w:rPr>
        <w:t>ANWIL</w:t>
      </w:r>
      <w:r w:rsidRPr="00A533AE">
        <w:rPr>
          <w:rFonts w:ascii="Arial" w:hAnsi="Arial" w:cs="Arial"/>
          <w:sz w:val="22"/>
          <w:szCs w:val="22"/>
        </w:rPr>
        <w:t xml:space="preserve"> S.A. </w:t>
      </w:r>
    </w:p>
    <w:p w14:paraId="2D36ADDD" w14:textId="77777777" w:rsidR="005B1D9B" w:rsidRDefault="005B1D9B" w:rsidP="00255617">
      <w:pPr>
        <w:jc w:val="both"/>
        <w:rPr>
          <w:rFonts w:ascii="Arial" w:hAnsi="Arial" w:cs="Arial"/>
          <w:sz w:val="22"/>
          <w:szCs w:val="22"/>
        </w:rPr>
      </w:pPr>
    </w:p>
    <w:p w14:paraId="25B8CB95" w14:textId="77777777" w:rsidR="00B90D26" w:rsidRPr="00A533AE" w:rsidRDefault="00B90D26" w:rsidP="00255617">
      <w:pPr>
        <w:jc w:val="both"/>
        <w:rPr>
          <w:rFonts w:ascii="Arial" w:hAnsi="Arial" w:cs="Arial"/>
          <w:sz w:val="22"/>
          <w:szCs w:val="22"/>
        </w:rPr>
      </w:pPr>
      <w:r w:rsidRPr="00A533AE">
        <w:rPr>
          <w:rFonts w:ascii="Arial" w:hAnsi="Arial" w:cs="Arial"/>
          <w:sz w:val="22"/>
          <w:szCs w:val="22"/>
        </w:rPr>
        <w:t xml:space="preserve">Wszystkie odstępstwa od wymagań technicznych zawartych w tym dokumencie </w:t>
      </w:r>
      <w:r>
        <w:rPr>
          <w:rFonts w:ascii="Arial" w:hAnsi="Arial" w:cs="Arial"/>
          <w:sz w:val="22"/>
          <w:szCs w:val="22"/>
        </w:rPr>
        <w:t>muszą zostać</w:t>
      </w:r>
      <w:r w:rsidRPr="00A533AE">
        <w:rPr>
          <w:rFonts w:ascii="Arial" w:hAnsi="Arial" w:cs="Arial"/>
          <w:sz w:val="22"/>
          <w:szCs w:val="22"/>
        </w:rPr>
        <w:t xml:space="preserve"> uzgodnione i pisemnie zaakceptowane przez </w:t>
      </w:r>
      <w:r>
        <w:rPr>
          <w:rFonts w:ascii="Arial" w:hAnsi="Arial" w:cs="Arial"/>
          <w:sz w:val="22"/>
          <w:szCs w:val="22"/>
        </w:rPr>
        <w:t>ANWIL</w:t>
      </w:r>
      <w:r w:rsidRPr="00A533AE">
        <w:rPr>
          <w:rFonts w:ascii="Arial" w:hAnsi="Arial" w:cs="Arial"/>
          <w:sz w:val="22"/>
          <w:szCs w:val="22"/>
        </w:rPr>
        <w:t xml:space="preserve"> S.A.</w:t>
      </w:r>
    </w:p>
    <w:p w14:paraId="3D66D3DE" w14:textId="77777777" w:rsidR="005B1D9B" w:rsidRDefault="005B1D9B" w:rsidP="00255617">
      <w:pPr>
        <w:jc w:val="both"/>
        <w:rPr>
          <w:rFonts w:ascii="Arial" w:hAnsi="Arial" w:cs="Arial"/>
          <w:sz w:val="22"/>
          <w:szCs w:val="22"/>
        </w:rPr>
      </w:pPr>
    </w:p>
    <w:p w14:paraId="2CDAC317" w14:textId="77777777" w:rsidR="00354CEC" w:rsidRDefault="00B90D26" w:rsidP="00255617">
      <w:pPr>
        <w:jc w:val="both"/>
        <w:rPr>
          <w:rFonts w:ascii="Arial" w:hAnsi="Arial" w:cs="Arial"/>
          <w:sz w:val="22"/>
          <w:szCs w:val="22"/>
        </w:rPr>
      </w:pPr>
      <w:r w:rsidRPr="00A533AE">
        <w:rPr>
          <w:rFonts w:ascii="Arial" w:hAnsi="Arial" w:cs="Arial"/>
          <w:sz w:val="22"/>
          <w:szCs w:val="22"/>
        </w:rPr>
        <w:t>Opracowanie obejmuje ogólne wymagania dla projektowania urządzeń automatyki obiektowej, układów sterowania DCS, układów zabezpieczeń ESD oraz innych systemów monitorujących.</w:t>
      </w:r>
    </w:p>
    <w:p w14:paraId="5F7B2238" w14:textId="77777777" w:rsidR="00354CEC" w:rsidRDefault="00354CEC" w:rsidP="00354CEC">
      <w:pPr>
        <w:autoSpaceDE w:val="0"/>
        <w:autoSpaceDN w:val="0"/>
        <w:adjustRightInd w:val="0"/>
        <w:rPr>
          <w:rFonts w:ascii="Arial" w:eastAsia="Calibri" w:hAnsi="Arial" w:cs="Arial"/>
          <w:sz w:val="22"/>
          <w:szCs w:val="22"/>
        </w:rPr>
      </w:pPr>
      <w:r>
        <w:rPr>
          <w:rFonts w:ascii="Arial" w:eastAsia="Calibri" w:hAnsi="Arial" w:cs="Arial"/>
          <w:sz w:val="22"/>
          <w:szCs w:val="22"/>
        </w:rPr>
        <w:t>Opracowanie ma zastosowanie do sporządzania zapytań ofertowych, kontraktów, umów dla</w:t>
      </w:r>
    </w:p>
    <w:p w14:paraId="11DCA885" w14:textId="77777777" w:rsidR="0086258B" w:rsidRDefault="00354CEC" w:rsidP="00B90D26">
      <w:pPr>
        <w:jc w:val="both"/>
        <w:rPr>
          <w:rFonts w:ascii="Arial" w:eastAsia="Calibri" w:hAnsi="Arial" w:cs="Arial"/>
          <w:sz w:val="22"/>
          <w:szCs w:val="22"/>
        </w:rPr>
      </w:pPr>
      <w:r>
        <w:rPr>
          <w:rFonts w:ascii="Arial" w:eastAsia="Calibri" w:hAnsi="Arial" w:cs="Arial"/>
          <w:sz w:val="22"/>
          <w:szCs w:val="22"/>
        </w:rPr>
        <w:t>przedsięwzięć inwestycyjnych i modernizacyjnych w zakresie w</w:t>
      </w:r>
      <w:r w:rsidR="00701935">
        <w:rPr>
          <w:rFonts w:ascii="Arial" w:eastAsia="Calibri" w:hAnsi="Arial" w:cs="Arial"/>
          <w:sz w:val="22"/>
          <w:szCs w:val="22"/>
        </w:rPr>
        <w:t>ymagań technicznych branży PiA.</w:t>
      </w:r>
    </w:p>
    <w:p w14:paraId="5939B88D" w14:textId="77777777" w:rsidR="0086258B" w:rsidRDefault="0086258B" w:rsidP="00B90D26">
      <w:pPr>
        <w:jc w:val="both"/>
        <w:rPr>
          <w:rFonts w:ascii="Arial" w:hAnsi="Arial" w:cs="Arial"/>
          <w:sz w:val="22"/>
          <w:szCs w:val="22"/>
        </w:rPr>
      </w:pPr>
    </w:p>
    <w:p w14:paraId="1669E8F2" w14:textId="77777777" w:rsidR="00B90D26" w:rsidRDefault="00B90D26" w:rsidP="00255617">
      <w:pPr>
        <w:pStyle w:val="Nagwek1"/>
        <w:numPr>
          <w:ilvl w:val="1"/>
          <w:numId w:val="1"/>
        </w:numPr>
        <w:tabs>
          <w:tab w:val="clear" w:pos="792"/>
          <w:tab w:val="num" w:pos="567"/>
        </w:tabs>
        <w:ind w:hanging="792"/>
      </w:pPr>
      <w:bookmarkStart w:id="3" w:name="_Toc475077747"/>
      <w:r>
        <w:t>Normy i przepisy</w:t>
      </w:r>
      <w:bookmarkEnd w:id="3"/>
    </w:p>
    <w:p w14:paraId="781A38B8" w14:textId="77777777" w:rsidR="00B90D26" w:rsidRDefault="00B90D26" w:rsidP="00B90D26"/>
    <w:p w14:paraId="20FEDC83" w14:textId="77777777" w:rsidR="00B90D26" w:rsidRDefault="00B90D26" w:rsidP="00255617">
      <w:pPr>
        <w:jc w:val="both"/>
        <w:rPr>
          <w:rFonts w:ascii="Arial" w:hAnsi="Arial" w:cs="Arial"/>
          <w:sz w:val="22"/>
          <w:szCs w:val="22"/>
        </w:rPr>
      </w:pPr>
      <w:r w:rsidRPr="00A533AE">
        <w:rPr>
          <w:rFonts w:ascii="Arial" w:hAnsi="Arial" w:cs="Arial"/>
          <w:sz w:val="22"/>
          <w:szCs w:val="22"/>
        </w:rPr>
        <w:t>Projektowanie oraz wykonawstwo urządzeń, systemów oraz układów sterowania powinno spełniać wymagania polskiego prawa, dyrektyw unijnych, norm i przepisów oraz niniejszego opracowania uwzględniając je jak następuje:</w:t>
      </w:r>
    </w:p>
    <w:p w14:paraId="6C5E5631" w14:textId="77777777" w:rsidR="00B90D26" w:rsidRPr="00B90D26" w:rsidRDefault="00B90D26" w:rsidP="00461418">
      <w:pPr>
        <w:pStyle w:val="Akapitzlist"/>
        <w:numPr>
          <w:ilvl w:val="0"/>
          <w:numId w:val="11"/>
        </w:numPr>
        <w:jc w:val="both"/>
        <w:rPr>
          <w:rFonts w:ascii="Arial" w:hAnsi="Arial" w:cs="Arial"/>
          <w:sz w:val="22"/>
          <w:szCs w:val="22"/>
        </w:rPr>
      </w:pPr>
      <w:r w:rsidRPr="00B90D26">
        <w:rPr>
          <w:rFonts w:ascii="Arial" w:hAnsi="Arial" w:cs="Arial"/>
          <w:sz w:val="22"/>
          <w:szCs w:val="22"/>
        </w:rPr>
        <w:t>Ustawy RP – ustawy oraz rozporządzenia Rady Ministrów RP</w:t>
      </w:r>
      <w:r>
        <w:rPr>
          <w:rFonts w:ascii="Arial" w:hAnsi="Arial" w:cs="Arial"/>
          <w:sz w:val="22"/>
          <w:szCs w:val="22"/>
        </w:rPr>
        <w:t>,</w:t>
      </w:r>
    </w:p>
    <w:p w14:paraId="7A1D9660" w14:textId="77777777" w:rsidR="00B90D26" w:rsidRPr="00B90D26" w:rsidRDefault="00B90D26" w:rsidP="00461418">
      <w:pPr>
        <w:pStyle w:val="Akapitzlist"/>
        <w:numPr>
          <w:ilvl w:val="0"/>
          <w:numId w:val="11"/>
        </w:numPr>
        <w:jc w:val="both"/>
        <w:rPr>
          <w:rFonts w:ascii="Arial" w:hAnsi="Arial" w:cs="Arial"/>
          <w:sz w:val="22"/>
          <w:szCs w:val="22"/>
        </w:rPr>
      </w:pPr>
      <w:r w:rsidRPr="00B90D26">
        <w:rPr>
          <w:rFonts w:ascii="Arial" w:hAnsi="Arial" w:cs="Arial"/>
          <w:sz w:val="22"/>
          <w:szCs w:val="22"/>
        </w:rPr>
        <w:t>Dyrektywy Unii Europejskiej</w:t>
      </w:r>
      <w:r>
        <w:rPr>
          <w:rFonts w:ascii="Arial" w:hAnsi="Arial" w:cs="Arial"/>
          <w:sz w:val="22"/>
          <w:szCs w:val="22"/>
        </w:rPr>
        <w:t>,</w:t>
      </w:r>
    </w:p>
    <w:p w14:paraId="5C1ED563" w14:textId="77777777" w:rsidR="00B90D26" w:rsidRPr="00B90D26" w:rsidRDefault="00B90D26" w:rsidP="00461418">
      <w:pPr>
        <w:pStyle w:val="Akapitzlist"/>
        <w:numPr>
          <w:ilvl w:val="0"/>
          <w:numId w:val="11"/>
        </w:numPr>
        <w:jc w:val="both"/>
        <w:rPr>
          <w:rFonts w:ascii="Arial" w:hAnsi="Arial" w:cs="Arial"/>
          <w:sz w:val="22"/>
          <w:szCs w:val="22"/>
        </w:rPr>
      </w:pPr>
      <w:r>
        <w:rPr>
          <w:rFonts w:ascii="Arial" w:hAnsi="Arial" w:cs="Arial"/>
          <w:sz w:val="22"/>
          <w:szCs w:val="22"/>
        </w:rPr>
        <w:t>PN (PN EN)</w:t>
      </w:r>
      <w:r w:rsidRPr="00B90D26">
        <w:rPr>
          <w:rFonts w:ascii="Arial" w:hAnsi="Arial" w:cs="Arial"/>
          <w:sz w:val="22"/>
          <w:szCs w:val="22"/>
        </w:rPr>
        <w:t xml:space="preserve"> –</w:t>
      </w:r>
      <w:r>
        <w:rPr>
          <w:rFonts w:ascii="Arial" w:hAnsi="Arial" w:cs="Arial"/>
          <w:sz w:val="22"/>
          <w:szCs w:val="22"/>
        </w:rPr>
        <w:t xml:space="preserve"> </w:t>
      </w:r>
      <w:r w:rsidRPr="00B90D26">
        <w:rPr>
          <w:rFonts w:ascii="Arial" w:hAnsi="Arial" w:cs="Arial"/>
          <w:sz w:val="22"/>
          <w:szCs w:val="22"/>
        </w:rPr>
        <w:t>POLSKIE NORMY (Polskie Normy zharmonizowane z normami Unii Europejskiej)</w:t>
      </w:r>
      <w:r>
        <w:rPr>
          <w:rFonts w:ascii="Arial" w:hAnsi="Arial" w:cs="Arial"/>
          <w:sz w:val="22"/>
          <w:szCs w:val="22"/>
        </w:rPr>
        <w:t>,</w:t>
      </w:r>
    </w:p>
    <w:p w14:paraId="25ED2230" w14:textId="77777777" w:rsidR="00B90D26" w:rsidRPr="00B90D26" w:rsidRDefault="00B90D26" w:rsidP="00461418">
      <w:pPr>
        <w:pStyle w:val="Akapitzlist"/>
        <w:numPr>
          <w:ilvl w:val="0"/>
          <w:numId w:val="11"/>
        </w:numPr>
        <w:jc w:val="both"/>
        <w:rPr>
          <w:rFonts w:ascii="Arial" w:hAnsi="Arial" w:cs="Arial"/>
          <w:sz w:val="22"/>
          <w:szCs w:val="22"/>
        </w:rPr>
      </w:pPr>
      <w:r w:rsidRPr="00B90D26">
        <w:rPr>
          <w:rFonts w:ascii="Arial" w:hAnsi="Arial" w:cs="Arial"/>
          <w:sz w:val="22"/>
          <w:szCs w:val="22"/>
        </w:rPr>
        <w:t>CEN/CENELEC – Eu</w:t>
      </w:r>
      <w:r w:rsidR="0075252E">
        <w:rPr>
          <w:rFonts w:ascii="Arial" w:hAnsi="Arial" w:cs="Arial"/>
          <w:sz w:val="22"/>
          <w:szCs w:val="22"/>
        </w:rPr>
        <w:t>ropejski Komitet Normalizacyjny/</w:t>
      </w:r>
      <w:r w:rsidRPr="00B90D26">
        <w:rPr>
          <w:rFonts w:ascii="Arial" w:hAnsi="Arial" w:cs="Arial"/>
          <w:sz w:val="22"/>
          <w:szCs w:val="22"/>
        </w:rPr>
        <w:t xml:space="preserve">Europejski Komitet </w:t>
      </w:r>
      <w:r>
        <w:rPr>
          <w:rFonts w:ascii="Arial" w:hAnsi="Arial" w:cs="Arial"/>
          <w:sz w:val="22"/>
          <w:szCs w:val="22"/>
        </w:rPr>
        <w:t>Normalizacyjny Elektrotechniki,</w:t>
      </w:r>
    </w:p>
    <w:p w14:paraId="15456282" w14:textId="77777777" w:rsidR="00B90D26" w:rsidRDefault="00B90D26" w:rsidP="00461418">
      <w:pPr>
        <w:pStyle w:val="Akapitzlist"/>
        <w:numPr>
          <w:ilvl w:val="0"/>
          <w:numId w:val="11"/>
        </w:numPr>
        <w:jc w:val="both"/>
        <w:rPr>
          <w:rFonts w:ascii="Arial" w:hAnsi="Arial" w:cs="Arial"/>
          <w:sz w:val="22"/>
          <w:szCs w:val="22"/>
        </w:rPr>
      </w:pPr>
      <w:r w:rsidRPr="00B90D26">
        <w:rPr>
          <w:rFonts w:ascii="Arial" w:hAnsi="Arial" w:cs="Arial"/>
          <w:sz w:val="22"/>
          <w:szCs w:val="22"/>
        </w:rPr>
        <w:t>IEC – Międzynarodowy Komitet Elektrotechniki (International Electrotechnical Commission).</w:t>
      </w:r>
    </w:p>
    <w:p w14:paraId="21E0CB41" w14:textId="77777777" w:rsidR="00CA5A69" w:rsidRPr="00B90D26" w:rsidRDefault="00CA5A69" w:rsidP="008F5903">
      <w:pPr>
        <w:pStyle w:val="Akapitzlist"/>
        <w:jc w:val="both"/>
        <w:rPr>
          <w:rFonts w:ascii="Arial" w:hAnsi="Arial" w:cs="Arial"/>
          <w:sz w:val="22"/>
          <w:szCs w:val="22"/>
        </w:rPr>
      </w:pPr>
    </w:p>
    <w:p w14:paraId="47E22EAA" w14:textId="77777777" w:rsidR="00B90D26" w:rsidRDefault="00B90D26" w:rsidP="00F328C8">
      <w:pPr>
        <w:jc w:val="both"/>
        <w:rPr>
          <w:rFonts w:ascii="Arial" w:hAnsi="Arial" w:cs="Arial"/>
          <w:sz w:val="22"/>
          <w:szCs w:val="22"/>
        </w:rPr>
      </w:pPr>
      <w:r w:rsidRPr="00A533AE">
        <w:rPr>
          <w:rFonts w:ascii="Arial" w:hAnsi="Arial" w:cs="Arial"/>
          <w:sz w:val="22"/>
          <w:szCs w:val="22"/>
        </w:rPr>
        <w:t>Należy uwzględniać zapisy ostatniej, najbardziej aktualnej edycji norm lub przepisów.</w:t>
      </w:r>
    </w:p>
    <w:p w14:paraId="4B25167C" w14:textId="77777777" w:rsidR="00B90D26" w:rsidRDefault="00B90D26" w:rsidP="00B90D26">
      <w:pPr>
        <w:ind w:left="1068" w:hanging="708"/>
        <w:jc w:val="both"/>
        <w:rPr>
          <w:rFonts w:ascii="Arial" w:hAnsi="Arial"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0"/>
        <w:gridCol w:w="6662"/>
      </w:tblGrid>
      <w:tr w:rsidR="00A20D76" w:rsidRPr="00A20D76" w14:paraId="09C6D678" w14:textId="77777777">
        <w:trPr>
          <w:cantSplit/>
          <w:tblHeader/>
        </w:trPr>
        <w:tc>
          <w:tcPr>
            <w:tcW w:w="2410" w:type="dxa"/>
            <w:tcBorders>
              <w:top w:val="single" w:sz="4" w:space="0" w:color="auto"/>
              <w:left w:val="single" w:sz="4" w:space="0" w:color="auto"/>
              <w:bottom w:val="single" w:sz="4" w:space="0" w:color="auto"/>
              <w:right w:val="single" w:sz="4" w:space="0" w:color="auto"/>
            </w:tcBorders>
            <w:vAlign w:val="center"/>
          </w:tcPr>
          <w:p w14:paraId="68DC6E02" w14:textId="77777777" w:rsidR="00A20D76" w:rsidRPr="00A1043F" w:rsidRDefault="00A20D76" w:rsidP="005810FC">
            <w:pPr>
              <w:widowControl w:val="0"/>
              <w:tabs>
                <w:tab w:val="left" w:pos="567"/>
              </w:tabs>
              <w:spacing w:before="40" w:after="40"/>
              <w:contextualSpacing/>
              <w:rPr>
                <w:rFonts w:ascii="Arial" w:hAnsi="Arial" w:cs="Arial"/>
                <w:b/>
                <w:sz w:val="18"/>
                <w:szCs w:val="18"/>
              </w:rPr>
            </w:pPr>
            <w:r w:rsidRPr="00A1043F">
              <w:rPr>
                <w:rFonts w:ascii="Arial" w:hAnsi="Arial" w:cs="Arial"/>
                <w:b/>
                <w:sz w:val="18"/>
                <w:szCs w:val="18"/>
              </w:rPr>
              <w:t>Nazwa dokumentu</w:t>
            </w:r>
          </w:p>
        </w:tc>
        <w:tc>
          <w:tcPr>
            <w:tcW w:w="6662" w:type="dxa"/>
            <w:tcBorders>
              <w:top w:val="single" w:sz="4" w:space="0" w:color="auto"/>
              <w:left w:val="single" w:sz="4" w:space="0" w:color="auto"/>
              <w:bottom w:val="single" w:sz="4" w:space="0" w:color="auto"/>
              <w:right w:val="single" w:sz="4" w:space="0" w:color="auto"/>
            </w:tcBorders>
            <w:vAlign w:val="center"/>
          </w:tcPr>
          <w:p w14:paraId="6B753032" w14:textId="77777777" w:rsidR="00A20D76" w:rsidRPr="00A1043F" w:rsidRDefault="00A20D76" w:rsidP="005810FC">
            <w:pPr>
              <w:widowControl w:val="0"/>
              <w:tabs>
                <w:tab w:val="left" w:pos="567"/>
              </w:tabs>
              <w:spacing w:before="40" w:after="40"/>
              <w:contextualSpacing/>
              <w:rPr>
                <w:rFonts w:ascii="Arial" w:hAnsi="Arial" w:cs="Arial"/>
                <w:b/>
                <w:sz w:val="18"/>
                <w:szCs w:val="18"/>
              </w:rPr>
            </w:pPr>
            <w:r w:rsidRPr="00A1043F">
              <w:rPr>
                <w:rFonts w:ascii="Arial" w:hAnsi="Arial" w:cs="Arial"/>
                <w:b/>
                <w:sz w:val="18"/>
                <w:szCs w:val="18"/>
              </w:rPr>
              <w:t>Tytuł dokumentu</w:t>
            </w:r>
          </w:p>
        </w:tc>
      </w:tr>
      <w:tr w:rsidR="00A20D76" w:rsidRPr="00C275A9" w14:paraId="34AB62C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C1E6714"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B.1.20.1</w:t>
            </w:r>
          </w:p>
        </w:tc>
        <w:tc>
          <w:tcPr>
            <w:tcW w:w="6662" w:type="dxa"/>
            <w:tcBorders>
              <w:top w:val="single" w:sz="4" w:space="0" w:color="auto"/>
              <w:left w:val="single" w:sz="4" w:space="0" w:color="auto"/>
              <w:bottom w:val="single" w:sz="4" w:space="0" w:color="auto"/>
              <w:right w:val="single" w:sz="4" w:space="0" w:color="auto"/>
            </w:tcBorders>
            <w:vAlign w:val="center"/>
          </w:tcPr>
          <w:p w14:paraId="2565278F"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Pipe Threads, General Purpose (inch).</w:t>
            </w:r>
          </w:p>
        </w:tc>
      </w:tr>
      <w:tr w:rsidR="00A20D76" w:rsidRPr="00C275A9" w14:paraId="21E73E28"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DF85CBB"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B.16.5</w:t>
            </w:r>
          </w:p>
        </w:tc>
        <w:tc>
          <w:tcPr>
            <w:tcW w:w="6662" w:type="dxa"/>
            <w:tcBorders>
              <w:top w:val="single" w:sz="4" w:space="0" w:color="auto"/>
              <w:left w:val="single" w:sz="4" w:space="0" w:color="auto"/>
              <w:bottom w:val="single" w:sz="4" w:space="0" w:color="auto"/>
              <w:right w:val="single" w:sz="4" w:space="0" w:color="auto"/>
            </w:tcBorders>
            <w:vAlign w:val="center"/>
          </w:tcPr>
          <w:p w14:paraId="2C0A4AE0"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w:t>
            </w:r>
            <w:r w:rsidRPr="00A1043F">
              <w:rPr>
                <w:rFonts w:ascii="Arial" w:hAnsi="Arial" w:cs="Arial"/>
                <w:sz w:val="18"/>
                <w:szCs w:val="18"/>
                <w:lang w:val="en-GB"/>
              </w:rPr>
              <w:t>ipe Flanges and Flanged Fitting</w:t>
            </w:r>
            <w:r w:rsidRPr="00A1043F">
              <w:rPr>
                <w:rFonts w:ascii="Arial" w:hAnsi="Arial" w:cs="Arial"/>
                <w:sz w:val="18"/>
                <w:szCs w:val="18"/>
                <w:lang w:val="en-US"/>
              </w:rPr>
              <w:t>s</w:t>
            </w:r>
          </w:p>
        </w:tc>
      </w:tr>
      <w:tr w:rsidR="00A20D76" w:rsidRPr="00C275A9" w14:paraId="556EBCE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F4842A6"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B.16.10</w:t>
            </w:r>
          </w:p>
        </w:tc>
        <w:tc>
          <w:tcPr>
            <w:tcW w:w="6662" w:type="dxa"/>
            <w:tcBorders>
              <w:top w:val="single" w:sz="4" w:space="0" w:color="auto"/>
              <w:left w:val="single" w:sz="4" w:space="0" w:color="auto"/>
              <w:bottom w:val="single" w:sz="4" w:space="0" w:color="auto"/>
              <w:right w:val="single" w:sz="4" w:space="0" w:color="auto"/>
            </w:tcBorders>
            <w:vAlign w:val="center"/>
          </w:tcPr>
          <w:p w14:paraId="5231A409"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Face-to-Face and End-to-End Dimension of Valves.</w:t>
            </w:r>
          </w:p>
        </w:tc>
      </w:tr>
      <w:tr w:rsidR="00A20D76" w:rsidRPr="00C275A9" w14:paraId="386E6392"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452606F"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B.16.11</w:t>
            </w:r>
          </w:p>
        </w:tc>
        <w:tc>
          <w:tcPr>
            <w:tcW w:w="6662" w:type="dxa"/>
            <w:tcBorders>
              <w:top w:val="single" w:sz="4" w:space="0" w:color="auto"/>
              <w:left w:val="single" w:sz="4" w:space="0" w:color="auto"/>
              <w:bottom w:val="single" w:sz="4" w:space="0" w:color="auto"/>
              <w:right w:val="single" w:sz="4" w:space="0" w:color="auto"/>
            </w:tcBorders>
            <w:vAlign w:val="center"/>
          </w:tcPr>
          <w:p w14:paraId="374A4CBB"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Forget Fittings, Socket – Welding and Threaded.</w:t>
            </w:r>
          </w:p>
        </w:tc>
      </w:tr>
      <w:tr w:rsidR="00A20D76" w:rsidRPr="00A20D76" w14:paraId="63F1251F"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DEEB65F"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B.16.25</w:t>
            </w:r>
          </w:p>
        </w:tc>
        <w:tc>
          <w:tcPr>
            <w:tcW w:w="6662" w:type="dxa"/>
            <w:tcBorders>
              <w:top w:val="single" w:sz="4" w:space="0" w:color="auto"/>
              <w:left w:val="single" w:sz="4" w:space="0" w:color="auto"/>
              <w:bottom w:val="single" w:sz="4" w:space="0" w:color="auto"/>
              <w:right w:val="single" w:sz="4" w:space="0" w:color="auto"/>
            </w:tcBorders>
            <w:vAlign w:val="center"/>
          </w:tcPr>
          <w:p w14:paraId="49D74EA6"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Butt welding Ends.</w:t>
            </w:r>
          </w:p>
        </w:tc>
      </w:tr>
      <w:tr w:rsidR="00A20D76" w:rsidRPr="00C275A9" w14:paraId="44762D19"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52A08E7"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B.16.34</w:t>
            </w:r>
          </w:p>
        </w:tc>
        <w:tc>
          <w:tcPr>
            <w:tcW w:w="6662" w:type="dxa"/>
            <w:tcBorders>
              <w:top w:val="single" w:sz="4" w:space="0" w:color="auto"/>
              <w:left w:val="single" w:sz="4" w:space="0" w:color="auto"/>
              <w:bottom w:val="single" w:sz="4" w:space="0" w:color="auto"/>
              <w:right w:val="single" w:sz="4" w:space="0" w:color="auto"/>
            </w:tcBorders>
            <w:vAlign w:val="center"/>
          </w:tcPr>
          <w:p w14:paraId="28A45C50"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Valves – Flanged, Threated and Welding End.</w:t>
            </w:r>
          </w:p>
        </w:tc>
      </w:tr>
      <w:tr w:rsidR="00A20D76" w:rsidRPr="00A20D76" w14:paraId="4966D71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4ACEF3A"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B.16.36</w:t>
            </w:r>
          </w:p>
        </w:tc>
        <w:tc>
          <w:tcPr>
            <w:tcW w:w="6662" w:type="dxa"/>
            <w:tcBorders>
              <w:top w:val="single" w:sz="4" w:space="0" w:color="auto"/>
              <w:left w:val="single" w:sz="4" w:space="0" w:color="auto"/>
              <w:bottom w:val="single" w:sz="4" w:space="0" w:color="auto"/>
              <w:right w:val="single" w:sz="4" w:space="0" w:color="auto"/>
            </w:tcBorders>
            <w:vAlign w:val="center"/>
          </w:tcPr>
          <w:p w14:paraId="7962410F"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Orifice Flanges.</w:t>
            </w:r>
          </w:p>
        </w:tc>
      </w:tr>
      <w:tr w:rsidR="00A20D76" w:rsidRPr="00A20D76" w14:paraId="4D6E3DBF"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9570DFD"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B.46.1</w:t>
            </w:r>
          </w:p>
        </w:tc>
        <w:tc>
          <w:tcPr>
            <w:tcW w:w="6662" w:type="dxa"/>
            <w:tcBorders>
              <w:top w:val="single" w:sz="4" w:space="0" w:color="auto"/>
              <w:left w:val="single" w:sz="4" w:space="0" w:color="auto"/>
              <w:bottom w:val="single" w:sz="4" w:space="0" w:color="auto"/>
              <w:right w:val="single" w:sz="4" w:space="0" w:color="auto"/>
            </w:tcBorders>
            <w:vAlign w:val="center"/>
          </w:tcPr>
          <w:p w14:paraId="6BC05AF4"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Surface Texture.</w:t>
            </w:r>
          </w:p>
        </w:tc>
      </w:tr>
      <w:tr w:rsidR="00060BA3" w:rsidRPr="00A20D76" w14:paraId="439665E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943B303" w14:textId="77777777" w:rsidR="00060BA3" w:rsidRPr="00A1043F" w:rsidRDefault="00060BA3" w:rsidP="00D71F69">
            <w:pPr>
              <w:tabs>
                <w:tab w:val="left" w:pos="567"/>
              </w:tabs>
              <w:spacing w:before="40" w:after="40"/>
              <w:rPr>
                <w:rFonts w:ascii="Arial" w:hAnsi="Arial" w:cs="Arial"/>
                <w:sz w:val="18"/>
                <w:szCs w:val="18"/>
                <w:lang w:val="en-US"/>
              </w:rPr>
            </w:pPr>
            <w:r>
              <w:rPr>
                <w:rFonts w:ascii="Arial" w:hAnsi="Arial" w:cs="Arial"/>
                <w:sz w:val="18"/>
                <w:szCs w:val="18"/>
                <w:lang w:val="en-US"/>
              </w:rPr>
              <w:lastRenderedPageBreak/>
              <w:t>API-1164</w:t>
            </w:r>
          </w:p>
        </w:tc>
        <w:tc>
          <w:tcPr>
            <w:tcW w:w="6662" w:type="dxa"/>
            <w:tcBorders>
              <w:top w:val="single" w:sz="4" w:space="0" w:color="auto"/>
              <w:left w:val="single" w:sz="4" w:space="0" w:color="auto"/>
              <w:bottom w:val="single" w:sz="4" w:space="0" w:color="auto"/>
              <w:right w:val="single" w:sz="4" w:space="0" w:color="auto"/>
            </w:tcBorders>
            <w:vAlign w:val="center"/>
          </w:tcPr>
          <w:p w14:paraId="55373FC6" w14:textId="77777777" w:rsidR="00060BA3" w:rsidRPr="00A1043F" w:rsidRDefault="00060BA3" w:rsidP="00D35797">
            <w:pPr>
              <w:tabs>
                <w:tab w:val="left" w:pos="567"/>
              </w:tabs>
              <w:spacing w:before="40" w:after="40"/>
              <w:rPr>
                <w:rFonts w:ascii="Arial" w:hAnsi="Arial" w:cs="Arial"/>
                <w:sz w:val="18"/>
                <w:szCs w:val="18"/>
                <w:lang w:val="en-US"/>
              </w:rPr>
            </w:pPr>
            <w:r>
              <w:rPr>
                <w:rFonts w:ascii="Arial" w:hAnsi="Arial" w:cs="Arial"/>
                <w:sz w:val="18"/>
                <w:szCs w:val="18"/>
                <w:lang w:val="en-US"/>
              </w:rPr>
              <w:t>Pipeline SCADA security.</w:t>
            </w:r>
          </w:p>
        </w:tc>
      </w:tr>
      <w:tr w:rsidR="00060BA3" w:rsidRPr="00060BA3" w14:paraId="430247D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BD0E426" w14:textId="77777777" w:rsidR="00060BA3" w:rsidRDefault="00060BA3" w:rsidP="00D71F69">
            <w:pPr>
              <w:tabs>
                <w:tab w:val="left" w:pos="567"/>
              </w:tabs>
              <w:spacing w:before="40" w:after="40"/>
              <w:rPr>
                <w:rFonts w:ascii="Arial" w:hAnsi="Arial" w:cs="Arial"/>
                <w:sz w:val="18"/>
                <w:szCs w:val="18"/>
                <w:lang w:val="en-US"/>
              </w:rPr>
            </w:pPr>
            <w:r>
              <w:rPr>
                <w:rFonts w:ascii="Arial" w:hAnsi="Arial" w:cs="Arial"/>
                <w:sz w:val="18"/>
                <w:szCs w:val="18"/>
                <w:lang w:val="en-US"/>
              </w:rPr>
              <w:t>API-1165</w:t>
            </w:r>
          </w:p>
        </w:tc>
        <w:tc>
          <w:tcPr>
            <w:tcW w:w="6662" w:type="dxa"/>
            <w:tcBorders>
              <w:top w:val="single" w:sz="4" w:space="0" w:color="auto"/>
              <w:left w:val="single" w:sz="4" w:space="0" w:color="auto"/>
              <w:bottom w:val="single" w:sz="4" w:space="0" w:color="auto"/>
              <w:right w:val="single" w:sz="4" w:space="0" w:color="auto"/>
            </w:tcBorders>
            <w:vAlign w:val="center"/>
          </w:tcPr>
          <w:p w14:paraId="17CD88B5" w14:textId="77777777" w:rsidR="00060BA3" w:rsidRDefault="00060BA3" w:rsidP="00D35797">
            <w:pPr>
              <w:tabs>
                <w:tab w:val="left" w:pos="567"/>
              </w:tabs>
              <w:spacing w:before="40" w:after="40"/>
              <w:rPr>
                <w:rFonts w:ascii="Arial" w:hAnsi="Arial" w:cs="Arial"/>
                <w:sz w:val="18"/>
                <w:szCs w:val="18"/>
                <w:lang w:val="en-US"/>
              </w:rPr>
            </w:pPr>
            <w:r>
              <w:rPr>
                <w:rFonts w:ascii="Arial" w:hAnsi="Arial" w:cs="Arial"/>
                <w:sz w:val="18"/>
                <w:szCs w:val="18"/>
                <w:lang w:val="en-US"/>
              </w:rPr>
              <w:t>Recommended practice for pipeline SCADA displays.</w:t>
            </w:r>
          </w:p>
        </w:tc>
      </w:tr>
      <w:tr w:rsidR="00A20D76" w:rsidRPr="00A20D76" w14:paraId="23341DD2"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98A0261"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API-RP 551</w:t>
            </w:r>
          </w:p>
        </w:tc>
        <w:tc>
          <w:tcPr>
            <w:tcW w:w="6662" w:type="dxa"/>
            <w:tcBorders>
              <w:top w:val="single" w:sz="4" w:space="0" w:color="auto"/>
              <w:left w:val="single" w:sz="4" w:space="0" w:color="auto"/>
              <w:bottom w:val="single" w:sz="4" w:space="0" w:color="auto"/>
              <w:right w:val="single" w:sz="4" w:space="0" w:color="auto"/>
            </w:tcBorders>
            <w:vAlign w:val="center"/>
          </w:tcPr>
          <w:p w14:paraId="4E8A1AD4"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Process Measurement – Second Edition.</w:t>
            </w:r>
          </w:p>
        </w:tc>
      </w:tr>
      <w:tr w:rsidR="00A20D76" w:rsidRPr="00A20D76" w14:paraId="166FDAF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168BCDC"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API-RP 554</w:t>
            </w:r>
          </w:p>
        </w:tc>
        <w:tc>
          <w:tcPr>
            <w:tcW w:w="6662" w:type="dxa"/>
            <w:tcBorders>
              <w:top w:val="single" w:sz="4" w:space="0" w:color="auto"/>
              <w:left w:val="single" w:sz="4" w:space="0" w:color="auto"/>
              <w:bottom w:val="single" w:sz="4" w:space="0" w:color="auto"/>
              <w:right w:val="single" w:sz="4" w:space="0" w:color="auto"/>
            </w:tcBorders>
            <w:vAlign w:val="center"/>
          </w:tcPr>
          <w:p w14:paraId="4A2206E8"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Process Instrument and Control.</w:t>
            </w:r>
          </w:p>
        </w:tc>
      </w:tr>
      <w:tr w:rsidR="00A20D76" w:rsidRPr="00A20D76" w14:paraId="5C67785A"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C2FB953"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API-RP 555</w:t>
            </w:r>
          </w:p>
        </w:tc>
        <w:tc>
          <w:tcPr>
            <w:tcW w:w="6662" w:type="dxa"/>
            <w:tcBorders>
              <w:top w:val="single" w:sz="4" w:space="0" w:color="auto"/>
              <w:left w:val="single" w:sz="4" w:space="0" w:color="auto"/>
              <w:bottom w:val="single" w:sz="4" w:space="0" w:color="auto"/>
              <w:right w:val="single" w:sz="4" w:space="0" w:color="auto"/>
            </w:tcBorders>
            <w:vAlign w:val="center"/>
          </w:tcPr>
          <w:p w14:paraId="2DE59A91"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Process Analysers – Third Edition.</w:t>
            </w:r>
          </w:p>
        </w:tc>
      </w:tr>
      <w:tr w:rsidR="00A20D76" w:rsidRPr="00C275A9" w14:paraId="24BEC5D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8810012"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API-STD-670</w:t>
            </w:r>
          </w:p>
        </w:tc>
        <w:tc>
          <w:tcPr>
            <w:tcW w:w="6662" w:type="dxa"/>
            <w:tcBorders>
              <w:top w:val="single" w:sz="4" w:space="0" w:color="auto"/>
              <w:left w:val="single" w:sz="4" w:space="0" w:color="auto"/>
              <w:bottom w:val="single" w:sz="4" w:space="0" w:color="auto"/>
              <w:right w:val="single" w:sz="4" w:space="0" w:color="auto"/>
            </w:tcBorders>
            <w:vAlign w:val="center"/>
          </w:tcPr>
          <w:p w14:paraId="57EC712E"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Machinery Protection System – Fifth Edition.</w:t>
            </w:r>
          </w:p>
        </w:tc>
      </w:tr>
      <w:tr w:rsidR="005F346C" w:rsidRPr="005F346C" w14:paraId="27F415A7"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5B93BB9" w14:textId="77777777" w:rsidR="005F346C" w:rsidRPr="00A1043F" w:rsidRDefault="005F346C" w:rsidP="00D71F69">
            <w:pPr>
              <w:tabs>
                <w:tab w:val="left" w:pos="567"/>
              </w:tabs>
              <w:spacing w:before="40" w:after="40"/>
              <w:contextualSpacing/>
              <w:rPr>
                <w:rFonts w:ascii="Arial" w:hAnsi="Arial" w:cs="Arial"/>
                <w:sz w:val="18"/>
                <w:szCs w:val="18"/>
              </w:rPr>
            </w:pPr>
            <w:r w:rsidRPr="00A1043F">
              <w:rPr>
                <w:rFonts w:ascii="Arial" w:hAnsi="Arial" w:cs="Arial"/>
                <w:sz w:val="18"/>
                <w:szCs w:val="18"/>
              </w:rPr>
              <w:t>Dz. U. Nr 81, poz. 351</w:t>
            </w:r>
          </w:p>
          <w:p w14:paraId="6E3507E3" w14:textId="77777777" w:rsidR="005F346C" w:rsidRPr="00A1043F" w:rsidRDefault="005F346C" w:rsidP="001F1FFD">
            <w:pPr>
              <w:tabs>
                <w:tab w:val="left" w:pos="567"/>
              </w:tabs>
              <w:spacing w:before="40" w:after="40"/>
              <w:contextualSpacing/>
              <w:rPr>
                <w:rFonts w:ascii="Arial" w:hAnsi="Arial" w:cs="Arial"/>
                <w:bCs/>
                <w:sz w:val="18"/>
                <w:szCs w:val="18"/>
              </w:rPr>
            </w:pPr>
            <w:r w:rsidRPr="00A1043F">
              <w:rPr>
                <w:rFonts w:ascii="Arial" w:hAnsi="Arial" w:cs="Arial"/>
                <w:sz w:val="18"/>
                <w:szCs w:val="18"/>
              </w:rPr>
              <w:t>Dz. U. z 201</w:t>
            </w:r>
            <w:r w:rsidR="001F1FFD">
              <w:rPr>
                <w:rFonts w:ascii="Arial" w:hAnsi="Arial" w:cs="Arial"/>
                <w:sz w:val="18"/>
                <w:szCs w:val="18"/>
              </w:rPr>
              <w:t>8</w:t>
            </w:r>
            <w:r w:rsidRPr="00A1043F">
              <w:rPr>
                <w:rFonts w:ascii="Arial" w:hAnsi="Arial" w:cs="Arial"/>
                <w:sz w:val="18"/>
                <w:szCs w:val="18"/>
              </w:rPr>
              <w:t xml:space="preserve"> r. poz. </w:t>
            </w:r>
            <w:r w:rsidR="001F1FFD">
              <w:rPr>
                <w:rFonts w:ascii="Arial" w:hAnsi="Arial" w:cs="Arial"/>
                <w:sz w:val="18"/>
                <w:szCs w:val="18"/>
              </w:rPr>
              <w:t>620</w:t>
            </w:r>
          </w:p>
        </w:tc>
        <w:tc>
          <w:tcPr>
            <w:tcW w:w="6662" w:type="dxa"/>
            <w:tcBorders>
              <w:top w:val="single" w:sz="4" w:space="0" w:color="auto"/>
              <w:left w:val="single" w:sz="4" w:space="0" w:color="auto"/>
              <w:bottom w:val="single" w:sz="4" w:space="0" w:color="auto"/>
              <w:right w:val="single" w:sz="4" w:space="0" w:color="auto"/>
            </w:tcBorders>
            <w:vAlign w:val="center"/>
          </w:tcPr>
          <w:p w14:paraId="037C8DF3" w14:textId="77777777" w:rsidR="005F346C" w:rsidRPr="00A1043F" w:rsidRDefault="005F346C"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Ustawa z dnia 24.08.1991r. o ochronie przeciwpożarowej</w:t>
            </w:r>
          </w:p>
          <w:p w14:paraId="5C5E47C4" w14:textId="77777777" w:rsidR="005F346C" w:rsidRPr="00A1043F" w:rsidRDefault="005F346C" w:rsidP="001F1FFD">
            <w:pPr>
              <w:pStyle w:val="celp"/>
              <w:spacing w:before="40" w:after="40"/>
              <w:ind w:left="0" w:right="0"/>
              <w:contextualSpacing/>
              <w:jc w:val="left"/>
              <w:rPr>
                <w:rFonts w:ascii="Arial" w:hAnsi="Arial" w:cs="Arial"/>
                <w:sz w:val="18"/>
                <w:szCs w:val="18"/>
              </w:rPr>
            </w:pPr>
            <w:r w:rsidRPr="00A1043F">
              <w:rPr>
                <w:rFonts w:ascii="Arial" w:hAnsi="Arial" w:cs="Arial"/>
                <w:sz w:val="18"/>
                <w:szCs w:val="18"/>
              </w:rPr>
              <w:t xml:space="preserve">Obwieszczenie Marszałka Sejmu Rzeczypospolitej Polskiej z dnia </w:t>
            </w:r>
            <w:r w:rsidR="001F1FFD">
              <w:rPr>
                <w:rFonts w:ascii="Arial" w:hAnsi="Arial" w:cs="Arial"/>
                <w:sz w:val="18"/>
                <w:szCs w:val="18"/>
              </w:rPr>
              <w:t>6 marca</w:t>
            </w:r>
            <w:r w:rsidRPr="00A1043F">
              <w:rPr>
                <w:rFonts w:ascii="Arial" w:hAnsi="Arial" w:cs="Arial"/>
                <w:sz w:val="18"/>
                <w:szCs w:val="18"/>
              </w:rPr>
              <w:t xml:space="preserve"> 201</w:t>
            </w:r>
            <w:r w:rsidR="001F1FFD">
              <w:rPr>
                <w:rFonts w:ascii="Arial" w:hAnsi="Arial" w:cs="Arial"/>
                <w:sz w:val="18"/>
                <w:szCs w:val="18"/>
              </w:rPr>
              <w:t>8</w:t>
            </w:r>
            <w:r w:rsidRPr="00A1043F">
              <w:rPr>
                <w:rFonts w:ascii="Arial" w:hAnsi="Arial" w:cs="Arial"/>
                <w:sz w:val="18"/>
                <w:szCs w:val="18"/>
              </w:rPr>
              <w:t>r. w sprawie ogłoszenia jednolitego tekstu ustawy o ochronie przeciwpożarowej</w:t>
            </w:r>
          </w:p>
        </w:tc>
      </w:tr>
      <w:tr w:rsidR="005F346C" w:rsidRPr="005F346C" w14:paraId="0D95323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9EF6D46" w14:textId="77777777" w:rsidR="005F346C" w:rsidRPr="00A1043F" w:rsidRDefault="005F346C" w:rsidP="00D71F69">
            <w:pPr>
              <w:tabs>
                <w:tab w:val="left" w:pos="567"/>
              </w:tabs>
              <w:spacing w:before="40" w:after="40"/>
              <w:contextualSpacing/>
              <w:rPr>
                <w:rFonts w:ascii="Arial" w:hAnsi="Arial" w:cs="Arial"/>
                <w:sz w:val="18"/>
                <w:szCs w:val="18"/>
              </w:rPr>
            </w:pPr>
            <w:r w:rsidRPr="00A1043F">
              <w:rPr>
                <w:rStyle w:val="h11"/>
                <w:rFonts w:ascii="Arial" w:hAnsi="Arial" w:cs="Arial"/>
                <w:b w:val="0"/>
                <w:sz w:val="18"/>
                <w:szCs w:val="18"/>
              </w:rPr>
              <w:t>Dz. U. 1994 nr 89 poz. 414</w:t>
            </w:r>
          </w:p>
          <w:p w14:paraId="51400CD1" w14:textId="77777777" w:rsidR="005F346C" w:rsidRPr="00A1043F" w:rsidRDefault="005F346C" w:rsidP="002E4D85">
            <w:pPr>
              <w:tabs>
                <w:tab w:val="left" w:pos="567"/>
              </w:tabs>
              <w:spacing w:before="40" w:after="40"/>
              <w:contextualSpacing/>
              <w:rPr>
                <w:rFonts w:ascii="Arial" w:hAnsi="Arial" w:cs="Arial"/>
                <w:sz w:val="18"/>
                <w:szCs w:val="18"/>
              </w:rPr>
            </w:pPr>
            <w:r w:rsidRPr="00A1043F">
              <w:rPr>
                <w:rStyle w:val="h11"/>
                <w:rFonts w:ascii="Arial" w:hAnsi="Arial" w:cs="Arial"/>
                <w:b w:val="0"/>
                <w:sz w:val="18"/>
                <w:szCs w:val="18"/>
              </w:rPr>
              <w:t>Dz. U. 201</w:t>
            </w:r>
            <w:r w:rsidR="002E4D85">
              <w:rPr>
                <w:rStyle w:val="h11"/>
                <w:rFonts w:ascii="Arial" w:hAnsi="Arial" w:cs="Arial"/>
                <w:b w:val="0"/>
                <w:sz w:val="18"/>
                <w:szCs w:val="18"/>
              </w:rPr>
              <w:t>8</w:t>
            </w:r>
            <w:r w:rsidRPr="00A1043F">
              <w:rPr>
                <w:rStyle w:val="h11"/>
                <w:rFonts w:ascii="Arial" w:hAnsi="Arial" w:cs="Arial"/>
                <w:b w:val="0"/>
                <w:sz w:val="18"/>
                <w:szCs w:val="18"/>
              </w:rPr>
              <w:t xml:space="preserve"> poz. </w:t>
            </w:r>
            <w:r w:rsidR="002E4D85">
              <w:rPr>
                <w:rStyle w:val="h11"/>
                <w:rFonts w:ascii="Arial" w:hAnsi="Arial" w:cs="Arial"/>
                <w:b w:val="0"/>
                <w:sz w:val="18"/>
                <w:szCs w:val="18"/>
              </w:rPr>
              <w:t>1202</w:t>
            </w:r>
          </w:p>
        </w:tc>
        <w:tc>
          <w:tcPr>
            <w:tcW w:w="6662" w:type="dxa"/>
            <w:tcBorders>
              <w:top w:val="single" w:sz="4" w:space="0" w:color="auto"/>
              <w:left w:val="single" w:sz="4" w:space="0" w:color="auto"/>
              <w:bottom w:val="single" w:sz="4" w:space="0" w:color="auto"/>
              <w:right w:val="single" w:sz="4" w:space="0" w:color="auto"/>
            </w:tcBorders>
            <w:vAlign w:val="center"/>
          </w:tcPr>
          <w:p w14:paraId="21388778" w14:textId="77777777" w:rsidR="005F346C" w:rsidRPr="00A1043F" w:rsidRDefault="005F346C"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Ustawa z dnia 07.07.1994r. – prawo budowlane</w:t>
            </w:r>
          </w:p>
          <w:p w14:paraId="10B1BC65" w14:textId="77777777" w:rsidR="005F346C" w:rsidRPr="00A1043F" w:rsidRDefault="005F346C" w:rsidP="002E4D85">
            <w:pPr>
              <w:pStyle w:val="celp"/>
              <w:spacing w:before="40" w:after="40"/>
              <w:ind w:left="0" w:right="0"/>
              <w:contextualSpacing/>
              <w:jc w:val="left"/>
              <w:rPr>
                <w:rFonts w:ascii="Arial" w:hAnsi="Arial" w:cs="Arial"/>
                <w:sz w:val="18"/>
                <w:szCs w:val="18"/>
              </w:rPr>
            </w:pPr>
            <w:r w:rsidRPr="00A1043F">
              <w:rPr>
                <w:rFonts w:ascii="Arial" w:hAnsi="Arial" w:cs="Arial"/>
                <w:sz w:val="18"/>
                <w:szCs w:val="18"/>
              </w:rPr>
              <w:t xml:space="preserve">Obwieszczenie Marszałka Sejmu Rzeczypospolitej Polskiej z dnia </w:t>
            </w:r>
            <w:r w:rsidR="002E4D85">
              <w:rPr>
                <w:rFonts w:ascii="Arial" w:hAnsi="Arial" w:cs="Arial"/>
                <w:sz w:val="18"/>
                <w:szCs w:val="18"/>
              </w:rPr>
              <w:t>7 czerwca</w:t>
            </w:r>
            <w:r w:rsidRPr="00A1043F">
              <w:rPr>
                <w:rFonts w:ascii="Arial" w:hAnsi="Arial" w:cs="Arial"/>
                <w:sz w:val="18"/>
                <w:szCs w:val="18"/>
              </w:rPr>
              <w:t xml:space="preserve"> 201</w:t>
            </w:r>
            <w:r w:rsidR="002E4D85">
              <w:rPr>
                <w:rFonts w:ascii="Arial" w:hAnsi="Arial" w:cs="Arial"/>
                <w:sz w:val="18"/>
                <w:szCs w:val="18"/>
              </w:rPr>
              <w:t>8</w:t>
            </w:r>
            <w:r w:rsidRPr="00A1043F">
              <w:rPr>
                <w:rFonts w:ascii="Arial" w:hAnsi="Arial" w:cs="Arial"/>
                <w:sz w:val="18"/>
                <w:szCs w:val="18"/>
              </w:rPr>
              <w:t xml:space="preserve"> r. w sprawie ogłoszenia jednolitego tekstu ustawy – Prawo budowlane</w:t>
            </w:r>
          </w:p>
        </w:tc>
      </w:tr>
      <w:tr w:rsidR="005F346C" w:rsidRPr="005F346C" w14:paraId="1F3A18C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FB3C19E" w14:textId="77777777" w:rsidR="005F346C" w:rsidRPr="00A1043F" w:rsidRDefault="005F346C" w:rsidP="00D71F69">
            <w:pPr>
              <w:tabs>
                <w:tab w:val="left" w:pos="567"/>
              </w:tabs>
              <w:spacing w:before="40" w:after="40"/>
              <w:contextualSpacing/>
              <w:rPr>
                <w:rFonts w:ascii="Arial" w:hAnsi="Arial" w:cs="Arial"/>
                <w:sz w:val="18"/>
                <w:szCs w:val="18"/>
              </w:rPr>
            </w:pPr>
            <w:r w:rsidRPr="00A1043F">
              <w:rPr>
                <w:rFonts w:ascii="Arial" w:hAnsi="Arial" w:cs="Arial"/>
                <w:sz w:val="18"/>
                <w:szCs w:val="18"/>
              </w:rPr>
              <w:t>Dz. U. Nr 122 poz. 1321</w:t>
            </w:r>
          </w:p>
          <w:p w14:paraId="1E17A43D" w14:textId="77777777" w:rsidR="005F346C" w:rsidRPr="00A1043F" w:rsidRDefault="005F346C" w:rsidP="00B84759">
            <w:pPr>
              <w:tabs>
                <w:tab w:val="left" w:pos="567"/>
              </w:tabs>
              <w:spacing w:before="40" w:after="40"/>
              <w:contextualSpacing/>
              <w:rPr>
                <w:rFonts w:ascii="Arial" w:hAnsi="Arial" w:cs="Arial"/>
                <w:sz w:val="18"/>
                <w:szCs w:val="18"/>
              </w:rPr>
            </w:pPr>
            <w:r w:rsidRPr="00A1043F">
              <w:rPr>
                <w:rFonts w:ascii="Arial" w:hAnsi="Arial" w:cs="Arial"/>
                <w:bCs/>
                <w:sz w:val="18"/>
                <w:szCs w:val="18"/>
              </w:rPr>
              <w:t>Dz. U. 201</w:t>
            </w:r>
            <w:r w:rsidR="00B84759">
              <w:rPr>
                <w:rFonts w:ascii="Arial" w:hAnsi="Arial" w:cs="Arial"/>
                <w:bCs/>
                <w:sz w:val="18"/>
                <w:szCs w:val="18"/>
              </w:rPr>
              <w:t>8</w:t>
            </w:r>
            <w:r w:rsidRPr="00A1043F">
              <w:rPr>
                <w:rFonts w:ascii="Arial" w:hAnsi="Arial" w:cs="Arial"/>
                <w:bCs/>
                <w:sz w:val="18"/>
                <w:szCs w:val="18"/>
              </w:rPr>
              <w:t xml:space="preserve"> poz. 1</w:t>
            </w:r>
            <w:r w:rsidR="00B84759">
              <w:rPr>
                <w:rFonts w:ascii="Arial" w:hAnsi="Arial" w:cs="Arial"/>
                <w:bCs/>
                <w:sz w:val="18"/>
                <w:szCs w:val="18"/>
              </w:rPr>
              <w:t>351</w:t>
            </w:r>
          </w:p>
        </w:tc>
        <w:tc>
          <w:tcPr>
            <w:tcW w:w="6662" w:type="dxa"/>
            <w:tcBorders>
              <w:top w:val="single" w:sz="4" w:space="0" w:color="auto"/>
              <w:left w:val="single" w:sz="4" w:space="0" w:color="auto"/>
              <w:bottom w:val="single" w:sz="4" w:space="0" w:color="auto"/>
              <w:right w:val="single" w:sz="4" w:space="0" w:color="auto"/>
            </w:tcBorders>
            <w:vAlign w:val="center"/>
          </w:tcPr>
          <w:p w14:paraId="0C0489D6" w14:textId="77777777" w:rsidR="005F346C" w:rsidRPr="00A1043F" w:rsidRDefault="005F346C"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Ustawa z 21 grudnia 2000r. o Dozorze Technicznym.</w:t>
            </w:r>
          </w:p>
          <w:p w14:paraId="252889C5" w14:textId="77777777" w:rsidR="005F346C" w:rsidRPr="00A1043F" w:rsidRDefault="005F346C" w:rsidP="00B84759">
            <w:pPr>
              <w:tabs>
                <w:tab w:val="left" w:pos="567"/>
              </w:tabs>
              <w:spacing w:before="40" w:after="40"/>
              <w:contextualSpacing/>
              <w:rPr>
                <w:rFonts w:ascii="Arial" w:hAnsi="Arial" w:cs="Arial"/>
                <w:sz w:val="18"/>
                <w:szCs w:val="18"/>
              </w:rPr>
            </w:pPr>
            <w:r w:rsidRPr="00A1043F">
              <w:rPr>
                <w:rFonts w:ascii="Arial" w:hAnsi="Arial" w:cs="Arial"/>
                <w:sz w:val="18"/>
                <w:szCs w:val="18"/>
              </w:rPr>
              <w:t>Obwieszczenie Marszałka Sejmu Rzeczypospolitej Polskiej z dnia 2</w:t>
            </w:r>
            <w:r w:rsidR="00B84759">
              <w:rPr>
                <w:rFonts w:ascii="Arial" w:hAnsi="Arial" w:cs="Arial"/>
                <w:sz w:val="18"/>
                <w:szCs w:val="18"/>
              </w:rPr>
              <w:t>9</w:t>
            </w:r>
            <w:r w:rsidRPr="00A1043F">
              <w:rPr>
                <w:rFonts w:ascii="Arial" w:hAnsi="Arial" w:cs="Arial"/>
                <w:sz w:val="18"/>
                <w:szCs w:val="18"/>
              </w:rPr>
              <w:t xml:space="preserve"> </w:t>
            </w:r>
            <w:r w:rsidR="00B84759">
              <w:rPr>
                <w:rFonts w:ascii="Arial" w:hAnsi="Arial" w:cs="Arial"/>
                <w:sz w:val="18"/>
                <w:szCs w:val="18"/>
              </w:rPr>
              <w:t>czerwca</w:t>
            </w:r>
            <w:r w:rsidRPr="00A1043F">
              <w:rPr>
                <w:rFonts w:ascii="Arial" w:hAnsi="Arial" w:cs="Arial"/>
                <w:sz w:val="18"/>
                <w:szCs w:val="18"/>
              </w:rPr>
              <w:t xml:space="preserve"> 201</w:t>
            </w:r>
            <w:r w:rsidR="00B84759">
              <w:rPr>
                <w:rFonts w:ascii="Arial" w:hAnsi="Arial" w:cs="Arial"/>
                <w:sz w:val="18"/>
                <w:szCs w:val="18"/>
              </w:rPr>
              <w:t>8</w:t>
            </w:r>
            <w:r w:rsidRPr="00A1043F">
              <w:rPr>
                <w:rFonts w:ascii="Arial" w:hAnsi="Arial" w:cs="Arial"/>
                <w:sz w:val="18"/>
                <w:szCs w:val="18"/>
              </w:rPr>
              <w:t xml:space="preserve"> r. w sprawie ogłoszenia jednolitego tekstu ustawy o dozorze technicznym</w:t>
            </w:r>
          </w:p>
        </w:tc>
      </w:tr>
      <w:tr w:rsidR="005F346C" w:rsidRPr="005F346C" w14:paraId="49B186CA"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2D5EF80" w14:textId="77777777" w:rsidR="005F346C" w:rsidRPr="00A1043F" w:rsidRDefault="005F346C" w:rsidP="00D71F69">
            <w:pPr>
              <w:tabs>
                <w:tab w:val="left" w:pos="567"/>
              </w:tabs>
              <w:spacing w:before="40" w:after="40"/>
              <w:contextualSpacing/>
              <w:rPr>
                <w:rFonts w:ascii="Arial" w:hAnsi="Arial" w:cs="Arial"/>
                <w:sz w:val="18"/>
                <w:szCs w:val="18"/>
              </w:rPr>
            </w:pPr>
            <w:r w:rsidRPr="00A1043F">
              <w:rPr>
                <w:rFonts w:ascii="Arial" w:hAnsi="Arial" w:cs="Arial"/>
                <w:sz w:val="18"/>
                <w:szCs w:val="18"/>
              </w:rPr>
              <w:t>Dz. U. Nr 63 poz. 636</w:t>
            </w:r>
          </w:p>
          <w:p w14:paraId="3451CD7A" w14:textId="77777777" w:rsidR="005F346C" w:rsidRPr="00A1043F" w:rsidRDefault="005F346C" w:rsidP="00B84759">
            <w:pPr>
              <w:tabs>
                <w:tab w:val="left" w:pos="567"/>
              </w:tabs>
              <w:spacing w:before="40" w:after="40"/>
              <w:contextualSpacing/>
              <w:rPr>
                <w:rFonts w:ascii="Arial" w:hAnsi="Arial" w:cs="Arial"/>
                <w:b/>
                <w:sz w:val="18"/>
                <w:szCs w:val="18"/>
              </w:rPr>
            </w:pPr>
            <w:r w:rsidRPr="00A1043F">
              <w:rPr>
                <w:rFonts w:ascii="Arial" w:hAnsi="Arial" w:cs="Arial"/>
                <w:bCs/>
                <w:sz w:val="18"/>
                <w:szCs w:val="18"/>
              </w:rPr>
              <w:t>Dz. U. 201</w:t>
            </w:r>
            <w:r w:rsidR="00B84759">
              <w:rPr>
                <w:rFonts w:ascii="Arial" w:hAnsi="Arial" w:cs="Arial"/>
                <w:bCs/>
                <w:sz w:val="18"/>
                <w:szCs w:val="18"/>
              </w:rPr>
              <w:t>8</w:t>
            </w:r>
            <w:r w:rsidRPr="00A1043F">
              <w:rPr>
                <w:rFonts w:ascii="Arial" w:hAnsi="Arial" w:cs="Arial"/>
                <w:bCs/>
                <w:sz w:val="18"/>
                <w:szCs w:val="18"/>
              </w:rPr>
              <w:t xml:space="preserve"> poz. </w:t>
            </w:r>
            <w:r w:rsidR="00B84759">
              <w:rPr>
                <w:rFonts w:ascii="Arial" w:hAnsi="Arial" w:cs="Arial"/>
                <w:bCs/>
                <w:sz w:val="18"/>
                <w:szCs w:val="18"/>
              </w:rPr>
              <w:t>376</w:t>
            </w:r>
          </w:p>
        </w:tc>
        <w:tc>
          <w:tcPr>
            <w:tcW w:w="6662" w:type="dxa"/>
            <w:tcBorders>
              <w:top w:val="single" w:sz="4" w:space="0" w:color="auto"/>
              <w:left w:val="single" w:sz="4" w:space="0" w:color="auto"/>
              <w:bottom w:val="single" w:sz="4" w:space="0" w:color="auto"/>
              <w:right w:val="single" w:sz="4" w:space="0" w:color="auto"/>
            </w:tcBorders>
            <w:vAlign w:val="center"/>
          </w:tcPr>
          <w:p w14:paraId="4144A234" w14:textId="77777777" w:rsidR="005F346C" w:rsidRPr="00A1043F" w:rsidRDefault="005F346C"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Ustawa z dnia 11 maja 2001. Prawo o miarach.</w:t>
            </w:r>
          </w:p>
          <w:p w14:paraId="010F796A" w14:textId="77777777" w:rsidR="005F346C" w:rsidRPr="00A1043F" w:rsidRDefault="005F346C" w:rsidP="00B84759">
            <w:pPr>
              <w:spacing w:before="40" w:after="40"/>
              <w:contextualSpacing/>
              <w:textAlignment w:val="top"/>
              <w:rPr>
                <w:rFonts w:ascii="Arial" w:hAnsi="Arial" w:cs="Arial"/>
                <w:sz w:val="18"/>
                <w:szCs w:val="18"/>
              </w:rPr>
            </w:pPr>
            <w:r w:rsidRPr="00A1043F">
              <w:rPr>
                <w:rFonts w:ascii="Arial" w:hAnsi="Arial" w:cs="Arial"/>
                <w:sz w:val="18"/>
                <w:szCs w:val="18"/>
              </w:rPr>
              <w:t xml:space="preserve">Obwieszczenie Marszałka Sejmu Rzeczypospolitej Polskiej z dnia </w:t>
            </w:r>
            <w:r w:rsidR="00B84759">
              <w:rPr>
                <w:rFonts w:ascii="Arial" w:hAnsi="Arial" w:cs="Arial"/>
                <w:sz w:val="18"/>
                <w:szCs w:val="18"/>
              </w:rPr>
              <w:t>30 stycznia</w:t>
            </w:r>
            <w:r w:rsidRPr="00A1043F">
              <w:rPr>
                <w:rFonts w:ascii="Arial" w:hAnsi="Arial" w:cs="Arial"/>
                <w:sz w:val="18"/>
                <w:szCs w:val="18"/>
              </w:rPr>
              <w:t xml:space="preserve"> 201</w:t>
            </w:r>
            <w:r w:rsidR="00B84759">
              <w:rPr>
                <w:rFonts w:ascii="Arial" w:hAnsi="Arial" w:cs="Arial"/>
                <w:sz w:val="18"/>
                <w:szCs w:val="18"/>
              </w:rPr>
              <w:t>8</w:t>
            </w:r>
            <w:r w:rsidRPr="00A1043F">
              <w:rPr>
                <w:rFonts w:ascii="Arial" w:hAnsi="Arial" w:cs="Arial"/>
                <w:sz w:val="18"/>
                <w:szCs w:val="18"/>
              </w:rPr>
              <w:t>r. w sprawie ogłoszenia jednolitego tekstu ustawy – Prawo o miarach.</w:t>
            </w:r>
          </w:p>
        </w:tc>
      </w:tr>
      <w:tr w:rsidR="005F346C" w:rsidRPr="005F346C" w14:paraId="6A72705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A8CBE76" w14:textId="77777777" w:rsidR="005F346C" w:rsidRPr="00A1043F" w:rsidRDefault="005F346C" w:rsidP="00D71F69">
            <w:pPr>
              <w:tabs>
                <w:tab w:val="left" w:pos="567"/>
              </w:tabs>
              <w:spacing w:before="40" w:after="40"/>
              <w:contextualSpacing/>
              <w:rPr>
                <w:rFonts w:ascii="Arial" w:hAnsi="Arial" w:cs="Arial"/>
                <w:sz w:val="18"/>
                <w:szCs w:val="18"/>
              </w:rPr>
            </w:pPr>
            <w:r w:rsidRPr="00A1043F">
              <w:rPr>
                <w:rFonts w:ascii="Arial" w:hAnsi="Arial" w:cs="Arial"/>
                <w:sz w:val="18"/>
                <w:szCs w:val="18"/>
              </w:rPr>
              <w:t>Dz. U. Nr 243, poz. 2063</w:t>
            </w:r>
          </w:p>
          <w:p w14:paraId="44739A52" w14:textId="77777777" w:rsidR="005F346C" w:rsidRPr="00A1043F" w:rsidRDefault="005F346C" w:rsidP="00D71F69">
            <w:pPr>
              <w:tabs>
                <w:tab w:val="left" w:pos="567"/>
              </w:tabs>
              <w:spacing w:before="40" w:after="40"/>
              <w:contextualSpacing/>
              <w:rPr>
                <w:rFonts w:ascii="Arial" w:hAnsi="Arial" w:cs="Arial"/>
                <w:sz w:val="18"/>
                <w:szCs w:val="18"/>
              </w:rPr>
            </w:pPr>
          </w:p>
          <w:p w14:paraId="21F41362" w14:textId="77777777" w:rsidR="005F346C" w:rsidRPr="00A1043F" w:rsidRDefault="005F346C" w:rsidP="00D71F69">
            <w:pPr>
              <w:tabs>
                <w:tab w:val="left" w:pos="567"/>
              </w:tabs>
              <w:spacing w:before="40" w:after="40"/>
              <w:contextualSpacing/>
              <w:rPr>
                <w:rFonts w:ascii="Arial" w:hAnsi="Arial" w:cs="Arial"/>
                <w:sz w:val="18"/>
                <w:szCs w:val="18"/>
              </w:rPr>
            </w:pPr>
          </w:p>
          <w:p w14:paraId="2B98570B" w14:textId="77777777" w:rsidR="005F346C" w:rsidRPr="00A1043F" w:rsidRDefault="005F346C" w:rsidP="00D71F69">
            <w:pPr>
              <w:tabs>
                <w:tab w:val="left" w:pos="567"/>
              </w:tabs>
              <w:spacing w:before="40" w:after="40"/>
              <w:contextualSpacing/>
              <w:rPr>
                <w:rFonts w:ascii="Arial" w:hAnsi="Arial" w:cs="Arial"/>
                <w:sz w:val="18"/>
                <w:szCs w:val="18"/>
              </w:rPr>
            </w:pPr>
          </w:p>
          <w:p w14:paraId="0E4FFC91" w14:textId="77777777" w:rsidR="005F346C" w:rsidRPr="00A1043F" w:rsidRDefault="005F346C" w:rsidP="00D71F69">
            <w:pPr>
              <w:tabs>
                <w:tab w:val="left" w:pos="567"/>
              </w:tabs>
              <w:spacing w:before="40" w:after="40"/>
              <w:contextualSpacing/>
              <w:rPr>
                <w:rFonts w:ascii="Arial" w:hAnsi="Arial" w:cs="Arial"/>
                <w:sz w:val="18"/>
                <w:szCs w:val="18"/>
              </w:rPr>
            </w:pPr>
            <w:r w:rsidRPr="00A1043F">
              <w:rPr>
                <w:rFonts w:ascii="Arial" w:hAnsi="Arial" w:cs="Arial"/>
                <w:sz w:val="18"/>
                <w:szCs w:val="18"/>
              </w:rPr>
              <w:t>Dz. U. 2014 poz. 1853</w:t>
            </w:r>
          </w:p>
          <w:p w14:paraId="2D9909AA" w14:textId="77777777" w:rsidR="005F346C" w:rsidRPr="00A1043F" w:rsidRDefault="005F346C" w:rsidP="00D71F69">
            <w:pPr>
              <w:tabs>
                <w:tab w:val="left" w:pos="567"/>
              </w:tabs>
              <w:spacing w:before="40" w:after="40"/>
              <w:contextualSpacing/>
              <w:rPr>
                <w:rFonts w:ascii="Arial" w:hAnsi="Arial" w:cs="Arial"/>
                <w:sz w:val="18"/>
                <w:szCs w:val="18"/>
              </w:rPr>
            </w:pPr>
          </w:p>
        </w:tc>
        <w:tc>
          <w:tcPr>
            <w:tcW w:w="6662" w:type="dxa"/>
            <w:tcBorders>
              <w:top w:val="single" w:sz="4" w:space="0" w:color="auto"/>
              <w:left w:val="single" w:sz="4" w:space="0" w:color="auto"/>
              <w:bottom w:val="single" w:sz="4" w:space="0" w:color="auto"/>
              <w:right w:val="single" w:sz="4" w:space="0" w:color="auto"/>
            </w:tcBorders>
            <w:vAlign w:val="center"/>
          </w:tcPr>
          <w:p w14:paraId="63148111" w14:textId="77777777" w:rsidR="005F346C" w:rsidRPr="00A1043F" w:rsidRDefault="005F346C" w:rsidP="00D35797">
            <w:pPr>
              <w:tabs>
                <w:tab w:val="left" w:pos="567"/>
              </w:tabs>
              <w:spacing w:before="40" w:after="40"/>
              <w:contextualSpacing/>
              <w:rPr>
                <w:rFonts w:ascii="Arial" w:hAnsi="Arial" w:cs="Arial"/>
                <w:sz w:val="18"/>
                <w:szCs w:val="18"/>
              </w:rPr>
            </w:pPr>
            <w:r w:rsidRPr="00A1043F">
              <w:rPr>
                <w:rFonts w:ascii="Arial" w:hAnsi="Arial" w:cs="Arial"/>
                <w:sz w:val="18"/>
                <w:szCs w:val="18"/>
              </w:rPr>
              <w:t>Rozporządzenie Ministra Gospodarki z 21.11.2005 r. w sprawie warunków technicznych jakim powinny odpowiadać bazy i stacje paliw płynnych, rurociągi przesyłowe  dalekosiężne służące do transportu ropy naftowej i produktów naftowych i ich usytuowanie</w:t>
            </w:r>
          </w:p>
          <w:p w14:paraId="24A85FDD" w14:textId="77777777" w:rsidR="005F346C" w:rsidRPr="00A1043F" w:rsidRDefault="005F346C" w:rsidP="00D35797">
            <w:pPr>
              <w:pStyle w:val="celp"/>
              <w:spacing w:before="40" w:after="40"/>
              <w:ind w:left="0" w:right="0"/>
              <w:contextualSpacing/>
              <w:jc w:val="left"/>
              <w:rPr>
                <w:rFonts w:ascii="Arial" w:hAnsi="Arial" w:cs="Arial"/>
                <w:sz w:val="18"/>
                <w:szCs w:val="18"/>
              </w:rPr>
            </w:pPr>
            <w:r w:rsidRPr="00A1043F">
              <w:rPr>
                <w:rFonts w:ascii="Arial" w:hAnsi="Arial" w:cs="Arial"/>
                <w:sz w:val="18"/>
                <w:szCs w:val="18"/>
              </w:rPr>
              <w:t>Obwieszczenie Ministra Gospodarki z dnia 14 sierpnia 2014 r. w sprawie ogłoszenia jednolitego tekstu rozporządzenia Ministra Gospodarki w sprawie warunków technicznych, jakim powinny odpowiadać bazy i stacje paliw płynnych, rurociągi przesyłowe dalekosiężne służące do transportu ropy naftowej i produktów naftowych i ich usytuowanie</w:t>
            </w:r>
          </w:p>
        </w:tc>
      </w:tr>
      <w:tr w:rsidR="005F346C" w:rsidRPr="005F346C" w14:paraId="50DB8EB0"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34C5EEB" w14:textId="77777777" w:rsidR="005F346C" w:rsidRPr="00A1043F" w:rsidRDefault="005F346C" w:rsidP="00D71F69">
            <w:pPr>
              <w:tabs>
                <w:tab w:val="left" w:pos="567"/>
              </w:tabs>
              <w:spacing w:before="40" w:after="40"/>
              <w:contextualSpacing/>
              <w:rPr>
                <w:rStyle w:val="h11"/>
                <w:rFonts w:ascii="Arial" w:hAnsi="Arial" w:cs="Arial"/>
                <w:b w:val="0"/>
                <w:sz w:val="18"/>
                <w:szCs w:val="18"/>
              </w:rPr>
            </w:pPr>
            <w:r w:rsidRPr="00A1043F">
              <w:rPr>
                <w:rFonts w:ascii="Arial" w:hAnsi="Arial" w:cs="Arial"/>
                <w:sz w:val="18"/>
                <w:szCs w:val="18"/>
              </w:rPr>
              <w:t>Dz. U. 2007 Nr 143, poz. 1002</w:t>
            </w:r>
          </w:p>
          <w:p w14:paraId="63E248BE" w14:textId="77777777" w:rsidR="005F346C" w:rsidRPr="00A1043F" w:rsidRDefault="005F346C" w:rsidP="00D71F69">
            <w:pPr>
              <w:tabs>
                <w:tab w:val="left" w:pos="567"/>
              </w:tabs>
              <w:spacing w:before="40" w:after="40"/>
              <w:contextualSpacing/>
              <w:rPr>
                <w:rStyle w:val="h11"/>
                <w:rFonts w:ascii="Arial" w:hAnsi="Arial" w:cs="Arial"/>
                <w:b w:val="0"/>
                <w:sz w:val="18"/>
                <w:szCs w:val="18"/>
              </w:rPr>
            </w:pPr>
          </w:p>
        </w:tc>
        <w:tc>
          <w:tcPr>
            <w:tcW w:w="6662" w:type="dxa"/>
            <w:tcBorders>
              <w:top w:val="single" w:sz="4" w:space="0" w:color="auto"/>
              <w:left w:val="single" w:sz="4" w:space="0" w:color="auto"/>
              <w:bottom w:val="single" w:sz="4" w:space="0" w:color="auto"/>
              <w:right w:val="single" w:sz="4" w:space="0" w:color="auto"/>
            </w:tcBorders>
            <w:vAlign w:val="center"/>
          </w:tcPr>
          <w:p w14:paraId="7B0D8606" w14:textId="77777777" w:rsidR="005F346C" w:rsidRPr="00A1043F" w:rsidRDefault="005F346C" w:rsidP="00D35797">
            <w:pPr>
              <w:tabs>
                <w:tab w:val="left" w:pos="567"/>
              </w:tabs>
              <w:spacing w:before="40" w:after="40"/>
              <w:contextualSpacing/>
              <w:rPr>
                <w:rFonts w:ascii="Arial" w:hAnsi="Arial" w:cs="Arial"/>
                <w:sz w:val="18"/>
                <w:szCs w:val="18"/>
              </w:rPr>
            </w:pPr>
            <w:r w:rsidRPr="00A1043F">
              <w:rPr>
                <w:rFonts w:ascii="Arial" w:hAnsi="Arial" w:cs="Arial"/>
                <w:sz w:val="18"/>
                <w:szCs w:val="18"/>
              </w:rPr>
              <w:t>Rozporządzenie Ministra Spraw Wewnętrznych i Administracji z dnia 20.06.2007r. w sprawie wykazu wyrobów służących  zapewnieniu bezpieczeństwa publicznego lub ochronie zdrowia i życia oraz mienia, a także zasad wydawania dopuszczenia tych wyrobów do użytkowania</w:t>
            </w:r>
          </w:p>
        </w:tc>
      </w:tr>
      <w:tr w:rsidR="005F346C" w:rsidRPr="005F346C" w14:paraId="4EC84BF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1FDCF2E" w14:textId="77777777" w:rsidR="005F346C" w:rsidRPr="00772E70" w:rsidRDefault="005F346C" w:rsidP="001A1FE1">
            <w:pPr>
              <w:tabs>
                <w:tab w:val="left" w:pos="567"/>
              </w:tabs>
              <w:spacing w:before="40" w:after="40"/>
              <w:rPr>
                <w:rFonts w:ascii="Arial" w:hAnsi="Arial" w:cs="Arial"/>
                <w:sz w:val="18"/>
                <w:szCs w:val="18"/>
                <w:lang w:val="en-US"/>
              </w:rPr>
            </w:pPr>
            <w:r>
              <w:rPr>
                <w:rFonts w:ascii="Arial" w:hAnsi="Arial" w:cs="Arial"/>
                <w:sz w:val="18"/>
                <w:szCs w:val="18"/>
                <w:lang w:val="en-US"/>
              </w:rPr>
              <w:t>Dz</w:t>
            </w:r>
            <w:r w:rsidRPr="00772E70">
              <w:rPr>
                <w:rFonts w:ascii="Arial" w:hAnsi="Arial" w:cs="Arial"/>
                <w:sz w:val="18"/>
                <w:szCs w:val="18"/>
                <w:lang w:val="en-US"/>
              </w:rPr>
              <w:t xml:space="preserve">. </w:t>
            </w:r>
            <w:r>
              <w:rPr>
                <w:rFonts w:ascii="Arial" w:hAnsi="Arial" w:cs="Arial"/>
                <w:sz w:val="18"/>
                <w:szCs w:val="18"/>
                <w:lang w:val="en-US"/>
              </w:rPr>
              <w:t>U</w:t>
            </w:r>
            <w:r w:rsidRPr="00772E70">
              <w:rPr>
                <w:rFonts w:ascii="Arial" w:hAnsi="Arial" w:cs="Arial"/>
                <w:sz w:val="18"/>
                <w:szCs w:val="18"/>
                <w:lang w:val="en-US"/>
              </w:rPr>
              <w:t xml:space="preserve">. </w:t>
            </w:r>
            <w:r>
              <w:rPr>
                <w:rFonts w:ascii="Arial" w:hAnsi="Arial" w:cs="Arial"/>
                <w:sz w:val="18"/>
                <w:szCs w:val="18"/>
                <w:lang w:val="en-US"/>
              </w:rPr>
              <w:t>20</w:t>
            </w:r>
            <w:r w:rsidR="001A1FE1">
              <w:rPr>
                <w:rFonts w:ascii="Arial" w:hAnsi="Arial" w:cs="Arial"/>
                <w:sz w:val="18"/>
                <w:szCs w:val="18"/>
                <w:lang w:val="en-US"/>
              </w:rPr>
              <w:t>17</w:t>
            </w:r>
            <w:r>
              <w:rPr>
                <w:rFonts w:ascii="Arial" w:hAnsi="Arial" w:cs="Arial"/>
                <w:sz w:val="18"/>
                <w:szCs w:val="18"/>
                <w:lang w:val="en-US"/>
              </w:rPr>
              <w:t>, poz</w:t>
            </w:r>
            <w:r w:rsidR="008608F8">
              <w:rPr>
                <w:rFonts w:ascii="Arial" w:hAnsi="Arial" w:cs="Arial"/>
                <w:sz w:val="18"/>
                <w:szCs w:val="18"/>
                <w:lang w:val="en-US"/>
              </w:rPr>
              <w:t>.</w:t>
            </w:r>
            <w:r>
              <w:rPr>
                <w:rFonts w:ascii="Arial" w:hAnsi="Arial" w:cs="Arial"/>
                <w:sz w:val="18"/>
                <w:szCs w:val="18"/>
                <w:lang w:val="en-US"/>
              </w:rPr>
              <w:t xml:space="preserve"> </w:t>
            </w:r>
            <w:r w:rsidR="001A1FE1">
              <w:rPr>
                <w:rFonts w:ascii="Arial" w:hAnsi="Arial" w:cs="Arial"/>
                <w:sz w:val="18"/>
                <w:szCs w:val="18"/>
                <w:lang w:val="en-US"/>
              </w:rPr>
              <w:t>885</w:t>
            </w:r>
          </w:p>
        </w:tc>
        <w:tc>
          <w:tcPr>
            <w:tcW w:w="6662" w:type="dxa"/>
            <w:tcBorders>
              <w:top w:val="single" w:sz="4" w:space="0" w:color="auto"/>
              <w:left w:val="single" w:sz="4" w:space="0" w:color="auto"/>
              <w:bottom w:val="single" w:sz="4" w:space="0" w:color="auto"/>
              <w:right w:val="single" w:sz="4" w:space="0" w:color="auto"/>
            </w:tcBorders>
            <w:vAlign w:val="center"/>
          </w:tcPr>
          <w:p w14:paraId="5101D800" w14:textId="77777777" w:rsidR="005F346C" w:rsidRPr="005F346C" w:rsidRDefault="005F346C" w:rsidP="001A1FE1">
            <w:pPr>
              <w:tabs>
                <w:tab w:val="left" w:pos="567"/>
              </w:tabs>
              <w:spacing w:before="40" w:after="40"/>
              <w:rPr>
                <w:rFonts w:ascii="Arial" w:hAnsi="Arial" w:cs="Arial"/>
                <w:sz w:val="18"/>
                <w:szCs w:val="18"/>
              </w:rPr>
            </w:pPr>
            <w:r w:rsidRPr="005F346C">
              <w:rPr>
                <w:rStyle w:val="h2"/>
                <w:rFonts w:ascii="Arial" w:hAnsi="Arial" w:cs="Arial"/>
                <w:sz w:val="18"/>
                <w:szCs w:val="18"/>
              </w:rPr>
              <w:t xml:space="preserve">Rozporządzenie Ministra </w:t>
            </w:r>
            <w:r w:rsidR="001A1FE1">
              <w:rPr>
                <w:rStyle w:val="h2"/>
                <w:rFonts w:ascii="Arial" w:hAnsi="Arial" w:cs="Arial"/>
                <w:sz w:val="18"/>
                <w:szCs w:val="18"/>
              </w:rPr>
              <w:t>Rozwoju i Finansów</w:t>
            </w:r>
            <w:r w:rsidRPr="005F346C">
              <w:rPr>
                <w:rStyle w:val="h2"/>
                <w:rFonts w:ascii="Arial" w:hAnsi="Arial" w:cs="Arial"/>
                <w:sz w:val="18"/>
                <w:szCs w:val="18"/>
              </w:rPr>
              <w:t xml:space="preserve"> z dnia </w:t>
            </w:r>
            <w:r w:rsidR="001A1FE1">
              <w:rPr>
                <w:rStyle w:val="h2"/>
                <w:rFonts w:ascii="Arial" w:hAnsi="Arial" w:cs="Arial"/>
                <w:sz w:val="18"/>
                <w:szCs w:val="18"/>
              </w:rPr>
              <w:t>13</w:t>
            </w:r>
            <w:r w:rsidRPr="005F346C">
              <w:rPr>
                <w:rStyle w:val="h2"/>
                <w:rFonts w:ascii="Arial" w:hAnsi="Arial" w:cs="Arial"/>
                <w:sz w:val="18"/>
                <w:szCs w:val="18"/>
              </w:rPr>
              <w:t xml:space="preserve"> </w:t>
            </w:r>
            <w:r w:rsidR="001A1FE1">
              <w:rPr>
                <w:rStyle w:val="h2"/>
                <w:rFonts w:ascii="Arial" w:hAnsi="Arial" w:cs="Arial"/>
                <w:sz w:val="18"/>
                <w:szCs w:val="18"/>
              </w:rPr>
              <w:t>kwietnia</w:t>
            </w:r>
            <w:r w:rsidRPr="005F346C">
              <w:rPr>
                <w:rStyle w:val="h2"/>
                <w:rFonts w:ascii="Arial" w:hAnsi="Arial" w:cs="Arial"/>
                <w:sz w:val="18"/>
                <w:szCs w:val="18"/>
              </w:rPr>
              <w:t xml:space="preserve"> 20</w:t>
            </w:r>
            <w:r w:rsidR="001A1FE1">
              <w:rPr>
                <w:rStyle w:val="h2"/>
                <w:rFonts w:ascii="Arial" w:hAnsi="Arial" w:cs="Arial"/>
                <w:sz w:val="18"/>
                <w:szCs w:val="18"/>
              </w:rPr>
              <w:t>1</w:t>
            </w:r>
            <w:r w:rsidRPr="005F346C">
              <w:rPr>
                <w:rStyle w:val="h2"/>
                <w:rFonts w:ascii="Arial" w:hAnsi="Arial" w:cs="Arial"/>
                <w:sz w:val="18"/>
                <w:szCs w:val="18"/>
              </w:rPr>
              <w:t>7 r. w sprawie rodzajów przyrządów pomiarowych podlegających prawnej kontroli metrologicznej oraz zakresu tej kontroli</w:t>
            </w:r>
            <w:r w:rsidRPr="005F346C">
              <w:rPr>
                <w:rFonts w:ascii="Arial" w:hAnsi="Arial" w:cs="Arial"/>
                <w:sz w:val="18"/>
                <w:szCs w:val="18"/>
              </w:rPr>
              <w:t>.</w:t>
            </w:r>
          </w:p>
        </w:tc>
      </w:tr>
      <w:tr w:rsidR="005F346C" w:rsidRPr="005F346C" w14:paraId="66FB5D0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51840DD" w14:textId="77777777" w:rsidR="005F346C" w:rsidRPr="00772E70" w:rsidRDefault="005F346C" w:rsidP="0093309F">
            <w:pPr>
              <w:tabs>
                <w:tab w:val="left" w:pos="567"/>
              </w:tabs>
              <w:spacing w:before="40" w:after="40"/>
              <w:rPr>
                <w:rFonts w:ascii="Arial" w:hAnsi="Arial" w:cs="Arial"/>
                <w:sz w:val="18"/>
                <w:szCs w:val="18"/>
                <w:lang w:val="en-US"/>
              </w:rPr>
            </w:pPr>
            <w:r>
              <w:rPr>
                <w:rFonts w:ascii="Arial" w:hAnsi="Arial" w:cs="Arial"/>
                <w:sz w:val="18"/>
                <w:szCs w:val="18"/>
                <w:lang w:val="en-US"/>
              </w:rPr>
              <w:t>Dz. U. 20</w:t>
            </w:r>
            <w:r w:rsidR="0093309F">
              <w:rPr>
                <w:rFonts w:ascii="Arial" w:hAnsi="Arial" w:cs="Arial"/>
                <w:sz w:val="18"/>
                <w:szCs w:val="18"/>
                <w:lang w:val="en-US"/>
              </w:rPr>
              <w:t>17</w:t>
            </w:r>
            <w:r>
              <w:rPr>
                <w:rFonts w:ascii="Arial" w:hAnsi="Arial" w:cs="Arial"/>
                <w:sz w:val="18"/>
                <w:szCs w:val="18"/>
                <w:lang w:val="en-US"/>
              </w:rPr>
              <w:t xml:space="preserve"> Nr 5, poz. </w:t>
            </w:r>
            <w:r w:rsidR="0093309F">
              <w:rPr>
                <w:rFonts w:ascii="Arial" w:hAnsi="Arial" w:cs="Arial"/>
                <w:sz w:val="18"/>
                <w:szCs w:val="18"/>
                <w:lang w:val="en-US"/>
              </w:rPr>
              <w:t>969</w:t>
            </w:r>
          </w:p>
        </w:tc>
        <w:tc>
          <w:tcPr>
            <w:tcW w:w="6662" w:type="dxa"/>
            <w:tcBorders>
              <w:top w:val="single" w:sz="4" w:space="0" w:color="auto"/>
              <w:left w:val="single" w:sz="4" w:space="0" w:color="auto"/>
              <w:bottom w:val="single" w:sz="4" w:space="0" w:color="auto"/>
              <w:right w:val="single" w:sz="4" w:space="0" w:color="auto"/>
            </w:tcBorders>
            <w:vAlign w:val="center"/>
          </w:tcPr>
          <w:p w14:paraId="3E7D4636" w14:textId="77777777" w:rsidR="005F346C" w:rsidRPr="005F346C" w:rsidRDefault="005F346C" w:rsidP="00D35797">
            <w:pPr>
              <w:tabs>
                <w:tab w:val="left" w:pos="567"/>
              </w:tabs>
              <w:spacing w:before="40" w:after="40"/>
              <w:rPr>
                <w:rFonts w:ascii="Arial" w:hAnsi="Arial" w:cs="Arial"/>
                <w:sz w:val="18"/>
                <w:szCs w:val="18"/>
              </w:rPr>
            </w:pPr>
            <w:r w:rsidRPr="005F346C">
              <w:rPr>
                <w:rStyle w:val="h2"/>
                <w:rFonts w:ascii="Arial" w:hAnsi="Arial" w:cs="Arial"/>
                <w:sz w:val="18"/>
                <w:szCs w:val="18"/>
              </w:rPr>
              <w:t xml:space="preserve">Rozporządzenie </w:t>
            </w:r>
            <w:r w:rsidR="0093309F" w:rsidRPr="005F346C">
              <w:rPr>
                <w:rStyle w:val="h2"/>
                <w:rFonts w:ascii="Arial" w:hAnsi="Arial" w:cs="Arial"/>
                <w:sz w:val="18"/>
                <w:szCs w:val="18"/>
              </w:rPr>
              <w:t xml:space="preserve">Ministra </w:t>
            </w:r>
            <w:r w:rsidR="0093309F">
              <w:rPr>
                <w:rStyle w:val="h2"/>
                <w:rFonts w:ascii="Arial" w:hAnsi="Arial" w:cs="Arial"/>
                <w:sz w:val="18"/>
                <w:szCs w:val="18"/>
              </w:rPr>
              <w:t>Rozwoju i Finansów</w:t>
            </w:r>
            <w:r w:rsidR="0093309F" w:rsidRPr="005F346C">
              <w:rPr>
                <w:rStyle w:val="h2"/>
                <w:rFonts w:ascii="Arial" w:hAnsi="Arial" w:cs="Arial"/>
                <w:sz w:val="18"/>
                <w:szCs w:val="18"/>
              </w:rPr>
              <w:t xml:space="preserve"> z dnia </w:t>
            </w:r>
            <w:r w:rsidR="0093309F">
              <w:rPr>
                <w:rStyle w:val="h2"/>
                <w:rFonts w:ascii="Arial" w:hAnsi="Arial" w:cs="Arial"/>
                <w:sz w:val="18"/>
                <w:szCs w:val="18"/>
              </w:rPr>
              <w:t>13</w:t>
            </w:r>
            <w:r w:rsidR="0093309F" w:rsidRPr="005F346C">
              <w:rPr>
                <w:rStyle w:val="h2"/>
                <w:rFonts w:ascii="Arial" w:hAnsi="Arial" w:cs="Arial"/>
                <w:sz w:val="18"/>
                <w:szCs w:val="18"/>
              </w:rPr>
              <w:t xml:space="preserve"> </w:t>
            </w:r>
            <w:r w:rsidR="0093309F">
              <w:rPr>
                <w:rStyle w:val="h2"/>
                <w:rFonts w:ascii="Arial" w:hAnsi="Arial" w:cs="Arial"/>
                <w:sz w:val="18"/>
                <w:szCs w:val="18"/>
              </w:rPr>
              <w:t>kwietnia</w:t>
            </w:r>
            <w:r w:rsidR="0093309F" w:rsidRPr="005F346C">
              <w:rPr>
                <w:rStyle w:val="h2"/>
                <w:rFonts w:ascii="Arial" w:hAnsi="Arial" w:cs="Arial"/>
                <w:sz w:val="18"/>
                <w:szCs w:val="18"/>
              </w:rPr>
              <w:t xml:space="preserve"> 20</w:t>
            </w:r>
            <w:r w:rsidR="0093309F">
              <w:rPr>
                <w:rStyle w:val="h2"/>
                <w:rFonts w:ascii="Arial" w:hAnsi="Arial" w:cs="Arial"/>
                <w:sz w:val="18"/>
                <w:szCs w:val="18"/>
              </w:rPr>
              <w:t>17 r</w:t>
            </w:r>
            <w:r w:rsidRPr="005F346C">
              <w:rPr>
                <w:rStyle w:val="h2"/>
                <w:rFonts w:ascii="Arial" w:hAnsi="Arial" w:cs="Arial"/>
                <w:sz w:val="18"/>
                <w:szCs w:val="18"/>
              </w:rPr>
              <w:t>. w sprawie prawnej kontroli metrologicznej przyrządów pomiarowych</w:t>
            </w:r>
            <w:r w:rsidRPr="005F346C">
              <w:rPr>
                <w:rFonts w:ascii="Arial" w:hAnsi="Arial" w:cs="Arial"/>
                <w:sz w:val="18"/>
                <w:szCs w:val="18"/>
              </w:rPr>
              <w:t>.</w:t>
            </w:r>
          </w:p>
        </w:tc>
      </w:tr>
      <w:tr w:rsidR="008608F8" w:rsidRPr="008608F8" w14:paraId="0177B0F7"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42DE150" w14:textId="77777777" w:rsidR="005C7E56" w:rsidRPr="005C7E56" w:rsidRDefault="005C7E56" w:rsidP="005C7E56">
            <w:pPr>
              <w:tabs>
                <w:tab w:val="left" w:pos="567"/>
              </w:tabs>
              <w:spacing w:before="40" w:after="40"/>
              <w:rPr>
                <w:rFonts w:ascii="Arial" w:hAnsi="Arial" w:cs="Arial"/>
                <w:sz w:val="18"/>
                <w:szCs w:val="18"/>
              </w:rPr>
            </w:pPr>
            <w:r w:rsidRPr="005C7E56">
              <w:rPr>
                <w:rFonts w:ascii="Arial" w:hAnsi="Arial" w:cs="Arial"/>
                <w:sz w:val="18"/>
                <w:szCs w:val="18"/>
              </w:rPr>
              <w:t xml:space="preserve">Dz. U. </w:t>
            </w:r>
            <w:r>
              <w:rPr>
                <w:rFonts w:ascii="Arial" w:hAnsi="Arial" w:cs="Arial"/>
                <w:sz w:val="18"/>
                <w:szCs w:val="18"/>
              </w:rPr>
              <w:t xml:space="preserve">2008 </w:t>
            </w:r>
            <w:r w:rsidRPr="005C7E56">
              <w:rPr>
                <w:rFonts w:ascii="Arial" w:hAnsi="Arial" w:cs="Arial"/>
                <w:sz w:val="18"/>
                <w:szCs w:val="18"/>
              </w:rPr>
              <w:t>Nr 2</w:t>
            </w:r>
            <w:r>
              <w:rPr>
                <w:rFonts w:ascii="Arial" w:hAnsi="Arial" w:cs="Arial"/>
                <w:sz w:val="18"/>
                <w:szCs w:val="18"/>
              </w:rPr>
              <w:t>1, poz. 125</w:t>
            </w:r>
          </w:p>
          <w:p w14:paraId="7F29A43B" w14:textId="77777777" w:rsidR="005C7E56" w:rsidRPr="005C7E56" w:rsidRDefault="005C7E56" w:rsidP="005C7E56">
            <w:pPr>
              <w:tabs>
                <w:tab w:val="left" w:pos="567"/>
              </w:tabs>
              <w:spacing w:before="40" w:after="40"/>
              <w:rPr>
                <w:rFonts w:ascii="Arial" w:hAnsi="Arial" w:cs="Arial"/>
                <w:sz w:val="18"/>
                <w:szCs w:val="18"/>
              </w:rPr>
            </w:pPr>
          </w:p>
          <w:p w14:paraId="7B8E7A65" w14:textId="77777777" w:rsidR="005C7E56" w:rsidRPr="005C7E56" w:rsidRDefault="005C7E56" w:rsidP="005C7E56">
            <w:pPr>
              <w:tabs>
                <w:tab w:val="left" w:pos="567"/>
              </w:tabs>
              <w:spacing w:before="40" w:after="40"/>
              <w:rPr>
                <w:rFonts w:ascii="Arial" w:hAnsi="Arial" w:cs="Arial"/>
                <w:sz w:val="18"/>
                <w:szCs w:val="18"/>
              </w:rPr>
            </w:pPr>
          </w:p>
          <w:p w14:paraId="23FA6469" w14:textId="77777777" w:rsidR="005C7E56" w:rsidRPr="005C7E56" w:rsidRDefault="005C7E56" w:rsidP="005C7E56">
            <w:pPr>
              <w:tabs>
                <w:tab w:val="left" w:pos="567"/>
              </w:tabs>
              <w:spacing w:before="40" w:after="40"/>
              <w:rPr>
                <w:rFonts w:ascii="Arial" w:hAnsi="Arial" w:cs="Arial"/>
                <w:sz w:val="18"/>
                <w:szCs w:val="18"/>
              </w:rPr>
            </w:pPr>
          </w:p>
          <w:p w14:paraId="57EAE364" w14:textId="77777777" w:rsidR="005C7E56" w:rsidRPr="005C7E56" w:rsidRDefault="005C7E56" w:rsidP="005C7E56">
            <w:pPr>
              <w:tabs>
                <w:tab w:val="left" w:pos="567"/>
              </w:tabs>
              <w:spacing w:before="40" w:after="40"/>
              <w:rPr>
                <w:rFonts w:ascii="Arial" w:hAnsi="Arial" w:cs="Arial"/>
                <w:sz w:val="18"/>
                <w:szCs w:val="18"/>
              </w:rPr>
            </w:pPr>
            <w:r w:rsidRPr="005C7E56">
              <w:rPr>
                <w:rFonts w:ascii="Arial" w:hAnsi="Arial" w:cs="Arial"/>
                <w:sz w:val="18"/>
                <w:szCs w:val="18"/>
              </w:rPr>
              <w:t>Dz. U. 20</w:t>
            </w:r>
            <w:r>
              <w:rPr>
                <w:rFonts w:ascii="Arial" w:hAnsi="Arial" w:cs="Arial"/>
                <w:sz w:val="18"/>
                <w:szCs w:val="18"/>
              </w:rPr>
              <w:t>14</w:t>
            </w:r>
            <w:r w:rsidRPr="005C7E56">
              <w:rPr>
                <w:rFonts w:ascii="Arial" w:hAnsi="Arial" w:cs="Arial"/>
                <w:sz w:val="18"/>
                <w:szCs w:val="18"/>
              </w:rPr>
              <w:t xml:space="preserve"> poz. 1</w:t>
            </w:r>
            <w:r>
              <w:rPr>
                <w:rFonts w:ascii="Arial" w:hAnsi="Arial" w:cs="Arial"/>
                <w:sz w:val="18"/>
                <w:szCs w:val="18"/>
              </w:rPr>
              <w:t>098</w:t>
            </w:r>
          </w:p>
          <w:p w14:paraId="69224599" w14:textId="77777777" w:rsidR="009A312E" w:rsidRPr="009A312E" w:rsidRDefault="009A312E" w:rsidP="00D71F69">
            <w:pPr>
              <w:tabs>
                <w:tab w:val="left" w:pos="567"/>
              </w:tabs>
              <w:spacing w:before="40" w:after="40"/>
              <w:rPr>
                <w:rFonts w:ascii="Arial" w:hAnsi="Arial" w:cs="Arial"/>
                <w:sz w:val="18"/>
                <w:szCs w:val="18"/>
              </w:rPr>
            </w:pPr>
          </w:p>
        </w:tc>
        <w:tc>
          <w:tcPr>
            <w:tcW w:w="6662" w:type="dxa"/>
            <w:tcBorders>
              <w:top w:val="single" w:sz="4" w:space="0" w:color="auto"/>
              <w:left w:val="single" w:sz="4" w:space="0" w:color="auto"/>
              <w:bottom w:val="single" w:sz="4" w:space="0" w:color="auto"/>
              <w:right w:val="single" w:sz="4" w:space="0" w:color="auto"/>
            </w:tcBorders>
            <w:vAlign w:val="center"/>
          </w:tcPr>
          <w:p w14:paraId="62D4E95A" w14:textId="77777777" w:rsidR="009A312E" w:rsidRDefault="008608F8" w:rsidP="00D35797">
            <w:pPr>
              <w:tabs>
                <w:tab w:val="left" w:pos="567"/>
              </w:tabs>
              <w:spacing w:before="40" w:after="40"/>
              <w:rPr>
                <w:rFonts w:ascii="Arial" w:hAnsi="Arial" w:cs="Arial"/>
                <w:sz w:val="18"/>
                <w:szCs w:val="18"/>
              </w:rPr>
            </w:pPr>
            <w:r w:rsidRPr="008608F8">
              <w:rPr>
                <w:rStyle w:val="h2"/>
                <w:rFonts w:ascii="Arial" w:hAnsi="Arial" w:cs="Arial"/>
                <w:sz w:val="18"/>
                <w:szCs w:val="18"/>
              </w:rPr>
              <w:t>Rozporządzenie Ministra Gospodarki z dnia 22 stycznia 2008 r. w sprawie wymagań, którym powinny odpowiadać zbiorniki pomiarowe, oraz szczegółowego zakresu badań i sprawdzeń wykonywanych podczas prawnej kontroli metrologicznej tych przyrządów pomiarowych</w:t>
            </w:r>
            <w:r w:rsidRPr="008608F8">
              <w:rPr>
                <w:rFonts w:ascii="Arial" w:hAnsi="Arial" w:cs="Arial"/>
                <w:sz w:val="18"/>
                <w:szCs w:val="18"/>
              </w:rPr>
              <w:t>.</w:t>
            </w:r>
          </w:p>
          <w:p w14:paraId="1D091BAE" w14:textId="77777777" w:rsidR="009A312E" w:rsidRPr="008608F8" w:rsidRDefault="009A312E" w:rsidP="00D35797">
            <w:pPr>
              <w:tabs>
                <w:tab w:val="left" w:pos="567"/>
              </w:tabs>
              <w:spacing w:before="40" w:after="40"/>
              <w:rPr>
                <w:rFonts w:ascii="Arial" w:hAnsi="Arial" w:cs="Arial"/>
                <w:sz w:val="18"/>
                <w:szCs w:val="18"/>
              </w:rPr>
            </w:pPr>
            <w:r w:rsidRPr="009A312E">
              <w:rPr>
                <w:rFonts w:ascii="Arial" w:hAnsi="Arial" w:cs="Arial"/>
                <w:sz w:val="18"/>
                <w:szCs w:val="18"/>
              </w:rPr>
              <w:t>Obwieszczenie Ministra Gospodarki z dnia 21 maja 2014 r. w sprawie ogłoszenia jednolitego tekstu rozporządzenia Ministra Gospodarki w sprawie wymagań, którym powinny odpowiadać zbiorniki pomiarowe, oraz szczegółowego zakresu badań i sprawdzeń wykonywanych podczas prawnej kontroli metrologicznej tych przyrządów pomiarowych</w:t>
            </w:r>
          </w:p>
        </w:tc>
      </w:tr>
      <w:tr w:rsidR="008608F8" w:rsidRPr="008608F8" w14:paraId="1B06BD50"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7CCA388" w14:textId="77777777" w:rsidR="008608F8" w:rsidRPr="0040749D" w:rsidRDefault="008608F8" w:rsidP="00D71F69">
            <w:pPr>
              <w:tabs>
                <w:tab w:val="left" w:pos="567"/>
              </w:tabs>
              <w:spacing w:before="40" w:after="40"/>
              <w:rPr>
                <w:rFonts w:ascii="Arial" w:hAnsi="Arial" w:cs="Arial"/>
                <w:sz w:val="18"/>
                <w:szCs w:val="18"/>
              </w:rPr>
            </w:pPr>
            <w:r>
              <w:rPr>
                <w:rFonts w:ascii="Arial" w:hAnsi="Arial" w:cs="Arial"/>
                <w:sz w:val="18"/>
                <w:szCs w:val="18"/>
              </w:rPr>
              <w:t>Dz</w:t>
            </w:r>
            <w:r w:rsidRPr="0040749D">
              <w:rPr>
                <w:rFonts w:ascii="Arial" w:hAnsi="Arial" w:cs="Arial"/>
                <w:sz w:val="18"/>
                <w:szCs w:val="18"/>
              </w:rPr>
              <w:t xml:space="preserve">. </w:t>
            </w:r>
            <w:r>
              <w:rPr>
                <w:rFonts w:ascii="Arial" w:hAnsi="Arial" w:cs="Arial"/>
                <w:sz w:val="18"/>
                <w:szCs w:val="18"/>
              </w:rPr>
              <w:t>U</w:t>
            </w:r>
            <w:r w:rsidRPr="0040749D">
              <w:rPr>
                <w:rFonts w:ascii="Arial" w:hAnsi="Arial" w:cs="Arial"/>
                <w:sz w:val="18"/>
                <w:szCs w:val="18"/>
              </w:rPr>
              <w:t xml:space="preserve">. </w:t>
            </w:r>
            <w:r>
              <w:rPr>
                <w:rFonts w:ascii="Arial" w:hAnsi="Arial" w:cs="Arial"/>
                <w:sz w:val="18"/>
                <w:szCs w:val="18"/>
              </w:rPr>
              <w:t>2010 Nr 109, poz. 719</w:t>
            </w:r>
          </w:p>
        </w:tc>
        <w:tc>
          <w:tcPr>
            <w:tcW w:w="6662" w:type="dxa"/>
            <w:tcBorders>
              <w:top w:val="single" w:sz="4" w:space="0" w:color="auto"/>
              <w:left w:val="single" w:sz="4" w:space="0" w:color="auto"/>
              <w:bottom w:val="single" w:sz="4" w:space="0" w:color="auto"/>
              <w:right w:val="single" w:sz="4" w:space="0" w:color="auto"/>
            </w:tcBorders>
            <w:vAlign w:val="center"/>
          </w:tcPr>
          <w:p w14:paraId="30AA9444" w14:textId="77777777" w:rsidR="008608F8" w:rsidRPr="008608F8" w:rsidRDefault="008608F8" w:rsidP="00D35797">
            <w:pPr>
              <w:tabs>
                <w:tab w:val="left" w:pos="567"/>
              </w:tabs>
              <w:spacing w:before="40" w:after="40"/>
              <w:rPr>
                <w:rFonts w:ascii="Arial" w:hAnsi="Arial" w:cs="Arial"/>
                <w:sz w:val="18"/>
                <w:szCs w:val="18"/>
              </w:rPr>
            </w:pPr>
            <w:r w:rsidRPr="008608F8">
              <w:rPr>
                <w:rStyle w:val="h2"/>
                <w:rFonts w:ascii="Arial" w:hAnsi="Arial" w:cs="Arial"/>
                <w:sz w:val="18"/>
                <w:szCs w:val="18"/>
              </w:rPr>
              <w:t>Rozporządzenie Ministra Spraw Wewnętrznych i Administracji z dnia 7 czerwca 2010 r. w sprawie ochrony przeciwpożarowej budynków, innych obiektów budowlanych i terenów</w:t>
            </w:r>
            <w:r w:rsidRPr="008608F8">
              <w:rPr>
                <w:rFonts w:ascii="Arial" w:hAnsi="Arial" w:cs="Arial"/>
                <w:sz w:val="18"/>
                <w:szCs w:val="18"/>
              </w:rPr>
              <w:t>.</w:t>
            </w:r>
          </w:p>
        </w:tc>
      </w:tr>
      <w:tr w:rsidR="008608F8" w:rsidRPr="00A20D76" w14:paraId="78ACCDC0"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C9959E9" w14:textId="77777777" w:rsidR="008608F8" w:rsidRPr="00A1043F" w:rsidRDefault="008608F8" w:rsidP="00D71F69">
            <w:pPr>
              <w:tabs>
                <w:tab w:val="left" w:pos="567"/>
              </w:tabs>
              <w:spacing w:before="40" w:after="40"/>
              <w:contextualSpacing/>
              <w:rPr>
                <w:rFonts w:ascii="Arial" w:hAnsi="Arial" w:cs="Arial"/>
                <w:b/>
                <w:sz w:val="18"/>
                <w:szCs w:val="18"/>
                <w:lang w:val="en-US"/>
              </w:rPr>
            </w:pPr>
            <w:r w:rsidRPr="00A1043F">
              <w:rPr>
                <w:rFonts w:ascii="Arial" w:hAnsi="Arial" w:cs="Arial"/>
                <w:bCs/>
                <w:sz w:val="18"/>
                <w:szCs w:val="18"/>
                <w:lang w:val="en-GB"/>
              </w:rPr>
              <w:t>Dz. U. 2010 nr 138</w:t>
            </w:r>
            <w:r>
              <w:rPr>
                <w:rFonts w:ascii="Arial" w:hAnsi="Arial" w:cs="Arial"/>
                <w:bCs/>
                <w:sz w:val="18"/>
                <w:szCs w:val="18"/>
                <w:lang w:val="en-GB"/>
              </w:rPr>
              <w:t>,</w:t>
            </w:r>
            <w:r w:rsidRPr="00A1043F">
              <w:rPr>
                <w:rFonts w:ascii="Arial" w:hAnsi="Arial" w:cs="Arial"/>
                <w:bCs/>
                <w:sz w:val="18"/>
                <w:szCs w:val="18"/>
                <w:lang w:val="en-GB"/>
              </w:rPr>
              <w:t xml:space="preserve"> poz. 931</w:t>
            </w:r>
          </w:p>
        </w:tc>
        <w:tc>
          <w:tcPr>
            <w:tcW w:w="6662" w:type="dxa"/>
            <w:tcBorders>
              <w:top w:val="single" w:sz="4" w:space="0" w:color="auto"/>
              <w:left w:val="single" w:sz="4" w:space="0" w:color="auto"/>
              <w:bottom w:val="single" w:sz="4" w:space="0" w:color="auto"/>
              <w:right w:val="single" w:sz="4" w:space="0" w:color="auto"/>
            </w:tcBorders>
            <w:vAlign w:val="center"/>
          </w:tcPr>
          <w:p w14:paraId="521B3428" w14:textId="77777777" w:rsidR="008608F8" w:rsidRPr="00A1043F" w:rsidRDefault="008608F8" w:rsidP="00D35797">
            <w:pPr>
              <w:tabs>
                <w:tab w:val="left" w:pos="567"/>
              </w:tabs>
              <w:spacing w:before="40" w:after="40"/>
              <w:contextualSpacing/>
              <w:rPr>
                <w:rFonts w:ascii="Arial" w:hAnsi="Arial" w:cs="Arial"/>
                <w:sz w:val="18"/>
                <w:szCs w:val="18"/>
              </w:rPr>
            </w:pPr>
            <w:r w:rsidRPr="00A1043F">
              <w:rPr>
                <w:rFonts w:ascii="Arial" w:hAnsi="Arial" w:cs="Arial"/>
                <w:sz w:val="18"/>
                <w:szCs w:val="18"/>
              </w:rPr>
              <w:t>Rozporządzenie Ministra Gospodarki z dnia 8 lipca 2010 r. w sprawie minimalnych wymagań, dotyczących bezpieczeństwa i higieny pracy, związanych z możliwością wystąpienia w miejscu pracy atmosfery wybuchowej.</w:t>
            </w:r>
          </w:p>
        </w:tc>
      </w:tr>
      <w:tr w:rsidR="008608F8" w:rsidRPr="008608F8" w14:paraId="5832903D"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85E3C2F" w14:textId="77777777" w:rsidR="008608F8" w:rsidRPr="00A1043F" w:rsidRDefault="008608F8" w:rsidP="00D71F69">
            <w:pPr>
              <w:tabs>
                <w:tab w:val="left" w:pos="567"/>
              </w:tabs>
              <w:spacing w:before="40" w:after="40"/>
              <w:rPr>
                <w:rFonts w:ascii="Arial" w:hAnsi="Arial" w:cs="Arial"/>
                <w:b/>
                <w:sz w:val="18"/>
                <w:szCs w:val="18"/>
                <w:lang w:val="en-US"/>
              </w:rPr>
            </w:pPr>
            <w:r>
              <w:rPr>
                <w:rFonts w:ascii="Arial" w:hAnsi="Arial" w:cs="Arial"/>
                <w:bCs/>
                <w:sz w:val="18"/>
                <w:szCs w:val="18"/>
                <w:lang w:val="en-GB"/>
              </w:rPr>
              <w:t>Dz</w:t>
            </w:r>
            <w:r w:rsidRPr="00A1043F">
              <w:rPr>
                <w:rFonts w:ascii="Arial" w:hAnsi="Arial" w:cs="Arial"/>
                <w:bCs/>
                <w:sz w:val="18"/>
                <w:szCs w:val="18"/>
                <w:lang w:val="en-GB"/>
              </w:rPr>
              <w:t xml:space="preserve">. </w:t>
            </w:r>
            <w:r>
              <w:rPr>
                <w:rFonts w:ascii="Arial" w:hAnsi="Arial" w:cs="Arial"/>
                <w:bCs/>
                <w:sz w:val="18"/>
                <w:szCs w:val="18"/>
                <w:lang w:val="en-GB"/>
              </w:rPr>
              <w:t>U</w:t>
            </w:r>
            <w:r w:rsidRPr="00A1043F">
              <w:rPr>
                <w:rFonts w:ascii="Arial" w:hAnsi="Arial" w:cs="Arial"/>
                <w:bCs/>
                <w:sz w:val="18"/>
                <w:szCs w:val="18"/>
                <w:lang w:val="en-GB"/>
              </w:rPr>
              <w:t>. 20</w:t>
            </w:r>
            <w:r>
              <w:rPr>
                <w:rFonts w:ascii="Arial" w:hAnsi="Arial" w:cs="Arial"/>
                <w:bCs/>
                <w:sz w:val="18"/>
                <w:szCs w:val="18"/>
                <w:lang w:val="en-GB"/>
              </w:rPr>
              <w:t>16</w:t>
            </w:r>
            <w:r w:rsidRPr="00A1043F">
              <w:rPr>
                <w:rFonts w:ascii="Arial" w:hAnsi="Arial" w:cs="Arial"/>
                <w:bCs/>
                <w:sz w:val="18"/>
                <w:szCs w:val="18"/>
                <w:lang w:val="en-GB"/>
              </w:rPr>
              <w:t xml:space="preserve"> </w:t>
            </w:r>
            <w:r>
              <w:rPr>
                <w:rFonts w:ascii="Arial" w:hAnsi="Arial" w:cs="Arial"/>
                <w:bCs/>
                <w:sz w:val="18"/>
                <w:szCs w:val="18"/>
                <w:lang w:val="en-GB"/>
              </w:rPr>
              <w:t>Nr 0,</w:t>
            </w:r>
            <w:r w:rsidRPr="00A1043F">
              <w:rPr>
                <w:rFonts w:ascii="Arial" w:hAnsi="Arial" w:cs="Arial"/>
                <w:bCs/>
                <w:sz w:val="18"/>
                <w:szCs w:val="18"/>
                <w:lang w:val="en-GB"/>
              </w:rPr>
              <w:t xml:space="preserve"> </w:t>
            </w:r>
            <w:r>
              <w:rPr>
                <w:rFonts w:ascii="Arial" w:hAnsi="Arial" w:cs="Arial"/>
                <w:bCs/>
                <w:sz w:val="18"/>
                <w:szCs w:val="18"/>
                <w:lang w:val="en-GB"/>
              </w:rPr>
              <w:t>poz.</w:t>
            </w:r>
            <w:r w:rsidRPr="00A1043F">
              <w:rPr>
                <w:rFonts w:ascii="Arial" w:hAnsi="Arial" w:cs="Arial"/>
                <w:bCs/>
                <w:sz w:val="18"/>
                <w:szCs w:val="18"/>
                <w:lang w:val="en-GB"/>
              </w:rPr>
              <w:t xml:space="preserve"> </w:t>
            </w:r>
            <w:r>
              <w:rPr>
                <w:rFonts w:ascii="Arial" w:hAnsi="Arial" w:cs="Arial"/>
                <w:bCs/>
                <w:sz w:val="18"/>
                <w:szCs w:val="18"/>
                <w:lang w:val="en-GB"/>
              </w:rPr>
              <w:t>817</w:t>
            </w:r>
          </w:p>
        </w:tc>
        <w:tc>
          <w:tcPr>
            <w:tcW w:w="6662" w:type="dxa"/>
            <w:tcBorders>
              <w:top w:val="single" w:sz="4" w:space="0" w:color="auto"/>
              <w:left w:val="single" w:sz="4" w:space="0" w:color="auto"/>
              <w:bottom w:val="single" w:sz="4" w:space="0" w:color="auto"/>
              <w:right w:val="single" w:sz="4" w:space="0" w:color="auto"/>
            </w:tcBorders>
            <w:vAlign w:val="center"/>
          </w:tcPr>
          <w:p w14:paraId="72378D3F" w14:textId="77777777" w:rsidR="008608F8" w:rsidRPr="008608F8" w:rsidRDefault="008608F8" w:rsidP="00D35797">
            <w:pPr>
              <w:tabs>
                <w:tab w:val="left" w:pos="567"/>
              </w:tabs>
              <w:spacing w:before="40" w:after="40"/>
              <w:rPr>
                <w:rFonts w:ascii="Arial" w:hAnsi="Arial" w:cs="Arial"/>
                <w:sz w:val="18"/>
                <w:szCs w:val="18"/>
              </w:rPr>
            </w:pPr>
            <w:r w:rsidRPr="008608F8">
              <w:rPr>
                <w:rFonts w:ascii="Arial" w:hAnsi="Arial" w:cs="Arial"/>
                <w:sz w:val="18"/>
                <w:szCs w:val="18"/>
              </w:rPr>
              <w:t xml:space="preserve">Rozporządzenie Ministra Rozwoju z dnia 6 czerwca 2016 r. w sprawie wymagań dla urządzeń i systemów ochronnych przeznaczonych do użytku w atmosferze potencjalnie wybuchowej. </w:t>
            </w:r>
          </w:p>
        </w:tc>
      </w:tr>
      <w:tr w:rsidR="008608F8" w:rsidRPr="00A20D76" w14:paraId="53B643E0"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6D452CC" w14:textId="77777777" w:rsidR="008608F8" w:rsidRPr="00A1043F" w:rsidRDefault="008608F8" w:rsidP="00D71F69">
            <w:pPr>
              <w:tabs>
                <w:tab w:val="left" w:pos="567"/>
              </w:tabs>
              <w:spacing w:before="40" w:after="40"/>
              <w:contextualSpacing/>
              <w:rPr>
                <w:rFonts w:ascii="Arial" w:hAnsi="Arial" w:cs="Arial"/>
                <w:sz w:val="18"/>
                <w:szCs w:val="18"/>
                <w:lang w:val="en-US"/>
              </w:rPr>
            </w:pPr>
            <w:r w:rsidRPr="00A1043F">
              <w:rPr>
                <w:rFonts w:ascii="Arial" w:hAnsi="Arial" w:cs="Arial"/>
                <w:bCs/>
                <w:kern w:val="36"/>
                <w:sz w:val="18"/>
                <w:szCs w:val="18"/>
                <w:lang w:val="en-GB"/>
              </w:rPr>
              <w:lastRenderedPageBreak/>
              <w:t>PN-EN ISO 5167-1:2005</w:t>
            </w:r>
          </w:p>
        </w:tc>
        <w:tc>
          <w:tcPr>
            <w:tcW w:w="6662" w:type="dxa"/>
            <w:tcBorders>
              <w:top w:val="single" w:sz="4" w:space="0" w:color="auto"/>
              <w:left w:val="single" w:sz="4" w:space="0" w:color="auto"/>
              <w:bottom w:val="single" w:sz="4" w:space="0" w:color="auto"/>
              <w:right w:val="single" w:sz="4" w:space="0" w:color="auto"/>
            </w:tcBorders>
            <w:vAlign w:val="center"/>
          </w:tcPr>
          <w:p w14:paraId="3A791F65" w14:textId="77777777" w:rsidR="008608F8" w:rsidRPr="00A1043F" w:rsidRDefault="008608F8"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Pomiary strumienia płynu za pomocą zwężek pomiarowych wbudowanych w całkowicie wypełnione rurociągi o przekroju kołowym - Część 1: Zasady i wymagania ogólne.</w:t>
            </w:r>
          </w:p>
        </w:tc>
      </w:tr>
      <w:tr w:rsidR="008608F8" w:rsidRPr="00A20D76" w14:paraId="56C0E504"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256CE95" w14:textId="77777777" w:rsidR="008608F8" w:rsidRPr="00A1043F" w:rsidRDefault="008608F8"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PN-ISO 5725-1: 2002</w:t>
            </w:r>
          </w:p>
        </w:tc>
        <w:tc>
          <w:tcPr>
            <w:tcW w:w="6662" w:type="dxa"/>
            <w:tcBorders>
              <w:top w:val="single" w:sz="4" w:space="0" w:color="auto"/>
              <w:left w:val="single" w:sz="4" w:space="0" w:color="auto"/>
              <w:bottom w:val="single" w:sz="4" w:space="0" w:color="auto"/>
              <w:right w:val="single" w:sz="4" w:space="0" w:color="auto"/>
            </w:tcBorders>
            <w:vAlign w:val="center"/>
          </w:tcPr>
          <w:p w14:paraId="273FD451" w14:textId="77777777" w:rsidR="008608F8" w:rsidRPr="00A1043F" w:rsidRDefault="008608F8" w:rsidP="00D35797">
            <w:pPr>
              <w:tabs>
                <w:tab w:val="left" w:pos="567"/>
              </w:tabs>
              <w:spacing w:before="40" w:after="40"/>
              <w:contextualSpacing/>
              <w:rPr>
                <w:rFonts w:ascii="Arial" w:hAnsi="Arial" w:cs="Arial"/>
                <w:sz w:val="18"/>
                <w:szCs w:val="18"/>
              </w:rPr>
            </w:pPr>
            <w:r w:rsidRPr="00A1043F">
              <w:rPr>
                <w:rFonts w:ascii="Arial" w:hAnsi="Arial" w:cs="Arial"/>
                <w:sz w:val="18"/>
                <w:szCs w:val="18"/>
              </w:rPr>
              <w:t>Dokładność (poprawność i precyzja) metod pomiarowych i wyników pomiarów</w:t>
            </w:r>
          </w:p>
        </w:tc>
      </w:tr>
      <w:tr w:rsidR="008608F8" w:rsidRPr="00A20D76" w14:paraId="3099457D"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11EB022" w14:textId="77777777" w:rsidR="008608F8" w:rsidRPr="00A1043F" w:rsidRDefault="008608F8" w:rsidP="00D71F69">
            <w:pPr>
              <w:tabs>
                <w:tab w:val="left" w:pos="567"/>
              </w:tabs>
              <w:spacing w:before="40" w:after="40"/>
              <w:contextualSpacing/>
              <w:rPr>
                <w:rFonts w:ascii="Arial" w:hAnsi="Arial" w:cs="Arial"/>
                <w:sz w:val="18"/>
                <w:szCs w:val="18"/>
                <w:lang w:val="en-US"/>
              </w:rPr>
            </w:pPr>
            <w:r w:rsidRPr="00A1043F">
              <w:rPr>
                <w:rFonts w:ascii="Arial" w:hAnsi="Arial" w:cs="Arial"/>
                <w:bCs/>
                <w:kern w:val="36"/>
                <w:sz w:val="18"/>
                <w:szCs w:val="18"/>
              </w:rPr>
              <w:t>PN-ISO 6790:1996</w:t>
            </w:r>
          </w:p>
        </w:tc>
        <w:tc>
          <w:tcPr>
            <w:tcW w:w="6662" w:type="dxa"/>
            <w:tcBorders>
              <w:top w:val="single" w:sz="4" w:space="0" w:color="auto"/>
              <w:left w:val="single" w:sz="4" w:space="0" w:color="auto"/>
              <w:bottom w:val="single" w:sz="4" w:space="0" w:color="auto"/>
              <w:right w:val="single" w:sz="4" w:space="0" w:color="auto"/>
            </w:tcBorders>
            <w:vAlign w:val="center"/>
          </w:tcPr>
          <w:p w14:paraId="5157CE7C" w14:textId="77777777" w:rsidR="008608F8" w:rsidRPr="00A1043F" w:rsidRDefault="008608F8" w:rsidP="00D35797">
            <w:pPr>
              <w:tabs>
                <w:tab w:val="left" w:pos="567"/>
              </w:tabs>
              <w:spacing w:before="40" w:after="40"/>
              <w:contextualSpacing/>
              <w:rPr>
                <w:rFonts w:ascii="Arial" w:hAnsi="Arial" w:cs="Arial"/>
                <w:sz w:val="18"/>
                <w:szCs w:val="18"/>
              </w:rPr>
            </w:pPr>
            <w:r w:rsidRPr="00A1043F">
              <w:rPr>
                <w:rFonts w:ascii="Arial" w:hAnsi="Arial" w:cs="Arial"/>
                <w:sz w:val="18"/>
                <w:szCs w:val="18"/>
              </w:rPr>
              <w:t xml:space="preserve">Sprzęt i urządzenia do zabezpieczeń przeciwpożarowych i zwalczania pożarów - Symbole graficzne na planach ochrony przeciwpożarowej </w:t>
            </w:r>
            <w:r>
              <w:rPr>
                <w:rFonts w:ascii="Arial" w:hAnsi="Arial" w:cs="Arial"/>
                <w:sz w:val="18"/>
                <w:szCs w:val="18"/>
              </w:rPr>
              <w:t>–</w:t>
            </w:r>
            <w:r w:rsidRPr="00A1043F">
              <w:rPr>
                <w:rFonts w:ascii="Arial" w:hAnsi="Arial" w:cs="Arial"/>
                <w:sz w:val="18"/>
                <w:szCs w:val="18"/>
              </w:rPr>
              <w:t xml:space="preserve"> Wyszczególnienie</w:t>
            </w:r>
          </w:p>
        </w:tc>
      </w:tr>
      <w:tr w:rsidR="00907383" w:rsidRPr="00A20D76" w14:paraId="0C786DA9"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30B891B" w14:textId="77777777" w:rsidR="00907383" w:rsidRPr="00BB6D70" w:rsidRDefault="00BB6D70" w:rsidP="00BB6D70">
            <w:pPr>
              <w:shd w:val="clear" w:color="auto" w:fill="FFFFFF"/>
              <w:outlineLvl w:val="0"/>
              <w:rPr>
                <w:rFonts w:ascii="Arial" w:hAnsi="Arial" w:cs="Arial"/>
                <w:bCs/>
                <w:kern w:val="36"/>
                <w:sz w:val="18"/>
                <w:szCs w:val="18"/>
              </w:rPr>
            </w:pPr>
            <w:r w:rsidRPr="00BB6D70">
              <w:rPr>
                <w:rFonts w:ascii="Arial" w:hAnsi="Arial" w:cs="Arial"/>
                <w:bCs/>
                <w:kern w:val="36"/>
                <w:sz w:val="18"/>
                <w:szCs w:val="18"/>
              </w:rPr>
              <w:t>PN-EN ISO/IEC 27001:2017-06</w:t>
            </w:r>
          </w:p>
        </w:tc>
        <w:tc>
          <w:tcPr>
            <w:tcW w:w="6662" w:type="dxa"/>
            <w:tcBorders>
              <w:top w:val="single" w:sz="4" w:space="0" w:color="auto"/>
              <w:left w:val="single" w:sz="4" w:space="0" w:color="auto"/>
              <w:bottom w:val="single" w:sz="4" w:space="0" w:color="auto"/>
              <w:right w:val="single" w:sz="4" w:space="0" w:color="auto"/>
            </w:tcBorders>
            <w:vAlign w:val="center"/>
          </w:tcPr>
          <w:p w14:paraId="6C97893A" w14:textId="77777777" w:rsidR="00907383" w:rsidRPr="00907383" w:rsidRDefault="00907383" w:rsidP="00D35797">
            <w:pPr>
              <w:tabs>
                <w:tab w:val="left" w:pos="567"/>
              </w:tabs>
              <w:spacing w:before="40" w:after="40"/>
              <w:contextualSpacing/>
              <w:rPr>
                <w:rFonts w:ascii="Arial" w:hAnsi="Arial" w:cs="Arial"/>
                <w:sz w:val="18"/>
                <w:szCs w:val="18"/>
              </w:rPr>
            </w:pPr>
            <w:r w:rsidRPr="00907383">
              <w:rPr>
                <w:rFonts w:ascii="Arial" w:hAnsi="Arial" w:cs="Arial"/>
                <w:sz w:val="18"/>
                <w:szCs w:val="18"/>
              </w:rPr>
              <w:t>Technika informatyczna - Techniki bezpieczeństwa - Systemy zarządzan</w:t>
            </w:r>
            <w:r w:rsidR="001D46F0">
              <w:rPr>
                <w:rFonts w:ascii="Arial" w:hAnsi="Arial" w:cs="Arial"/>
                <w:sz w:val="18"/>
                <w:szCs w:val="18"/>
              </w:rPr>
              <w:t>ia bezpieczeństwem informacji -</w:t>
            </w:r>
            <w:r w:rsidRPr="00907383">
              <w:rPr>
                <w:rFonts w:ascii="Arial" w:hAnsi="Arial" w:cs="Arial"/>
                <w:sz w:val="18"/>
                <w:szCs w:val="18"/>
              </w:rPr>
              <w:t xml:space="preserve"> Wymagania.</w:t>
            </w:r>
          </w:p>
        </w:tc>
      </w:tr>
      <w:tr w:rsidR="00907383" w:rsidRPr="00A20D76" w14:paraId="260F99FA"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313B30E" w14:textId="77777777" w:rsidR="00907383" w:rsidRPr="003B4A97" w:rsidRDefault="00BB6D70" w:rsidP="00BB6D70">
            <w:pPr>
              <w:shd w:val="clear" w:color="auto" w:fill="FFFFFF"/>
              <w:outlineLvl w:val="0"/>
              <w:rPr>
                <w:rFonts w:ascii="Arial" w:hAnsi="Arial" w:cs="Arial"/>
                <w:bCs/>
                <w:kern w:val="36"/>
                <w:sz w:val="18"/>
                <w:szCs w:val="18"/>
              </w:rPr>
            </w:pPr>
            <w:r w:rsidRPr="00BB6D70">
              <w:rPr>
                <w:rFonts w:ascii="Arial" w:hAnsi="Arial" w:cs="Arial"/>
                <w:bCs/>
                <w:kern w:val="36"/>
                <w:sz w:val="18"/>
                <w:szCs w:val="18"/>
              </w:rPr>
              <w:t>PN-EN ISO/IEC 27002:2017-06</w:t>
            </w:r>
          </w:p>
        </w:tc>
        <w:tc>
          <w:tcPr>
            <w:tcW w:w="6662" w:type="dxa"/>
            <w:tcBorders>
              <w:top w:val="single" w:sz="4" w:space="0" w:color="auto"/>
              <w:left w:val="single" w:sz="4" w:space="0" w:color="auto"/>
              <w:bottom w:val="single" w:sz="4" w:space="0" w:color="auto"/>
              <w:right w:val="single" w:sz="4" w:space="0" w:color="auto"/>
            </w:tcBorders>
            <w:vAlign w:val="center"/>
          </w:tcPr>
          <w:p w14:paraId="25C8DE94" w14:textId="77777777" w:rsidR="00907383" w:rsidRPr="00907383" w:rsidRDefault="00907383" w:rsidP="00D35797">
            <w:pPr>
              <w:tabs>
                <w:tab w:val="left" w:pos="567"/>
              </w:tabs>
              <w:spacing w:before="40" w:after="40"/>
              <w:contextualSpacing/>
              <w:rPr>
                <w:rFonts w:ascii="Arial" w:hAnsi="Arial" w:cs="Arial"/>
                <w:sz w:val="18"/>
                <w:szCs w:val="18"/>
              </w:rPr>
            </w:pPr>
            <w:r w:rsidRPr="00907383">
              <w:rPr>
                <w:rFonts w:ascii="Arial" w:hAnsi="Arial" w:cs="Arial"/>
                <w:sz w:val="18"/>
                <w:szCs w:val="18"/>
              </w:rPr>
              <w:t>Technika informatyczna - Techniki bezpieczeństwa - Praktyczne zasady zabezpieczania informacji.</w:t>
            </w:r>
          </w:p>
        </w:tc>
      </w:tr>
      <w:tr w:rsidR="00907383" w:rsidRPr="00A20D76" w14:paraId="0D349EF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F92DDDE" w14:textId="77777777" w:rsidR="00907383" w:rsidRPr="00A1043F" w:rsidRDefault="00907383"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PN-EN 54-1:2011</w:t>
            </w:r>
          </w:p>
        </w:tc>
        <w:tc>
          <w:tcPr>
            <w:tcW w:w="6662" w:type="dxa"/>
            <w:tcBorders>
              <w:top w:val="single" w:sz="4" w:space="0" w:color="auto"/>
              <w:left w:val="single" w:sz="4" w:space="0" w:color="auto"/>
              <w:bottom w:val="single" w:sz="4" w:space="0" w:color="auto"/>
              <w:right w:val="single" w:sz="4" w:space="0" w:color="auto"/>
            </w:tcBorders>
            <w:vAlign w:val="center"/>
          </w:tcPr>
          <w:p w14:paraId="00566385"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1: Wprowadzenie</w:t>
            </w:r>
          </w:p>
        </w:tc>
      </w:tr>
      <w:tr w:rsidR="00907383" w:rsidRPr="00A20D76" w14:paraId="337D0B5A"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6C22AD1" w14:textId="77777777" w:rsidR="00907383" w:rsidRPr="00A1043F" w:rsidRDefault="00907383" w:rsidP="00D71F69">
            <w:pPr>
              <w:tabs>
                <w:tab w:val="left" w:pos="567"/>
              </w:tabs>
              <w:spacing w:before="40" w:after="40"/>
              <w:contextualSpacing/>
              <w:rPr>
                <w:rFonts w:ascii="Arial" w:hAnsi="Arial" w:cs="Arial"/>
                <w:sz w:val="18"/>
                <w:szCs w:val="18"/>
                <w:lang w:val="en-US"/>
              </w:rPr>
            </w:pPr>
            <w:r w:rsidRPr="00A1043F">
              <w:rPr>
                <w:rFonts w:ascii="Arial" w:hAnsi="Arial" w:cs="Arial"/>
                <w:bCs/>
                <w:kern w:val="36"/>
                <w:sz w:val="18"/>
                <w:szCs w:val="18"/>
              </w:rPr>
              <w:t>PN-EN 54-2:2002/A1:2007</w:t>
            </w:r>
          </w:p>
        </w:tc>
        <w:tc>
          <w:tcPr>
            <w:tcW w:w="6662" w:type="dxa"/>
            <w:tcBorders>
              <w:top w:val="single" w:sz="4" w:space="0" w:color="auto"/>
              <w:left w:val="single" w:sz="4" w:space="0" w:color="auto"/>
              <w:bottom w:val="single" w:sz="4" w:space="0" w:color="auto"/>
              <w:right w:val="single" w:sz="4" w:space="0" w:color="auto"/>
            </w:tcBorders>
            <w:vAlign w:val="center"/>
          </w:tcPr>
          <w:p w14:paraId="51F15CAC"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 Centrale sygnalizacji pożarowej</w:t>
            </w:r>
          </w:p>
        </w:tc>
      </w:tr>
      <w:tr w:rsidR="00907383" w:rsidRPr="00A20D76" w14:paraId="6AC83E9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F293F81"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54-3:2014-12</w:t>
            </w:r>
          </w:p>
        </w:tc>
        <w:tc>
          <w:tcPr>
            <w:tcW w:w="6662" w:type="dxa"/>
            <w:tcBorders>
              <w:top w:val="single" w:sz="4" w:space="0" w:color="auto"/>
              <w:left w:val="single" w:sz="4" w:space="0" w:color="auto"/>
              <w:bottom w:val="single" w:sz="4" w:space="0" w:color="auto"/>
              <w:right w:val="single" w:sz="4" w:space="0" w:color="auto"/>
            </w:tcBorders>
            <w:vAlign w:val="center"/>
          </w:tcPr>
          <w:p w14:paraId="4C762076"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3: Pożarowe urządzenia alarmowe -- Sygnalizatory akustyczne</w:t>
            </w:r>
          </w:p>
        </w:tc>
      </w:tr>
      <w:tr w:rsidR="00907383" w:rsidRPr="00A20D76" w14:paraId="1823AA16"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F15D3AA"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54-4:2001/A2:2007</w:t>
            </w:r>
          </w:p>
        </w:tc>
        <w:tc>
          <w:tcPr>
            <w:tcW w:w="6662" w:type="dxa"/>
            <w:tcBorders>
              <w:top w:val="single" w:sz="4" w:space="0" w:color="auto"/>
              <w:left w:val="single" w:sz="4" w:space="0" w:color="auto"/>
              <w:bottom w:val="single" w:sz="4" w:space="0" w:color="auto"/>
              <w:right w:val="single" w:sz="4" w:space="0" w:color="auto"/>
            </w:tcBorders>
            <w:vAlign w:val="center"/>
          </w:tcPr>
          <w:p w14:paraId="2365EC36"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4: Zasilacze</w:t>
            </w:r>
          </w:p>
        </w:tc>
      </w:tr>
      <w:tr w:rsidR="00907383" w:rsidRPr="00A20D76" w14:paraId="0D67EDC4"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B40D8FF" w14:textId="77777777" w:rsidR="00907383" w:rsidRPr="007E3246" w:rsidRDefault="007E3246" w:rsidP="007E3246">
            <w:pPr>
              <w:shd w:val="clear" w:color="auto" w:fill="FFFFFF"/>
              <w:outlineLvl w:val="0"/>
              <w:rPr>
                <w:rFonts w:ascii="Arial" w:hAnsi="Arial" w:cs="Arial"/>
                <w:bCs/>
                <w:kern w:val="36"/>
                <w:sz w:val="18"/>
                <w:szCs w:val="18"/>
              </w:rPr>
            </w:pPr>
            <w:r w:rsidRPr="007E3246">
              <w:rPr>
                <w:rFonts w:ascii="Arial" w:hAnsi="Arial" w:cs="Arial"/>
                <w:bCs/>
                <w:kern w:val="36"/>
                <w:sz w:val="18"/>
                <w:szCs w:val="18"/>
              </w:rPr>
              <w:t>PN-EN 54-5+A1:2018-11</w:t>
            </w:r>
          </w:p>
        </w:tc>
        <w:tc>
          <w:tcPr>
            <w:tcW w:w="6662" w:type="dxa"/>
            <w:tcBorders>
              <w:top w:val="single" w:sz="4" w:space="0" w:color="auto"/>
              <w:left w:val="single" w:sz="4" w:space="0" w:color="auto"/>
              <w:bottom w:val="single" w:sz="4" w:space="0" w:color="auto"/>
              <w:right w:val="single" w:sz="4" w:space="0" w:color="auto"/>
            </w:tcBorders>
            <w:vAlign w:val="center"/>
          </w:tcPr>
          <w:p w14:paraId="71D181A8" w14:textId="77777777" w:rsidR="00907383" w:rsidRPr="00A1043F" w:rsidRDefault="00907383" w:rsidP="003B4A97">
            <w:pPr>
              <w:tabs>
                <w:tab w:val="left" w:pos="567"/>
              </w:tabs>
              <w:spacing w:before="40" w:after="40"/>
              <w:contextualSpacing/>
              <w:rPr>
                <w:rFonts w:ascii="Arial" w:hAnsi="Arial" w:cs="Arial"/>
                <w:sz w:val="18"/>
                <w:szCs w:val="18"/>
              </w:rPr>
            </w:pPr>
            <w:r w:rsidRPr="00A1043F">
              <w:rPr>
                <w:rFonts w:ascii="Arial" w:hAnsi="Arial" w:cs="Arial"/>
                <w:sz w:val="18"/>
                <w:szCs w:val="18"/>
              </w:rPr>
              <w:t xml:space="preserve">Systemy sygnalizacji pożarowej - Część 5: Czujki ciepła </w:t>
            </w:r>
            <w:r w:rsidR="003B4A97">
              <w:rPr>
                <w:rFonts w:ascii="Arial" w:hAnsi="Arial" w:cs="Arial"/>
                <w:sz w:val="18"/>
                <w:szCs w:val="18"/>
              </w:rPr>
              <w:t>–</w:t>
            </w:r>
            <w:r w:rsidRPr="00A1043F">
              <w:rPr>
                <w:rFonts w:ascii="Arial" w:hAnsi="Arial" w:cs="Arial"/>
                <w:sz w:val="18"/>
                <w:szCs w:val="18"/>
              </w:rPr>
              <w:t xml:space="preserve"> </w:t>
            </w:r>
            <w:r w:rsidR="003B4A97">
              <w:rPr>
                <w:rFonts w:ascii="Arial" w:hAnsi="Arial" w:cs="Arial"/>
                <w:sz w:val="18"/>
                <w:szCs w:val="18"/>
              </w:rPr>
              <w:t>Punktowe czujki ciepła</w:t>
            </w:r>
          </w:p>
        </w:tc>
      </w:tr>
      <w:tr w:rsidR="00907383" w:rsidRPr="00A20D76" w14:paraId="29A7AB9D"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71922AF" w14:textId="77777777" w:rsidR="00907383" w:rsidRPr="006668B3" w:rsidRDefault="006668B3" w:rsidP="006668B3">
            <w:pPr>
              <w:shd w:val="clear" w:color="auto" w:fill="FFFFFF"/>
              <w:outlineLvl w:val="0"/>
              <w:rPr>
                <w:rFonts w:ascii="Arial" w:hAnsi="Arial" w:cs="Arial"/>
                <w:bCs/>
                <w:kern w:val="36"/>
                <w:sz w:val="18"/>
                <w:szCs w:val="18"/>
              </w:rPr>
            </w:pPr>
            <w:r w:rsidRPr="006668B3">
              <w:rPr>
                <w:rFonts w:ascii="Arial" w:hAnsi="Arial" w:cs="Arial"/>
                <w:bCs/>
                <w:kern w:val="36"/>
                <w:sz w:val="18"/>
                <w:szCs w:val="18"/>
              </w:rPr>
              <w:t>PN-EN 54-7:2018-11</w:t>
            </w:r>
          </w:p>
        </w:tc>
        <w:tc>
          <w:tcPr>
            <w:tcW w:w="6662" w:type="dxa"/>
            <w:tcBorders>
              <w:top w:val="single" w:sz="4" w:space="0" w:color="auto"/>
              <w:left w:val="single" w:sz="4" w:space="0" w:color="auto"/>
              <w:bottom w:val="single" w:sz="4" w:space="0" w:color="auto"/>
              <w:right w:val="single" w:sz="4" w:space="0" w:color="auto"/>
            </w:tcBorders>
            <w:vAlign w:val="center"/>
          </w:tcPr>
          <w:p w14:paraId="4A549367"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7: Czujki dymu - Czujki punktowe działające z wykorzystaniem światła rozproszonego, światła przechodzącego lub jonizacji</w:t>
            </w:r>
          </w:p>
        </w:tc>
      </w:tr>
      <w:tr w:rsidR="00907383" w:rsidRPr="00A20D76" w14:paraId="3A11D052"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06F6DAB"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54-10:2005</w:t>
            </w:r>
          </w:p>
        </w:tc>
        <w:tc>
          <w:tcPr>
            <w:tcW w:w="6662" w:type="dxa"/>
            <w:tcBorders>
              <w:top w:val="single" w:sz="4" w:space="0" w:color="auto"/>
              <w:left w:val="single" w:sz="4" w:space="0" w:color="auto"/>
              <w:bottom w:val="single" w:sz="4" w:space="0" w:color="auto"/>
              <w:right w:val="single" w:sz="4" w:space="0" w:color="auto"/>
            </w:tcBorders>
            <w:vAlign w:val="center"/>
          </w:tcPr>
          <w:p w14:paraId="6DCF0578"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Część10: Czujki płomienia - Czujki punktowe</w:t>
            </w:r>
          </w:p>
        </w:tc>
      </w:tr>
      <w:tr w:rsidR="00907383" w:rsidRPr="00A20D76" w14:paraId="343928E6"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87199DA" w14:textId="77777777" w:rsidR="00907383" w:rsidRPr="008A498E" w:rsidRDefault="008A498E" w:rsidP="008A498E">
            <w:pPr>
              <w:shd w:val="clear" w:color="auto" w:fill="FFFFFF"/>
              <w:outlineLvl w:val="0"/>
              <w:rPr>
                <w:rFonts w:ascii="Arial" w:hAnsi="Arial" w:cs="Arial"/>
                <w:bCs/>
                <w:kern w:val="36"/>
                <w:sz w:val="18"/>
                <w:szCs w:val="18"/>
              </w:rPr>
            </w:pPr>
            <w:r w:rsidRPr="008A498E">
              <w:rPr>
                <w:rFonts w:ascii="Arial" w:hAnsi="Arial" w:cs="Arial"/>
                <w:bCs/>
                <w:kern w:val="36"/>
                <w:sz w:val="18"/>
                <w:szCs w:val="18"/>
              </w:rPr>
              <w:t>PN-EN 54-11:2004/A1:2006</w:t>
            </w:r>
          </w:p>
        </w:tc>
        <w:tc>
          <w:tcPr>
            <w:tcW w:w="6662" w:type="dxa"/>
            <w:tcBorders>
              <w:top w:val="single" w:sz="4" w:space="0" w:color="auto"/>
              <w:left w:val="single" w:sz="4" w:space="0" w:color="auto"/>
              <w:bottom w:val="single" w:sz="4" w:space="0" w:color="auto"/>
              <w:right w:val="single" w:sz="4" w:space="0" w:color="auto"/>
            </w:tcBorders>
            <w:vAlign w:val="center"/>
          </w:tcPr>
          <w:p w14:paraId="192825A7"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11: Ręczne ostrzegacze pożarowe</w:t>
            </w:r>
          </w:p>
        </w:tc>
      </w:tr>
      <w:tr w:rsidR="00907383" w:rsidRPr="00A20D76" w14:paraId="6D8D953D"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FE2BFFF"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54-12:2015-05</w:t>
            </w:r>
          </w:p>
        </w:tc>
        <w:tc>
          <w:tcPr>
            <w:tcW w:w="6662" w:type="dxa"/>
            <w:tcBorders>
              <w:top w:val="single" w:sz="4" w:space="0" w:color="auto"/>
              <w:left w:val="single" w:sz="4" w:space="0" w:color="auto"/>
              <w:bottom w:val="single" w:sz="4" w:space="0" w:color="auto"/>
              <w:right w:val="single" w:sz="4" w:space="0" w:color="auto"/>
            </w:tcBorders>
            <w:vAlign w:val="center"/>
          </w:tcPr>
          <w:p w14:paraId="08EC5535"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12: Czujki dymu - Czujki liniowe działające z wykorzystaniem wiązki światła przechodzącego</w:t>
            </w:r>
          </w:p>
        </w:tc>
      </w:tr>
      <w:tr w:rsidR="00907383" w:rsidRPr="00A20D76" w14:paraId="3243AA2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BA32DD5" w14:textId="77777777" w:rsidR="00907383" w:rsidRPr="002576AB" w:rsidRDefault="002576AB" w:rsidP="002576AB">
            <w:pPr>
              <w:shd w:val="clear" w:color="auto" w:fill="FFFFFF"/>
              <w:outlineLvl w:val="0"/>
              <w:rPr>
                <w:rFonts w:ascii="Arial" w:hAnsi="Arial" w:cs="Arial"/>
                <w:bCs/>
                <w:kern w:val="36"/>
                <w:sz w:val="18"/>
                <w:szCs w:val="18"/>
              </w:rPr>
            </w:pPr>
            <w:r w:rsidRPr="002576AB">
              <w:rPr>
                <w:rFonts w:ascii="Arial" w:hAnsi="Arial" w:cs="Arial"/>
                <w:bCs/>
                <w:kern w:val="36"/>
                <w:sz w:val="18"/>
                <w:szCs w:val="18"/>
              </w:rPr>
              <w:t>PN-EN 54-13:2017-05</w:t>
            </w:r>
          </w:p>
        </w:tc>
        <w:tc>
          <w:tcPr>
            <w:tcW w:w="6662" w:type="dxa"/>
            <w:tcBorders>
              <w:top w:val="single" w:sz="4" w:space="0" w:color="auto"/>
              <w:left w:val="single" w:sz="4" w:space="0" w:color="auto"/>
              <w:bottom w:val="single" w:sz="4" w:space="0" w:color="auto"/>
              <w:right w:val="single" w:sz="4" w:space="0" w:color="auto"/>
            </w:tcBorders>
            <w:vAlign w:val="center"/>
          </w:tcPr>
          <w:p w14:paraId="6E223B23" w14:textId="77777777" w:rsidR="00907383" w:rsidRPr="00A1043F" w:rsidRDefault="002576AB" w:rsidP="00D35797">
            <w:pPr>
              <w:tabs>
                <w:tab w:val="left" w:pos="567"/>
              </w:tabs>
              <w:spacing w:before="40" w:after="40"/>
              <w:contextualSpacing/>
              <w:rPr>
                <w:rFonts w:ascii="Arial" w:hAnsi="Arial" w:cs="Arial"/>
                <w:sz w:val="18"/>
                <w:szCs w:val="18"/>
              </w:rPr>
            </w:pPr>
            <w:r>
              <w:rPr>
                <w:rFonts w:ascii="Arial" w:hAnsi="Arial" w:cs="Arial"/>
                <w:color w:val="2F2F2F"/>
                <w:sz w:val="18"/>
                <w:szCs w:val="18"/>
                <w:shd w:val="clear" w:color="auto" w:fill="FFFFFF"/>
              </w:rPr>
              <w:t>Systemy sygnalizacji pożarowej - Część 13: Ocena kompatybilności możliwości przyłączenia podzespołów systemu</w:t>
            </w:r>
          </w:p>
        </w:tc>
      </w:tr>
      <w:tr w:rsidR="00907383" w:rsidRPr="00A20D76" w14:paraId="576EF8F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8E42895"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PKN-CEN/TS 54-14:2006</w:t>
            </w:r>
          </w:p>
        </w:tc>
        <w:tc>
          <w:tcPr>
            <w:tcW w:w="6662" w:type="dxa"/>
            <w:tcBorders>
              <w:top w:val="single" w:sz="4" w:space="0" w:color="auto"/>
              <w:left w:val="single" w:sz="4" w:space="0" w:color="auto"/>
              <w:bottom w:val="single" w:sz="4" w:space="0" w:color="auto"/>
              <w:right w:val="single" w:sz="4" w:space="0" w:color="auto"/>
            </w:tcBorders>
            <w:vAlign w:val="center"/>
          </w:tcPr>
          <w:p w14:paraId="13F5CABA"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14: Wytyczne planowania, projektowania, instalowania, odbioru, eksploatacji i konserwacji</w:t>
            </w:r>
          </w:p>
        </w:tc>
      </w:tr>
      <w:tr w:rsidR="00907383" w:rsidRPr="00A20D76" w14:paraId="6F2DAF60"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751184E"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54-16:2011</w:t>
            </w:r>
          </w:p>
        </w:tc>
        <w:tc>
          <w:tcPr>
            <w:tcW w:w="6662" w:type="dxa"/>
            <w:tcBorders>
              <w:top w:val="single" w:sz="4" w:space="0" w:color="auto"/>
              <w:left w:val="single" w:sz="4" w:space="0" w:color="auto"/>
              <w:bottom w:val="single" w:sz="4" w:space="0" w:color="auto"/>
              <w:right w:val="single" w:sz="4" w:space="0" w:color="auto"/>
            </w:tcBorders>
            <w:vAlign w:val="center"/>
          </w:tcPr>
          <w:p w14:paraId="5D1E519C"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16: Centrale dźwiękowych systemów ostrzegawczych</w:t>
            </w:r>
          </w:p>
        </w:tc>
      </w:tr>
      <w:tr w:rsidR="00907383" w:rsidRPr="00A20D76" w14:paraId="3C389E52"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6ADF0AF"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54-17:2007</w:t>
            </w:r>
          </w:p>
        </w:tc>
        <w:tc>
          <w:tcPr>
            <w:tcW w:w="6662" w:type="dxa"/>
            <w:tcBorders>
              <w:top w:val="single" w:sz="4" w:space="0" w:color="auto"/>
              <w:left w:val="single" w:sz="4" w:space="0" w:color="auto"/>
              <w:bottom w:val="single" w:sz="4" w:space="0" w:color="auto"/>
              <w:right w:val="single" w:sz="4" w:space="0" w:color="auto"/>
            </w:tcBorders>
            <w:vAlign w:val="center"/>
          </w:tcPr>
          <w:p w14:paraId="19F73854"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17: Izolatory zwarć</w:t>
            </w:r>
          </w:p>
        </w:tc>
      </w:tr>
      <w:tr w:rsidR="00907383" w:rsidRPr="00A20D76" w14:paraId="0C957BA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31E8548"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54-18:2007</w:t>
            </w:r>
          </w:p>
        </w:tc>
        <w:tc>
          <w:tcPr>
            <w:tcW w:w="6662" w:type="dxa"/>
            <w:tcBorders>
              <w:top w:val="single" w:sz="4" w:space="0" w:color="auto"/>
              <w:left w:val="single" w:sz="4" w:space="0" w:color="auto"/>
              <w:bottom w:val="single" w:sz="4" w:space="0" w:color="auto"/>
              <w:right w:val="single" w:sz="4" w:space="0" w:color="auto"/>
            </w:tcBorders>
            <w:vAlign w:val="center"/>
          </w:tcPr>
          <w:p w14:paraId="24EBFEAA"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18: Urządzenia wejścia/wyjścia</w:t>
            </w:r>
          </w:p>
        </w:tc>
      </w:tr>
      <w:tr w:rsidR="00907383" w:rsidRPr="00A20D76" w14:paraId="12F6727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DB487FC"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54-20:2010</w:t>
            </w:r>
          </w:p>
        </w:tc>
        <w:tc>
          <w:tcPr>
            <w:tcW w:w="6662" w:type="dxa"/>
            <w:tcBorders>
              <w:top w:val="single" w:sz="4" w:space="0" w:color="auto"/>
              <w:left w:val="single" w:sz="4" w:space="0" w:color="auto"/>
              <w:bottom w:val="single" w:sz="4" w:space="0" w:color="auto"/>
              <w:right w:val="single" w:sz="4" w:space="0" w:color="auto"/>
            </w:tcBorders>
            <w:vAlign w:val="center"/>
          </w:tcPr>
          <w:p w14:paraId="71D1A6BC"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20: Czujki dymu zasysające</w:t>
            </w:r>
          </w:p>
        </w:tc>
      </w:tr>
      <w:tr w:rsidR="00907383" w:rsidRPr="00A20D76" w14:paraId="5B4C1A67"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392C003"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54-21:2009</w:t>
            </w:r>
          </w:p>
        </w:tc>
        <w:tc>
          <w:tcPr>
            <w:tcW w:w="6662" w:type="dxa"/>
            <w:tcBorders>
              <w:top w:val="single" w:sz="4" w:space="0" w:color="auto"/>
              <w:left w:val="single" w:sz="4" w:space="0" w:color="auto"/>
              <w:bottom w:val="single" w:sz="4" w:space="0" w:color="auto"/>
              <w:right w:val="single" w:sz="4" w:space="0" w:color="auto"/>
            </w:tcBorders>
            <w:vAlign w:val="center"/>
          </w:tcPr>
          <w:p w14:paraId="7FDCF912"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21: Urządzenia transmisji alarmów pożarowych i sygnałów uszkodzeniowych</w:t>
            </w:r>
          </w:p>
        </w:tc>
      </w:tr>
      <w:tr w:rsidR="00907383" w:rsidRPr="00A20D76" w14:paraId="6A87181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19DCCCB"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54-22:2015-07</w:t>
            </w:r>
          </w:p>
        </w:tc>
        <w:tc>
          <w:tcPr>
            <w:tcW w:w="6662" w:type="dxa"/>
            <w:tcBorders>
              <w:top w:val="single" w:sz="4" w:space="0" w:color="auto"/>
              <w:left w:val="single" w:sz="4" w:space="0" w:color="auto"/>
              <w:bottom w:val="single" w:sz="4" w:space="0" w:color="auto"/>
              <w:right w:val="single" w:sz="4" w:space="0" w:color="auto"/>
            </w:tcBorders>
            <w:vAlign w:val="center"/>
          </w:tcPr>
          <w:p w14:paraId="6DC64662"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22: Liniowe kasowalne czujki ciepła</w:t>
            </w:r>
          </w:p>
        </w:tc>
      </w:tr>
      <w:tr w:rsidR="00907383" w:rsidRPr="00A20D76" w14:paraId="26825B1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BB4C369"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54-23:2010</w:t>
            </w:r>
          </w:p>
        </w:tc>
        <w:tc>
          <w:tcPr>
            <w:tcW w:w="6662" w:type="dxa"/>
            <w:tcBorders>
              <w:top w:val="single" w:sz="4" w:space="0" w:color="auto"/>
              <w:left w:val="single" w:sz="4" w:space="0" w:color="auto"/>
              <w:bottom w:val="single" w:sz="4" w:space="0" w:color="auto"/>
              <w:right w:val="single" w:sz="4" w:space="0" w:color="auto"/>
            </w:tcBorders>
            <w:vAlign w:val="center"/>
          </w:tcPr>
          <w:p w14:paraId="40B979CC"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23: Pożarowe urządzenia alarmowe - Sygnalizatory optyczne</w:t>
            </w:r>
          </w:p>
        </w:tc>
      </w:tr>
      <w:tr w:rsidR="00907383" w:rsidRPr="00A20D76" w14:paraId="3D7F889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1EDE609"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54-24:2008</w:t>
            </w:r>
          </w:p>
        </w:tc>
        <w:tc>
          <w:tcPr>
            <w:tcW w:w="6662" w:type="dxa"/>
            <w:tcBorders>
              <w:top w:val="single" w:sz="4" w:space="0" w:color="auto"/>
              <w:left w:val="single" w:sz="4" w:space="0" w:color="auto"/>
              <w:bottom w:val="single" w:sz="4" w:space="0" w:color="auto"/>
              <w:right w:val="single" w:sz="4" w:space="0" w:color="auto"/>
            </w:tcBorders>
            <w:vAlign w:val="center"/>
          </w:tcPr>
          <w:p w14:paraId="4E9ECF32"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24: Dźwiękowe systemy ostrzegawcze - Głośniki</w:t>
            </w:r>
          </w:p>
        </w:tc>
      </w:tr>
      <w:tr w:rsidR="00907383" w:rsidRPr="00A20D76" w14:paraId="628CB42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0A87B2C"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54-25:2011</w:t>
            </w:r>
          </w:p>
        </w:tc>
        <w:tc>
          <w:tcPr>
            <w:tcW w:w="6662" w:type="dxa"/>
            <w:tcBorders>
              <w:top w:val="single" w:sz="4" w:space="0" w:color="auto"/>
              <w:left w:val="single" w:sz="4" w:space="0" w:color="auto"/>
              <w:bottom w:val="single" w:sz="4" w:space="0" w:color="auto"/>
              <w:right w:val="single" w:sz="4" w:space="0" w:color="auto"/>
            </w:tcBorders>
            <w:vAlign w:val="center"/>
          </w:tcPr>
          <w:p w14:paraId="3A8A3129"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25: Podzespoły wykorzystujące łącza radiowe</w:t>
            </w:r>
          </w:p>
        </w:tc>
      </w:tr>
      <w:tr w:rsidR="00907383" w:rsidRPr="00A20D76" w14:paraId="6F256666"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AE745B5"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54-26:2015-05</w:t>
            </w:r>
          </w:p>
        </w:tc>
        <w:tc>
          <w:tcPr>
            <w:tcW w:w="6662" w:type="dxa"/>
            <w:tcBorders>
              <w:top w:val="single" w:sz="4" w:space="0" w:color="auto"/>
              <w:left w:val="single" w:sz="4" w:space="0" w:color="auto"/>
              <w:bottom w:val="single" w:sz="4" w:space="0" w:color="auto"/>
              <w:right w:val="single" w:sz="4" w:space="0" w:color="auto"/>
            </w:tcBorders>
            <w:vAlign w:val="center"/>
          </w:tcPr>
          <w:p w14:paraId="256A03ED"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w:t>
            </w:r>
            <w:r>
              <w:rPr>
                <w:rFonts w:ascii="Arial" w:hAnsi="Arial" w:cs="Arial"/>
                <w:sz w:val="18"/>
                <w:szCs w:val="18"/>
              </w:rPr>
              <w:t>ęść 26: Czujki tlenku węgla -</w:t>
            </w:r>
            <w:r w:rsidRPr="00A1043F">
              <w:rPr>
                <w:rFonts w:ascii="Arial" w:hAnsi="Arial" w:cs="Arial"/>
                <w:sz w:val="18"/>
                <w:szCs w:val="18"/>
              </w:rPr>
              <w:t xml:space="preserve"> Czujki punktowe</w:t>
            </w:r>
          </w:p>
        </w:tc>
      </w:tr>
      <w:tr w:rsidR="00907383" w:rsidRPr="00A20D76" w14:paraId="673F3CF3"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8D645F4"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54-27:2015-04</w:t>
            </w:r>
          </w:p>
        </w:tc>
        <w:tc>
          <w:tcPr>
            <w:tcW w:w="6662" w:type="dxa"/>
            <w:tcBorders>
              <w:top w:val="single" w:sz="4" w:space="0" w:color="auto"/>
              <w:left w:val="single" w:sz="4" w:space="0" w:color="auto"/>
              <w:bottom w:val="single" w:sz="4" w:space="0" w:color="auto"/>
              <w:right w:val="single" w:sz="4" w:space="0" w:color="auto"/>
            </w:tcBorders>
            <w:vAlign w:val="center"/>
          </w:tcPr>
          <w:p w14:paraId="1F464E86"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27: Kanałowe czujki dymu</w:t>
            </w:r>
          </w:p>
        </w:tc>
      </w:tr>
      <w:tr w:rsidR="00907383" w:rsidRPr="00A20D76" w14:paraId="3074D5B9"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012210E"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54-28:2016-06</w:t>
            </w:r>
          </w:p>
        </w:tc>
        <w:tc>
          <w:tcPr>
            <w:tcW w:w="6662" w:type="dxa"/>
            <w:tcBorders>
              <w:top w:val="single" w:sz="4" w:space="0" w:color="auto"/>
              <w:left w:val="single" w:sz="4" w:space="0" w:color="auto"/>
              <w:bottom w:val="single" w:sz="4" w:space="0" w:color="auto"/>
              <w:right w:val="single" w:sz="4" w:space="0" w:color="auto"/>
            </w:tcBorders>
            <w:vAlign w:val="center"/>
          </w:tcPr>
          <w:p w14:paraId="528AC358"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28: Czujki ciepła liniowe niekasowalne</w:t>
            </w:r>
          </w:p>
        </w:tc>
      </w:tr>
      <w:tr w:rsidR="00907383" w:rsidRPr="00A20D76" w14:paraId="14A541BD"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D37D7A7"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54-29:2015-05</w:t>
            </w:r>
          </w:p>
        </w:tc>
        <w:tc>
          <w:tcPr>
            <w:tcW w:w="6662" w:type="dxa"/>
            <w:tcBorders>
              <w:top w:val="single" w:sz="4" w:space="0" w:color="auto"/>
              <w:left w:val="single" w:sz="4" w:space="0" w:color="auto"/>
              <w:bottom w:val="single" w:sz="4" w:space="0" w:color="auto"/>
              <w:right w:val="single" w:sz="4" w:space="0" w:color="auto"/>
            </w:tcBorders>
            <w:vAlign w:val="center"/>
          </w:tcPr>
          <w:p w14:paraId="3258D30C"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29: Czujki pożarowe wielodetektorowe - Czujki punktowe wykorzystujące kombinacje detektorów dymu i ciepła</w:t>
            </w:r>
          </w:p>
        </w:tc>
      </w:tr>
      <w:tr w:rsidR="00907383" w:rsidRPr="00A20D76" w14:paraId="6E24A692"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2D7A2FD"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54-30:2015-05</w:t>
            </w:r>
          </w:p>
        </w:tc>
        <w:tc>
          <w:tcPr>
            <w:tcW w:w="6662" w:type="dxa"/>
            <w:tcBorders>
              <w:top w:val="single" w:sz="4" w:space="0" w:color="auto"/>
              <w:left w:val="single" w:sz="4" w:space="0" w:color="auto"/>
              <w:bottom w:val="single" w:sz="4" w:space="0" w:color="auto"/>
              <w:right w:val="single" w:sz="4" w:space="0" w:color="auto"/>
            </w:tcBorders>
            <w:vAlign w:val="center"/>
          </w:tcPr>
          <w:p w14:paraId="459487A5"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30: Czujki pożarowe wielodetektorowe - Czujki punktowe wykorzystujące kombinację detektorów tlenku węgla i ciepła</w:t>
            </w:r>
          </w:p>
        </w:tc>
      </w:tr>
      <w:tr w:rsidR="00907383" w:rsidRPr="00A20D76" w14:paraId="2ECEEA56"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F1722E2"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54-31+A1:2016-06</w:t>
            </w:r>
          </w:p>
        </w:tc>
        <w:tc>
          <w:tcPr>
            <w:tcW w:w="6662" w:type="dxa"/>
            <w:tcBorders>
              <w:top w:val="single" w:sz="4" w:space="0" w:color="auto"/>
              <w:left w:val="single" w:sz="4" w:space="0" w:color="auto"/>
              <w:bottom w:val="single" w:sz="4" w:space="0" w:color="auto"/>
              <w:right w:val="single" w:sz="4" w:space="0" w:color="auto"/>
            </w:tcBorders>
            <w:vAlign w:val="center"/>
          </w:tcPr>
          <w:p w14:paraId="05A1E4B0"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31: Czujki pożarowe wielodetektorowe - Czujki punktowe wykorzystujące kombinację detektorów dymu, tlenku węgla i opcjonalnie ciepła</w:t>
            </w:r>
          </w:p>
        </w:tc>
      </w:tr>
      <w:tr w:rsidR="00907383" w:rsidRPr="00A20D76" w14:paraId="1A00C89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300BA23" w14:textId="77777777" w:rsidR="00907383" w:rsidRPr="00F15568" w:rsidRDefault="00F15568" w:rsidP="00F15568">
            <w:pPr>
              <w:shd w:val="clear" w:color="auto" w:fill="FFFFFF"/>
              <w:outlineLvl w:val="0"/>
              <w:rPr>
                <w:rFonts w:ascii="Arial" w:hAnsi="Arial" w:cs="Arial"/>
                <w:bCs/>
                <w:kern w:val="36"/>
                <w:sz w:val="18"/>
                <w:szCs w:val="18"/>
              </w:rPr>
            </w:pPr>
            <w:r w:rsidRPr="00F15568">
              <w:rPr>
                <w:rFonts w:ascii="Arial" w:hAnsi="Arial" w:cs="Arial"/>
                <w:bCs/>
                <w:kern w:val="36"/>
                <w:sz w:val="18"/>
                <w:szCs w:val="18"/>
              </w:rPr>
              <w:t>PN-EN 1092-1:2018-08</w:t>
            </w:r>
          </w:p>
        </w:tc>
        <w:tc>
          <w:tcPr>
            <w:tcW w:w="6662" w:type="dxa"/>
            <w:tcBorders>
              <w:top w:val="single" w:sz="4" w:space="0" w:color="auto"/>
              <w:left w:val="single" w:sz="4" w:space="0" w:color="auto"/>
              <w:bottom w:val="single" w:sz="4" w:space="0" w:color="auto"/>
              <w:right w:val="single" w:sz="4" w:space="0" w:color="auto"/>
            </w:tcBorders>
            <w:vAlign w:val="center"/>
          </w:tcPr>
          <w:p w14:paraId="5DF1A2D6"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Kołnierze i ich połączenia - Kołnierze okrągłe do rur, armatury, kształtek, łączników i osprzętu z oznaczeniem PN - Część 1: Kołnierze stalowe</w:t>
            </w:r>
          </w:p>
        </w:tc>
      </w:tr>
      <w:tr w:rsidR="00907383" w:rsidRPr="00A20D76" w14:paraId="4C49079F"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B1BB1A1" w14:textId="77777777"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125+A1:2016-02</w:t>
            </w:r>
          </w:p>
        </w:tc>
        <w:tc>
          <w:tcPr>
            <w:tcW w:w="6662" w:type="dxa"/>
            <w:tcBorders>
              <w:top w:val="single" w:sz="4" w:space="0" w:color="auto"/>
              <w:left w:val="single" w:sz="4" w:space="0" w:color="auto"/>
              <w:bottom w:val="single" w:sz="4" w:space="0" w:color="auto"/>
              <w:right w:val="single" w:sz="4" w:space="0" w:color="auto"/>
            </w:tcBorders>
            <w:vAlign w:val="center"/>
          </w:tcPr>
          <w:p w14:paraId="607A3B7D"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Urządzenia nadzoru płomienia do odbiorników spalających paliwa gazowe - Termoelektromagnetyczne urządzenia nadzoru płomienia.</w:t>
            </w:r>
          </w:p>
        </w:tc>
      </w:tr>
      <w:tr w:rsidR="00907383" w:rsidRPr="00A20D76" w14:paraId="741669F9"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8B6371B" w14:textId="77777777"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161+A3:2013-06</w:t>
            </w:r>
          </w:p>
        </w:tc>
        <w:tc>
          <w:tcPr>
            <w:tcW w:w="6662" w:type="dxa"/>
            <w:tcBorders>
              <w:top w:val="single" w:sz="4" w:space="0" w:color="auto"/>
              <w:left w:val="single" w:sz="4" w:space="0" w:color="auto"/>
              <w:bottom w:val="single" w:sz="4" w:space="0" w:color="auto"/>
              <w:right w:val="single" w:sz="4" w:space="0" w:color="auto"/>
            </w:tcBorders>
            <w:vAlign w:val="center"/>
          </w:tcPr>
          <w:p w14:paraId="716CC033"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Automatyczne zawory odcinające dla palników i urządzeń gazowych.</w:t>
            </w:r>
          </w:p>
        </w:tc>
      </w:tr>
      <w:tr w:rsidR="00907383" w:rsidRPr="00A20D76" w14:paraId="3897833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AEC62A1" w14:textId="77777777"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lastRenderedPageBreak/>
              <w:t>PN-EN 298:2012</w:t>
            </w:r>
          </w:p>
        </w:tc>
        <w:tc>
          <w:tcPr>
            <w:tcW w:w="6662" w:type="dxa"/>
            <w:tcBorders>
              <w:top w:val="single" w:sz="4" w:space="0" w:color="auto"/>
              <w:left w:val="single" w:sz="4" w:space="0" w:color="auto"/>
              <w:bottom w:val="single" w:sz="4" w:space="0" w:color="auto"/>
              <w:right w:val="single" w:sz="4" w:space="0" w:color="auto"/>
            </w:tcBorders>
            <w:vAlign w:val="center"/>
          </w:tcPr>
          <w:p w14:paraId="799086FD"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Automatyczne układy sterowania palnikiem przeznaczone do palników i urządzeń spalających paliwa gazowe lub paliwa ciekłe.</w:t>
            </w:r>
          </w:p>
        </w:tc>
      </w:tr>
      <w:tr w:rsidR="00907383" w:rsidRPr="00A20D76" w14:paraId="03B57399"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791664A" w14:textId="77777777"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ISO 23553-1:2014-07</w:t>
            </w:r>
          </w:p>
        </w:tc>
        <w:tc>
          <w:tcPr>
            <w:tcW w:w="6662" w:type="dxa"/>
            <w:tcBorders>
              <w:top w:val="single" w:sz="4" w:space="0" w:color="auto"/>
              <w:left w:val="single" w:sz="4" w:space="0" w:color="auto"/>
              <w:bottom w:val="single" w:sz="4" w:space="0" w:color="auto"/>
              <w:right w:val="single" w:sz="4" w:space="0" w:color="auto"/>
            </w:tcBorders>
            <w:vAlign w:val="center"/>
          </w:tcPr>
          <w:p w14:paraId="100DFD27"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Urządzenia sterujące i zabezpieczające palników olejowych - Wymagania szczegółowe - Część 1: Zawory automatyczne i półautomatyczne.</w:t>
            </w:r>
          </w:p>
        </w:tc>
      </w:tr>
      <w:tr w:rsidR="00907383" w:rsidRPr="00A20D76" w14:paraId="5DAC07F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320716C" w14:textId="77777777"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676+A2:2008</w:t>
            </w:r>
          </w:p>
        </w:tc>
        <w:tc>
          <w:tcPr>
            <w:tcW w:w="6662" w:type="dxa"/>
            <w:tcBorders>
              <w:top w:val="single" w:sz="4" w:space="0" w:color="auto"/>
              <w:left w:val="single" w:sz="4" w:space="0" w:color="auto"/>
              <w:bottom w:val="single" w:sz="4" w:space="0" w:color="auto"/>
              <w:right w:val="single" w:sz="4" w:space="0" w:color="auto"/>
            </w:tcBorders>
            <w:vAlign w:val="center"/>
          </w:tcPr>
          <w:p w14:paraId="6EAC28F4"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Automatyczne palniki z wymuszonym nadmuchem do paliw gazowych.</w:t>
            </w:r>
          </w:p>
        </w:tc>
      </w:tr>
      <w:tr w:rsidR="00907383" w:rsidRPr="00A20D76" w14:paraId="2E74CDF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BBB2564" w14:textId="77777777"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746-1+A1:2012</w:t>
            </w:r>
          </w:p>
        </w:tc>
        <w:tc>
          <w:tcPr>
            <w:tcW w:w="6662" w:type="dxa"/>
            <w:tcBorders>
              <w:top w:val="single" w:sz="4" w:space="0" w:color="auto"/>
              <w:left w:val="single" w:sz="4" w:space="0" w:color="auto"/>
              <w:bottom w:val="single" w:sz="4" w:space="0" w:color="auto"/>
              <w:right w:val="single" w:sz="4" w:space="0" w:color="auto"/>
            </w:tcBorders>
            <w:vAlign w:val="center"/>
          </w:tcPr>
          <w:p w14:paraId="459634CF"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Urządzenia przemysłowe do procesów cieplnych - Część 1: Ogólne wymagania bezpieczeństwa dotyczące urządzeń przemysłowych do procesów cieplnych.</w:t>
            </w:r>
          </w:p>
        </w:tc>
      </w:tr>
      <w:tr w:rsidR="00907383" w:rsidRPr="00A20D76" w14:paraId="11989867"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20ED56C" w14:textId="77777777" w:rsidR="00907383" w:rsidRPr="00E838C1" w:rsidRDefault="00E838C1" w:rsidP="00E838C1">
            <w:pPr>
              <w:shd w:val="clear" w:color="auto" w:fill="FFFFFF"/>
              <w:outlineLvl w:val="0"/>
              <w:rPr>
                <w:rFonts w:ascii="Arial" w:hAnsi="Arial" w:cs="Arial"/>
                <w:bCs/>
                <w:kern w:val="36"/>
                <w:sz w:val="18"/>
                <w:szCs w:val="18"/>
              </w:rPr>
            </w:pPr>
            <w:r w:rsidRPr="00E838C1">
              <w:rPr>
                <w:rFonts w:ascii="Arial" w:hAnsi="Arial" w:cs="Arial"/>
                <w:bCs/>
                <w:kern w:val="36"/>
                <w:sz w:val="18"/>
                <w:szCs w:val="18"/>
              </w:rPr>
              <w:t>PN-EN 746-2:2010</w:t>
            </w:r>
          </w:p>
        </w:tc>
        <w:tc>
          <w:tcPr>
            <w:tcW w:w="6662" w:type="dxa"/>
            <w:tcBorders>
              <w:top w:val="single" w:sz="4" w:space="0" w:color="auto"/>
              <w:left w:val="single" w:sz="4" w:space="0" w:color="auto"/>
              <w:bottom w:val="single" w:sz="4" w:space="0" w:color="auto"/>
              <w:right w:val="single" w:sz="4" w:space="0" w:color="auto"/>
            </w:tcBorders>
            <w:vAlign w:val="center"/>
          </w:tcPr>
          <w:p w14:paraId="1E1E75C4"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Urządzenia przemysłowe do procesów cieplnych - Wymagania dotyczące bezpieczeństwa systemów spalania i układów paliwowych.</w:t>
            </w:r>
          </w:p>
        </w:tc>
      </w:tr>
      <w:tr w:rsidR="00907383" w:rsidRPr="00A20D76" w14:paraId="11B9CAC7"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61B63BD" w14:textId="77777777"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746-3+A1:2012</w:t>
            </w:r>
          </w:p>
        </w:tc>
        <w:tc>
          <w:tcPr>
            <w:tcW w:w="6662" w:type="dxa"/>
            <w:tcBorders>
              <w:top w:val="single" w:sz="4" w:space="0" w:color="auto"/>
              <w:left w:val="single" w:sz="4" w:space="0" w:color="auto"/>
              <w:bottom w:val="single" w:sz="4" w:space="0" w:color="auto"/>
              <w:right w:val="single" w:sz="4" w:space="0" w:color="auto"/>
            </w:tcBorders>
            <w:vAlign w:val="center"/>
          </w:tcPr>
          <w:p w14:paraId="03CE059B"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Urządzenia przemysłowe do procesów cieplnych - Część 3: Wymagania dotyczące bezpieczeństwa wytwarzania i stosowania atmosfer gazowych.</w:t>
            </w:r>
          </w:p>
        </w:tc>
      </w:tr>
      <w:tr w:rsidR="00907383" w:rsidRPr="00A20D76" w14:paraId="07381DF9"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FA4E200" w14:textId="77777777" w:rsidR="00907383" w:rsidRPr="00A1043F" w:rsidRDefault="00907383" w:rsidP="00D71F69">
            <w:pPr>
              <w:spacing w:before="40" w:after="40"/>
              <w:contextualSpacing/>
              <w:rPr>
                <w:rFonts w:ascii="Arial" w:eastAsia="Calibri" w:hAnsi="Arial" w:cs="Arial"/>
                <w:bCs/>
                <w:kern w:val="36"/>
                <w:sz w:val="18"/>
                <w:szCs w:val="18"/>
                <w:lang w:eastAsia="en-US"/>
              </w:rPr>
            </w:pPr>
            <w:r w:rsidRPr="00A1043F">
              <w:rPr>
                <w:rFonts w:ascii="Arial" w:eastAsia="Calibri" w:hAnsi="Arial" w:cs="Arial"/>
                <w:bCs/>
                <w:kern w:val="36"/>
                <w:sz w:val="18"/>
                <w:szCs w:val="18"/>
                <w:lang w:eastAsia="en-US"/>
              </w:rPr>
              <w:t>PN-EN 1349: 2010</w:t>
            </w:r>
          </w:p>
        </w:tc>
        <w:tc>
          <w:tcPr>
            <w:tcW w:w="6662" w:type="dxa"/>
            <w:tcBorders>
              <w:top w:val="single" w:sz="4" w:space="0" w:color="auto"/>
              <w:left w:val="single" w:sz="4" w:space="0" w:color="auto"/>
              <w:bottom w:val="single" w:sz="4" w:space="0" w:color="auto"/>
              <w:right w:val="single" w:sz="4" w:space="0" w:color="auto"/>
            </w:tcBorders>
            <w:vAlign w:val="center"/>
          </w:tcPr>
          <w:p w14:paraId="137EEC33"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Armatura sterująca procesami przemysłowymi</w:t>
            </w:r>
          </w:p>
        </w:tc>
      </w:tr>
      <w:tr w:rsidR="00907383" w:rsidRPr="00A20D76" w14:paraId="095F1297"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EE28AD7" w14:textId="77777777" w:rsidR="00907383" w:rsidRPr="00A1043F" w:rsidRDefault="00907383" w:rsidP="00D71F69">
            <w:pPr>
              <w:spacing w:before="40" w:after="40"/>
              <w:contextualSpacing/>
              <w:rPr>
                <w:rFonts w:ascii="Arial" w:eastAsia="Calibri" w:hAnsi="Arial" w:cs="Arial"/>
                <w:bCs/>
                <w:kern w:val="36"/>
                <w:sz w:val="18"/>
                <w:szCs w:val="18"/>
                <w:lang w:eastAsia="en-US"/>
              </w:rPr>
            </w:pPr>
            <w:r w:rsidRPr="00A1043F">
              <w:rPr>
                <w:rFonts w:ascii="Arial" w:eastAsia="Calibri" w:hAnsi="Arial" w:cs="Arial"/>
                <w:bCs/>
                <w:kern w:val="36"/>
                <w:sz w:val="18"/>
                <w:szCs w:val="18"/>
                <w:lang w:eastAsia="en-US"/>
              </w:rPr>
              <w:t>PN-EN ISO 1461:2011</w:t>
            </w:r>
          </w:p>
        </w:tc>
        <w:tc>
          <w:tcPr>
            <w:tcW w:w="6662" w:type="dxa"/>
            <w:tcBorders>
              <w:top w:val="single" w:sz="4" w:space="0" w:color="auto"/>
              <w:left w:val="single" w:sz="4" w:space="0" w:color="auto"/>
              <w:bottom w:val="single" w:sz="4" w:space="0" w:color="auto"/>
              <w:right w:val="single" w:sz="4" w:space="0" w:color="auto"/>
            </w:tcBorders>
            <w:vAlign w:val="center"/>
          </w:tcPr>
          <w:p w14:paraId="23F5021F"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hAnsi="Arial" w:cs="Arial"/>
                <w:sz w:val="18"/>
                <w:szCs w:val="18"/>
              </w:rPr>
              <w:t>Powłoki cynkowe nanoszone na wyroby stalowe i żeliwne metodą zanurzeniową</w:t>
            </w:r>
            <w:r>
              <w:rPr>
                <w:rFonts w:ascii="Arial" w:hAnsi="Arial" w:cs="Arial"/>
                <w:sz w:val="18"/>
                <w:szCs w:val="18"/>
              </w:rPr>
              <w:t xml:space="preserve"> </w:t>
            </w:r>
            <w:r w:rsidRPr="00A1043F">
              <w:rPr>
                <w:rFonts w:ascii="Arial" w:hAnsi="Arial" w:cs="Arial"/>
                <w:sz w:val="18"/>
                <w:szCs w:val="18"/>
              </w:rPr>
              <w:t>- Wymagania i metody badań</w:t>
            </w:r>
          </w:p>
        </w:tc>
      </w:tr>
      <w:tr w:rsidR="000665DB" w:rsidRPr="00A20D76" w14:paraId="12DAA0E4"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F58EE98" w14:textId="77777777" w:rsidR="000665DB" w:rsidRPr="000665DB" w:rsidRDefault="000665DB" w:rsidP="00D71F69">
            <w:pPr>
              <w:spacing w:before="40" w:after="40"/>
              <w:contextualSpacing/>
              <w:rPr>
                <w:rFonts w:ascii="Arial" w:eastAsia="Calibri" w:hAnsi="Arial" w:cs="Arial"/>
                <w:bCs/>
                <w:kern w:val="36"/>
                <w:sz w:val="18"/>
                <w:szCs w:val="18"/>
                <w:lang w:eastAsia="en-US"/>
              </w:rPr>
            </w:pPr>
            <w:r>
              <w:rPr>
                <w:rFonts w:ascii="Arial" w:eastAsia="Calibri" w:hAnsi="Arial" w:cs="Arial"/>
                <w:sz w:val="18"/>
                <w:szCs w:val="18"/>
                <w:lang w:eastAsia="en-US"/>
              </w:rPr>
              <w:t>PN-EN 12464-1:2012</w:t>
            </w:r>
          </w:p>
        </w:tc>
        <w:tc>
          <w:tcPr>
            <w:tcW w:w="6662" w:type="dxa"/>
            <w:tcBorders>
              <w:top w:val="single" w:sz="4" w:space="0" w:color="auto"/>
              <w:left w:val="single" w:sz="4" w:space="0" w:color="auto"/>
              <w:bottom w:val="single" w:sz="4" w:space="0" w:color="auto"/>
              <w:right w:val="single" w:sz="4" w:space="0" w:color="auto"/>
            </w:tcBorders>
            <w:vAlign w:val="center"/>
          </w:tcPr>
          <w:p w14:paraId="31C5F87D" w14:textId="77777777" w:rsidR="000665DB" w:rsidRPr="00E838C1" w:rsidRDefault="00707535" w:rsidP="00D35797">
            <w:pPr>
              <w:spacing w:before="40" w:after="40"/>
              <w:contextualSpacing/>
              <w:rPr>
                <w:rFonts w:ascii="Arial" w:hAnsi="Arial" w:cs="Arial"/>
                <w:sz w:val="18"/>
                <w:szCs w:val="18"/>
              </w:rPr>
            </w:pPr>
            <w:r w:rsidRPr="00E838C1">
              <w:rPr>
                <w:rFonts w:ascii="Arial" w:hAnsi="Arial" w:cs="Arial"/>
                <w:sz w:val="18"/>
                <w:szCs w:val="18"/>
              </w:rPr>
              <w:t>Światło i oświetlenie - Oświetlenie miejsc pracy - Część 1: Miejsca pracy we wnętrzach</w:t>
            </w:r>
          </w:p>
        </w:tc>
      </w:tr>
      <w:tr w:rsidR="00865ED8" w:rsidRPr="00A20D76" w14:paraId="375CEC6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85AF742" w14:textId="77777777" w:rsidR="00865ED8" w:rsidRPr="00A1043F" w:rsidRDefault="00865ED8" w:rsidP="00D71F69">
            <w:pPr>
              <w:tabs>
                <w:tab w:val="left" w:pos="567"/>
              </w:tabs>
              <w:spacing w:before="40" w:after="40"/>
              <w:contextualSpacing/>
              <w:rPr>
                <w:rFonts w:ascii="Arial" w:hAnsi="Arial" w:cs="Arial"/>
                <w:bCs/>
                <w:kern w:val="36"/>
                <w:sz w:val="18"/>
                <w:szCs w:val="18"/>
                <w:lang w:val="en-GB"/>
              </w:rPr>
            </w:pPr>
            <w:r>
              <w:rPr>
                <w:rFonts w:ascii="Arial" w:hAnsi="Arial" w:cs="Arial"/>
                <w:bCs/>
                <w:kern w:val="36"/>
                <w:sz w:val="18"/>
                <w:szCs w:val="18"/>
                <w:lang w:val="en-GB"/>
              </w:rPr>
              <w:t xml:space="preserve">PN-EN </w:t>
            </w:r>
            <w:smartTag w:uri="urn:schemas-microsoft-com:office:smarttags" w:element="PostalCode">
              <w:r>
                <w:rPr>
                  <w:rFonts w:ascii="Arial" w:hAnsi="Arial" w:cs="Arial"/>
                  <w:bCs/>
                  <w:kern w:val="36"/>
                  <w:sz w:val="18"/>
                  <w:szCs w:val="18"/>
                  <w:lang w:val="en-GB"/>
                </w:rPr>
                <w:t>14181</w:t>
              </w:r>
            </w:smartTag>
            <w:r>
              <w:rPr>
                <w:rFonts w:ascii="Arial" w:hAnsi="Arial" w:cs="Arial"/>
                <w:bCs/>
                <w:kern w:val="36"/>
                <w:sz w:val="18"/>
                <w:szCs w:val="18"/>
                <w:lang w:val="en-GB"/>
              </w:rPr>
              <w:t>:2015-02</w:t>
            </w:r>
          </w:p>
        </w:tc>
        <w:tc>
          <w:tcPr>
            <w:tcW w:w="6662" w:type="dxa"/>
            <w:tcBorders>
              <w:top w:val="single" w:sz="4" w:space="0" w:color="auto"/>
              <w:left w:val="single" w:sz="4" w:space="0" w:color="auto"/>
              <w:bottom w:val="single" w:sz="4" w:space="0" w:color="auto"/>
              <w:right w:val="single" w:sz="4" w:space="0" w:color="auto"/>
            </w:tcBorders>
            <w:vAlign w:val="center"/>
          </w:tcPr>
          <w:p w14:paraId="04CC942B" w14:textId="77777777" w:rsidR="00865ED8" w:rsidRPr="004A39F0" w:rsidRDefault="00865ED8" w:rsidP="00D35797">
            <w:pPr>
              <w:tabs>
                <w:tab w:val="left" w:pos="567"/>
              </w:tabs>
              <w:spacing w:before="40" w:after="40"/>
              <w:contextualSpacing/>
              <w:rPr>
                <w:rFonts w:ascii="Arial" w:hAnsi="Arial" w:cs="Arial"/>
                <w:sz w:val="18"/>
                <w:szCs w:val="18"/>
              </w:rPr>
            </w:pPr>
            <w:r w:rsidRPr="004A39F0">
              <w:rPr>
                <w:rFonts w:ascii="Arial" w:hAnsi="Arial" w:cs="Arial"/>
                <w:sz w:val="18"/>
                <w:szCs w:val="18"/>
              </w:rPr>
              <w:t>E</w:t>
            </w:r>
            <w:r w:rsidR="007141F4" w:rsidRPr="004A39F0">
              <w:rPr>
                <w:rFonts w:ascii="Arial" w:hAnsi="Arial" w:cs="Arial"/>
                <w:sz w:val="18"/>
                <w:szCs w:val="18"/>
              </w:rPr>
              <w:t>misja ze źródeł stacjonarnych -</w:t>
            </w:r>
            <w:r w:rsidRPr="004A39F0">
              <w:rPr>
                <w:rFonts w:ascii="Arial" w:hAnsi="Arial" w:cs="Arial"/>
                <w:sz w:val="18"/>
                <w:szCs w:val="18"/>
              </w:rPr>
              <w:t xml:space="preserve"> Zapewnienie jakości automatycznych systemów pomiarowych.</w:t>
            </w:r>
          </w:p>
        </w:tc>
      </w:tr>
      <w:tr w:rsidR="007141F4" w:rsidRPr="00A20D76" w14:paraId="5DD21A03"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2E5B011" w14:textId="77777777" w:rsidR="007141F4" w:rsidRPr="007141F4" w:rsidRDefault="007141F4" w:rsidP="00D71F69">
            <w:pPr>
              <w:tabs>
                <w:tab w:val="left" w:pos="567"/>
              </w:tabs>
              <w:spacing w:before="40" w:after="40"/>
              <w:contextualSpacing/>
              <w:rPr>
                <w:rFonts w:ascii="Arial" w:hAnsi="Arial" w:cs="Arial"/>
                <w:bCs/>
                <w:kern w:val="36"/>
                <w:sz w:val="18"/>
                <w:szCs w:val="18"/>
                <w:lang w:val="en-GB"/>
              </w:rPr>
            </w:pPr>
            <w:r>
              <w:rPr>
                <w:rFonts w:ascii="Arial" w:hAnsi="Arial" w:cs="Arial"/>
                <w:sz w:val="18"/>
                <w:szCs w:val="18"/>
              </w:rPr>
              <w:t xml:space="preserve">PN-EN </w:t>
            </w:r>
            <w:r w:rsidRPr="007141F4">
              <w:rPr>
                <w:rFonts w:ascii="Arial" w:hAnsi="Arial" w:cs="Arial"/>
                <w:sz w:val="18"/>
                <w:szCs w:val="18"/>
              </w:rPr>
              <w:t>14956:2006</w:t>
            </w:r>
          </w:p>
        </w:tc>
        <w:tc>
          <w:tcPr>
            <w:tcW w:w="6662" w:type="dxa"/>
            <w:tcBorders>
              <w:top w:val="single" w:sz="4" w:space="0" w:color="auto"/>
              <w:left w:val="single" w:sz="4" w:space="0" w:color="auto"/>
              <w:bottom w:val="single" w:sz="4" w:space="0" w:color="auto"/>
              <w:right w:val="single" w:sz="4" w:space="0" w:color="auto"/>
            </w:tcBorders>
            <w:vAlign w:val="center"/>
          </w:tcPr>
          <w:p w14:paraId="40A039B1" w14:textId="77777777" w:rsidR="007141F4" w:rsidRPr="004A39F0" w:rsidRDefault="007141F4" w:rsidP="00D35797">
            <w:pPr>
              <w:tabs>
                <w:tab w:val="left" w:pos="567"/>
              </w:tabs>
              <w:spacing w:before="40" w:after="40"/>
              <w:contextualSpacing/>
              <w:rPr>
                <w:rFonts w:ascii="Arial" w:hAnsi="Arial" w:cs="Arial"/>
                <w:sz w:val="18"/>
                <w:szCs w:val="18"/>
              </w:rPr>
            </w:pPr>
            <w:r w:rsidRPr="004A39F0">
              <w:rPr>
                <w:rFonts w:ascii="Arial" w:hAnsi="Arial" w:cs="Arial"/>
                <w:sz w:val="18"/>
                <w:szCs w:val="18"/>
              </w:rPr>
              <w:t>Jakość powietrza - Ocena przydatności procedury pomiarowej przez odniesienie do wymaganej niepewności pomiaru</w:t>
            </w:r>
          </w:p>
        </w:tc>
      </w:tr>
      <w:tr w:rsidR="001F3E32" w:rsidRPr="00A20D76" w14:paraId="7D491EEA"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03CC658" w14:textId="77777777" w:rsidR="001F3E32" w:rsidRPr="00617558" w:rsidRDefault="00617558" w:rsidP="00D71F69">
            <w:pPr>
              <w:tabs>
                <w:tab w:val="left" w:pos="567"/>
              </w:tabs>
              <w:spacing w:before="40" w:after="40"/>
              <w:contextualSpacing/>
              <w:rPr>
                <w:rFonts w:ascii="Arial" w:hAnsi="Arial" w:cs="Arial"/>
                <w:sz w:val="18"/>
                <w:szCs w:val="18"/>
              </w:rPr>
            </w:pPr>
            <w:r w:rsidRPr="00617558">
              <w:rPr>
                <w:rFonts w:ascii="Arial" w:hAnsi="Arial" w:cs="Arial"/>
                <w:sz w:val="18"/>
                <w:szCs w:val="18"/>
              </w:rPr>
              <w:t>PN-EN 15267-1:2009</w:t>
            </w:r>
          </w:p>
        </w:tc>
        <w:tc>
          <w:tcPr>
            <w:tcW w:w="6662" w:type="dxa"/>
            <w:tcBorders>
              <w:top w:val="single" w:sz="4" w:space="0" w:color="auto"/>
              <w:left w:val="single" w:sz="4" w:space="0" w:color="auto"/>
              <w:bottom w:val="single" w:sz="4" w:space="0" w:color="auto"/>
              <w:right w:val="single" w:sz="4" w:space="0" w:color="auto"/>
            </w:tcBorders>
            <w:vAlign w:val="center"/>
          </w:tcPr>
          <w:p w14:paraId="16921555" w14:textId="77777777" w:rsidR="001F3E32" w:rsidRPr="00617558" w:rsidRDefault="00A122AF" w:rsidP="00D35797">
            <w:pPr>
              <w:tabs>
                <w:tab w:val="left" w:pos="567"/>
              </w:tabs>
              <w:spacing w:before="40" w:after="40"/>
              <w:contextualSpacing/>
              <w:rPr>
                <w:rFonts w:ascii="Arial" w:hAnsi="Arial" w:cs="Arial"/>
                <w:sz w:val="18"/>
                <w:szCs w:val="18"/>
              </w:rPr>
            </w:pPr>
            <w:r>
              <w:rPr>
                <w:rStyle w:val="st1"/>
                <w:rFonts w:ascii="Arial" w:hAnsi="Arial" w:cs="Arial"/>
                <w:sz w:val="18"/>
                <w:szCs w:val="18"/>
              </w:rPr>
              <w:t>Jakość powietrza -</w:t>
            </w:r>
            <w:r w:rsidR="00617558" w:rsidRPr="00617558">
              <w:rPr>
                <w:rStyle w:val="st1"/>
                <w:rFonts w:ascii="Arial" w:hAnsi="Arial" w:cs="Arial"/>
                <w:sz w:val="18"/>
                <w:szCs w:val="18"/>
              </w:rPr>
              <w:t xml:space="preserve"> Certyfikacja automatycznych systemów pomiarowych - Część 1: Zasady ogólne.</w:t>
            </w:r>
          </w:p>
        </w:tc>
      </w:tr>
      <w:tr w:rsidR="00907383" w:rsidRPr="00A20D76" w14:paraId="45223F06"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933EA52" w14:textId="77777777" w:rsidR="00907383" w:rsidRPr="00A1043F" w:rsidRDefault="00907383"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45501</w:t>
                </w:r>
              </w:smartTag>
            </w:smartTag>
            <w:r w:rsidRPr="00A1043F">
              <w:rPr>
                <w:rFonts w:ascii="Arial" w:hAnsi="Arial" w:cs="Arial"/>
                <w:bCs/>
                <w:kern w:val="36"/>
                <w:sz w:val="18"/>
                <w:szCs w:val="18"/>
                <w:lang w:val="en-GB"/>
              </w:rPr>
              <w:t>:2015-05</w:t>
            </w:r>
          </w:p>
        </w:tc>
        <w:tc>
          <w:tcPr>
            <w:tcW w:w="6662" w:type="dxa"/>
            <w:tcBorders>
              <w:top w:val="single" w:sz="4" w:space="0" w:color="auto"/>
              <w:left w:val="single" w:sz="4" w:space="0" w:color="auto"/>
              <w:bottom w:val="single" w:sz="4" w:space="0" w:color="auto"/>
              <w:right w:val="single" w:sz="4" w:space="0" w:color="auto"/>
            </w:tcBorders>
            <w:vAlign w:val="center"/>
          </w:tcPr>
          <w:p w14:paraId="57B13A9B"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Zagadnienia metrologiczne wag nieautomatycznych</w:t>
            </w:r>
          </w:p>
        </w:tc>
      </w:tr>
      <w:tr w:rsidR="00907383" w:rsidRPr="00A20D76" w14:paraId="5DEFADA9"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DD8A68A" w14:textId="77777777" w:rsidR="00907383" w:rsidRPr="00792333" w:rsidRDefault="00792333" w:rsidP="00792333">
            <w:pPr>
              <w:shd w:val="clear" w:color="auto" w:fill="FFFFFF"/>
              <w:outlineLvl w:val="0"/>
              <w:rPr>
                <w:rFonts w:ascii="Arial" w:hAnsi="Arial" w:cs="Arial"/>
                <w:bCs/>
                <w:kern w:val="36"/>
                <w:sz w:val="18"/>
                <w:szCs w:val="18"/>
              </w:rPr>
            </w:pPr>
            <w:r w:rsidRPr="00792333">
              <w:rPr>
                <w:rFonts w:ascii="Arial" w:hAnsi="Arial" w:cs="Arial"/>
                <w:bCs/>
                <w:kern w:val="36"/>
                <w:sz w:val="18"/>
                <w:szCs w:val="18"/>
              </w:rPr>
              <w:t>PN-EN 50271:2018-08</w:t>
            </w:r>
          </w:p>
        </w:tc>
        <w:tc>
          <w:tcPr>
            <w:tcW w:w="6662" w:type="dxa"/>
            <w:tcBorders>
              <w:top w:val="single" w:sz="4" w:space="0" w:color="auto"/>
              <w:left w:val="single" w:sz="4" w:space="0" w:color="auto"/>
              <w:bottom w:val="single" w:sz="4" w:space="0" w:color="auto"/>
              <w:right w:val="single" w:sz="4" w:space="0" w:color="auto"/>
            </w:tcBorders>
            <w:vAlign w:val="center"/>
          </w:tcPr>
          <w:p w14:paraId="0B79E26A"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Elektryczne przyrządy do wykrywania i pomiaru gazów palnych, gazów toksycznych lub tlenu - Wymagania i badania dotyczące przyrządów wykorzystujących oprogramowanie i/lub techniki cyfrowe.</w:t>
            </w:r>
          </w:p>
        </w:tc>
      </w:tr>
      <w:tr w:rsidR="00852592" w:rsidRPr="00A20D76" w14:paraId="63CED53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EE60C3A" w14:textId="77777777" w:rsidR="00852592" w:rsidRPr="00A1043F" w:rsidRDefault="00852592"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Pr>
                    <w:rFonts w:ascii="Arial" w:hAnsi="Arial" w:cs="Arial"/>
                    <w:bCs/>
                    <w:kern w:val="36"/>
                    <w:sz w:val="18"/>
                    <w:szCs w:val="18"/>
                    <w:lang w:val="en-GB"/>
                  </w:rPr>
                  <w:t>PN-EN</w:t>
                </w:r>
              </w:smartTag>
              <w:r>
                <w:rPr>
                  <w:rFonts w:ascii="Arial" w:hAnsi="Arial" w:cs="Arial"/>
                  <w:bCs/>
                  <w:kern w:val="36"/>
                  <w:sz w:val="18"/>
                  <w:szCs w:val="18"/>
                  <w:lang w:val="en-GB"/>
                </w:rPr>
                <w:t xml:space="preserve"> </w:t>
              </w:r>
              <w:smartTag w:uri="urn:schemas-microsoft-com:office:smarttags" w:element="PostalCode">
                <w:r>
                  <w:rPr>
                    <w:rFonts w:ascii="Arial" w:hAnsi="Arial" w:cs="Arial"/>
                    <w:bCs/>
                    <w:kern w:val="36"/>
                    <w:sz w:val="18"/>
                    <w:szCs w:val="18"/>
                    <w:lang w:val="en-GB"/>
                  </w:rPr>
                  <w:t>55024</w:t>
                </w:r>
              </w:smartTag>
            </w:smartTag>
            <w:r>
              <w:rPr>
                <w:rFonts w:ascii="Arial" w:hAnsi="Arial" w:cs="Arial"/>
                <w:bCs/>
                <w:kern w:val="36"/>
                <w:sz w:val="18"/>
                <w:szCs w:val="18"/>
                <w:lang w:val="en-GB"/>
              </w:rPr>
              <w:t>:2011</w:t>
            </w:r>
          </w:p>
        </w:tc>
        <w:tc>
          <w:tcPr>
            <w:tcW w:w="6662" w:type="dxa"/>
            <w:tcBorders>
              <w:top w:val="single" w:sz="4" w:space="0" w:color="auto"/>
              <w:left w:val="single" w:sz="4" w:space="0" w:color="auto"/>
              <w:bottom w:val="single" w:sz="4" w:space="0" w:color="auto"/>
              <w:right w:val="single" w:sz="4" w:space="0" w:color="auto"/>
            </w:tcBorders>
            <w:vAlign w:val="center"/>
          </w:tcPr>
          <w:p w14:paraId="6A6FF31F" w14:textId="77777777" w:rsidR="00852592" w:rsidRPr="00852592" w:rsidRDefault="00852592" w:rsidP="00D35797">
            <w:pPr>
              <w:tabs>
                <w:tab w:val="left" w:pos="567"/>
              </w:tabs>
              <w:spacing w:before="40" w:after="40"/>
              <w:contextualSpacing/>
              <w:rPr>
                <w:rFonts w:ascii="Arial" w:hAnsi="Arial" w:cs="Arial"/>
                <w:sz w:val="18"/>
                <w:szCs w:val="18"/>
              </w:rPr>
            </w:pPr>
            <w:r>
              <w:rPr>
                <w:rFonts w:ascii="Arial" w:hAnsi="Arial" w:cs="Arial"/>
                <w:sz w:val="18"/>
                <w:szCs w:val="18"/>
              </w:rPr>
              <w:t xml:space="preserve">Urządzenia informatyczne - Charakterystyki odporności - </w:t>
            </w:r>
            <w:r w:rsidRPr="00852592">
              <w:rPr>
                <w:rFonts w:ascii="Arial" w:hAnsi="Arial" w:cs="Arial"/>
                <w:sz w:val="18"/>
                <w:szCs w:val="18"/>
              </w:rPr>
              <w:t>Poziomy wymagane i metody pomiarów.</w:t>
            </w:r>
          </w:p>
        </w:tc>
      </w:tr>
      <w:tr w:rsidR="00907383" w:rsidRPr="00A20D76" w14:paraId="6DA0B310"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0D74AFF" w14:textId="77777777" w:rsidR="00907383" w:rsidRPr="00792333" w:rsidRDefault="00792333" w:rsidP="00792333">
            <w:pPr>
              <w:shd w:val="clear" w:color="auto" w:fill="FFFFFF"/>
              <w:outlineLvl w:val="0"/>
              <w:rPr>
                <w:rFonts w:ascii="Arial" w:hAnsi="Arial" w:cs="Arial"/>
                <w:bCs/>
                <w:kern w:val="36"/>
                <w:sz w:val="18"/>
                <w:szCs w:val="18"/>
              </w:rPr>
            </w:pPr>
            <w:r w:rsidRPr="00792333">
              <w:rPr>
                <w:rFonts w:ascii="Arial" w:hAnsi="Arial" w:cs="Arial"/>
                <w:bCs/>
                <w:kern w:val="36"/>
                <w:sz w:val="18"/>
                <w:szCs w:val="18"/>
              </w:rPr>
              <w:t>PN-EN IEC 60079-0:2018-09</w:t>
            </w:r>
          </w:p>
        </w:tc>
        <w:tc>
          <w:tcPr>
            <w:tcW w:w="6662" w:type="dxa"/>
            <w:tcBorders>
              <w:top w:val="single" w:sz="4" w:space="0" w:color="auto"/>
              <w:left w:val="single" w:sz="4" w:space="0" w:color="auto"/>
              <w:bottom w:val="single" w:sz="4" w:space="0" w:color="auto"/>
              <w:right w:val="single" w:sz="4" w:space="0" w:color="auto"/>
            </w:tcBorders>
            <w:vAlign w:val="center"/>
          </w:tcPr>
          <w:p w14:paraId="2E64D734"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Atmosfery wybuchowe - Część 0: Urządzenia - Podstawowe wymagania.</w:t>
            </w:r>
          </w:p>
        </w:tc>
      </w:tr>
      <w:tr w:rsidR="00907383" w:rsidRPr="00A20D76" w14:paraId="2DDDFFD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9027076" w14:textId="77777777" w:rsidR="00907383" w:rsidRPr="00A1043F" w:rsidRDefault="00907383" w:rsidP="00D71F69">
            <w:pPr>
              <w:spacing w:before="40" w:after="40"/>
              <w:contextualSpacing/>
              <w:rPr>
                <w:rFonts w:ascii="Arial" w:eastAsia="Calibri" w:hAnsi="Arial" w:cs="Arial"/>
                <w:sz w:val="18"/>
                <w:szCs w:val="18"/>
                <w:lang w:eastAsia="en-US"/>
              </w:rPr>
            </w:pPr>
            <w:r w:rsidRPr="00A1043F">
              <w:rPr>
                <w:rFonts w:ascii="Arial" w:eastAsia="Calibri" w:hAnsi="Arial" w:cs="Arial"/>
                <w:bCs/>
                <w:kern w:val="36"/>
                <w:sz w:val="18"/>
                <w:szCs w:val="18"/>
                <w:lang w:eastAsia="en-US"/>
              </w:rPr>
              <w:t>PN-EN 60079-1:2014-12</w:t>
            </w:r>
          </w:p>
        </w:tc>
        <w:tc>
          <w:tcPr>
            <w:tcW w:w="6662" w:type="dxa"/>
            <w:tcBorders>
              <w:top w:val="single" w:sz="4" w:space="0" w:color="auto"/>
              <w:left w:val="single" w:sz="4" w:space="0" w:color="auto"/>
              <w:bottom w:val="single" w:sz="4" w:space="0" w:color="auto"/>
              <w:right w:val="single" w:sz="4" w:space="0" w:color="auto"/>
            </w:tcBorders>
            <w:vAlign w:val="center"/>
          </w:tcPr>
          <w:p w14:paraId="7DA13E3F"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1: Zabezpieczenie urządzeń za pomocą osłon ognioszczelnych „d”.</w:t>
            </w:r>
          </w:p>
        </w:tc>
      </w:tr>
      <w:tr w:rsidR="00907383" w:rsidRPr="00A20D76" w14:paraId="6262AEC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8AD4FE6" w14:textId="77777777"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60079-2:2015-02</w:t>
            </w:r>
          </w:p>
        </w:tc>
        <w:tc>
          <w:tcPr>
            <w:tcW w:w="6662" w:type="dxa"/>
            <w:tcBorders>
              <w:top w:val="single" w:sz="4" w:space="0" w:color="auto"/>
              <w:left w:val="single" w:sz="4" w:space="0" w:color="auto"/>
              <w:bottom w:val="single" w:sz="4" w:space="0" w:color="auto"/>
              <w:right w:val="single" w:sz="4" w:space="0" w:color="auto"/>
            </w:tcBorders>
            <w:vAlign w:val="center"/>
          </w:tcPr>
          <w:p w14:paraId="6BDEEE23"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2: Zabezpieczenie urządzeń za pomocą osłon gazowych z nadciśnieniem  „p”.</w:t>
            </w:r>
          </w:p>
        </w:tc>
      </w:tr>
      <w:tr w:rsidR="00907383" w:rsidRPr="00A20D76" w14:paraId="60F81574"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ED7B7B8" w14:textId="77777777" w:rsidR="00907383" w:rsidRPr="00A1043F" w:rsidRDefault="00907383" w:rsidP="00D71F69">
            <w:pPr>
              <w:spacing w:before="40" w:after="40"/>
              <w:contextualSpacing/>
              <w:rPr>
                <w:rFonts w:ascii="Arial" w:eastAsia="Calibri" w:hAnsi="Arial" w:cs="Arial"/>
                <w:sz w:val="18"/>
                <w:szCs w:val="18"/>
                <w:lang w:eastAsia="en-US"/>
              </w:rPr>
            </w:pPr>
            <w:r w:rsidRPr="00A1043F">
              <w:rPr>
                <w:rFonts w:ascii="Arial" w:eastAsia="Calibri" w:hAnsi="Arial" w:cs="Arial"/>
                <w:bCs/>
                <w:kern w:val="36"/>
                <w:sz w:val="18"/>
                <w:szCs w:val="18"/>
                <w:lang w:eastAsia="en-US"/>
              </w:rPr>
              <w:t>PN-EN 60079-5:2015-08</w:t>
            </w:r>
          </w:p>
        </w:tc>
        <w:tc>
          <w:tcPr>
            <w:tcW w:w="6662" w:type="dxa"/>
            <w:tcBorders>
              <w:top w:val="single" w:sz="4" w:space="0" w:color="auto"/>
              <w:left w:val="single" w:sz="4" w:space="0" w:color="auto"/>
              <w:bottom w:val="single" w:sz="4" w:space="0" w:color="auto"/>
              <w:right w:val="single" w:sz="4" w:space="0" w:color="auto"/>
            </w:tcBorders>
            <w:vAlign w:val="center"/>
          </w:tcPr>
          <w:p w14:paraId="34B00D39"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5: Zabezpieczenie urządzeń za pomocą osłony piaskowej "q"</w:t>
            </w:r>
          </w:p>
        </w:tc>
      </w:tr>
      <w:tr w:rsidR="00907383" w:rsidRPr="00A20D76" w14:paraId="184D5970"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85BE380" w14:textId="77777777"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60079-6:2016-02</w:t>
            </w:r>
          </w:p>
        </w:tc>
        <w:tc>
          <w:tcPr>
            <w:tcW w:w="6662" w:type="dxa"/>
            <w:tcBorders>
              <w:top w:val="single" w:sz="4" w:space="0" w:color="auto"/>
              <w:left w:val="single" w:sz="4" w:space="0" w:color="auto"/>
              <w:bottom w:val="single" w:sz="4" w:space="0" w:color="auto"/>
              <w:right w:val="single" w:sz="4" w:space="0" w:color="auto"/>
            </w:tcBorders>
            <w:vAlign w:val="center"/>
          </w:tcPr>
          <w:p w14:paraId="68336F9A"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6: Zabezpieczenie urządzeń za pomocą osłony olejowej "o".</w:t>
            </w:r>
          </w:p>
        </w:tc>
      </w:tr>
      <w:tr w:rsidR="00907383" w:rsidRPr="00A20D76" w14:paraId="390A9A3D"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A6CE624" w14:textId="77777777" w:rsidR="00907383" w:rsidRPr="00A1043F" w:rsidRDefault="00907383" w:rsidP="00D71F69">
            <w:pPr>
              <w:tabs>
                <w:tab w:val="left" w:pos="567"/>
              </w:tabs>
              <w:spacing w:before="40" w:after="40"/>
              <w:contextualSpacing/>
              <w:rPr>
                <w:rFonts w:ascii="Arial" w:hAnsi="Arial" w:cs="Arial"/>
                <w:sz w:val="18"/>
                <w:szCs w:val="18"/>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60079</w:t>
                </w:r>
              </w:smartTag>
            </w:smartTag>
            <w:r w:rsidRPr="00A1043F">
              <w:rPr>
                <w:rFonts w:ascii="Arial" w:hAnsi="Arial" w:cs="Arial"/>
                <w:bCs/>
                <w:kern w:val="36"/>
                <w:sz w:val="18"/>
                <w:szCs w:val="18"/>
                <w:lang w:val="en-GB"/>
              </w:rPr>
              <w:t>-7:2016-02</w:t>
            </w:r>
          </w:p>
        </w:tc>
        <w:tc>
          <w:tcPr>
            <w:tcW w:w="6662" w:type="dxa"/>
            <w:tcBorders>
              <w:top w:val="single" w:sz="4" w:space="0" w:color="auto"/>
              <w:left w:val="single" w:sz="4" w:space="0" w:color="auto"/>
              <w:bottom w:val="single" w:sz="4" w:space="0" w:color="auto"/>
              <w:right w:val="single" w:sz="4" w:space="0" w:color="auto"/>
            </w:tcBorders>
            <w:vAlign w:val="center"/>
          </w:tcPr>
          <w:p w14:paraId="6EC5E5B7"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Atmosfery wybuchowe - Część 7: Zabezpieczenie urządzeń za pomocą budowy wzmocnionej „e”.</w:t>
            </w:r>
          </w:p>
        </w:tc>
      </w:tr>
      <w:tr w:rsidR="00907383" w:rsidRPr="00A20D76" w14:paraId="4060089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6CBDA45" w14:textId="77777777" w:rsidR="00907383" w:rsidRPr="00A1043F" w:rsidRDefault="00907383" w:rsidP="00D71F69">
            <w:pPr>
              <w:tabs>
                <w:tab w:val="left" w:pos="567"/>
              </w:tabs>
              <w:spacing w:before="40" w:after="40"/>
              <w:contextualSpacing/>
              <w:rPr>
                <w:rFonts w:ascii="Arial" w:hAnsi="Arial" w:cs="Arial"/>
                <w:sz w:val="18"/>
                <w:szCs w:val="18"/>
                <w:lang w:val="en-US"/>
              </w:rPr>
            </w:pPr>
            <w:r w:rsidRPr="00A1043F">
              <w:rPr>
                <w:rFonts w:ascii="Arial" w:hAnsi="Arial" w:cs="Arial"/>
                <w:bCs/>
                <w:kern w:val="36"/>
                <w:sz w:val="18"/>
                <w:szCs w:val="18"/>
                <w:lang w:val="en-GB"/>
              </w:rPr>
              <w:t>PN-EN 60079-10-1:2016-02</w:t>
            </w:r>
          </w:p>
        </w:tc>
        <w:tc>
          <w:tcPr>
            <w:tcW w:w="6662" w:type="dxa"/>
            <w:tcBorders>
              <w:top w:val="single" w:sz="4" w:space="0" w:color="auto"/>
              <w:left w:val="single" w:sz="4" w:space="0" w:color="auto"/>
              <w:bottom w:val="single" w:sz="4" w:space="0" w:color="auto"/>
              <w:right w:val="single" w:sz="4" w:space="0" w:color="auto"/>
            </w:tcBorders>
            <w:vAlign w:val="center"/>
          </w:tcPr>
          <w:p w14:paraId="3581672D"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Atmosfery wybuchowe - Część 10-1: Klasyfikacja przestrzeni - Gazowe atmosfery wybuchowe.</w:t>
            </w:r>
          </w:p>
        </w:tc>
      </w:tr>
      <w:tr w:rsidR="00AB48EE" w:rsidRPr="00A20D76" w14:paraId="68915A22"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F3610CC" w14:textId="77777777" w:rsidR="00AB48EE" w:rsidRPr="00AB48EE" w:rsidRDefault="00AB48EE" w:rsidP="00AD550E">
            <w:pPr>
              <w:shd w:val="clear" w:color="auto" w:fill="FFFFFF"/>
              <w:outlineLvl w:val="0"/>
              <w:rPr>
                <w:rFonts w:ascii="Arial" w:hAnsi="Arial" w:cs="Arial"/>
                <w:bCs/>
                <w:kern w:val="36"/>
                <w:sz w:val="18"/>
                <w:szCs w:val="18"/>
              </w:rPr>
            </w:pPr>
            <w:r w:rsidRPr="00AB48EE">
              <w:rPr>
                <w:rFonts w:ascii="Arial" w:hAnsi="Arial" w:cs="Arial"/>
                <w:bCs/>
                <w:kern w:val="36"/>
                <w:sz w:val="18"/>
                <w:szCs w:val="18"/>
              </w:rPr>
              <w:t>PN-EN 60079-10-2:2015-06</w:t>
            </w:r>
          </w:p>
        </w:tc>
        <w:tc>
          <w:tcPr>
            <w:tcW w:w="6662" w:type="dxa"/>
            <w:tcBorders>
              <w:top w:val="single" w:sz="4" w:space="0" w:color="auto"/>
              <w:left w:val="single" w:sz="4" w:space="0" w:color="auto"/>
              <w:bottom w:val="single" w:sz="4" w:space="0" w:color="auto"/>
              <w:right w:val="single" w:sz="4" w:space="0" w:color="auto"/>
            </w:tcBorders>
            <w:vAlign w:val="center"/>
          </w:tcPr>
          <w:p w14:paraId="182F45B1" w14:textId="77777777" w:rsidR="00AB48EE" w:rsidRDefault="00AB48EE" w:rsidP="00AD550E">
            <w:pPr>
              <w:spacing w:before="40" w:after="40"/>
              <w:contextualSpacing/>
              <w:rPr>
                <w:rFonts w:ascii="Arial" w:hAnsi="Arial" w:cs="Arial"/>
                <w:color w:val="2F2F2F"/>
                <w:sz w:val="18"/>
                <w:szCs w:val="18"/>
                <w:shd w:val="clear" w:color="auto" w:fill="FFFFFF"/>
              </w:rPr>
            </w:pPr>
            <w:r>
              <w:rPr>
                <w:rFonts w:ascii="Arial" w:hAnsi="Arial" w:cs="Arial"/>
                <w:color w:val="2F2F2F"/>
                <w:sz w:val="18"/>
                <w:szCs w:val="18"/>
                <w:shd w:val="clear" w:color="auto" w:fill="FFFFFF"/>
              </w:rPr>
              <w:t>Atmosfery wybuchowe - Część 10-2: Klasyfikacja przestrzeni - Pyłowe atmosfery wybuchowe</w:t>
            </w:r>
          </w:p>
        </w:tc>
      </w:tr>
      <w:tr w:rsidR="00AB48EE" w:rsidRPr="00A20D76" w14:paraId="7D90630D"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B3BCB74" w14:textId="77777777" w:rsidR="00AB48EE" w:rsidRPr="00A1043F" w:rsidRDefault="00AB48EE"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60079-11:2012</w:t>
            </w:r>
          </w:p>
        </w:tc>
        <w:tc>
          <w:tcPr>
            <w:tcW w:w="6662" w:type="dxa"/>
            <w:tcBorders>
              <w:top w:val="single" w:sz="4" w:space="0" w:color="auto"/>
              <w:left w:val="single" w:sz="4" w:space="0" w:color="auto"/>
              <w:bottom w:val="single" w:sz="4" w:space="0" w:color="auto"/>
              <w:right w:val="single" w:sz="4" w:space="0" w:color="auto"/>
            </w:tcBorders>
            <w:vAlign w:val="center"/>
          </w:tcPr>
          <w:p w14:paraId="2FF8F9B5" w14:textId="77777777" w:rsidR="00AB48EE" w:rsidRPr="00A1043F" w:rsidRDefault="00AB48EE"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11: Zabezpieczenie urządzeń za pomocą iskrobezpieczeństwa "i".</w:t>
            </w:r>
          </w:p>
        </w:tc>
      </w:tr>
      <w:tr w:rsidR="00AB48EE" w:rsidRPr="00A20D76" w14:paraId="6BC5E557"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734E2CF" w14:textId="77777777" w:rsidR="00AB48EE" w:rsidRPr="00F610B2" w:rsidRDefault="00AB48EE" w:rsidP="00F610B2">
            <w:pPr>
              <w:shd w:val="clear" w:color="auto" w:fill="FFFFFF"/>
              <w:outlineLvl w:val="0"/>
              <w:rPr>
                <w:rFonts w:ascii="Arial" w:hAnsi="Arial" w:cs="Arial"/>
                <w:bCs/>
                <w:kern w:val="36"/>
                <w:sz w:val="18"/>
                <w:szCs w:val="18"/>
              </w:rPr>
            </w:pPr>
            <w:r w:rsidRPr="00F610B2">
              <w:rPr>
                <w:rFonts w:ascii="Arial" w:hAnsi="Arial" w:cs="Arial"/>
                <w:bCs/>
                <w:kern w:val="36"/>
                <w:sz w:val="18"/>
                <w:szCs w:val="18"/>
              </w:rPr>
              <w:t>PN-EN 60079-13:2017-11</w:t>
            </w:r>
          </w:p>
        </w:tc>
        <w:tc>
          <w:tcPr>
            <w:tcW w:w="6662" w:type="dxa"/>
            <w:tcBorders>
              <w:top w:val="single" w:sz="4" w:space="0" w:color="auto"/>
              <w:left w:val="single" w:sz="4" w:space="0" w:color="auto"/>
              <w:bottom w:val="single" w:sz="4" w:space="0" w:color="auto"/>
              <w:right w:val="single" w:sz="4" w:space="0" w:color="auto"/>
            </w:tcBorders>
            <w:vAlign w:val="center"/>
          </w:tcPr>
          <w:p w14:paraId="32EDE70E" w14:textId="77777777" w:rsidR="00AB48EE" w:rsidRPr="004A39F0" w:rsidRDefault="00AB48EE" w:rsidP="00D35797">
            <w:pPr>
              <w:spacing w:before="40" w:after="40"/>
              <w:rPr>
                <w:rFonts w:ascii="Arial" w:eastAsia="Calibri" w:hAnsi="Arial" w:cs="Arial"/>
                <w:sz w:val="18"/>
                <w:szCs w:val="18"/>
                <w:lang w:eastAsia="en-US"/>
              </w:rPr>
            </w:pPr>
            <w:r>
              <w:rPr>
                <w:rFonts w:ascii="Arial" w:hAnsi="Arial" w:cs="Arial"/>
                <w:color w:val="2F2F2F"/>
                <w:sz w:val="18"/>
                <w:szCs w:val="18"/>
                <w:shd w:val="clear" w:color="auto" w:fill="FFFFFF"/>
              </w:rPr>
              <w:t>Atmosfery wybuchowe - Część 13: Zabezpieczenie urządzeń za pomocą pomieszczeń z utrzymywanym nadciśnieniem „p” oraz pomieszczeń z wymuszoną wentylacją „v”.</w:t>
            </w:r>
          </w:p>
        </w:tc>
      </w:tr>
      <w:tr w:rsidR="00AB48EE" w:rsidRPr="00A20D76" w14:paraId="53489D2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1FC31F8" w14:textId="77777777" w:rsidR="00AB48EE" w:rsidRPr="00A1043F" w:rsidRDefault="00AB48EE"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60079-14:2014-06</w:t>
            </w:r>
          </w:p>
        </w:tc>
        <w:tc>
          <w:tcPr>
            <w:tcW w:w="6662" w:type="dxa"/>
            <w:tcBorders>
              <w:top w:val="single" w:sz="4" w:space="0" w:color="auto"/>
              <w:left w:val="single" w:sz="4" w:space="0" w:color="auto"/>
              <w:bottom w:val="single" w:sz="4" w:space="0" w:color="auto"/>
              <w:right w:val="single" w:sz="4" w:space="0" w:color="auto"/>
            </w:tcBorders>
            <w:vAlign w:val="center"/>
          </w:tcPr>
          <w:p w14:paraId="6315B834" w14:textId="77777777" w:rsidR="00AB48EE" w:rsidRPr="00A1043F" w:rsidRDefault="00AB48EE"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14: Projektowanie, dobór i montaż instalacji elektrycznych.</w:t>
            </w:r>
          </w:p>
        </w:tc>
      </w:tr>
      <w:tr w:rsidR="00AB48EE" w:rsidRPr="00A20D76" w14:paraId="3E3E6B0D"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3C28B9C" w14:textId="77777777" w:rsidR="00AB48EE" w:rsidRPr="00A1043F" w:rsidRDefault="00AB48EE" w:rsidP="00D71F69">
            <w:pPr>
              <w:tabs>
                <w:tab w:val="left" w:pos="567"/>
              </w:tabs>
              <w:spacing w:before="40" w:after="40"/>
              <w:contextualSpacing/>
              <w:rPr>
                <w:rFonts w:ascii="Arial" w:hAnsi="Arial" w:cs="Arial"/>
                <w:sz w:val="18"/>
                <w:szCs w:val="18"/>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60079</w:t>
                </w:r>
              </w:smartTag>
            </w:smartTag>
            <w:r w:rsidRPr="00A1043F">
              <w:rPr>
                <w:rFonts w:ascii="Arial" w:hAnsi="Arial" w:cs="Arial"/>
                <w:bCs/>
                <w:kern w:val="36"/>
                <w:sz w:val="18"/>
                <w:szCs w:val="18"/>
                <w:lang w:val="en-GB"/>
              </w:rPr>
              <w:t>-17:2014-05</w:t>
            </w:r>
          </w:p>
        </w:tc>
        <w:tc>
          <w:tcPr>
            <w:tcW w:w="6662" w:type="dxa"/>
            <w:tcBorders>
              <w:top w:val="single" w:sz="4" w:space="0" w:color="auto"/>
              <w:left w:val="single" w:sz="4" w:space="0" w:color="auto"/>
              <w:bottom w:val="single" w:sz="4" w:space="0" w:color="auto"/>
              <w:right w:val="single" w:sz="4" w:space="0" w:color="auto"/>
            </w:tcBorders>
            <w:vAlign w:val="center"/>
          </w:tcPr>
          <w:p w14:paraId="7972A55A"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Atmosfery wybuchowe - Część 17: Kontrola i konserwacja instalacji elektrycznych.</w:t>
            </w:r>
          </w:p>
        </w:tc>
      </w:tr>
      <w:tr w:rsidR="00AB48EE" w:rsidRPr="00A20D76" w14:paraId="20C59348"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B9DA736" w14:textId="77777777" w:rsidR="00AB48EE" w:rsidRPr="00A1043F" w:rsidRDefault="00AB48EE"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60079-18:2015-06</w:t>
            </w:r>
          </w:p>
        </w:tc>
        <w:tc>
          <w:tcPr>
            <w:tcW w:w="6662" w:type="dxa"/>
            <w:tcBorders>
              <w:top w:val="single" w:sz="4" w:space="0" w:color="auto"/>
              <w:left w:val="single" w:sz="4" w:space="0" w:color="auto"/>
              <w:bottom w:val="single" w:sz="4" w:space="0" w:color="auto"/>
              <w:right w:val="single" w:sz="4" w:space="0" w:color="auto"/>
            </w:tcBorders>
            <w:vAlign w:val="center"/>
          </w:tcPr>
          <w:p w14:paraId="6A24CC7C" w14:textId="77777777" w:rsidR="00AB48EE" w:rsidRPr="00A1043F" w:rsidRDefault="00AB48EE"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18: Zabezpieczenie urządzeń za pomocą hermetyzacji „m”.</w:t>
            </w:r>
          </w:p>
        </w:tc>
      </w:tr>
      <w:tr w:rsidR="00AB48EE" w:rsidRPr="00A20D76" w14:paraId="5D0660B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6AFE9A7" w14:textId="77777777" w:rsidR="00AB48EE" w:rsidRPr="00DE6A3F" w:rsidRDefault="00DE6A3F" w:rsidP="00DE6A3F">
            <w:pPr>
              <w:shd w:val="clear" w:color="auto" w:fill="FFFFFF"/>
              <w:outlineLvl w:val="0"/>
              <w:rPr>
                <w:rFonts w:ascii="Arial" w:hAnsi="Arial" w:cs="Arial"/>
                <w:bCs/>
                <w:kern w:val="36"/>
                <w:sz w:val="18"/>
                <w:szCs w:val="18"/>
              </w:rPr>
            </w:pPr>
            <w:r w:rsidRPr="00DE6A3F">
              <w:rPr>
                <w:rFonts w:ascii="Arial" w:hAnsi="Arial" w:cs="Arial"/>
                <w:bCs/>
                <w:kern w:val="36"/>
                <w:sz w:val="18"/>
                <w:szCs w:val="18"/>
              </w:rPr>
              <w:t>PN-EN 60079-19:2011/A1:2015-09</w:t>
            </w:r>
          </w:p>
        </w:tc>
        <w:tc>
          <w:tcPr>
            <w:tcW w:w="6662" w:type="dxa"/>
            <w:tcBorders>
              <w:top w:val="single" w:sz="4" w:space="0" w:color="auto"/>
              <w:left w:val="single" w:sz="4" w:space="0" w:color="auto"/>
              <w:bottom w:val="single" w:sz="4" w:space="0" w:color="auto"/>
              <w:right w:val="single" w:sz="4" w:space="0" w:color="auto"/>
            </w:tcBorders>
            <w:vAlign w:val="center"/>
          </w:tcPr>
          <w:p w14:paraId="35A383DC" w14:textId="77777777" w:rsidR="00AB48EE" w:rsidRPr="00A1043F" w:rsidRDefault="00DE6A3F" w:rsidP="00D35797">
            <w:pPr>
              <w:spacing w:before="40" w:after="40"/>
              <w:contextualSpacing/>
              <w:rPr>
                <w:rFonts w:ascii="Arial" w:eastAsia="Calibri" w:hAnsi="Arial" w:cs="Arial"/>
                <w:sz w:val="18"/>
                <w:szCs w:val="18"/>
                <w:lang w:eastAsia="en-US"/>
              </w:rPr>
            </w:pPr>
            <w:r>
              <w:rPr>
                <w:rFonts w:ascii="Arial" w:hAnsi="Arial" w:cs="Arial"/>
                <w:color w:val="2F2F2F"/>
                <w:sz w:val="18"/>
                <w:szCs w:val="18"/>
                <w:shd w:val="clear" w:color="auto" w:fill="FFFFFF"/>
              </w:rPr>
              <w:t>Atmosfery wybuchowe - Część 19: Naprawa, remont i regeneracja urządzeń</w:t>
            </w:r>
            <w:r w:rsidR="00DC1791">
              <w:rPr>
                <w:rFonts w:ascii="Arial" w:hAnsi="Arial" w:cs="Arial"/>
                <w:color w:val="2F2F2F"/>
                <w:sz w:val="18"/>
                <w:szCs w:val="18"/>
                <w:shd w:val="clear" w:color="auto" w:fill="FFFFFF"/>
              </w:rPr>
              <w:t>.</w:t>
            </w:r>
          </w:p>
        </w:tc>
      </w:tr>
      <w:tr w:rsidR="00AB48EE" w:rsidRPr="00A20D76" w14:paraId="44F919B6"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8BA4059" w14:textId="77777777" w:rsidR="00AB48EE" w:rsidRPr="00AB48EE" w:rsidRDefault="00AB48EE" w:rsidP="00AB48EE">
            <w:pPr>
              <w:shd w:val="clear" w:color="auto" w:fill="FFFFFF"/>
              <w:outlineLvl w:val="0"/>
              <w:rPr>
                <w:rFonts w:ascii="Arial" w:hAnsi="Arial" w:cs="Arial"/>
                <w:bCs/>
                <w:kern w:val="36"/>
                <w:sz w:val="18"/>
                <w:szCs w:val="18"/>
              </w:rPr>
            </w:pPr>
            <w:r w:rsidRPr="00AB48EE">
              <w:rPr>
                <w:rFonts w:ascii="Arial" w:hAnsi="Arial" w:cs="Arial"/>
                <w:bCs/>
                <w:kern w:val="36"/>
                <w:sz w:val="18"/>
                <w:szCs w:val="18"/>
              </w:rPr>
              <w:lastRenderedPageBreak/>
              <w:t>PN-EN 60079-20-1:2010</w:t>
            </w:r>
          </w:p>
        </w:tc>
        <w:tc>
          <w:tcPr>
            <w:tcW w:w="6662" w:type="dxa"/>
            <w:tcBorders>
              <w:top w:val="single" w:sz="4" w:space="0" w:color="auto"/>
              <w:left w:val="single" w:sz="4" w:space="0" w:color="auto"/>
              <w:bottom w:val="single" w:sz="4" w:space="0" w:color="auto"/>
              <w:right w:val="single" w:sz="4" w:space="0" w:color="auto"/>
            </w:tcBorders>
            <w:vAlign w:val="center"/>
          </w:tcPr>
          <w:p w14:paraId="7C4382AD" w14:textId="77777777" w:rsidR="00AB48EE" w:rsidRPr="00A1043F" w:rsidRDefault="00AB48EE" w:rsidP="00D35797">
            <w:pPr>
              <w:spacing w:before="40" w:after="40"/>
              <w:contextualSpacing/>
              <w:rPr>
                <w:rFonts w:ascii="Arial" w:eastAsia="Calibri" w:hAnsi="Arial" w:cs="Arial"/>
                <w:sz w:val="18"/>
                <w:szCs w:val="18"/>
                <w:lang w:eastAsia="en-US"/>
              </w:rPr>
            </w:pPr>
            <w:r>
              <w:rPr>
                <w:rFonts w:ascii="Arial" w:hAnsi="Arial" w:cs="Arial"/>
                <w:color w:val="2F2F2F"/>
                <w:sz w:val="18"/>
                <w:szCs w:val="18"/>
                <w:shd w:val="clear" w:color="auto" w:fill="FFFFFF"/>
              </w:rPr>
              <w:t>Atmosfery wybuchowe - Część 20-1: Właściwości materiałowe dotyczące klasyfikacji gazów i par - Metody badań i dane tabelaryczne</w:t>
            </w:r>
            <w:r w:rsidR="00D45D55">
              <w:rPr>
                <w:rFonts w:ascii="Arial" w:hAnsi="Arial" w:cs="Arial"/>
                <w:color w:val="2F2F2F"/>
                <w:sz w:val="18"/>
                <w:szCs w:val="18"/>
                <w:shd w:val="clear" w:color="auto" w:fill="FFFFFF"/>
              </w:rPr>
              <w:t>.</w:t>
            </w:r>
          </w:p>
        </w:tc>
      </w:tr>
      <w:tr w:rsidR="00AB48EE" w:rsidRPr="00A20D76" w14:paraId="447ACCA7"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35C467E" w14:textId="77777777" w:rsidR="00AB48EE" w:rsidRPr="00A1043F" w:rsidRDefault="00AB48EE"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60079-25:2011</w:t>
            </w:r>
          </w:p>
        </w:tc>
        <w:tc>
          <w:tcPr>
            <w:tcW w:w="6662" w:type="dxa"/>
            <w:tcBorders>
              <w:top w:val="single" w:sz="4" w:space="0" w:color="auto"/>
              <w:left w:val="single" w:sz="4" w:space="0" w:color="auto"/>
              <w:bottom w:val="single" w:sz="4" w:space="0" w:color="auto"/>
              <w:right w:val="single" w:sz="4" w:space="0" w:color="auto"/>
            </w:tcBorders>
            <w:vAlign w:val="center"/>
          </w:tcPr>
          <w:p w14:paraId="26090E6A" w14:textId="77777777" w:rsidR="00AB48EE" w:rsidRPr="00A1043F" w:rsidRDefault="00AB48EE"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25: Systemy iskrobezpieczne.</w:t>
            </w:r>
          </w:p>
        </w:tc>
      </w:tr>
      <w:tr w:rsidR="00AB48EE" w:rsidRPr="00A20D76" w14:paraId="319C0FE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609FBD5" w14:textId="77777777" w:rsidR="00AB48EE" w:rsidRPr="00A1043F" w:rsidRDefault="00AB48EE" w:rsidP="00D71F69">
            <w:pPr>
              <w:spacing w:before="40" w:after="40"/>
              <w:contextualSpacing/>
              <w:rPr>
                <w:rFonts w:ascii="Arial" w:eastAsia="Calibri" w:hAnsi="Arial" w:cs="Arial"/>
                <w:sz w:val="18"/>
                <w:szCs w:val="18"/>
                <w:lang w:val="en-US" w:eastAsia="en-US"/>
              </w:rPr>
            </w:pPr>
            <w:r w:rsidRPr="004F3A3C">
              <w:rPr>
                <w:rFonts w:ascii="Arial" w:hAnsi="Arial"/>
                <w:kern w:val="36"/>
                <w:sz w:val="18"/>
                <w:lang w:val="en-AU"/>
              </w:rPr>
              <w:t>PN-EN 60079-26:2015-04</w:t>
            </w:r>
          </w:p>
        </w:tc>
        <w:tc>
          <w:tcPr>
            <w:tcW w:w="6662" w:type="dxa"/>
            <w:tcBorders>
              <w:top w:val="single" w:sz="4" w:space="0" w:color="auto"/>
              <w:left w:val="single" w:sz="4" w:space="0" w:color="auto"/>
              <w:bottom w:val="single" w:sz="4" w:space="0" w:color="auto"/>
              <w:right w:val="single" w:sz="4" w:space="0" w:color="auto"/>
            </w:tcBorders>
            <w:vAlign w:val="center"/>
          </w:tcPr>
          <w:p w14:paraId="380EFA10" w14:textId="77777777" w:rsidR="00AB48EE" w:rsidRPr="00A1043F" w:rsidRDefault="00AB48EE" w:rsidP="00D35797">
            <w:pPr>
              <w:spacing w:before="40" w:after="40"/>
              <w:contextualSpacing/>
              <w:rPr>
                <w:rFonts w:ascii="Arial" w:eastAsia="Calibri" w:hAnsi="Arial" w:cs="Arial"/>
                <w:sz w:val="18"/>
                <w:szCs w:val="18"/>
                <w:lang w:eastAsia="en-US"/>
              </w:rPr>
            </w:pPr>
            <w:r>
              <w:rPr>
                <w:rFonts w:ascii="Arial" w:hAnsi="Arial" w:cs="Arial"/>
                <w:color w:val="2F2F2F"/>
                <w:sz w:val="18"/>
                <w:szCs w:val="18"/>
                <w:shd w:val="clear" w:color="auto" w:fill="FFFFFF"/>
              </w:rPr>
              <w:t>Atmosfery wybuchowe - Część 26: Urządzenia o poziomie zabezpieczenia urządzenia (EPL) Ga.</w:t>
            </w:r>
          </w:p>
        </w:tc>
      </w:tr>
      <w:tr w:rsidR="00AB48EE" w:rsidRPr="00A20D76" w14:paraId="50CDD733"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B1BE850" w14:textId="77777777" w:rsidR="00AB48EE" w:rsidRPr="008B39CC" w:rsidRDefault="00AB48EE" w:rsidP="008B39CC">
            <w:pPr>
              <w:shd w:val="clear" w:color="auto" w:fill="FFFFFF"/>
              <w:outlineLvl w:val="0"/>
              <w:rPr>
                <w:rFonts w:ascii="Arial" w:hAnsi="Arial" w:cs="Arial"/>
                <w:bCs/>
                <w:kern w:val="36"/>
                <w:sz w:val="18"/>
                <w:szCs w:val="18"/>
              </w:rPr>
            </w:pPr>
            <w:r w:rsidRPr="008B39CC">
              <w:rPr>
                <w:rFonts w:ascii="Arial" w:hAnsi="Arial" w:cs="Arial"/>
                <w:bCs/>
                <w:kern w:val="36"/>
                <w:sz w:val="18"/>
                <w:szCs w:val="18"/>
              </w:rPr>
              <w:t>PN-EN ISO 80079-36:2016-07</w:t>
            </w:r>
          </w:p>
        </w:tc>
        <w:tc>
          <w:tcPr>
            <w:tcW w:w="6662" w:type="dxa"/>
            <w:tcBorders>
              <w:top w:val="single" w:sz="4" w:space="0" w:color="auto"/>
              <w:left w:val="single" w:sz="4" w:space="0" w:color="auto"/>
              <w:bottom w:val="single" w:sz="4" w:space="0" w:color="auto"/>
              <w:right w:val="single" w:sz="4" w:space="0" w:color="auto"/>
            </w:tcBorders>
            <w:vAlign w:val="center"/>
          </w:tcPr>
          <w:p w14:paraId="08AC3083" w14:textId="77777777" w:rsidR="00AB48EE" w:rsidRPr="00A1043F" w:rsidRDefault="00AB48EE" w:rsidP="00D35797">
            <w:pPr>
              <w:spacing w:before="40" w:after="40"/>
              <w:contextualSpacing/>
              <w:rPr>
                <w:rFonts w:ascii="Arial" w:eastAsia="Calibri" w:hAnsi="Arial" w:cs="Arial"/>
                <w:sz w:val="18"/>
                <w:szCs w:val="18"/>
                <w:lang w:eastAsia="en-US"/>
              </w:rPr>
            </w:pPr>
            <w:r>
              <w:rPr>
                <w:rFonts w:ascii="Arial" w:hAnsi="Arial" w:cs="Arial"/>
                <w:color w:val="2F2F2F"/>
                <w:sz w:val="18"/>
                <w:szCs w:val="18"/>
                <w:shd w:val="clear" w:color="auto" w:fill="FFFFFF"/>
              </w:rPr>
              <w:t>Atmosfery wybuchowe - Część 36: Urządzenia nieelektryczne do atmosfer wybuchowych - Metodyka i wymagania</w:t>
            </w:r>
          </w:p>
        </w:tc>
      </w:tr>
      <w:tr w:rsidR="00AB48EE" w:rsidRPr="00A20D76" w14:paraId="034E2E0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3C58F8E" w14:textId="77777777" w:rsidR="00AB48EE" w:rsidRPr="004D196A" w:rsidRDefault="00AB48EE" w:rsidP="004D196A">
            <w:pPr>
              <w:shd w:val="clear" w:color="auto" w:fill="FFFFFF"/>
              <w:outlineLvl w:val="0"/>
              <w:rPr>
                <w:rFonts w:ascii="Arial" w:hAnsi="Arial" w:cs="Arial"/>
                <w:bCs/>
                <w:kern w:val="36"/>
                <w:sz w:val="18"/>
                <w:szCs w:val="18"/>
              </w:rPr>
            </w:pPr>
            <w:r>
              <w:rPr>
                <w:rFonts w:ascii="Arial" w:hAnsi="Arial" w:cs="Arial"/>
                <w:bCs/>
                <w:kern w:val="36"/>
                <w:sz w:val="18"/>
                <w:szCs w:val="18"/>
              </w:rPr>
              <w:t xml:space="preserve">PN-EN </w:t>
            </w:r>
            <w:r w:rsidRPr="004D196A">
              <w:rPr>
                <w:rFonts w:ascii="Arial" w:hAnsi="Arial" w:cs="Arial"/>
                <w:bCs/>
                <w:kern w:val="36"/>
                <w:sz w:val="18"/>
                <w:szCs w:val="18"/>
              </w:rPr>
              <w:t>60529:2003/A2:</w:t>
            </w:r>
            <w:r>
              <w:rPr>
                <w:rFonts w:ascii="Arial" w:hAnsi="Arial" w:cs="Arial"/>
                <w:bCs/>
                <w:kern w:val="36"/>
                <w:sz w:val="18"/>
                <w:szCs w:val="18"/>
              </w:rPr>
              <w:t xml:space="preserve"> </w:t>
            </w:r>
            <w:r w:rsidRPr="004D196A">
              <w:rPr>
                <w:rFonts w:ascii="Arial" w:hAnsi="Arial" w:cs="Arial"/>
                <w:bCs/>
                <w:kern w:val="36"/>
                <w:sz w:val="18"/>
                <w:szCs w:val="18"/>
              </w:rPr>
              <w:t>2014-07</w:t>
            </w:r>
          </w:p>
        </w:tc>
        <w:tc>
          <w:tcPr>
            <w:tcW w:w="6662" w:type="dxa"/>
            <w:tcBorders>
              <w:top w:val="single" w:sz="4" w:space="0" w:color="auto"/>
              <w:left w:val="single" w:sz="4" w:space="0" w:color="auto"/>
              <w:bottom w:val="single" w:sz="4" w:space="0" w:color="auto"/>
              <w:right w:val="single" w:sz="4" w:space="0" w:color="auto"/>
            </w:tcBorders>
            <w:vAlign w:val="center"/>
          </w:tcPr>
          <w:p w14:paraId="4D20EDC3"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Stopień ochrony zapewniony przez obudowy (Kod IP)</w:t>
            </w:r>
          </w:p>
        </w:tc>
      </w:tr>
      <w:tr w:rsidR="00AB48EE" w:rsidRPr="00A20D76" w14:paraId="077BD34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9479FDF" w14:textId="77777777" w:rsidR="00AB48EE" w:rsidRPr="00A1043F" w:rsidRDefault="00AB48EE" w:rsidP="00D71F69">
            <w:pPr>
              <w:tabs>
                <w:tab w:val="left" w:pos="567"/>
              </w:tabs>
              <w:spacing w:before="40" w:after="40"/>
              <w:contextualSpacing/>
              <w:rPr>
                <w:rFonts w:ascii="Arial" w:hAnsi="Arial" w:cs="Arial"/>
                <w:sz w:val="18"/>
                <w:szCs w:val="18"/>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60584</w:t>
                </w:r>
              </w:smartTag>
            </w:smartTag>
            <w:r w:rsidRPr="00A1043F">
              <w:rPr>
                <w:rFonts w:ascii="Arial" w:hAnsi="Arial" w:cs="Arial"/>
                <w:bCs/>
                <w:kern w:val="36"/>
                <w:sz w:val="18"/>
                <w:szCs w:val="18"/>
                <w:lang w:val="en-GB"/>
              </w:rPr>
              <w:t>-1:2014-04</w:t>
            </w:r>
          </w:p>
        </w:tc>
        <w:tc>
          <w:tcPr>
            <w:tcW w:w="6662" w:type="dxa"/>
            <w:tcBorders>
              <w:top w:val="single" w:sz="4" w:space="0" w:color="auto"/>
              <w:left w:val="single" w:sz="4" w:space="0" w:color="auto"/>
              <w:bottom w:val="single" w:sz="4" w:space="0" w:color="auto"/>
              <w:right w:val="single" w:sz="4" w:space="0" w:color="auto"/>
            </w:tcBorders>
            <w:vAlign w:val="center"/>
          </w:tcPr>
          <w:p w14:paraId="7BCD211A"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Termoelementy - Część 1: Specyfikacje i tolerancje EMF.</w:t>
            </w:r>
          </w:p>
        </w:tc>
      </w:tr>
      <w:tr w:rsidR="00AB48EE" w:rsidRPr="00A20D76" w14:paraId="13ECF30F"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46586A4"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60584</w:t>
                </w:r>
              </w:smartTag>
            </w:smartTag>
            <w:r w:rsidRPr="00A1043F">
              <w:rPr>
                <w:rFonts w:ascii="Arial" w:hAnsi="Arial" w:cs="Arial"/>
                <w:bCs/>
                <w:kern w:val="36"/>
                <w:sz w:val="18"/>
                <w:szCs w:val="18"/>
                <w:lang w:val="en-GB"/>
              </w:rPr>
              <w:t>-3:2008</w:t>
            </w:r>
          </w:p>
        </w:tc>
        <w:tc>
          <w:tcPr>
            <w:tcW w:w="6662" w:type="dxa"/>
            <w:tcBorders>
              <w:top w:val="single" w:sz="4" w:space="0" w:color="auto"/>
              <w:left w:val="single" w:sz="4" w:space="0" w:color="auto"/>
              <w:bottom w:val="single" w:sz="4" w:space="0" w:color="auto"/>
              <w:right w:val="single" w:sz="4" w:space="0" w:color="auto"/>
            </w:tcBorders>
            <w:vAlign w:val="center"/>
          </w:tcPr>
          <w:p w14:paraId="35EB035E"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Termoelementy - Część 3: Kable rozszerzające i kompensacyjne -- Tolerancje i systemy rozpoznawcze</w:t>
            </w:r>
          </w:p>
        </w:tc>
      </w:tr>
      <w:tr w:rsidR="00AB48EE" w:rsidRPr="00A20D76" w14:paraId="187FB09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4354BFD" w14:textId="77777777" w:rsidR="00AB48EE" w:rsidRPr="00A1043F" w:rsidRDefault="00AB48EE" w:rsidP="00D71F69">
            <w:pPr>
              <w:tabs>
                <w:tab w:val="left" w:pos="567"/>
              </w:tabs>
              <w:spacing w:before="40" w:after="40"/>
              <w:contextualSpacing/>
              <w:rPr>
                <w:rFonts w:ascii="Arial" w:hAnsi="Arial" w:cs="Arial"/>
                <w:sz w:val="18"/>
                <w:szCs w:val="18"/>
                <w:lang w:val="en-US"/>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60751</w:t>
                </w:r>
              </w:smartTag>
            </w:smartTag>
            <w:r w:rsidRPr="00A1043F">
              <w:rPr>
                <w:rFonts w:ascii="Arial" w:hAnsi="Arial" w:cs="Arial"/>
                <w:bCs/>
                <w:kern w:val="36"/>
                <w:sz w:val="18"/>
                <w:szCs w:val="18"/>
                <w:lang w:val="en-GB"/>
              </w:rPr>
              <w:t>:2009</w:t>
            </w:r>
          </w:p>
        </w:tc>
        <w:tc>
          <w:tcPr>
            <w:tcW w:w="6662" w:type="dxa"/>
            <w:tcBorders>
              <w:top w:val="single" w:sz="4" w:space="0" w:color="auto"/>
              <w:left w:val="single" w:sz="4" w:space="0" w:color="auto"/>
              <w:bottom w:val="single" w:sz="4" w:space="0" w:color="auto"/>
              <w:right w:val="single" w:sz="4" w:space="0" w:color="auto"/>
            </w:tcBorders>
            <w:vAlign w:val="center"/>
          </w:tcPr>
          <w:p w14:paraId="0BB0CB9B"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Czujniki platynowe przemysłowych termometrów rezystancyjnych i platynowe czujniki temperatury.</w:t>
            </w:r>
          </w:p>
        </w:tc>
      </w:tr>
      <w:tr w:rsidR="00AB48EE" w:rsidRPr="00A20D76" w14:paraId="0D879DDF"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5A70618" w14:textId="77777777" w:rsidR="00AB48EE" w:rsidRPr="00AA69E8" w:rsidRDefault="00AB48EE" w:rsidP="00AA69E8">
            <w:pPr>
              <w:shd w:val="clear" w:color="auto" w:fill="FFFFFF"/>
              <w:outlineLvl w:val="0"/>
              <w:rPr>
                <w:rFonts w:ascii="Arial" w:hAnsi="Arial" w:cs="Arial"/>
                <w:bCs/>
                <w:kern w:val="36"/>
                <w:sz w:val="18"/>
                <w:szCs w:val="18"/>
              </w:rPr>
            </w:pPr>
            <w:r w:rsidRPr="00AA69E8">
              <w:rPr>
                <w:rFonts w:ascii="Arial" w:hAnsi="Arial" w:cs="Arial"/>
                <w:bCs/>
                <w:kern w:val="36"/>
                <w:sz w:val="18"/>
                <w:szCs w:val="18"/>
              </w:rPr>
              <w:t>PN-EN 61069-7:2017-02</w:t>
            </w:r>
          </w:p>
        </w:tc>
        <w:tc>
          <w:tcPr>
            <w:tcW w:w="6662" w:type="dxa"/>
            <w:tcBorders>
              <w:top w:val="single" w:sz="4" w:space="0" w:color="auto"/>
              <w:left w:val="single" w:sz="4" w:space="0" w:color="auto"/>
              <w:bottom w:val="single" w:sz="4" w:space="0" w:color="auto"/>
              <w:right w:val="single" w:sz="4" w:space="0" w:color="auto"/>
            </w:tcBorders>
            <w:vAlign w:val="center"/>
          </w:tcPr>
          <w:p w14:paraId="23A1B41E" w14:textId="77777777" w:rsidR="00AB48EE" w:rsidRPr="00EE5C1E" w:rsidRDefault="00AB48EE" w:rsidP="00D35797">
            <w:pPr>
              <w:tabs>
                <w:tab w:val="left" w:pos="567"/>
              </w:tabs>
              <w:spacing w:before="40" w:after="40"/>
              <w:contextualSpacing/>
              <w:rPr>
                <w:rFonts w:ascii="Arial" w:hAnsi="Arial" w:cs="Arial"/>
                <w:sz w:val="18"/>
                <w:szCs w:val="18"/>
              </w:rPr>
            </w:pPr>
            <w:r w:rsidRPr="00EE5C1E">
              <w:rPr>
                <w:rFonts w:ascii="Arial" w:hAnsi="Arial" w:cs="Arial"/>
                <w:sz w:val="18"/>
                <w:szCs w:val="18"/>
              </w:rPr>
              <w:t>Pomiary i stero</w:t>
            </w:r>
            <w:r>
              <w:rPr>
                <w:rFonts w:ascii="Arial" w:hAnsi="Arial" w:cs="Arial"/>
                <w:sz w:val="18"/>
                <w:szCs w:val="18"/>
              </w:rPr>
              <w:t>wanie procesami przemysłowymi -</w:t>
            </w:r>
            <w:r w:rsidRPr="00EE5C1E">
              <w:rPr>
                <w:rFonts w:ascii="Arial" w:hAnsi="Arial" w:cs="Arial"/>
                <w:sz w:val="18"/>
                <w:szCs w:val="18"/>
              </w:rPr>
              <w:t xml:space="preserve"> Wyznaczanie właściwo</w:t>
            </w:r>
            <w:r>
              <w:rPr>
                <w:rFonts w:ascii="Arial" w:hAnsi="Arial" w:cs="Arial"/>
                <w:sz w:val="18"/>
                <w:szCs w:val="18"/>
              </w:rPr>
              <w:t>ści systemu w celu jego oceny -</w:t>
            </w:r>
            <w:r w:rsidRPr="00EE5C1E">
              <w:rPr>
                <w:rFonts w:ascii="Arial" w:hAnsi="Arial" w:cs="Arial"/>
                <w:sz w:val="18"/>
                <w:szCs w:val="18"/>
              </w:rPr>
              <w:t xml:space="preserve"> Część 7: Ocena bezpieczeństwa systemu</w:t>
            </w:r>
            <w:r>
              <w:rPr>
                <w:rFonts w:ascii="Arial" w:hAnsi="Arial" w:cs="Arial"/>
                <w:sz w:val="18"/>
                <w:szCs w:val="18"/>
              </w:rPr>
              <w:t>.</w:t>
            </w:r>
          </w:p>
        </w:tc>
      </w:tr>
      <w:tr w:rsidR="00AB48EE" w:rsidRPr="00A20D76" w14:paraId="423D7FC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6C0259E" w14:textId="77777777" w:rsidR="00AB48EE" w:rsidRPr="00A1043F" w:rsidRDefault="00AB48EE" w:rsidP="00D71F69">
            <w:pPr>
              <w:tabs>
                <w:tab w:val="left" w:pos="567"/>
              </w:tabs>
              <w:spacing w:before="40" w:after="40"/>
              <w:contextualSpacing/>
              <w:rPr>
                <w:rFonts w:ascii="Arial" w:hAnsi="Arial" w:cs="Arial"/>
                <w:sz w:val="18"/>
                <w:szCs w:val="18"/>
                <w:lang w:val="en-US"/>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61131</w:t>
                </w:r>
              </w:smartTag>
            </w:smartTag>
            <w:r w:rsidRPr="00A1043F">
              <w:rPr>
                <w:rFonts w:ascii="Arial" w:hAnsi="Arial" w:cs="Arial"/>
                <w:bCs/>
                <w:kern w:val="36"/>
                <w:sz w:val="18"/>
                <w:szCs w:val="18"/>
                <w:lang w:val="en-GB"/>
              </w:rPr>
              <w:t>-3:2013-10</w:t>
            </w:r>
          </w:p>
        </w:tc>
        <w:tc>
          <w:tcPr>
            <w:tcW w:w="6662" w:type="dxa"/>
            <w:tcBorders>
              <w:top w:val="single" w:sz="4" w:space="0" w:color="auto"/>
              <w:left w:val="single" w:sz="4" w:space="0" w:color="auto"/>
              <w:bottom w:val="single" w:sz="4" w:space="0" w:color="auto"/>
              <w:right w:val="single" w:sz="4" w:space="0" w:color="auto"/>
            </w:tcBorders>
            <w:vAlign w:val="center"/>
          </w:tcPr>
          <w:p w14:paraId="346FDB51"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Sterowniki programowalne</w:t>
            </w:r>
            <w:r>
              <w:rPr>
                <w:rFonts w:ascii="Arial" w:hAnsi="Arial" w:cs="Arial"/>
                <w:sz w:val="18"/>
                <w:szCs w:val="18"/>
              </w:rPr>
              <w:t xml:space="preserve"> </w:t>
            </w:r>
            <w:r w:rsidRPr="00A1043F">
              <w:rPr>
                <w:rFonts w:ascii="Arial" w:hAnsi="Arial" w:cs="Arial"/>
                <w:sz w:val="18"/>
                <w:szCs w:val="18"/>
              </w:rPr>
              <w:t>- Część 3: Języki programowania.</w:t>
            </w:r>
          </w:p>
        </w:tc>
      </w:tr>
      <w:tr w:rsidR="00AB48EE" w:rsidRPr="00A20D76" w14:paraId="5C39C71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C5AD3F9" w14:textId="77777777" w:rsidR="00AB48EE" w:rsidRPr="00CF1462" w:rsidRDefault="00AB48EE" w:rsidP="00CF1462">
            <w:pPr>
              <w:shd w:val="clear" w:color="auto" w:fill="FFFFFF"/>
              <w:outlineLvl w:val="0"/>
              <w:rPr>
                <w:rFonts w:ascii="Arial" w:hAnsi="Arial" w:cs="Arial"/>
                <w:bCs/>
                <w:kern w:val="36"/>
                <w:sz w:val="18"/>
                <w:szCs w:val="18"/>
              </w:rPr>
            </w:pPr>
            <w:r w:rsidRPr="00CF1462">
              <w:rPr>
                <w:rFonts w:ascii="Arial" w:hAnsi="Arial" w:cs="Arial"/>
                <w:bCs/>
                <w:kern w:val="36"/>
                <w:sz w:val="18"/>
                <w:szCs w:val="18"/>
              </w:rPr>
              <w:t>PN-EN 61340-5-1:2017-01</w:t>
            </w:r>
          </w:p>
        </w:tc>
        <w:tc>
          <w:tcPr>
            <w:tcW w:w="6662" w:type="dxa"/>
            <w:tcBorders>
              <w:top w:val="single" w:sz="4" w:space="0" w:color="auto"/>
              <w:left w:val="single" w:sz="4" w:space="0" w:color="auto"/>
              <w:bottom w:val="single" w:sz="4" w:space="0" w:color="auto"/>
              <w:right w:val="single" w:sz="4" w:space="0" w:color="auto"/>
            </w:tcBorders>
            <w:vAlign w:val="center"/>
          </w:tcPr>
          <w:p w14:paraId="5382CE86"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Elektryczność statyczna - Część 5-1: Ochrona przyrządów elektronicznych przed elektrycznością statyczną - Wymagania ogólne.</w:t>
            </w:r>
          </w:p>
        </w:tc>
      </w:tr>
      <w:tr w:rsidR="00AB48EE" w:rsidRPr="00894E1F" w14:paraId="6A97A117"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F96AF98" w14:textId="77777777" w:rsidR="00AB48EE" w:rsidRPr="00A1043F" w:rsidRDefault="00AB48EE" w:rsidP="00D71F69">
            <w:pPr>
              <w:tabs>
                <w:tab w:val="left" w:pos="567"/>
              </w:tabs>
              <w:spacing w:before="40" w:after="40"/>
              <w:rPr>
                <w:rFonts w:ascii="Arial" w:hAnsi="Arial" w:cs="Arial"/>
                <w:sz w:val="18"/>
                <w:szCs w:val="18"/>
                <w:lang w:val="en-US"/>
              </w:rPr>
            </w:pPr>
            <w:r w:rsidRPr="00A1043F">
              <w:rPr>
                <w:rFonts w:ascii="Arial" w:hAnsi="Arial" w:cs="Arial"/>
                <w:bCs/>
                <w:kern w:val="36"/>
                <w:sz w:val="18"/>
                <w:szCs w:val="18"/>
                <w:lang w:val="en-GB"/>
              </w:rPr>
              <w:t>PN-EN 61340-5-</w:t>
            </w:r>
            <w:r>
              <w:rPr>
                <w:rFonts w:ascii="Arial" w:hAnsi="Arial" w:cs="Arial"/>
                <w:bCs/>
                <w:kern w:val="36"/>
                <w:sz w:val="18"/>
                <w:szCs w:val="18"/>
                <w:lang w:val="en-GB"/>
              </w:rPr>
              <w:t>2</w:t>
            </w:r>
            <w:r w:rsidRPr="00A1043F">
              <w:rPr>
                <w:rFonts w:ascii="Arial" w:hAnsi="Arial" w:cs="Arial"/>
                <w:bCs/>
                <w:kern w:val="36"/>
                <w:sz w:val="18"/>
                <w:szCs w:val="18"/>
                <w:lang w:val="en-GB"/>
              </w:rPr>
              <w:t>:20</w:t>
            </w:r>
            <w:r>
              <w:rPr>
                <w:rFonts w:ascii="Arial" w:hAnsi="Arial" w:cs="Arial"/>
                <w:bCs/>
                <w:kern w:val="36"/>
                <w:sz w:val="18"/>
                <w:szCs w:val="18"/>
                <w:lang w:val="en-GB"/>
              </w:rPr>
              <w:t>14-1</w:t>
            </w:r>
          </w:p>
        </w:tc>
        <w:tc>
          <w:tcPr>
            <w:tcW w:w="6662" w:type="dxa"/>
            <w:tcBorders>
              <w:top w:val="single" w:sz="4" w:space="0" w:color="auto"/>
              <w:left w:val="single" w:sz="4" w:space="0" w:color="auto"/>
              <w:bottom w:val="single" w:sz="4" w:space="0" w:color="auto"/>
              <w:right w:val="single" w:sz="4" w:space="0" w:color="auto"/>
            </w:tcBorders>
            <w:vAlign w:val="center"/>
          </w:tcPr>
          <w:p w14:paraId="42DB1A95" w14:textId="77777777" w:rsidR="00AB48EE" w:rsidRPr="00894E1F" w:rsidRDefault="00AB48EE" w:rsidP="00D35797">
            <w:pPr>
              <w:tabs>
                <w:tab w:val="left" w:pos="567"/>
              </w:tabs>
              <w:spacing w:before="40" w:after="40"/>
              <w:rPr>
                <w:rFonts w:ascii="Arial" w:hAnsi="Arial" w:cs="Arial"/>
                <w:sz w:val="18"/>
                <w:szCs w:val="18"/>
              </w:rPr>
            </w:pPr>
            <w:r>
              <w:rPr>
                <w:rFonts w:ascii="Arial" w:hAnsi="Arial" w:cs="Arial"/>
                <w:sz w:val="18"/>
                <w:szCs w:val="18"/>
              </w:rPr>
              <w:t xml:space="preserve">Elektryczność statyczna - </w:t>
            </w:r>
            <w:r w:rsidRPr="00894E1F">
              <w:rPr>
                <w:rFonts w:ascii="Arial" w:hAnsi="Arial" w:cs="Arial"/>
                <w:sz w:val="18"/>
                <w:szCs w:val="18"/>
              </w:rPr>
              <w:t>Część 5-2: Ochrona przyrządów elektronicznych przed elektrycznością st</w:t>
            </w:r>
            <w:r>
              <w:rPr>
                <w:rFonts w:ascii="Arial" w:hAnsi="Arial" w:cs="Arial"/>
                <w:sz w:val="18"/>
                <w:szCs w:val="18"/>
              </w:rPr>
              <w:t xml:space="preserve">atyczną </w:t>
            </w:r>
            <w:r w:rsidRPr="00894E1F">
              <w:rPr>
                <w:rFonts w:ascii="Arial" w:hAnsi="Arial" w:cs="Arial"/>
                <w:sz w:val="18"/>
                <w:szCs w:val="18"/>
              </w:rPr>
              <w:t>- Przewodnik użytkownika.</w:t>
            </w:r>
          </w:p>
        </w:tc>
      </w:tr>
      <w:tr w:rsidR="00AB48EE" w:rsidRPr="00894E1F" w14:paraId="0AFDCE7D"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60BDCD3" w14:textId="77777777" w:rsidR="00AB48EE" w:rsidRPr="00A1043F" w:rsidRDefault="00AB48EE" w:rsidP="00D71F69">
            <w:pPr>
              <w:tabs>
                <w:tab w:val="left" w:pos="567"/>
              </w:tabs>
              <w:spacing w:before="40" w:after="40"/>
              <w:rPr>
                <w:rFonts w:ascii="Arial" w:hAnsi="Arial" w:cs="Arial"/>
                <w:sz w:val="18"/>
                <w:szCs w:val="18"/>
                <w:lang w:val="en-US"/>
              </w:rPr>
            </w:pPr>
            <w:r w:rsidRPr="00A1043F">
              <w:rPr>
                <w:rFonts w:ascii="Arial" w:hAnsi="Arial" w:cs="Arial"/>
                <w:bCs/>
                <w:kern w:val="36"/>
                <w:sz w:val="18"/>
                <w:szCs w:val="18"/>
                <w:lang w:val="en-GB"/>
              </w:rPr>
              <w:t>PN-EN 61340-5-</w:t>
            </w:r>
            <w:r>
              <w:rPr>
                <w:rFonts w:ascii="Arial" w:hAnsi="Arial" w:cs="Arial"/>
                <w:bCs/>
                <w:kern w:val="36"/>
                <w:sz w:val="18"/>
                <w:szCs w:val="18"/>
                <w:lang w:val="en-GB"/>
              </w:rPr>
              <w:t>3</w:t>
            </w:r>
            <w:r w:rsidRPr="00A1043F">
              <w:rPr>
                <w:rFonts w:ascii="Arial" w:hAnsi="Arial" w:cs="Arial"/>
                <w:bCs/>
                <w:kern w:val="36"/>
                <w:sz w:val="18"/>
                <w:szCs w:val="18"/>
                <w:lang w:val="en-GB"/>
              </w:rPr>
              <w:t>:20</w:t>
            </w:r>
            <w:r>
              <w:rPr>
                <w:rFonts w:ascii="Arial" w:hAnsi="Arial" w:cs="Arial"/>
                <w:bCs/>
                <w:kern w:val="36"/>
                <w:sz w:val="18"/>
                <w:szCs w:val="18"/>
                <w:lang w:val="en-GB"/>
              </w:rPr>
              <w:t>15-11</w:t>
            </w:r>
          </w:p>
        </w:tc>
        <w:tc>
          <w:tcPr>
            <w:tcW w:w="6662" w:type="dxa"/>
            <w:tcBorders>
              <w:top w:val="single" w:sz="4" w:space="0" w:color="auto"/>
              <w:left w:val="single" w:sz="4" w:space="0" w:color="auto"/>
              <w:bottom w:val="single" w:sz="4" w:space="0" w:color="auto"/>
              <w:right w:val="single" w:sz="4" w:space="0" w:color="auto"/>
            </w:tcBorders>
            <w:vAlign w:val="center"/>
          </w:tcPr>
          <w:p w14:paraId="202372F4" w14:textId="77777777" w:rsidR="00AB48EE" w:rsidRPr="00894E1F" w:rsidRDefault="00AB48EE" w:rsidP="00D35797">
            <w:pPr>
              <w:tabs>
                <w:tab w:val="left" w:pos="567"/>
              </w:tabs>
              <w:spacing w:before="40" w:after="40"/>
              <w:rPr>
                <w:rFonts w:ascii="Arial" w:hAnsi="Arial" w:cs="Arial"/>
                <w:sz w:val="18"/>
                <w:szCs w:val="18"/>
              </w:rPr>
            </w:pPr>
            <w:r>
              <w:rPr>
                <w:rFonts w:ascii="Arial" w:hAnsi="Arial" w:cs="Arial"/>
                <w:sz w:val="18"/>
                <w:szCs w:val="18"/>
              </w:rPr>
              <w:t>Elektryczność statyczna -</w:t>
            </w:r>
            <w:r w:rsidRPr="00894E1F">
              <w:rPr>
                <w:rFonts w:ascii="Arial" w:hAnsi="Arial" w:cs="Arial"/>
                <w:sz w:val="18"/>
                <w:szCs w:val="18"/>
              </w:rPr>
              <w:t xml:space="preserve"> Część 5-3: Ochrona przyrządów elektronicznych p</w:t>
            </w:r>
            <w:r>
              <w:rPr>
                <w:rFonts w:ascii="Arial" w:hAnsi="Arial" w:cs="Arial"/>
                <w:sz w:val="18"/>
                <w:szCs w:val="18"/>
              </w:rPr>
              <w:t xml:space="preserve">rzed elektrycznością statyczną </w:t>
            </w:r>
            <w:r w:rsidRPr="00894E1F">
              <w:rPr>
                <w:rFonts w:ascii="Arial" w:hAnsi="Arial" w:cs="Arial"/>
                <w:sz w:val="18"/>
                <w:szCs w:val="18"/>
              </w:rPr>
              <w:t>- Właściwości i wymagania dotyczące klasyfikacji opakowań przeznaczonych dla przyrządów wrażliwych na wyładowania elektrostatyczne</w:t>
            </w:r>
          </w:p>
        </w:tc>
      </w:tr>
      <w:tr w:rsidR="00AB48EE" w:rsidRPr="00A20D76" w14:paraId="38AA69C8"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5E74EB4" w14:textId="77777777" w:rsidR="00AB48EE" w:rsidRPr="00A1043F" w:rsidRDefault="00AB48EE" w:rsidP="00D71F69">
            <w:pPr>
              <w:tabs>
                <w:tab w:val="left" w:pos="567"/>
              </w:tabs>
              <w:spacing w:before="40" w:after="40"/>
              <w:contextualSpacing/>
              <w:rPr>
                <w:rFonts w:ascii="Arial" w:hAnsi="Arial" w:cs="Arial"/>
                <w:strike/>
                <w:sz w:val="18"/>
                <w:szCs w:val="18"/>
                <w:lang w:val="en-US"/>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61508</w:t>
                </w:r>
              </w:smartTag>
            </w:smartTag>
            <w:r w:rsidRPr="00A1043F">
              <w:rPr>
                <w:rFonts w:ascii="Arial" w:hAnsi="Arial" w:cs="Arial"/>
                <w:bCs/>
                <w:kern w:val="36"/>
                <w:sz w:val="18"/>
                <w:szCs w:val="18"/>
                <w:lang w:val="en-GB"/>
              </w:rPr>
              <w:t>-1:2010</w:t>
            </w:r>
          </w:p>
        </w:tc>
        <w:tc>
          <w:tcPr>
            <w:tcW w:w="6662" w:type="dxa"/>
            <w:tcBorders>
              <w:top w:val="single" w:sz="4" w:space="0" w:color="auto"/>
              <w:left w:val="single" w:sz="4" w:space="0" w:color="auto"/>
              <w:bottom w:val="single" w:sz="4" w:space="0" w:color="auto"/>
              <w:right w:val="single" w:sz="4" w:space="0" w:color="auto"/>
            </w:tcBorders>
            <w:vAlign w:val="center"/>
          </w:tcPr>
          <w:p w14:paraId="55C31932" w14:textId="77777777" w:rsidR="00AB48EE" w:rsidRPr="00A1043F" w:rsidRDefault="00AB48EE" w:rsidP="00D35797">
            <w:pPr>
              <w:tabs>
                <w:tab w:val="left" w:pos="567"/>
              </w:tabs>
              <w:spacing w:before="40" w:after="40"/>
              <w:contextualSpacing/>
              <w:rPr>
                <w:rFonts w:ascii="Arial" w:hAnsi="Arial" w:cs="Arial"/>
                <w:strike/>
                <w:sz w:val="18"/>
                <w:szCs w:val="18"/>
              </w:rPr>
            </w:pPr>
            <w:r w:rsidRPr="00A1043F">
              <w:rPr>
                <w:rFonts w:ascii="Arial" w:hAnsi="Arial" w:cs="Arial"/>
                <w:sz w:val="18"/>
                <w:szCs w:val="18"/>
              </w:rPr>
              <w:t>Bezpieczeństwo funkcjonalne elektrycznych/elektronicznych/programowalnych elektronicznych systemów związanych z bezpieczeństwem - Część 1: Wymagania ogólne</w:t>
            </w:r>
          </w:p>
        </w:tc>
      </w:tr>
      <w:tr w:rsidR="00AB48EE" w:rsidRPr="00A20D76" w14:paraId="6CABAC0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CA8F698"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61508</w:t>
                </w:r>
              </w:smartTag>
            </w:smartTag>
            <w:r w:rsidRPr="00A1043F">
              <w:rPr>
                <w:rFonts w:ascii="Arial" w:hAnsi="Arial" w:cs="Arial"/>
                <w:bCs/>
                <w:kern w:val="36"/>
                <w:sz w:val="18"/>
                <w:szCs w:val="18"/>
                <w:lang w:val="en-GB"/>
              </w:rPr>
              <w:t>-2:2010</w:t>
            </w:r>
          </w:p>
        </w:tc>
        <w:tc>
          <w:tcPr>
            <w:tcW w:w="6662" w:type="dxa"/>
            <w:tcBorders>
              <w:top w:val="single" w:sz="4" w:space="0" w:color="auto"/>
              <w:left w:val="single" w:sz="4" w:space="0" w:color="auto"/>
              <w:bottom w:val="single" w:sz="4" w:space="0" w:color="auto"/>
              <w:right w:val="single" w:sz="4" w:space="0" w:color="auto"/>
            </w:tcBorders>
            <w:vAlign w:val="center"/>
          </w:tcPr>
          <w:p w14:paraId="7909165B"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Bezpieczeństwo funkcjonalne elektrycznych/elektronicznych/programowalnych elektronicznych systemów związanych z bezpieczeństwem - Część 2: Wymagania dotyczące elektrycznych/elektronicznych/programowalnych elektronicznych systemów związanych z bezpieczeństwem</w:t>
            </w:r>
          </w:p>
        </w:tc>
      </w:tr>
      <w:tr w:rsidR="00AB48EE" w:rsidRPr="00A20D76" w14:paraId="62F320D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0F44678"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61508</w:t>
                </w:r>
              </w:smartTag>
            </w:smartTag>
            <w:r w:rsidRPr="00A1043F">
              <w:rPr>
                <w:rFonts w:ascii="Arial" w:hAnsi="Arial" w:cs="Arial"/>
                <w:bCs/>
                <w:kern w:val="36"/>
                <w:sz w:val="18"/>
                <w:szCs w:val="18"/>
                <w:lang w:val="en-GB"/>
              </w:rPr>
              <w:t>-3:2010</w:t>
            </w:r>
          </w:p>
        </w:tc>
        <w:tc>
          <w:tcPr>
            <w:tcW w:w="6662" w:type="dxa"/>
            <w:tcBorders>
              <w:top w:val="single" w:sz="4" w:space="0" w:color="auto"/>
              <w:left w:val="single" w:sz="4" w:space="0" w:color="auto"/>
              <w:bottom w:val="single" w:sz="4" w:space="0" w:color="auto"/>
              <w:right w:val="single" w:sz="4" w:space="0" w:color="auto"/>
            </w:tcBorders>
            <w:vAlign w:val="center"/>
          </w:tcPr>
          <w:p w14:paraId="064011AF"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Bezpieczeństwo funkcjonalne elektrycznych/elektronicznych/programowalnych elektronicznych systemów związanych z bezpieczeństwem - Część 3: Wymagania dotyczące oprogramowania</w:t>
            </w:r>
          </w:p>
        </w:tc>
      </w:tr>
      <w:tr w:rsidR="00AB48EE" w:rsidRPr="00A20D76" w14:paraId="721E684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440CAA1"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61508</w:t>
                </w:r>
              </w:smartTag>
            </w:smartTag>
            <w:r w:rsidRPr="00A1043F">
              <w:rPr>
                <w:rFonts w:ascii="Arial" w:hAnsi="Arial" w:cs="Arial"/>
                <w:bCs/>
                <w:kern w:val="36"/>
                <w:sz w:val="18"/>
                <w:szCs w:val="18"/>
                <w:lang w:val="en-GB"/>
              </w:rPr>
              <w:t>-4:2010</w:t>
            </w:r>
          </w:p>
        </w:tc>
        <w:tc>
          <w:tcPr>
            <w:tcW w:w="6662" w:type="dxa"/>
            <w:tcBorders>
              <w:top w:val="single" w:sz="4" w:space="0" w:color="auto"/>
              <w:left w:val="single" w:sz="4" w:space="0" w:color="auto"/>
              <w:bottom w:val="single" w:sz="4" w:space="0" w:color="auto"/>
              <w:right w:val="single" w:sz="4" w:space="0" w:color="auto"/>
            </w:tcBorders>
            <w:vAlign w:val="center"/>
          </w:tcPr>
          <w:p w14:paraId="64AA3E21"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Bezpieczeństwo funkcjonalne elektrycznych/elektronicznych/programowalnych elektronicznych systemów związanych z bezpieczeństwem - Część 4: Definicje i skrótowce</w:t>
            </w:r>
          </w:p>
        </w:tc>
      </w:tr>
      <w:tr w:rsidR="00AB48EE" w:rsidRPr="00A20D76" w14:paraId="7FE2314F"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3945CE5"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61508</w:t>
                </w:r>
              </w:smartTag>
            </w:smartTag>
            <w:r w:rsidRPr="00A1043F">
              <w:rPr>
                <w:rFonts w:ascii="Arial" w:hAnsi="Arial" w:cs="Arial"/>
                <w:bCs/>
                <w:kern w:val="36"/>
                <w:sz w:val="18"/>
                <w:szCs w:val="18"/>
                <w:lang w:val="en-GB"/>
              </w:rPr>
              <w:t>-5:2010</w:t>
            </w:r>
          </w:p>
        </w:tc>
        <w:tc>
          <w:tcPr>
            <w:tcW w:w="6662" w:type="dxa"/>
            <w:tcBorders>
              <w:top w:val="single" w:sz="4" w:space="0" w:color="auto"/>
              <w:left w:val="single" w:sz="4" w:space="0" w:color="auto"/>
              <w:bottom w:val="single" w:sz="4" w:space="0" w:color="auto"/>
              <w:right w:val="single" w:sz="4" w:space="0" w:color="auto"/>
            </w:tcBorders>
            <w:vAlign w:val="center"/>
          </w:tcPr>
          <w:p w14:paraId="3DBC67AD"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Bezpieczeństwo funkcjonalne elektrycznych/elektronicznych/programowalnych elektronicznych systemów związanych z bezpieczeństwem - Część 5: Przykłady metod określania poziomów nienaruszalności bezpieczeństwa</w:t>
            </w:r>
          </w:p>
        </w:tc>
      </w:tr>
      <w:tr w:rsidR="00AB48EE" w:rsidRPr="00A20D76" w14:paraId="2FFF02E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38A9F42"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61508</w:t>
                </w:r>
              </w:smartTag>
            </w:smartTag>
            <w:r w:rsidRPr="00A1043F">
              <w:rPr>
                <w:rFonts w:ascii="Arial" w:hAnsi="Arial" w:cs="Arial"/>
                <w:bCs/>
                <w:kern w:val="36"/>
                <w:sz w:val="18"/>
                <w:szCs w:val="18"/>
                <w:lang w:val="en-GB"/>
              </w:rPr>
              <w:t>-6:2010</w:t>
            </w:r>
          </w:p>
        </w:tc>
        <w:tc>
          <w:tcPr>
            <w:tcW w:w="6662" w:type="dxa"/>
            <w:tcBorders>
              <w:top w:val="single" w:sz="4" w:space="0" w:color="auto"/>
              <w:left w:val="single" w:sz="4" w:space="0" w:color="auto"/>
              <w:bottom w:val="single" w:sz="4" w:space="0" w:color="auto"/>
              <w:right w:val="single" w:sz="4" w:space="0" w:color="auto"/>
            </w:tcBorders>
            <w:vAlign w:val="center"/>
          </w:tcPr>
          <w:p w14:paraId="180C6EB0"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Bezpieczeństwo funkcjonalne elektrycznych/elektronicznych/programowalnych elektronicznych systemów związanych z bezpieczeństwem - Część 6: Wytyczne do stosowania IEC 61508-2 i IEC 61508-3</w:t>
            </w:r>
          </w:p>
        </w:tc>
      </w:tr>
      <w:tr w:rsidR="00AB48EE" w:rsidRPr="00A20D76" w14:paraId="20F1F908"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51EE46E"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61508</w:t>
                </w:r>
              </w:smartTag>
            </w:smartTag>
            <w:r w:rsidRPr="00A1043F">
              <w:rPr>
                <w:rFonts w:ascii="Arial" w:hAnsi="Arial" w:cs="Arial"/>
                <w:bCs/>
                <w:kern w:val="36"/>
                <w:sz w:val="18"/>
                <w:szCs w:val="18"/>
                <w:lang w:val="en-GB"/>
              </w:rPr>
              <w:t>-7:2010</w:t>
            </w:r>
          </w:p>
        </w:tc>
        <w:tc>
          <w:tcPr>
            <w:tcW w:w="6662" w:type="dxa"/>
            <w:tcBorders>
              <w:top w:val="single" w:sz="4" w:space="0" w:color="auto"/>
              <w:left w:val="single" w:sz="4" w:space="0" w:color="auto"/>
              <w:bottom w:val="single" w:sz="4" w:space="0" w:color="auto"/>
              <w:right w:val="single" w:sz="4" w:space="0" w:color="auto"/>
            </w:tcBorders>
            <w:vAlign w:val="center"/>
          </w:tcPr>
          <w:p w14:paraId="6D2E369C"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Bezpieczeństwo funkcjonalne elektrycznych/elektronicznych/programowalnych elektronicznych systemów związanych z bezpieczeństwem - Część 7: Przegląd technik i miar</w:t>
            </w:r>
          </w:p>
        </w:tc>
      </w:tr>
      <w:tr w:rsidR="00AB48EE" w:rsidRPr="00A20D76" w14:paraId="09AC300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DEB7335" w14:textId="77777777" w:rsidR="00AB48EE" w:rsidRPr="00820265" w:rsidRDefault="00AB48EE" w:rsidP="00820265">
            <w:pPr>
              <w:shd w:val="clear" w:color="auto" w:fill="FFFFFF"/>
              <w:outlineLvl w:val="0"/>
              <w:rPr>
                <w:rFonts w:ascii="Arial" w:hAnsi="Arial" w:cs="Arial"/>
                <w:bCs/>
                <w:kern w:val="36"/>
                <w:sz w:val="18"/>
                <w:szCs w:val="18"/>
              </w:rPr>
            </w:pPr>
            <w:r w:rsidRPr="00820265">
              <w:rPr>
                <w:rFonts w:ascii="Arial" w:hAnsi="Arial" w:cs="Arial"/>
                <w:bCs/>
                <w:kern w:val="36"/>
                <w:sz w:val="18"/>
                <w:szCs w:val="18"/>
              </w:rPr>
              <w:t>PN-EN 61511-1:2017-07</w:t>
            </w:r>
          </w:p>
        </w:tc>
        <w:tc>
          <w:tcPr>
            <w:tcW w:w="6662" w:type="dxa"/>
            <w:tcBorders>
              <w:top w:val="single" w:sz="4" w:space="0" w:color="auto"/>
              <w:left w:val="single" w:sz="4" w:space="0" w:color="auto"/>
              <w:bottom w:val="single" w:sz="4" w:space="0" w:color="auto"/>
              <w:right w:val="single" w:sz="4" w:space="0" w:color="auto"/>
            </w:tcBorders>
            <w:vAlign w:val="center"/>
          </w:tcPr>
          <w:p w14:paraId="4CAFA726" w14:textId="77777777" w:rsidR="00AB48EE" w:rsidRPr="00A1043F" w:rsidRDefault="00AB48EE" w:rsidP="00D35797">
            <w:pPr>
              <w:tabs>
                <w:tab w:val="left" w:pos="567"/>
              </w:tabs>
              <w:spacing w:before="40" w:after="40"/>
              <w:contextualSpacing/>
              <w:rPr>
                <w:rFonts w:ascii="Arial" w:hAnsi="Arial" w:cs="Arial"/>
                <w:strike/>
                <w:sz w:val="18"/>
                <w:szCs w:val="18"/>
              </w:rPr>
            </w:pPr>
            <w:r w:rsidRPr="00A1043F">
              <w:rPr>
                <w:rFonts w:ascii="Arial" w:hAnsi="Arial" w:cs="Arial"/>
                <w:sz w:val="18"/>
                <w:szCs w:val="18"/>
              </w:rPr>
              <w:t>Bezpieczeństwo funkcjonalne - Przyrządowe systemy bezpieczeństwa do sektora przemysłu procesowego - Część 1: Schemat, definicje, wymagania dotyczące systemu, sprzętu i oprogramowania</w:t>
            </w:r>
          </w:p>
        </w:tc>
      </w:tr>
      <w:tr w:rsidR="00AB48EE" w:rsidRPr="00A20D76" w14:paraId="34FEA2F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DBC34FF" w14:textId="77777777" w:rsidR="00AB48EE" w:rsidRPr="00820265" w:rsidRDefault="00AB48EE" w:rsidP="00820265">
            <w:pPr>
              <w:shd w:val="clear" w:color="auto" w:fill="FFFFFF"/>
              <w:outlineLvl w:val="0"/>
              <w:rPr>
                <w:rFonts w:ascii="Arial" w:hAnsi="Arial" w:cs="Arial"/>
                <w:bCs/>
                <w:kern w:val="36"/>
                <w:sz w:val="18"/>
                <w:szCs w:val="18"/>
              </w:rPr>
            </w:pPr>
            <w:r w:rsidRPr="00820265">
              <w:rPr>
                <w:rFonts w:ascii="Arial" w:hAnsi="Arial" w:cs="Arial"/>
                <w:bCs/>
                <w:kern w:val="36"/>
                <w:sz w:val="18"/>
                <w:szCs w:val="18"/>
              </w:rPr>
              <w:t>PN-EN 61511-2:2017-07</w:t>
            </w:r>
          </w:p>
        </w:tc>
        <w:tc>
          <w:tcPr>
            <w:tcW w:w="6662" w:type="dxa"/>
            <w:tcBorders>
              <w:top w:val="single" w:sz="4" w:space="0" w:color="auto"/>
              <w:left w:val="single" w:sz="4" w:space="0" w:color="auto"/>
              <w:bottom w:val="single" w:sz="4" w:space="0" w:color="auto"/>
              <w:right w:val="single" w:sz="4" w:space="0" w:color="auto"/>
            </w:tcBorders>
            <w:vAlign w:val="center"/>
          </w:tcPr>
          <w:p w14:paraId="2849DF0C" w14:textId="77777777" w:rsidR="00AB48EE" w:rsidRPr="00A1043F" w:rsidRDefault="00AB48EE" w:rsidP="00D35797">
            <w:pPr>
              <w:tabs>
                <w:tab w:val="left" w:pos="567"/>
              </w:tabs>
              <w:spacing w:before="40" w:after="40"/>
              <w:contextualSpacing/>
              <w:rPr>
                <w:rFonts w:ascii="Arial" w:hAnsi="Arial" w:cs="Arial"/>
                <w:strike/>
                <w:sz w:val="18"/>
                <w:szCs w:val="18"/>
              </w:rPr>
            </w:pPr>
            <w:r w:rsidRPr="00A1043F">
              <w:rPr>
                <w:rFonts w:ascii="Arial" w:hAnsi="Arial" w:cs="Arial"/>
                <w:sz w:val="18"/>
                <w:szCs w:val="18"/>
              </w:rPr>
              <w:t>Bezpieczeństwo funkcjonalne - Przyrządowe systemy bezpieczeństwa do sektora przemysłu procesowego - Część 2: Wytyczne do stosowania IEC 61511-1</w:t>
            </w:r>
          </w:p>
        </w:tc>
      </w:tr>
      <w:tr w:rsidR="00AB48EE" w:rsidRPr="00A20D76" w14:paraId="1AA160C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7BF45EF" w14:textId="77777777" w:rsidR="00AB48EE" w:rsidRPr="00C161C0" w:rsidRDefault="00AB48EE" w:rsidP="00C161C0">
            <w:pPr>
              <w:shd w:val="clear" w:color="auto" w:fill="FFFFFF"/>
              <w:outlineLvl w:val="0"/>
              <w:rPr>
                <w:rFonts w:ascii="Arial" w:hAnsi="Arial" w:cs="Arial"/>
                <w:bCs/>
                <w:kern w:val="36"/>
                <w:sz w:val="18"/>
                <w:szCs w:val="18"/>
              </w:rPr>
            </w:pPr>
            <w:r w:rsidRPr="00C161C0">
              <w:rPr>
                <w:rFonts w:ascii="Arial" w:hAnsi="Arial" w:cs="Arial"/>
                <w:bCs/>
                <w:kern w:val="36"/>
                <w:sz w:val="18"/>
                <w:szCs w:val="18"/>
              </w:rPr>
              <w:t>PN-EN 61511-3:2017-07</w:t>
            </w:r>
          </w:p>
        </w:tc>
        <w:tc>
          <w:tcPr>
            <w:tcW w:w="6662" w:type="dxa"/>
            <w:tcBorders>
              <w:top w:val="single" w:sz="4" w:space="0" w:color="auto"/>
              <w:left w:val="single" w:sz="4" w:space="0" w:color="auto"/>
              <w:bottom w:val="single" w:sz="4" w:space="0" w:color="auto"/>
              <w:right w:val="single" w:sz="4" w:space="0" w:color="auto"/>
            </w:tcBorders>
            <w:vAlign w:val="center"/>
          </w:tcPr>
          <w:p w14:paraId="6FEAB7FD" w14:textId="77777777" w:rsidR="00AB48EE" w:rsidRPr="00A1043F" w:rsidRDefault="00AB48EE" w:rsidP="00D35797">
            <w:pPr>
              <w:tabs>
                <w:tab w:val="left" w:pos="567"/>
              </w:tabs>
              <w:spacing w:before="40" w:after="40"/>
              <w:contextualSpacing/>
              <w:rPr>
                <w:rFonts w:ascii="Arial" w:hAnsi="Arial" w:cs="Arial"/>
                <w:strike/>
                <w:sz w:val="18"/>
                <w:szCs w:val="18"/>
              </w:rPr>
            </w:pPr>
            <w:r w:rsidRPr="00A1043F">
              <w:rPr>
                <w:rFonts w:ascii="Arial" w:hAnsi="Arial" w:cs="Arial"/>
                <w:sz w:val="18"/>
                <w:szCs w:val="18"/>
              </w:rPr>
              <w:t>Bezpieczeństwo funkcjonalne - Przyrządowe systemy bezpieczeństwa do sektora przemysłu procesowego - Część 3: Wytyczne do określania poziomów wymaganych nienaruszalności bezpieczeństwa</w:t>
            </w:r>
          </w:p>
        </w:tc>
      </w:tr>
      <w:tr w:rsidR="00AB48EE" w:rsidRPr="00A20D76" w14:paraId="54361B4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C0A22C9"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60228</w:t>
                </w:r>
              </w:smartTag>
            </w:smartTag>
            <w:r w:rsidRPr="00A1043F">
              <w:rPr>
                <w:rFonts w:ascii="Arial" w:hAnsi="Arial" w:cs="Arial"/>
                <w:bCs/>
                <w:kern w:val="36"/>
                <w:sz w:val="18"/>
                <w:szCs w:val="18"/>
                <w:lang w:val="en-GB"/>
              </w:rPr>
              <w:t>:2007</w:t>
            </w:r>
          </w:p>
        </w:tc>
        <w:tc>
          <w:tcPr>
            <w:tcW w:w="6662" w:type="dxa"/>
            <w:tcBorders>
              <w:top w:val="single" w:sz="4" w:space="0" w:color="auto"/>
              <w:left w:val="single" w:sz="4" w:space="0" w:color="auto"/>
              <w:bottom w:val="single" w:sz="4" w:space="0" w:color="auto"/>
              <w:right w:val="single" w:sz="4" w:space="0" w:color="auto"/>
            </w:tcBorders>
            <w:vAlign w:val="center"/>
          </w:tcPr>
          <w:p w14:paraId="6BE53BDA"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Żyły przewodów i kabli.</w:t>
            </w:r>
          </w:p>
        </w:tc>
      </w:tr>
      <w:tr w:rsidR="00AB48EE" w:rsidRPr="00A20D76" w14:paraId="5FC79BEA"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AC20B40" w14:textId="77777777" w:rsidR="00AB48EE" w:rsidRPr="00A1043F" w:rsidRDefault="00AB48EE" w:rsidP="00D71F69">
            <w:pPr>
              <w:tabs>
                <w:tab w:val="left" w:pos="567"/>
              </w:tabs>
              <w:spacing w:before="40" w:after="40"/>
              <w:contextualSpacing/>
              <w:rPr>
                <w:rFonts w:ascii="Arial" w:hAnsi="Arial" w:cs="Arial"/>
                <w:sz w:val="18"/>
                <w:szCs w:val="18"/>
                <w:lang w:val="en-US"/>
              </w:rPr>
            </w:pPr>
            <w:smartTag w:uri="urn:schemas-microsoft-com:office:smarttags" w:element="place">
              <w:smartTag w:uri="urn:schemas-microsoft-com:office:smarttags" w:element="City">
                <w:r w:rsidRPr="00A1043F">
                  <w:rPr>
                    <w:rFonts w:ascii="Arial" w:hAnsi="Arial" w:cs="Arial"/>
                    <w:bCs/>
                    <w:kern w:val="36"/>
                    <w:sz w:val="18"/>
                    <w:szCs w:val="18"/>
                    <w:lang w:val="en-GB"/>
                  </w:rPr>
                  <w:lastRenderedPageBreak/>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60332</w:t>
                </w:r>
              </w:smartTag>
            </w:smartTag>
            <w:r w:rsidRPr="00A1043F">
              <w:rPr>
                <w:rFonts w:ascii="Arial" w:hAnsi="Arial" w:cs="Arial"/>
                <w:bCs/>
                <w:kern w:val="36"/>
                <w:sz w:val="18"/>
                <w:szCs w:val="18"/>
                <w:lang w:val="en-GB"/>
              </w:rPr>
              <w:t>-1-2:2010</w:t>
            </w:r>
          </w:p>
        </w:tc>
        <w:tc>
          <w:tcPr>
            <w:tcW w:w="6662" w:type="dxa"/>
            <w:tcBorders>
              <w:top w:val="single" w:sz="4" w:space="0" w:color="auto"/>
              <w:left w:val="single" w:sz="4" w:space="0" w:color="auto"/>
              <w:bottom w:val="single" w:sz="4" w:space="0" w:color="auto"/>
              <w:right w:val="single" w:sz="4" w:space="0" w:color="auto"/>
            </w:tcBorders>
            <w:vAlign w:val="center"/>
          </w:tcPr>
          <w:p w14:paraId="41366B85"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Badania palności kabli i przewodów elektrycznych oraz światłowodowych - Część 1-2: Sprawdzanie odporności pojedynczego izolowanego przewodu lub kabla na pionowe rozprzestrzenianie się płomienia - Metoda badania płomieniem mieszankowym 1 kW.</w:t>
            </w:r>
          </w:p>
        </w:tc>
      </w:tr>
      <w:tr w:rsidR="00AB48EE" w:rsidRPr="00A20D76" w14:paraId="66EBC0F7"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7B54E9B" w14:textId="77777777" w:rsidR="00AB48EE" w:rsidRPr="005E4918" w:rsidRDefault="00AB48EE" w:rsidP="005E4918">
            <w:pPr>
              <w:shd w:val="clear" w:color="auto" w:fill="FFFFFF"/>
              <w:outlineLvl w:val="0"/>
              <w:rPr>
                <w:rFonts w:ascii="Arial" w:hAnsi="Arial" w:cs="Arial"/>
                <w:bCs/>
                <w:kern w:val="36"/>
                <w:sz w:val="18"/>
                <w:szCs w:val="18"/>
              </w:rPr>
            </w:pPr>
            <w:r w:rsidRPr="005E4918">
              <w:rPr>
                <w:rFonts w:ascii="Arial" w:hAnsi="Arial" w:cs="Arial"/>
                <w:bCs/>
                <w:kern w:val="36"/>
                <w:sz w:val="18"/>
                <w:szCs w:val="18"/>
              </w:rPr>
              <w:t>PN-HD 60364-4-41:2017-09</w:t>
            </w:r>
          </w:p>
        </w:tc>
        <w:tc>
          <w:tcPr>
            <w:tcW w:w="6662" w:type="dxa"/>
            <w:tcBorders>
              <w:top w:val="single" w:sz="4" w:space="0" w:color="auto"/>
              <w:left w:val="single" w:sz="4" w:space="0" w:color="auto"/>
              <w:bottom w:val="single" w:sz="4" w:space="0" w:color="auto"/>
              <w:right w:val="single" w:sz="4" w:space="0" w:color="auto"/>
            </w:tcBorders>
            <w:vAlign w:val="center"/>
          </w:tcPr>
          <w:p w14:paraId="519547AE"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Instalacje elektryczne niskiego napięcia - Część 4-41: Ochrona dla zapewnienia bezpieczeństwa - Ochrona przed porażeniem elektrycznym</w:t>
            </w:r>
          </w:p>
        </w:tc>
      </w:tr>
      <w:tr w:rsidR="00AB48EE" w:rsidRPr="00A20D76" w14:paraId="57C243F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D56AD00" w14:textId="77777777" w:rsidR="00AB48EE" w:rsidRPr="00A1043F" w:rsidRDefault="00AB48EE" w:rsidP="00D71F69">
            <w:pPr>
              <w:tabs>
                <w:tab w:val="left" w:pos="567"/>
              </w:tabs>
              <w:spacing w:before="40" w:after="40"/>
              <w:contextualSpacing/>
              <w:rPr>
                <w:rFonts w:ascii="Arial" w:hAnsi="Arial" w:cs="Arial"/>
                <w:strike/>
                <w:sz w:val="18"/>
                <w:szCs w:val="18"/>
                <w:lang w:val="en-US"/>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60534</w:t>
                </w:r>
              </w:smartTag>
            </w:smartTag>
            <w:r w:rsidRPr="00A1043F">
              <w:rPr>
                <w:rFonts w:ascii="Arial" w:hAnsi="Arial" w:cs="Arial"/>
                <w:bCs/>
                <w:kern w:val="36"/>
                <w:sz w:val="18"/>
                <w:szCs w:val="18"/>
                <w:lang w:val="en-GB"/>
              </w:rPr>
              <w:t>-1:2005</w:t>
            </w:r>
          </w:p>
        </w:tc>
        <w:tc>
          <w:tcPr>
            <w:tcW w:w="6662" w:type="dxa"/>
            <w:tcBorders>
              <w:top w:val="single" w:sz="4" w:space="0" w:color="auto"/>
              <w:left w:val="single" w:sz="4" w:space="0" w:color="auto"/>
              <w:bottom w:val="single" w:sz="4" w:space="0" w:color="auto"/>
              <w:right w:val="single" w:sz="4" w:space="0" w:color="auto"/>
            </w:tcBorders>
            <w:vAlign w:val="center"/>
          </w:tcPr>
          <w:p w14:paraId="0137E113" w14:textId="77777777" w:rsidR="00AB48EE" w:rsidRPr="00A1043F" w:rsidRDefault="00AB48EE" w:rsidP="00D35797">
            <w:pPr>
              <w:tabs>
                <w:tab w:val="left" w:pos="567"/>
              </w:tabs>
              <w:spacing w:before="40" w:after="40"/>
              <w:contextualSpacing/>
              <w:rPr>
                <w:rFonts w:ascii="Arial" w:hAnsi="Arial" w:cs="Arial"/>
                <w:strike/>
                <w:sz w:val="18"/>
                <w:szCs w:val="18"/>
              </w:rPr>
            </w:pPr>
            <w:r w:rsidRPr="00A1043F">
              <w:rPr>
                <w:rFonts w:ascii="Arial" w:hAnsi="Arial" w:cs="Arial"/>
                <w:sz w:val="18"/>
                <w:szCs w:val="18"/>
              </w:rPr>
              <w:t>Przemysłowe zawory regulacyjne - Część 1: Terminologia i postanowienia ogólne</w:t>
            </w:r>
          </w:p>
        </w:tc>
      </w:tr>
      <w:tr w:rsidR="00AB48EE" w:rsidRPr="00A20D76" w14:paraId="7180B01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2B6E939"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60534-2-1:2011</w:t>
            </w:r>
          </w:p>
        </w:tc>
        <w:tc>
          <w:tcPr>
            <w:tcW w:w="6662" w:type="dxa"/>
            <w:tcBorders>
              <w:top w:val="single" w:sz="4" w:space="0" w:color="auto"/>
              <w:left w:val="single" w:sz="4" w:space="0" w:color="auto"/>
              <w:bottom w:val="single" w:sz="4" w:space="0" w:color="auto"/>
              <w:right w:val="single" w:sz="4" w:space="0" w:color="auto"/>
            </w:tcBorders>
            <w:vAlign w:val="center"/>
          </w:tcPr>
          <w:p w14:paraId="4E1E0A5F"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2-1: Wydajność przepływowa - Równania wymiarowania zaworów do przepływu płynów w warunkach instalacji</w:t>
            </w:r>
          </w:p>
        </w:tc>
      </w:tr>
      <w:tr w:rsidR="00AB48EE" w:rsidRPr="00A20D76" w14:paraId="5D1AAF2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0F0F497" w14:textId="77777777" w:rsidR="00AB48EE" w:rsidRPr="005E4918" w:rsidRDefault="00AB48EE" w:rsidP="005E4918">
            <w:pPr>
              <w:shd w:val="clear" w:color="auto" w:fill="FFFFFF"/>
              <w:outlineLvl w:val="0"/>
              <w:rPr>
                <w:rFonts w:ascii="Arial" w:hAnsi="Arial" w:cs="Arial"/>
                <w:bCs/>
                <w:kern w:val="36"/>
                <w:sz w:val="18"/>
                <w:szCs w:val="18"/>
              </w:rPr>
            </w:pPr>
            <w:r w:rsidRPr="005E4918">
              <w:rPr>
                <w:rFonts w:ascii="Arial" w:hAnsi="Arial" w:cs="Arial"/>
                <w:bCs/>
                <w:kern w:val="36"/>
                <w:sz w:val="18"/>
                <w:szCs w:val="18"/>
              </w:rPr>
              <w:t>PN-EN 60534-2-3:2016-08</w:t>
            </w:r>
          </w:p>
        </w:tc>
        <w:tc>
          <w:tcPr>
            <w:tcW w:w="6662" w:type="dxa"/>
            <w:tcBorders>
              <w:top w:val="single" w:sz="4" w:space="0" w:color="auto"/>
              <w:left w:val="single" w:sz="4" w:space="0" w:color="auto"/>
              <w:bottom w:val="single" w:sz="4" w:space="0" w:color="auto"/>
              <w:right w:val="single" w:sz="4" w:space="0" w:color="auto"/>
            </w:tcBorders>
            <w:vAlign w:val="center"/>
          </w:tcPr>
          <w:p w14:paraId="66E43D90"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2-3: Wydajność przepływowa - Procedury badań</w:t>
            </w:r>
          </w:p>
        </w:tc>
      </w:tr>
      <w:tr w:rsidR="00AB48EE" w:rsidRPr="00A20D76" w14:paraId="7651E83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3BD5B74"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60534-2-4:2009</w:t>
            </w:r>
          </w:p>
        </w:tc>
        <w:tc>
          <w:tcPr>
            <w:tcW w:w="6662" w:type="dxa"/>
            <w:tcBorders>
              <w:top w:val="single" w:sz="4" w:space="0" w:color="auto"/>
              <w:left w:val="single" w:sz="4" w:space="0" w:color="auto"/>
              <w:bottom w:val="single" w:sz="4" w:space="0" w:color="auto"/>
              <w:right w:val="single" w:sz="4" w:space="0" w:color="auto"/>
            </w:tcBorders>
            <w:vAlign w:val="center"/>
          </w:tcPr>
          <w:p w14:paraId="726A6281"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2-4: Wydajność przepływowa - Wewnętrzne charakterystyki przepływowe i zdolność regulacyjna</w:t>
            </w:r>
          </w:p>
        </w:tc>
      </w:tr>
      <w:tr w:rsidR="00AB48EE" w:rsidRPr="00A20D76" w14:paraId="53718C5A"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F479C9E"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60534-2-5:2004</w:t>
            </w:r>
          </w:p>
        </w:tc>
        <w:tc>
          <w:tcPr>
            <w:tcW w:w="6662" w:type="dxa"/>
            <w:tcBorders>
              <w:top w:val="single" w:sz="4" w:space="0" w:color="auto"/>
              <w:left w:val="single" w:sz="4" w:space="0" w:color="auto"/>
              <w:bottom w:val="single" w:sz="4" w:space="0" w:color="auto"/>
              <w:right w:val="single" w:sz="4" w:space="0" w:color="auto"/>
            </w:tcBorders>
            <w:vAlign w:val="center"/>
          </w:tcPr>
          <w:p w14:paraId="39502A3F"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w:t>
            </w:r>
            <w:r>
              <w:rPr>
                <w:rFonts w:ascii="Arial" w:hAnsi="Arial" w:cs="Arial"/>
                <w:sz w:val="18"/>
                <w:szCs w:val="18"/>
              </w:rPr>
              <w:t xml:space="preserve"> </w:t>
            </w:r>
            <w:r w:rsidRPr="00A1043F">
              <w:rPr>
                <w:rFonts w:ascii="Arial" w:hAnsi="Arial" w:cs="Arial"/>
                <w:sz w:val="18"/>
                <w:szCs w:val="18"/>
              </w:rPr>
              <w:t>- Część 2-5: Wydajność przepływowa - Równania wymiarowania zaworów do przepływu płynów przez wielostopniowe zawory regulacyjne z odzyskiem międzystopniowym</w:t>
            </w:r>
          </w:p>
        </w:tc>
      </w:tr>
      <w:tr w:rsidR="00AB48EE" w:rsidRPr="00A20D76" w14:paraId="5226BA38"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6222DE4"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60534-3-1:2004</w:t>
            </w:r>
          </w:p>
        </w:tc>
        <w:tc>
          <w:tcPr>
            <w:tcW w:w="6662" w:type="dxa"/>
            <w:tcBorders>
              <w:top w:val="single" w:sz="4" w:space="0" w:color="auto"/>
              <w:left w:val="single" w:sz="4" w:space="0" w:color="auto"/>
              <w:bottom w:val="single" w:sz="4" w:space="0" w:color="auto"/>
              <w:right w:val="single" w:sz="4" w:space="0" w:color="auto"/>
            </w:tcBorders>
            <w:vAlign w:val="center"/>
          </w:tcPr>
          <w:p w14:paraId="28474B76"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3-1: Długości zabudowy - Długości zabudowy zaworów regulacyjnych z przyłączami kołnierzowymi, grzybkowych, przelotowych i kątowych</w:t>
            </w:r>
          </w:p>
        </w:tc>
      </w:tr>
      <w:tr w:rsidR="00AB48EE" w:rsidRPr="00A20D76" w14:paraId="017B25A4"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2C2D3B5"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60534-3-2:2002</w:t>
            </w:r>
          </w:p>
        </w:tc>
        <w:tc>
          <w:tcPr>
            <w:tcW w:w="6662" w:type="dxa"/>
            <w:tcBorders>
              <w:top w:val="single" w:sz="4" w:space="0" w:color="auto"/>
              <w:left w:val="single" w:sz="4" w:space="0" w:color="auto"/>
              <w:bottom w:val="single" w:sz="4" w:space="0" w:color="auto"/>
              <w:right w:val="single" w:sz="4" w:space="0" w:color="auto"/>
            </w:tcBorders>
            <w:vAlign w:val="center"/>
          </w:tcPr>
          <w:p w14:paraId="774086AA"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3-2: Wymiary - Wymiary montażowe zaworów regulacyjnych obrotowych, z wyjątkiem motylkowych</w:t>
            </w:r>
          </w:p>
        </w:tc>
      </w:tr>
      <w:tr w:rsidR="00AB48EE" w:rsidRPr="00A20D76" w14:paraId="265188A9"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C5FBE0C"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60534-3-3:2001</w:t>
            </w:r>
          </w:p>
        </w:tc>
        <w:tc>
          <w:tcPr>
            <w:tcW w:w="6662" w:type="dxa"/>
            <w:tcBorders>
              <w:top w:val="single" w:sz="4" w:space="0" w:color="auto"/>
              <w:left w:val="single" w:sz="4" w:space="0" w:color="auto"/>
              <w:bottom w:val="single" w:sz="4" w:space="0" w:color="auto"/>
              <w:right w:val="single" w:sz="4" w:space="0" w:color="auto"/>
            </w:tcBorders>
            <w:vAlign w:val="center"/>
          </w:tcPr>
          <w:p w14:paraId="300AB86A"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3-3: Wymiary - Długość całkowita prostych, spawanych czołowo, dwudrogowych, grzybkowych zaworów regulacyjnych</w:t>
            </w:r>
          </w:p>
        </w:tc>
      </w:tr>
      <w:tr w:rsidR="00AB48EE" w:rsidRPr="00A20D76" w14:paraId="4084C9B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0F4802E"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60534</w:t>
                </w:r>
              </w:smartTag>
            </w:smartTag>
            <w:r w:rsidRPr="00A1043F">
              <w:rPr>
                <w:rFonts w:ascii="Arial" w:hAnsi="Arial" w:cs="Arial"/>
                <w:bCs/>
                <w:kern w:val="36"/>
                <w:sz w:val="18"/>
                <w:szCs w:val="18"/>
                <w:lang w:val="en-GB"/>
              </w:rPr>
              <w:t>-4:2006</w:t>
            </w:r>
          </w:p>
        </w:tc>
        <w:tc>
          <w:tcPr>
            <w:tcW w:w="6662" w:type="dxa"/>
            <w:tcBorders>
              <w:top w:val="single" w:sz="4" w:space="0" w:color="auto"/>
              <w:left w:val="single" w:sz="4" w:space="0" w:color="auto"/>
              <w:bottom w:val="single" w:sz="4" w:space="0" w:color="auto"/>
              <w:right w:val="single" w:sz="4" w:space="0" w:color="auto"/>
            </w:tcBorders>
            <w:vAlign w:val="center"/>
          </w:tcPr>
          <w:p w14:paraId="5EE634CF"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4: Badania kontrolne i odbiorcze</w:t>
            </w:r>
          </w:p>
        </w:tc>
      </w:tr>
      <w:tr w:rsidR="00AB48EE" w:rsidRPr="00A20D76" w14:paraId="2FEABCD8"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13AFCCB"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60534</w:t>
                </w:r>
              </w:smartTag>
            </w:smartTag>
            <w:r w:rsidRPr="00A1043F">
              <w:rPr>
                <w:rFonts w:ascii="Arial" w:hAnsi="Arial" w:cs="Arial"/>
                <w:bCs/>
                <w:kern w:val="36"/>
                <w:sz w:val="18"/>
                <w:szCs w:val="18"/>
                <w:lang w:val="en-GB"/>
              </w:rPr>
              <w:t>-5:2004</w:t>
            </w:r>
          </w:p>
        </w:tc>
        <w:tc>
          <w:tcPr>
            <w:tcW w:w="6662" w:type="dxa"/>
            <w:tcBorders>
              <w:top w:val="single" w:sz="4" w:space="0" w:color="auto"/>
              <w:left w:val="single" w:sz="4" w:space="0" w:color="auto"/>
              <w:bottom w:val="single" w:sz="4" w:space="0" w:color="auto"/>
              <w:right w:val="single" w:sz="4" w:space="0" w:color="auto"/>
            </w:tcBorders>
            <w:vAlign w:val="center"/>
          </w:tcPr>
          <w:p w14:paraId="0F00E1FF"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5: Znakowanie</w:t>
            </w:r>
          </w:p>
        </w:tc>
      </w:tr>
      <w:tr w:rsidR="00AB48EE" w:rsidRPr="00A20D76" w14:paraId="6DAB01F7"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B5B6FB3"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60534-6-1:2001</w:t>
            </w:r>
          </w:p>
        </w:tc>
        <w:tc>
          <w:tcPr>
            <w:tcW w:w="6662" w:type="dxa"/>
            <w:tcBorders>
              <w:top w:val="single" w:sz="4" w:space="0" w:color="auto"/>
              <w:left w:val="single" w:sz="4" w:space="0" w:color="auto"/>
              <w:bottom w:val="single" w:sz="4" w:space="0" w:color="auto"/>
              <w:right w:val="single" w:sz="4" w:space="0" w:color="auto"/>
            </w:tcBorders>
            <w:vAlign w:val="center"/>
          </w:tcPr>
          <w:p w14:paraId="5DD91FEF"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6-1: Elementy montażowe do mocowania ustawników pozycyjnych do zaworów regulacyjnych - Ustawniki pozycyjne montowane na siłownikach liniowych</w:t>
            </w:r>
          </w:p>
        </w:tc>
      </w:tr>
      <w:tr w:rsidR="00AB48EE" w:rsidRPr="00A20D76" w14:paraId="5D1A76BD"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4776162"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60534-6-2:2002</w:t>
            </w:r>
          </w:p>
        </w:tc>
        <w:tc>
          <w:tcPr>
            <w:tcW w:w="6662" w:type="dxa"/>
            <w:tcBorders>
              <w:top w:val="single" w:sz="4" w:space="0" w:color="auto"/>
              <w:left w:val="single" w:sz="4" w:space="0" w:color="auto"/>
              <w:bottom w:val="single" w:sz="4" w:space="0" w:color="auto"/>
              <w:right w:val="single" w:sz="4" w:space="0" w:color="auto"/>
            </w:tcBorders>
            <w:vAlign w:val="center"/>
          </w:tcPr>
          <w:p w14:paraId="02DFC1CD"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6-2: Elementy montażowe do mocowania ustawników pozycyjnych do zaworów regulacyjnych -- Ustawniki pozycyjne montowane na siłownikach obrotowych</w:t>
            </w:r>
          </w:p>
        </w:tc>
      </w:tr>
      <w:tr w:rsidR="00AB48EE" w:rsidRPr="00A20D76" w14:paraId="08FB1760"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B4A2360"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60534</w:t>
                </w:r>
              </w:smartTag>
            </w:smartTag>
            <w:r w:rsidRPr="00A1043F">
              <w:rPr>
                <w:rFonts w:ascii="Arial" w:hAnsi="Arial" w:cs="Arial"/>
                <w:bCs/>
                <w:kern w:val="36"/>
                <w:sz w:val="18"/>
                <w:szCs w:val="18"/>
                <w:lang w:val="en-GB"/>
              </w:rPr>
              <w:t>-7:2011</w:t>
            </w:r>
          </w:p>
        </w:tc>
        <w:tc>
          <w:tcPr>
            <w:tcW w:w="6662" w:type="dxa"/>
            <w:tcBorders>
              <w:top w:val="single" w:sz="4" w:space="0" w:color="auto"/>
              <w:left w:val="single" w:sz="4" w:space="0" w:color="auto"/>
              <w:bottom w:val="single" w:sz="4" w:space="0" w:color="auto"/>
              <w:right w:val="single" w:sz="4" w:space="0" w:color="auto"/>
            </w:tcBorders>
            <w:vAlign w:val="center"/>
          </w:tcPr>
          <w:p w14:paraId="463C0E3D"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7: Arkusz danych zaworu regulacyjnego</w:t>
            </w:r>
          </w:p>
        </w:tc>
      </w:tr>
      <w:tr w:rsidR="00AB48EE" w:rsidRPr="00A20D76" w14:paraId="3B1EB8BA"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3BC6FDB"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60534-8-2:2012</w:t>
            </w:r>
          </w:p>
        </w:tc>
        <w:tc>
          <w:tcPr>
            <w:tcW w:w="6662" w:type="dxa"/>
            <w:tcBorders>
              <w:top w:val="single" w:sz="4" w:space="0" w:color="auto"/>
              <w:left w:val="single" w:sz="4" w:space="0" w:color="auto"/>
              <w:bottom w:val="single" w:sz="4" w:space="0" w:color="auto"/>
              <w:right w:val="single" w:sz="4" w:space="0" w:color="auto"/>
            </w:tcBorders>
            <w:vAlign w:val="center"/>
          </w:tcPr>
          <w:p w14:paraId="0F1BDDF5"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8-2: Emisja hałasu - Metoda przewidywania hałasu hydrodynamicznego wytwarzanego w zaworach regulacyjnych</w:t>
            </w:r>
          </w:p>
        </w:tc>
      </w:tr>
      <w:tr w:rsidR="00AB48EE" w:rsidRPr="00A20D76" w14:paraId="133DC333"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4A17E4E"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60534-8-3:2011</w:t>
            </w:r>
          </w:p>
        </w:tc>
        <w:tc>
          <w:tcPr>
            <w:tcW w:w="6662" w:type="dxa"/>
            <w:tcBorders>
              <w:top w:val="single" w:sz="4" w:space="0" w:color="auto"/>
              <w:left w:val="single" w:sz="4" w:space="0" w:color="auto"/>
              <w:bottom w:val="single" w:sz="4" w:space="0" w:color="auto"/>
              <w:right w:val="single" w:sz="4" w:space="0" w:color="auto"/>
            </w:tcBorders>
            <w:vAlign w:val="center"/>
          </w:tcPr>
          <w:p w14:paraId="62773BCB"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8-3: Emisja hałasu - Metoda przewidywania hałasu aerodynamicznego wytwarzanego w zaworach regulacyjnych</w:t>
            </w:r>
          </w:p>
        </w:tc>
      </w:tr>
      <w:tr w:rsidR="00AB48EE" w:rsidRPr="00A20D76" w14:paraId="4E3A0A12"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37636F2" w14:textId="77777777" w:rsidR="00AB48EE" w:rsidRPr="00FC4E77" w:rsidRDefault="00AB48EE" w:rsidP="00FC4E77">
            <w:pPr>
              <w:shd w:val="clear" w:color="auto" w:fill="FFFFFF"/>
              <w:outlineLvl w:val="0"/>
              <w:rPr>
                <w:rFonts w:ascii="Arial" w:hAnsi="Arial" w:cs="Arial"/>
                <w:bCs/>
                <w:kern w:val="36"/>
                <w:sz w:val="18"/>
                <w:szCs w:val="18"/>
              </w:rPr>
            </w:pPr>
            <w:r w:rsidRPr="00FC4E77">
              <w:rPr>
                <w:rFonts w:ascii="Arial" w:hAnsi="Arial" w:cs="Arial"/>
                <w:bCs/>
                <w:kern w:val="36"/>
                <w:sz w:val="18"/>
                <w:szCs w:val="18"/>
              </w:rPr>
              <w:t>PN-EN 60534-8-4:2016-05</w:t>
            </w:r>
          </w:p>
        </w:tc>
        <w:tc>
          <w:tcPr>
            <w:tcW w:w="6662" w:type="dxa"/>
            <w:tcBorders>
              <w:top w:val="single" w:sz="4" w:space="0" w:color="auto"/>
              <w:left w:val="single" w:sz="4" w:space="0" w:color="auto"/>
              <w:bottom w:val="single" w:sz="4" w:space="0" w:color="auto"/>
              <w:right w:val="single" w:sz="4" w:space="0" w:color="auto"/>
            </w:tcBorders>
            <w:vAlign w:val="center"/>
          </w:tcPr>
          <w:p w14:paraId="2926BD54"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8-4: Emisja hałasu - Metoda przewidywania hałasu wytwarzanego przez przepływ hyd</w:t>
            </w:r>
            <w:r>
              <w:rPr>
                <w:rFonts w:ascii="Arial" w:hAnsi="Arial" w:cs="Arial"/>
                <w:sz w:val="18"/>
                <w:szCs w:val="18"/>
              </w:rPr>
              <w:t>rodynamiczny</w:t>
            </w:r>
          </w:p>
        </w:tc>
      </w:tr>
      <w:tr w:rsidR="00AB48EE" w:rsidRPr="00A20D76" w14:paraId="4A4FE903"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3A1241D"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60534</w:t>
                </w:r>
              </w:smartTag>
            </w:smartTag>
            <w:r w:rsidRPr="00A1043F">
              <w:rPr>
                <w:rFonts w:ascii="Arial" w:hAnsi="Arial" w:cs="Arial"/>
                <w:bCs/>
                <w:kern w:val="36"/>
                <w:sz w:val="18"/>
                <w:szCs w:val="18"/>
                <w:lang w:val="en-GB"/>
              </w:rPr>
              <w:t>-9:2008</w:t>
            </w:r>
          </w:p>
        </w:tc>
        <w:tc>
          <w:tcPr>
            <w:tcW w:w="6662" w:type="dxa"/>
            <w:tcBorders>
              <w:top w:val="single" w:sz="4" w:space="0" w:color="auto"/>
              <w:left w:val="single" w:sz="4" w:space="0" w:color="auto"/>
              <w:bottom w:val="single" w:sz="4" w:space="0" w:color="auto"/>
              <w:right w:val="single" w:sz="4" w:space="0" w:color="auto"/>
            </w:tcBorders>
            <w:vAlign w:val="center"/>
          </w:tcPr>
          <w:p w14:paraId="77F342A0"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w:t>
            </w:r>
            <w:r>
              <w:rPr>
                <w:rFonts w:ascii="Arial" w:hAnsi="Arial" w:cs="Arial"/>
                <w:sz w:val="18"/>
                <w:szCs w:val="18"/>
              </w:rPr>
              <w:t xml:space="preserve">rzemysłowe zawory regulacyjne - </w:t>
            </w:r>
            <w:r w:rsidRPr="00A1043F">
              <w:rPr>
                <w:rFonts w:ascii="Arial" w:hAnsi="Arial" w:cs="Arial"/>
                <w:sz w:val="18"/>
                <w:szCs w:val="18"/>
              </w:rPr>
              <w:t>Część 9: Procedura badawcza do pomiarów odpowiedzi na wymuszenie skokowe</w:t>
            </w:r>
          </w:p>
        </w:tc>
      </w:tr>
      <w:tr w:rsidR="00AB48EE" w:rsidRPr="00A20D76" w14:paraId="228F4A4D"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6AAFFB6" w14:textId="77777777" w:rsidR="00AB48EE" w:rsidRPr="00B97A60" w:rsidRDefault="00AB48EE" w:rsidP="00B97A60">
            <w:pPr>
              <w:shd w:val="clear" w:color="auto" w:fill="FFFFFF"/>
              <w:outlineLvl w:val="0"/>
              <w:rPr>
                <w:rFonts w:ascii="Arial" w:hAnsi="Arial" w:cs="Arial"/>
                <w:bCs/>
                <w:kern w:val="36"/>
                <w:sz w:val="18"/>
                <w:szCs w:val="18"/>
              </w:rPr>
            </w:pPr>
            <w:r w:rsidRPr="00B97A60">
              <w:rPr>
                <w:rFonts w:ascii="Arial" w:hAnsi="Arial" w:cs="Arial"/>
                <w:bCs/>
                <w:kern w:val="36"/>
                <w:sz w:val="18"/>
                <w:szCs w:val="18"/>
              </w:rPr>
              <w:t>PN-EN IEC 60332-3-10:2018-12</w:t>
            </w:r>
          </w:p>
          <w:p w14:paraId="1920F157" w14:textId="77777777" w:rsidR="00AB48EE" w:rsidRPr="00A1043F" w:rsidRDefault="00AB48EE" w:rsidP="00D71F69">
            <w:pPr>
              <w:tabs>
                <w:tab w:val="left" w:pos="567"/>
              </w:tabs>
              <w:spacing w:before="40" w:after="40"/>
              <w:contextualSpacing/>
              <w:rPr>
                <w:rFonts w:ascii="Arial" w:hAnsi="Arial" w:cs="Arial"/>
                <w:sz w:val="18"/>
                <w:szCs w:val="18"/>
                <w:lang w:val="en-US"/>
              </w:rPr>
            </w:pPr>
          </w:p>
        </w:tc>
        <w:tc>
          <w:tcPr>
            <w:tcW w:w="6662" w:type="dxa"/>
            <w:tcBorders>
              <w:top w:val="single" w:sz="4" w:space="0" w:color="auto"/>
              <w:left w:val="single" w:sz="4" w:space="0" w:color="auto"/>
              <w:bottom w:val="single" w:sz="4" w:space="0" w:color="auto"/>
              <w:right w:val="single" w:sz="4" w:space="0" w:color="auto"/>
            </w:tcBorders>
            <w:vAlign w:val="center"/>
          </w:tcPr>
          <w:p w14:paraId="1FD752C6" w14:textId="77777777" w:rsidR="00AB48EE" w:rsidRPr="00A1043F" w:rsidRDefault="00AB48EE" w:rsidP="00D35797">
            <w:pPr>
              <w:tabs>
                <w:tab w:val="left" w:pos="567"/>
              </w:tabs>
              <w:spacing w:before="40" w:after="40"/>
              <w:contextualSpacing/>
              <w:rPr>
                <w:rFonts w:ascii="Arial" w:hAnsi="Arial" w:cs="Arial"/>
                <w:sz w:val="18"/>
                <w:szCs w:val="18"/>
              </w:rPr>
            </w:pPr>
            <w:r>
              <w:rPr>
                <w:rFonts w:ascii="Arial" w:hAnsi="Arial" w:cs="Arial"/>
                <w:color w:val="2F2F2F"/>
                <w:sz w:val="18"/>
                <w:szCs w:val="18"/>
                <w:shd w:val="clear" w:color="auto" w:fill="FFFFFF"/>
              </w:rPr>
              <w:t>Badania palności kabli i przewodów elektrycznych oraz światłowodowych -- Część 3-10: Sprawdzenie odporności na pionowe rozprzestrzenianie się płomienia wzdłuż pionowo zamontowanych wiązek kabli lub przewodów -- Aparatura</w:t>
            </w:r>
          </w:p>
        </w:tc>
      </w:tr>
      <w:tr w:rsidR="00AB48EE" w:rsidRPr="00A20D76" w14:paraId="03E7D3A6"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E2233AD" w14:textId="77777777" w:rsidR="00AB48EE" w:rsidRPr="005831AB" w:rsidRDefault="00AB48EE" w:rsidP="00D71F69">
            <w:pPr>
              <w:tabs>
                <w:tab w:val="left" w:pos="567"/>
              </w:tabs>
              <w:spacing w:before="40" w:after="40"/>
              <w:rPr>
                <w:rFonts w:ascii="Arial" w:hAnsi="Arial" w:cs="Arial"/>
                <w:bCs/>
                <w:kern w:val="36"/>
                <w:sz w:val="18"/>
                <w:szCs w:val="18"/>
                <w:lang w:val="en-GB"/>
              </w:rPr>
            </w:pPr>
            <w:bookmarkStart w:id="4" w:name="_Toc472447114"/>
            <w:bookmarkStart w:id="5" w:name="_Toc472448051"/>
            <w:bookmarkStart w:id="6" w:name="_Toc472448526"/>
            <w:bookmarkStart w:id="7" w:name="_Toc472459310"/>
            <w:bookmarkStart w:id="8" w:name="_Toc473289597"/>
            <w:smartTag w:uri="urn:schemas-microsoft-com:office:smarttags" w:element="place">
              <w:smartTag w:uri="urn:schemas-microsoft-com:office:smarttags" w:element="City">
                <w:r w:rsidRPr="005831AB">
                  <w:rPr>
                    <w:rFonts w:ascii="Arial" w:hAnsi="Arial" w:cs="Arial"/>
                    <w:bCs/>
                    <w:kern w:val="36"/>
                    <w:sz w:val="18"/>
                    <w:szCs w:val="18"/>
                    <w:lang w:val="en-GB"/>
                  </w:rPr>
                  <w:t>PN-EN</w:t>
                </w:r>
              </w:smartTag>
              <w:r w:rsidRPr="005831AB">
                <w:rPr>
                  <w:rFonts w:ascii="Arial" w:hAnsi="Arial" w:cs="Arial"/>
                  <w:bCs/>
                  <w:kern w:val="36"/>
                  <w:sz w:val="18"/>
                  <w:szCs w:val="18"/>
                  <w:lang w:val="en-GB"/>
                </w:rPr>
                <w:t xml:space="preserve"> </w:t>
              </w:r>
              <w:smartTag w:uri="urn:schemas-microsoft-com:office:smarttags" w:element="PostalCode">
                <w:r w:rsidRPr="005831AB">
                  <w:rPr>
                    <w:rFonts w:ascii="Arial" w:hAnsi="Arial" w:cs="Arial"/>
                    <w:bCs/>
                    <w:kern w:val="36"/>
                    <w:sz w:val="18"/>
                    <w:szCs w:val="18"/>
                    <w:lang w:val="en-GB"/>
                  </w:rPr>
                  <w:t>62676</w:t>
                </w:r>
              </w:smartTag>
            </w:smartTag>
            <w:r w:rsidRPr="005831AB">
              <w:rPr>
                <w:rFonts w:ascii="Arial" w:hAnsi="Arial" w:cs="Arial"/>
                <w:bCs/>
                <w:kern w:val="36"/>
                <w:sz w:val="18"/>
                <w:szCs w:val="18"/>
                <w:lang w:val="en-GB"/>
              </w:rPr>
              <w:t>-4:2015-06</w:t>
            </w:r>
            <w:bookmarkEnd w:id="4"/>
            <w:bookmarkEnd w:id="5"/>
            <w:bookmarkEnd w:id="6"/>
            <w:bookmarkEnd w:id="7"/>
            <w:bookmarkEnd w:id="8"/>
          </w:p>
        </w:tc>
        <w:tc>
          <w:tcPr>
            <w:tcW w:w="6662" w:type="dxa"/>
            <w:tcBorders>
              <w:top w:val="single" w:sz="4" w:space="0" w:color="auto"/>
              <w:left w:val="single" w:sz="4" w:space="0" w:color="auto"/>
              <w:bottom w:val="single" w:sz="4" w:space="0" w:color="auto"/>
              <w:right w:val="single" w:sz="4" w:space="0" w:color="auto"/>
            </w:tcBorders>
            <w:vAlign w:val="center"/>
          </w:tcPr>
          <w:p w14:paraId="31256D88" w14:textId="77777777" w:rsidR="00AB48EE" w:rsidRPr="005831AB" w:rsidRDefault="00AB48EE" w:rsidP="00D35797">
            <w:pPr>
              <w:tabs>
                <w:tab w:val="left" w:pos="567"/>
              </w:tabs>
              <w:spacing w:before="40" w:after="40"/>
              <w:rPr>
                <w:rFonts w:ascii="Arial" w:hAnsi="Arial" w:cs="Arial"/>
                <w:bCs/>
                <w:kern w:val="36"/>
                <w:sz w:val="18"/>
                <w:szCs w:val="18"/>
              </w:rPr>
            </w:pPr>
            <w:r w:rsidRPr="005831AB">
              <w:rPr>
                <w:rFonts w:ascii="Arial" w:hAnsi="Arial" w:cs="Arial"/>
                <w:bCs/>
                <w:kern w:val="36"/>
                <w:sz w:val="18"/>
                <w:szCs w:val="18"/>
              </w:rPr>
              <w:t>Systemy dozorowe CCTV stosowane w zabezpieczeniach - Część 4: Wytyczne stosowania</w:t>
            </w:r>
          </w:p>
        </w:tc>
      </w:tr>
      <w:tr w:rsidR="00AB48EE" w:rsidRPr="00A20D76" w14:paraId="51101748"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FAF4797" w14:textId="77777777" w:rsidR="00AB48EE" w:rsidRPr="005831AB" w:rsidRDefault="00AB48EE" w:rsidP="00D71F69">
            <w:pPr>
              <w:tabs>
                <w:tab w:val="left" w:pos="567"/>
              </w:tabs>
              <w:spacing w:before="40" w:after="40"/>
              <w:contextualSpacing/>
              <w:rPr>
                <w:rFonts w:ascii="Arial" w:hAnsi="Arial" w:cs="Arial"/>
                <w:bCs/>
                <w:kern w:val="36"/>
                <w:sz w:val="18"/>
                <w:szCs w:val="18"/>
                <w:lang w:val="en-GB"/>
              </w:rPr>
            </w:pPr>
            <w:r w:rsidRPr="005831AB">
              <w:rPr>
                <w:rFonts w:ascii="Arial" w:hAnsi="Arial" w:cs="Arial"/>
                <w:bCs/>
                <w:kern w:val="36"/>
                <w:sz w:val="18"/>
                <w:szCs w:val="18"/>
                <w:lang w:val="en-GB"/>
              </w:rPr>
              <w:t>PN-EN 60947-5-6:2002</w:t>
            </w:r>
          </w:p>
        </w:tc>
        <w:tc>
          <w:tcPr>
            <w:tcW w:w="6662" w:type="dxa"/>
            <w:tcBorders>
              <w:top w:val="single" w:sz="4" w:space="0" w:color="auto"/>
              <w:left w:val="single" w:sz="4" w:space="0" w:color="auto"/>
              <w:bottom w:val="single" w:sz="4" w:space="0" w:color="auto"/>
              <w:right w:val="single" w:sz="4" w:space="0" w:color="auto"/>
            </w:tcBorders>
            <w:vAlign w:val="center"/>
          </w:tcPr>
          <w:p w14:paraId="325A6637" w14:textId="77777777" w:rsidR="00AB48EE" w:rsidRPr="005831AB" w:rsidRDefault="00AB48EE" w:rsidP="00D35797">
            <w:pPr>
              <w:tabs>
                <w:tab w:val="left" w:pos="567"/>
              </w:tabs>
              <w:spacing w:before="40" w:after="40"/>
              <w:contextualSpacing/>
              <w:rPr>
                <w:rFonts w:ascii="Arial" w:hAnsi="Arial" w:cs="Arial"/>
                <w:bCs/>
                <w:kern w:val="36"/>
                <w:sz w:val="18"/>
                <w:szCs w:val="18"/>
              </w:rPr>
            </w:pPr>
            <w:r w:rsidRPr="005831AB">
              <w:rPr>
                <w:rFonts w:ascii="Arial" w:hAnsi="Arial" w:cs="Arial"/>
                <w:bCs/>
                <w:kern w:val="36"/>
                <w:sz w:val="18"/>
                <w:szCs w:val="18"/>
              </w:rPr>
              <w:t>Aparatura rozdzielcza i sterownicza niskonapięciowa - Część 5-6: Aparaty i łączniki sterownicze - Interfejsy d.c. czujników zbliżeniowych i wzmacniaczy łączeniowych (NAMUR).</w:t>
            </w:r>
          </w:p>
        </w:tc>
      </w:tr>
      <w:tr w:rsidR="00AB48EE" w:rsidRPr="00A20D76" w14:paraId="0D4B4172"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15A140C" w14:textId="77777777" w:rsidR="00AB48EE" w:rsidRPr="005D2C5E" w:rsidRDefault="00AB48EE" w:rsidP="005D2C5E">
            <w:pPr>
              <w:shd w:val="clear" w:color="auto" w:fill="FFFFFF"/>
              <w:outlineLvl w:val="0"/>
              <w:rPr>
                <w:rFonts w:ascii="Arial" w:hAnsi="Arial" w:cs="Arial"/>
                <w:bCs/>
                <w:kern w:val="36"/>
                <w:sz w:val="18"/>
                <w:szCs w:val="18"/>
              </w:rPr>
            </w:pPr>
            <w:r w:rsidRPr="005D2C5E">
              <w:rPr>
                <w:rFonts w:ascii="Arial" w:hAnsi="Arial" w:cs="Arial"/>
                <w:bCs/>
                <w:kern w:val="36"/>
                <w:sz w:val="18"/>
                <w:szCs w:val="18"/>
              </w:rPr>
              <w:t>PN-EN 62368-1:2015-03</w:t>
            </w:r>
          </w:p>
        </w:tc>
        <w:tc>
          <w:tcPr>
            <w:tcW w:w="6662" w:type="dxa"/>
            <w:tcBorders>
              <w:top w:val="single" w:sz="4" w:space="0" w:color="auto"/>
              <w:left w:val="single" w:sz="4" w:space="0" w:color="auto"/>
              <w:bottom w:val="single" w:sz="4" w:space="0" w:color="auto"/>
              <w:right w:val="single" w:sz="4" w:space="0" w:color="auto"/>
            </w:tcBorders>
            <w:vAlign w:val="center"/>
          </w:tcPr>
          <w:p w14:paraId="27C009F8" w14:textId="77777777" w:rsidR="00AB48EE" w:rsidRPr="005D2C5E" w:rsidRDefault="00AB48EE" w:rsidP="00D35797">
            <w:pPr>
              <w:tabs>
                <w:tab w:val="left" w:pos="567"/>
              </w:tabs>
              <w:spacing w:before="40" w:after="40"/>
              <w:contextualSpacing/>
              <w:rPr>
                <w:rFonts w:ascii="Arial" w:hAnsi="Arial" w:cs="Arial"/>
                <w:sz w:val="18"/>
                <w:szCs w:val="18"/>
              </w:rPr>
            </w:pPr>
            <w:r w:rsidRPr="005D2C5E">
              <w:rPr>
                <w:rFonts w:ascii="Arial" w:hAnsi="Arial" w:cs="Arial"/>
                <w:sz w:val="18"/>
                <w:szCs w:val="18"/>
                <w:shd w:val="clear" w:color="auto" w:fill="FFFFFF"/>
              </w:rPr>
              <w:t>Urządzenia techniki fonicznej/wizyjnej, informatycznej i telekomunikacyjnej - Część 1: Wymagania bezpieczeństwa</w:t>
            </w:r>
          </w:p>
        </w:tc>
      </w:tr>
      <w:tr w:rsidR="00AB48EE" w:rsidRPr="00A20D76" w14:paraId="70CE0BFD"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B1A576E" w14:textId="77777777" w:rsidR="00AB48EE" w:rsidRPr="00A1043F" w:rsidRDefault="00AB48EE" w:rsidP="00D71F69">
            <w:pPr>
              <w:tabs>
                <w:tab w:val="left" w:pos="567"/>
              </w:tabs>
              <w:spacing w:before="40" w:after="40"/>
              <w:contextualSpacing/>
              <w:rPr>
                <w:rFonts w:ascii="Arial" w:hAnsi="Arial" w:cs="Arial"/>
                <w:strike/>
                <w:sz w:val="18"/>
                <w:szCs w:val="18"/>
                <w:lang w:val="en-US"/>
              </w:rPr>
            </w:pPr>
            <w:r w:rsidRPr="00A1043F">
              <w:rPr>
                <w:rFonts w:ascii="Arial" w:hAnsi="Arial" w:cs="Arial"/>
                <w:bCs/>
                <w:kern w:val="36"/>
                <w:sz w:val="18"/>
                <w:szCs w:val="18"/>
                <w:lang w:val="en-GB"/>
              </w:rPr>
              <w:t>PN-EN 61000-4-2:2011</w:t>
            </w:r>
          </w:p>
        </w:tc>
        <w:tc>
          <w:tcPr>
            <w:tcW w:w="6662" w:type="dxa"/>
            <w:tcBorders>
              <w:top w:val="single" w:sz="4" w:space="0" w:color="auto"/>
              <w:left w:val="single" w:sz="4" w:space="0" w:color="auto"/>
              <w:bottom w:val="single" w:sz="4" w:space="0" w:color="auto"/>
              <w:right w:val="single" w:sz="4" w:space="0" w:color="auto"/>
            </w:tcBorders>
            <w:vAlign w:val="center"/>
          </w:tcPr>
          <w:p w14:paraId="5C98E675" w14:textId="77777777" w:rsidR="00AB48EE" w:rsidRPr="00A1043F" w:rsidRDefault="00AB48EE" w:rsidP="00D35797">
            <w:pPr>
              <w:tabs>
                <w:tab w:val="left" w:pos="567"/>
              </w:tabs>
              <w:spacing w:before="40" w:after="40"/>
              <w:contextualSpacing/>
              <w:rPr>
                <w:rFonts w:ascii="Arial" w:hAnsi="Arial" w:cs="Arial"/>
                <w:strike/>
                <w:sz w:val="18"/>
                <w:szCs w:val="18"/>
              </w:rPr>
            </w:pPr>
            <w:r w:rsidRPr="00A1043F">
              <w:rPr>
                <w:rFonts w:ascii="Arial" w:hAnsi="Arial" w:cs="Arial"/>
                <w:sz w:val="18"/>
                <w:szCs w:val="18"/>
              </w:rPr>
              <w:t>Kompatybilność elektromagnetyczna (EMC) - Część 4-2: Metody badań i pomiarów - Badanie odporności na wyładowania elektrostatyczne</w:t>
            </w:r>
          </w:p>
        </w:tc>
      </w:tr>
      <w:tr w:rsidR="00AB48EE" w:rsidRPr="00A20D76" w14:paraId="67822802"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BAEE1EC"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lastRenderedPageBreak/>
              <w:t>PN-EN 61000-4-3:2007</w:t>
            </w:r>
          </w:p>
        </w:tc>
        <w:tc>
          <w:tcPr>
            <w:tcW w:w="6662" w:type="dxa"/>
            <w:tcBorders>
              <w:top w:val="single" w:sz="4" w:space="0" w:color="auto"/>
              <w:left w:val="single" w:sz="4" w:space="0" w:color="auto"/>
              <w:bottom w:val="single" w:sz="4" w:space="0" w:color="auto"/>
              <w:right w:val="single" w:sz="4" w:space="0" w:color="auto"/>
            </w:tcBorders>
            <w:vAlign w:val="center"/>
          </w:tcPr>
          <w:p w14:paraId="6F1DDBB2"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Kompatybilność elektromagnetyczna (EMC) - Część 4-3: Metody badań i pomiarów - Badanie odporności na promieniowane pole elektromagnetyczne o częstotliwości radiowej</w:t>
            </w:r>
          </w:p>
        </w:tc>
      </w:tr>
      <w:tr w:rsidR="00AB48EE" w:rsidRPr="003225CA" w14:paraId="4D05A4F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745C7BF" w14:textId="77777777" w:rsidR="00AB48EE" w:rsidRPr="00A1043F" w:rsidRDefault="00AB48EE" w:rsidP="00D71F69">
            <w:pPr>
              <w:tabs>
                <w:tab w:val="left" w:pos="567"/>
              </w:tabs>
              <w:spacing w:before="40" w:after="40"/>
              <w:rPr>
                <w:rFonts w:ascii="Arial" w:hAnsi="Arial" w:cs="Arial"/>
                <w:bCs/>
                <w:kern w:val="36"/>
                <w:sz w:val="18"/>
                <w:szCs w:val="18"/>
                <w:lang w:val="en-GB"/>
              </w:rPr>
            </w:pPr>
            <w:smartTag w:uri="urn:schemas-microsoft-com:office:smarttags" w:element="place">
              <w:smartTag w:uri="urn:schemas-microsoft-com:office:smarttags" w:element="City">
                <w:r>
                  <w:rPr>
                    <w:rFonts w:ascii="Arial" w:hAnsi="Arial" w:cs="Arial"/>
                    <w:bCs/>
                    <w:kern w:val="36"/>
                    <w:sz w:val="18"/>
                    <w:szCs w:val="18"/>
                    <w:lang w:val="en-GB"/>
                  </w:rPr>
                  <w:t>PN-EN</w:t>
                </w:r>
              </w:smartTag>
              <w:r>
                <w:rPr>
                  <w:rFonts w:ascii="Arial" w:hAnsi="Arial" w:cs="Arial"/>
                  <w:bCs/>
                  <w:kern w:val="36"/>
                  <w:sz w:val="18"/>
                  <w:szCs w:val="18"/>
                  <w:lang w:val="en-GB"/>
                </w:rPr>
                <w:t xml:space="preserve"> </w:t>
              </w:r>
              <w:smartTag w:uri="urn:schemas-microsoft-com:office:smarttags" w:element="PostalCode">
                <w:r>
                  <w:rPr>
                    <w:rFonts w:ascii="Arial" w:hAnsi="Arial" w:cs="Arial"/>
                    <w:bCs/>
                    <w:kern w:val="36"/>
                    <w:sz w:val="18"/>
                    <w:szCs w:val="18"/>
                    <w:lang w:val="en-GB"/>
                  </w:rPr>
                  <w:t>61285</w:t>
                </w:r>
              </w:smartTag>
            </w:smartTag>
            <w:r>
              <w:rPr>
                <w:rFonts w:ascii="Arial" w:hAnsi="Arial" w:cs="Arial"/>
                <w:bCs/>
                <w:kern w:val="36"/>
                <w:sz w:val="18"/>
                <w:szCs w:val="18"/>
                <w:lang w:val="en-GB"/>
              </w:rPr>
              <w:t>:2015-06</w:t>
            </w:r>
          </w:p>
        </w:tc>
        <w:tc>
          <w:tcPr>
            <w:tcW w:w="6662" w:type="dxa"/>
            <w:tcBorders>
              <w:top w:val="single" w:sz="4" w:space="0" w:color="auto"/>
              <w:left w:val="single" w:sz="4" w:space="0" w:color="auto"/>
              <w:bottom w:val="single" w:sz="4" w:space="0" w:color="auto"/>
              <w:right w:val="single" w:sz="4" w:space="0" w:color="auto"/>
            </w:tcBorders>
            <w:vAlign w:val="center"/>
          </w:tcPr>
          <w:p w14:paraId="1B0C96E6" w14:textId="77777777" w:rsidR="00AB48EE" w:rsidRPr="003225CA" w:rsidRDefault="00AB48EE" w:rsidP="00D35797">
            <w:pPr>
              <w:tabs>
                <w:tab w:val="left" w:pos="567"/>
              </w:tabs>
              <w:spacing w:before="40" w:after="40"/>
              <w:rPr>
                <w:rFonts w:ascii="Arial" w:hAnsi="Arial" w:cs="Arial"/>
                <w:sz w:val="18"/>
                <w:szCs w:val="18"/>
              </w:rPr>
            </w:pPr>
            <w:r w:rsidRPr="003225CA">
              <w:rPr>
                <w:rFonts w:ascii="Arial" w:hAnsi="Arial" w:cs="Arial"/>
                <w:sz w:val="18"/>
                <w:szCs w:val="18"/>
              </w:rPr>
              <w:t>Sterowanie procesami przemysłowymi -- Bezpieczeństwo pomieszczeń na analizatory.</w:t>
            </w:r>
          </w:p>
        </w:tc>
      </w:tr>
      <w:tr w:rsidR="00AB48EE" w:rsidRPr="00604F72" w14:paraId="42D6DDE2"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C97308F"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VDI 2440</w:t>
            </w:r>
          </w:p>
        </w:tc>
        <w:tc>
          <w:tcPr>
            <w:tcW w:w="6662" w:type="dxa"/>
            <w:tcBorders>
              <w:top w:val="single" w:sz="4" w:space="0" w:color="auto"/>
              <w:left w:val="single" w:sz="4" w:space="0" w:color="auto"/>
              <w:bottom w:val="single" w:sz="4" w:space="0" w:color="auto"/>
              <w:right w:val="single" w:sz="4" w:space="0" w:color="auto"/>
            </w:tcBorders>
            <w:vAlign w:val="center"/>
          </w:tcPr>
          <w:p w14:paraId="7F2ED60E" w14:textId="77777777"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Emission control – Mineral oil refineries.</w:t>
            </w:r>
          </w:p>
        </w:tc>
      </w:tr>
      <w:tr w:rsidR="00AB48EE" w:rsidRPr="005821DC" w14:paraId="77113BC7"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80AF840"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PTC 19,3 TW-2010</w:t>
            </w:r>
          </w:p>
        </w:tc>
        <w:tc>
          <w:tcPr>
            <w:tcW w:w="6662" w:type="dxa"/>
            <w:tcBorders>
              <w:top w:val="single" w:sz="4" w:space="0" w:color="auto"/>
              <w:left w:val="single" w:sz="4" w:space="0" w:color="auto"/>
              <w:bottom w:val="single" w:sz="4" w:space="0" w:color="auto"/>
              <w:right w:val="single" w:sz="4" w:space="0" w:color="auto"/>
            </w:tcBorders>
            <w:vAlign w:val="center"/>
          </w:tcPr>
          <w:p w14:paraId="67E27E39" w14:textId="77777777"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Thermowell Calculations</w:t>
            </w:r>
          </w:p>
        </w:tc>
      </w:tr>
      <w:tr w:rsidR="00AB48EE" w:rsidRPr="00604F72" w14:paraId="2AB47F0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B2F30C9"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TA Luft</w:t>
            </w:r>
          </w:p>
        </w:tc>
        <w:tc>
          <w:tcPr>
            <w:tcW w:w="6662" w:type="dxa"/>
            <w:tcBorders>
              <w:top w:val="single" w:sz="4" w:space="0" w:color="auto"/>
              <w:left w:val="single" w:sz="4" w:space="0" w:color="auto"/>
              <w:bottom w:val="single" w:sz="4" w:space="0" w:color="auto"/>
              <w:right w:val="single" w:sz="4" w:space="0" w:color="auto"/>
            </w:tcBorders>
            <w:vAlign w:val="center"/>
          </w:tcPr>
          <w:p w14:paraId="0C6F73A7" w14:textId="77777777"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T</w:t>
            </w:r>
            <w:r w:rsidRPr="00A1043F">
              <w:rPr>
                <w:rFonts w:ascii="Arial" w:hAnsi="Arial" w:cs="Arial"/>
                <w:bCs/>
                <w:sz w:val="18"/>
                <w:szCs w:val="18"/>
                <w:lang w:val="en-GB"/>
              </w:rPr>
              <w:t>echnische Anleitung zur Reinhaltung der Luf</w:t>
            </w:r>
            <w:r w:rsidRPr="00A1043F">
              <w:rPr>
                <w:rFonts w:ascii="Arial" w:hAnsi="Arial" w:cs="Arial"/>
                <w:sz w:val="18"/>
                <w:szCs w:val="18"/>
                <w:lang w:val="en-US"/>
              </w:rPr>
              <w:t>t.</w:t>
            </w:r>
          </w:p>
        </w:tc>
      </w:tr>
      <w:tr w:rsidR="00AB48EE" w:rsidRPr="00604F72" w14:paraId="01BEE3A6"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97ABDBB"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GB"/>
              </w:rPr>
              <w:t>ANSI/NACE MR0175/ISO 15156</w:t>
            </w:r>
          </w:p>
        </w:tc>
        <w:tc>
          <w:tcPr>
            <w:tcW w:w="6662" w:type="dxa"/>
            <w:tcBorders>
              <w:top w:val="single" w:sz="4" w:space="0" w:color="auto"/>
              <w:left w:val="single" w:sz="4" w:space="0" w:color="auto"/>
              <w:bottom w:val="single" w:sz="4" w:space="0" w:color="auto"/>
              <w:right w:val="single" w:sz="4" w:space="0" w:color="auto"/>
            </w:tcBorders>
            <w:vAlign w:val="center"/>
          </w:tcPr>
          <w:p w14:paraId="24CDAEFD" w14:textId="77777777"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Petroleum and natural gas industries Material for use in H2S – containing Environments in oil and gas Production.</w:t>
            </w:r>
          </w:p>
        </w:tc>
      </w:tr>
      <w:tr w:rsidR="00AB48EE" w:rsidRPr="00604F72" w14:paraId="1E55C78A"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3301293"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GB"/>
              </w:rPr>
              <w:t>IEC 60092-352:2005</w:t>
            </w:r>
          </w:p>
        </w:tc>
        <w:tc>
          <w:tcPr>
            <w:tcW w:w="6662" w:type="dxa"/>
            <w:tcBorders>
              <w:top w:val="single" w:sz="4" w:space="0" w:color="auto"/>
              <w:left w:val="single" w:sz="4" w:space="0" w:color="auto"/>
              <w:bottom w:val="single" w:sz="4" w:space="0" w:color="auto"/>
              <w:right w:val="single" w:sz="4" w:space="0" w:color="auto"/>
            </w:tcBorders>
            <w:vAlign w:val="center"/>
          </w:tcPr>
          <w:p w14:paraId="36455EE2" w14:textId="77777777"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bCs/>
                <w:sz w:val="18"/>
                <w:szCs w:val="18"/>
                <w:lang w:val="en-GB"/>
              </w:rPr>
              <w:t>Electrical installations in ships - Part 352: Choice and installation of electrical cables</w:t>
            </w:r>
            <w:r w:rsidRPr="00A1043F">
              <w:rPr>
                <w:rFonts w:ascii="Arial" w:hAnsi="Arial" w:cs="Arial"/>
                <w:sz w:val="18"/>
                <w:szCs w:val="18"/>
                <w:lang w:val="en-US"/>
              </w:rPr>
              <w:t>.</w:t>
            </w:r>
          </w:p>
        </w:tc>
      </w:tr>
      <w:tr w:rsidR="00AB48EE" w:rsidRPr="00A20D76" w14:paraId="62C02CA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BD4BEE4"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WUDT-UC WO-A/01</w:t>
            </w:r>
          </w:p>
        </w:tc>
        <w:tc>
          <w:tcPr>
            <w:tcW w:w="6662" w:type="dxa"/>
            <w:tcBorders>
              <w:top w:val="single" w:sz="4" w:space="0" w:color="auto"/>
              <w:left w:val="single" w:sz="4" w:space="0" w:color="auto"/>
              <w:bottom w:val="single" w:sz="4" w:space="0" w:color="auto"/>
              <w:right w:val="single" w:sz="4" w:space="0" w:color="auto"/>
            </w:tcBorders>
            <w:vAlign w:val="center"/>
          </w:tcPr>
          <w:p w14:paraId="0BAC0ECB"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Urządzenia ciśnieniowe wymagania ogólne. Osprzęt. Urządzenia zabezpieczające przed nadmiernym wzrostem ciśnienia</w:t>
            </w:r>
          </w:p>
        </w:tc>
      </w:tr>
      <w:tr w:rsidR="00AB48EE" w:rsidRPr="00A20D76" w14:paraId="7F821698"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17EEC20"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WUDT-UC WO-A/02</w:t>
            </w:r>
          </w:p>
        </w:tc>
        <w:tc>
          <w:tcPr>
            <w:tcW w:w="6662" w:type="dxa"/>
            <w:tcBorders>
              <w:top w:val="single" w:sz="4" w:space="0" w:color="auto"/>
              <w:left w:val="single" w:sz="4" w:space="0" w:color="auto"/>
              <w:bottom w:val="single" w:sz="4" w:space="0" w:color="auto"/>
              <w:right w:val="single" w:sz="4" w:space="0" w:color="auto"/>
            </w:tcBorders>
            <w:vAlign w:val="center"/>
          </w:tcPr>
          <w:p w14:paraId="7D354417"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Urządzenia ciśnieniowe wymagania ogólne. Osprzęt. Automatyka zabezpieczająca</w:t>
            </w:r>
          </w:p>
        </w:tc>
      </w:tr>
      <w:tr w:rsidR="00AB48EE" w:rsidRPr="00A20D76" w14:paraId="15948C3D"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CA9D4B5"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WUDT-UC WO-A/03</w:t>
            </w:r>
          </w:p>
        </w:tc>
        <w:tc>
          <w:tcPr>
            <w:tcW w:w="6662" w:type="dxa"/>
            <w:tcBorders>
              <w:top w:val="single" w:sz="4" w:space="0" w:color="auto"/>
              <w:left w:val="single" w:sz="4" w:space="0" w:color="auto"/>
              <w:bottom w:val="single" w:sz="4" w:space="0" w:color="auto"/>
              <w:right w:val="single" w:sz="4" w:space="0" w:color="auto"/>
            </w:tcBorders>
            <w:vAlign w:val="center"/>
          </w:tcPr>
          <w:p w14:paraId="5A51F799"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Urządzenia ciśnieniowe wymagania ogólne. Osprzęt. Aparatura kontrolno-pomiarowa.</w:t>
            </w:r>
          </w:p>
        </w:tc>
      </w:tr>
      <w:tr w:rsidR="00AB48EE" w:rsidRPr="00A20D76" w14:paraId="07093247"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ED4C9F6"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WUDT-UC WO-A/04</w:t>
            </w:r>
          </w:p>
        </w:tc>
        <w:tc>
          <w:tcPr>
            <w:tcW w:w="6662" w:type="dxa"/>
            <w:tcBorders>
              <w:top w:val="single" w:sz="4" w:space="0" w:color="auto"/>
              <w:left w:val="single" w:sz="4" w:space="0" w:color="auto"/>
              <w:bottom w:val="single" w:sz="4" w:space="0" w:color="auto"/>
              <w:right w:val="single" w:sz="4" w:space="0" w:color="auto"/>
            </w:tcBorders>
            <w:vAlign w:val="center"/>
          </w:tcPr>
          <w:p w14:paraId="4454DF59"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Urządzenia ciśnieniowe wymagania ogólne. Osprzęt. Armatura.</w:t>
            </w:r>
          </w:p>
        </w:tc>
      </w:tr>
      <w:tr w:rsidR="00AB48EE" w:rsidRPr="00A20D76" w14:paraId="3F05D907"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6DA7236"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 xml:space="preserve">Dyrektywa </w:t>
            </w:r>
            <w:r w:rsidRPr="00A1043F">
              <w:rPr>
                <w:rStyle w:val="Pogrubienie"/>
                <w:rFonts w:ascii="Arial" w:hAnsi="Arial" w:cs="Arial"/>
                <w:b w:val="0"/>
                <w:sz w:val="18"/>
                <w:szCs w:val="18"/>
              </w:rPr>
              <w:t>2014/34/UE (ATEX 114)</w:t>
            </w:r>
          </w:p>
        </w:tc>
        <w:tc>
          <w:tcPr>
            <w:tcW w:w="6662" w:type="dxa"/>
            <w:tcBorders>
              <w:top w:val="single" w:sz="4" w:space="0" w:color="auto"/>
              <w:left w:val="single" w:sz="4" w:space="0" w:color="auto"/>
              <w:bottom w:val="single" w:sz="4" w:space="0" w:color="auto"/>
              <w:right w:val="single" w:sz="4" w:space="0" w:color="auto"/>
            </w:tcBorders>
            <w:vAlign w:val="center"/>
          </w:tcPr>
          <w:p w14:paraId="055C3FBD" w14:textId="77777777" w:rsidR="00AB48EE" w:rsidRPr="00A1043F" w:rsidRDefault="00AB48EE" w:rsidP="009F77A2">
            <w:pPr>
              <w:tabs>
                <w:tab w:val="left" w:pos="567"/>
              </w:tabs>
              <w:spacing w:before="40" w:after="40"/>
              <w:contextualSpacing/>
              <w:rPr>
                <w:rFonts w:ascii="Arial" w:hAnsi="Arial" w:cs="Arial"/>
                <w:sz w:val="18"/>
                <w:szCs w:val="18"/>
              </w:rPr>
            </w:pPr>
            <w:r w:rsidRPr="00A1043F">
              <w:rPr>
                <w:rFonts w:ascii="Arial" w:hAnsi="Arial" w:cs="Arial"/>
                <w:sz w:val="18"/>
                <w:szCs w:val="18"/>
              </w:rPr>
              <w:t>Dyrektywa Parlamentu Europejskiego i Rady</w:t>
            </w:r>
            <w:r w:rsidRPr="00A1043F" w:rsidDel="001E2C3C">
              <w:rPr>
                <w:rFonts w:ascii="Arial" w:hAnsi="Arial" w:cs="Arial"/>
                <w:sz w:val="18"/>
                <w:szCs w:val="18"/>
              </w:rPr>
              <w:t xml:space="preserve"> </w:t>
            </w:r>
            <w:r w:rsidRPr="00A1043F">
              <w:rPr>
                <w:rFonts w:ascii="Arial" w:hAnsi="Arial" w:cs="Arial"/>
                <w:sz w:val="18"/>
                <w:szCs w:val="18"/>
              </w:rPr>
              <w:t>z dnia 26 lutego 201</w:t>
            </w:r>
            <w:r>
              <w:rPr>
                <w:rFonts w:ascii="Arial" w:hAnsi="Arial" w:cs="Arial"/>
                <w:sz w:val="18"/>
                <w:szCs w:val="18"/>
              </w:rPr>
              <w:t>4</w:t>
            </w:r>
            <w:r w:rsidRPr="00A1043F">
              <w:rPr>
                <w:rFonts w:ascii="Arial" w:hAnsi="Arial" w:cs="Arial"/>
                <w:sz w:val="18"/>
                <w:szCs w:val="18"/>
              </w:rPr>
              <w:t xml:space="preserve"> roku w sprawie harmonizacji ustawodawstw państw członkowskich odnoszących się do urządzeń i systemów ochronnych przeznaczonych do użytku w atmosferze potencjalnie wybuchowej.</w:t>
            </w:r>
          </w:p>
        </w:tc>
      </w:tr>
      <w:tr w:rsidR="00AB48EE" w:rsidRPr="00164EA2" w14:paraId="362FC5B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E63B131"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Dyrektywa 99/92/E</w:t>
            </w:r>
            <w:r>
              <w:rPr>
                <w:rFonts w:ascii="Arial" w:hAnsi="Arial" w:cs="Arial"/>
                <w:sz w:val="18"/>
                <w:szCs w:val="18"/>
                <w:lang w:val="en-US"/>
              </w:rPr>
              <w:t>C</w:t>
            </w:r>
            <w:r w:rsidRPr="00A1043F">
              <w:rPr>
                <w:rFonts w:ascii="Arial" w:hAnsi="Arial" w:cs="Arial"/>
                <w:sz w:val="18"/>
                <w:szCs w:val="18"/>
                <w:lang w:val="en-US"/>
              </w:rPr>
              <w:t xml:space="preserve"> (ATEX 137)</w:t>
            </w:r>
          </w:p>
        </w:tc>
        <w:tc>
          <w:tcPr>
            <w:tcW w:w="6662" w:type="dxa"/>
            <w:tcBorders>
              <w:top w:val="single" w:sz="4" w:space="0" w:color="auto"/>
              <w:left w:val="single" w:sz="4" w:space="0" w:color="auto"/>
              <w:bottom w:val="single" w:sz="4" w:space="0" w:color="auto"/>
              <w:right w:val="single" w:sz="4" w:space="0" w:color="auto"/>
            </w:tcBorders>
            <w:vAlign w:val="center"/>
          </w:tcPr>
          <w:p w14:paraId="319181DD"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Dyrektywa Parlamentu Europejskiego i Rady z dnia 16grudnia 1999r. w sprawie minimalnych wymagań dotyczących bezpieczeństwa i ochrony zdrowia pracowników zatrudnionych na stanowiskach pracy, na których może wystąpić atmosfera wybuchowa.</w:t>
            </w:r>
          </w:p>
        </w:tc>
      </w:tr>
      <w:tr w:rsidR="00AB48EE" w:rsidRPr="00604F72" w14:paraId="4594DB7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1BFD8F0" w14:textId="77777777" w:rsidR="00AB48EE" w:rsidRPr="0052658A" w:rsidDel="00513F31" w:rsidRDefault="00AB48EE" w:rsidP="00D71F69">
            <w:pPr>
              <w:spacing w:before="40" w:after="40"/>
              <w:rPr>
                <w:rFonts w:ascii="Arial" w:hAnsi="Arial" w:cs="Arial"/>
                <w:sz w:val="18"/>
                <w:szCs w:val="18"/>
                <w:lang w:val="en-US"/>
              </w:rPr>
            </w:pPr>
            <w:r w:rsidRPr="0052658A">
              <w:rPr>
                <w:rFonts w:ascii="Arial" w:hAnsi="Arial" w:cs="Arial"/>
                <w:sz w:val="18"/>
                <w:szCs w:val="18"/>
                <w:lang w:val="en-US"/>
              </w:rPr>
              <w:t>Dyrektywa 2014/32/EU</w:t>
            </w:r>
          </w:p>
        </w:tc>
        <w:tc>
          <w:tcPr>
            <w:tcW w:w="6662" w:type="dxa"/>
            <w:tcBorders>
              <w:top w:val="single" w:sz="4" w:space="0" w:color="auto"/>
              <w:left w:val="single" w:sz="4" w:space="0" w:color="auto"/>
              <w:bottom w:val="single" w:sz="4" w:space="0" w:color="auto"/>
              <w:right w:val="single" w:sz="4" w:space="0" w:color="auto"/>
            </w:tcBorders>
            <w:vAlign w:val="center"/>
          </w:tcPr>
          <w:p w14:paraId="17F24D86" w14:textId="77777777" w:rsidR="00AB48EE" w:rsidRPr="0052658A" w:rsidDel="00ED53A2" w:rsidRDefault="00AB48EE" w:rsidP="00D35797">
            <w:pPr>
              <w:spacing w:before="40" w:after="40"/>
              <w:rPr>
                <w:rFonts w:ascii="Arial" w:hAnsi="Arial" w:cs="Arial"/>
                <w:sz w:val="18"/>
                <w:szCs w:val="18"/>
              </w:rPr>
            </w:pPr>
            <w:r w:rsidRPr="0052658A">
              <w:rPr>
                <w:rStyle w:val="Pogrubienie"/>
                <w:rFonts w:ascii="Arial" w:hAnsi="Arial" w:cs="Arial"/>
                <w:b w:val="0"/>
                <w:sz w:val="18"/>
                <w:szCs w:val="18"/>
              </w:rPr>
              <w:t>Dyrektywa Parlamentu Europejskiego i Rady z dnia 26 lutego 2014 r. w sprawie harmonizacji ustawodawstw państw członkowskich odnoszących się do udostępniania na rynku przyrządów pomiarowych</w:t>
            </w:r>
          </w:p>
        </w:tc>
      </w:tr>
      <w:tr w:rsidR="00AB48EE" w:rsidRPr="00604F72" w14:paraId="0296388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AB3DFCE" w14:textId="77777777" w:rsidR="00AB48EE" w:rsidRPr="0052658A" w:rsidRDefault="00AB48EE" w:rsidP="00D71F69">
            <w:pPr>
              <w:tabs>
                <w:tab w:val="left" w:pos="567"/>
              </w:tabs>
              <w:spacing w:before="40" w:after="40"/>
              <w:contextualSpacing/>
              <w:rPr>
                <w:rFonts w:ascii="Arial" w:hAnsi="Arial" w:cs="Arial"/>
                <w:sz w:val="18"/>
                <w:szCs w:val="18"/>
                <w:lang w:val="en-US"/>
              </w:rPr>
            </w:pPr>
            <w:r w:rsidRPr="0052658A">
              <w:rPr>
                <w:rFonts w:ascii="Arial" w:hAnsi="Arial" w:cs="Arial"/>
                <w:sz w:val="18"/>
                <w:szCs w:val="18"/>
                <w:lang w:val="en-US"/>
              </w:rPr>
              <w:t>Dyrektywa 2014/68/EU</w:t>
            </w:r>
          </w:p>
        </w:tc>
        <w:tc>
          <w:tcPr>
            <w:tcW w:w="6662" w:type="dxa"/>
            <w:tcBorders>
              <w:top w:val="single" w:sz="4" w:space="0" w:color="auto"/>
              <w:left w:val="single" w:sz="4" w:space="0" w:color="auto"/>
              <w:bottom w:val="single" w:sz="4" w:space="0" w:color="auto"/>
              <w:right w:val="single" w:sz="4" w:space="0" w:color="auto"/>
            </w:tcBorders>
            <w:vAlign w:val="center"/>
          </w:tcPr>
          <w:p w14:paraId="619DECE7" w14:textId="77777777" w:rsidR="00AB48EE" w:rsidRPr="0052658A" w:rsidRDefault="00AB48EE" w:rsidP="00D35797">
            <w:pPr>
              <w:spacing w:before="40" w:after="40"/>
              <w:rPr>
                <w:rStyle w:val="Pogrubienie"/>
                <w:rFonts w:ascii="Arial" w:hAnsi="Arial" w:cs="Arial"/>
                <w:b w:val="0"/>
                <w:sz w:val="18"/>
                <w:szCs w:val="18"/>
              </w:rPr>
            </w:pPr>
            <w:r w:rsidRPr="0052658A">
              <w:rPr>
                <w:rStyle w:val="Pogrubienie"/>
                <w:rFonts w:ascii="Arial" w:hAnsi="Arial" w:cs="Arial"/>
                <w:b w:val="0"/>
                <w:sz w:val="18"/>
                <w:szCs w:val="18"/>
              </w:rPr>
              <w:t>Dyrektywa Parlamentu Europejskiego i Rady 2014/68/UE z dnia 15 maja 2014 r. w sprawie harmonizacji ustawodawstw państw członkowskich odnoszących się do dostępniania na rynku urządzeń ciśnieniowych</w:t>
            </w:r>
          </w:p>
        </w:tc>
      </w:tr>
      <w:tr w:rsidR="00AB48EE" w:rsidRPr="00604F72" w14:paraId="4F85F25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80462DF" w14:textId="77777777" w:rsidR="00AB48EE" w:rsidRPr="0052658A" w:rsidRDefault="00AB48EE" w:rsidP="00D71F69">
            <w:pPr>
              <w:tabs>
                <w:tab w:val="left" w:pos="567"/>
              </w:tabs>
              <w:spacing w:before="40" w:after="40"/>
              <w:contextualSpacing/>
              <w:rPr>
                <w:rFonts w:ascii="Arial" w:hAnsi="Arial" w:cs="Arial"/>
                <w:sz w:val="18"/>
                <w:szCs w:val="18"/>
                <w:lang w:val="en-US"/>
              </w:rPr>
            </w:pPr>
            <w:r w:rsidRPr="0052658A">
              <w:rPr>
                <w:rFonts w:ascii="Arial" w:hAnsi="Arial" w:cs="Arial"/>
                <w:sz w:val="18"/>
                <w:szCs w:val="18"/>
                <w:lang w:val="en-US"/>
              </w:rPr>
              <w:t>Dyrektywa 2014/</w:t>
            </w:r>
            <w:r>
              <w:rPr>
                <w:rFonts w:ascii="Arial" w:hAnsi="Arial" w:cs="Arial"/>
                <w:sz w:val="18"/>
                <w:szCs w:val="18"/>
                <w:lang w:val="en-US"/>
              </w:rPr>
              <w:t>35</w:t>
            </w:r>
            <w:r w:rsidRPr="0052658A">
              <w:rPr>
                <w:rFonts w:ascii="Arial" w:hAnsi="Arial" w:cs="Arial"/>
                <w:sz w:val="18"/>
                <w:szCs w:val="18"/>
                <w:lang w:val="en-US"/>
              </w:rPr>
              <w:t>/EU</w:t>
            </w:r>
          </w:p>
        </w:tc>
        <w:tc>
          <w:tcPr>
            <w:tcW w:w="6662" w:type="dxa"/>
            <w:tcBorders>
              <w:top w:val="single" w:sz="4" w:space="0" w:color="auto"/>
              <w:left w:val="single" w:sz="4" w:space="0" w:color="auto"/>
              <w:bottom w:val="single" w:sz="4" w:space="0" w:color="auto"/>
              <w:right w:val="single" w:sz="4" w:space="0" w:color="auto"/>
            </w:tcBorders>
            <w:vAlign w:val="center"/>
          </w:tcPr>
          <w:p w14:paraId="3B51E333" w14:textId="77777777" w:rsidR="00AB48EE" w:rsidRPr="002816E4" w:rsidRDefault="00AB48EE" w:rsidP="00D35797">
            <w:pPr>
              <w:spacing w:before="40" w:after="40"/>
              <w:rPr>
                <w:rStyle w:val="Pogrubienie"/>
                <w:rFonts w:ascii="Arial" w:hAnsi="Arial" w:cs="Arial"/>
                <w:b w:val="0"/>
                <w:sz w:val="18"/>
                <w:szCs w:val="18"/>
              </w:rPr>
            </w:pPr>
            <w:r w:rsidRPr="002816E4">
              <w:rPr>
                <w:rStyle w:val="Pogrubienie"/>
                <w:rFonts w:ascii="Arial" w:hAnsi="Arial" w:cs="Arial"/>
                <w:b w:val="0"/>
                <w:sz w:val="18"/>
                <w:szCs w:val="18"/>
              </w:rPr>
              <w:t>Dyrektywa Parlamentu Europejskiego i Rady 2014/35/UE z dnia 26 lutego 2014 r. w sprawie harmonizacji ustawodawstw państw członkowskich odnoszących się do udostępniania na rynku sprzętu elektrycznego przewidzianego do stosowania w określonych granicach napięcia.</w:t>
            </w:r>
          </w:p>
        </w:tc>
      </w:tr>
      <w:tr w:rsidR="00AB48EE" w:rsidRPr="00604F72" w14:paraId="2C09EE54"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0AFEDFE" w14:textId="77777777" w:rsidR="00AB48EE" w:rsidRPr="0052658A" w:rsidRDefault="00AB48EE" w:rsidP="00D71F69">
            <w:pPr>
              <w:tabs>
                <w:tab w:val="left" w:pos="567"/>
              </w:tabs>
              <w:spacing w:before="40" w:after="40"/>
              <w:contextualSpacing/>
              <w:rPr>
                <w:rFonts w:ascii="Arial" w:hAnsi="Arial" w:cs="Arial"/>
                <w:sz w:val="18"/>
                <w:szCs w:val="18"/>
                <w:lang w:val="en-US"/>
              </w:rPr>
            </w:pPr>
            <w:r w:rsidRPr="0052658A">
              <w:rPr>
                <w:rFonts w:ascii="Arial" w:hAnsi="Arial" w:cs="Arial"/>
                <w:sz w:val="18"/>
                <w:szCs w:val="18"/>
                <w:lang w:val="en-US"/>
              </w:rPr>
              <w:t>Dyrektywa 2014/</w:t>
            </w:r>
            <w:r>
              <w:rPr>
                <w:rFonts w:ascii="Arial" w:hAnsi="Arial" w:cs="Arial"/>
                <w:sz w:val="18"/>
                <w:szCs w:val="18"/>
                <w:lang w:val="en-US"/>
              </w:rPr>
              <w:t>30</w:t>
            </w:r>
            <w:r w:rsidRPr="0052658A">
              <w:rPr>
                <w:rFonts w:ascii="Arial" w:hAnsi="Arial" w:cs="Arial"/>
                <w:sz w:val="18"/>
                <w:szCs w:val="18"/>
                <w:lang w:val="en-US"/>
              </w:rPr>
              <w:t>/EU</w:t>
            </w:r>
          </w:p>
        </w:tc>
        <w:tc>
          <w:tcPr>
            <w:tcW w:w="6662" w:type="dxa"/>
            <w:tcBorders>
              <w:top w:val="single" w:sz="4" w:space="0" w:color="auto"/>
              <w:left w:val="single" w:sz="4" w:space="0" w:color="auto"/>
              <w:bottom w:val="single" w:sz="4" w:space="0" w:color="auto"/>
              <w:right w:val="single" w:sz="4" w:space="0" w:color="auto"/>
            </w:tcBorders>
            <w:vAlign w:val="center"/>
          </w:tcPr>
          <w:p w14:paraId="584A0E0D" w14:textId="77777777" w:rsidR="00AB48EE" w:rsidRPr="002816E4" w:rsidRDefault="00AB48EE" w:rsidP="00D35797">
            <w:pPr>
              <w:spacing w:before="40" w:after="40"/>
              <w:rPr>
                <w:rStyle w:val="Pogrubienie"/>
                <w:rFonts w:ascii="Arial" w:hAnsi="Arial" w:cs="Arial"/>
                <w:b w:val="0"/>
                <w:sz w:val="18"/>
                <w:szCs w:val="18"/>
              </w:rPr>
            </w:pPr>
            <w:r w:rsidRPr="002816E4">
              <w:rPr>
                <w:rStyle w:val="Pogrubienie"/>
                <w:rFonts w:ascii="Arial" w:hAnsi="Arial" w:cs="Arial"/>
                <w:b w:val="0"/>
                <w:sz w:val="18"/>
                <w:szCs w:val="18"/>
              </w:rPr>
              <w:t>Dyrektywa Parlamentu Europejskiego i Rady 2014/30/UE z dnia 26 lutego 2014 r. w sprawie harmonizacji ustawodawstw państw członkowskich odnoszących się do kompatybilności elektromagnetycznej.</w:t>
            </w:r>
          </w:p>
        </w:tc>
      </w:tr>
      <w:tr w:rsidR="00AB48EE" w:rsidRPr="00604F72" w14:paraId="6DDC583F"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408CBAF"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GB"/>
              </w:rPr>
              <w:t>EEMUA Publication 191 Third Edition</w:t>
            </w:r>
          </w:p>
        </w:tc>
        <w:tc>
          <w:tcPr>
            <w:tcW w:w="6662" w:type="dxa"/>
            <w:tcBorders>
              <w:top w:val="single" w:sz="4" w:space="0" w:color="auto"/>
              <w:left w:val="single" w:sz="4" w:space="0" w:color="auto"/>
              <w:bottom w:val="single" w:sz="4" w:space="0" w:color="auto"/>
              <w:right w:val="single" w:sz="4" w:space="0" w:color="auto"/>
            </w:tcBorders>
            <w:vAlign w:val="center"/>
          </w:tcPr>
          <w:p w14:paraId="307AB0C6" w14:textId="77777777"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w:t>
            </w:r>
            <w:r w:rsidRPr="00A1043F">
              <w:rPr>
                <w:rFonts w:ascii="Arial" w:hAnsi="Arial" w:cs="Arial"/>
                <w:sz w:val="18"/>
                <w:szCs w:val="18"/>
                <w:lang w:val="en-GB"/>
              </w:rPr>
              <w:t>larm Systems - A Guide to Design, Management and Procureme</w:t>
            </w:r>
            <w:r w:rsidRPr="00A1043F">
              <w:rPr>
                <w:rFonts w:ascii="Arial" w:hAnsi="Arial" w:cs="Arial"/>
                <w:sz w:val="18"/>
                <w:szCs w:val="18"/>
                <w:lang w:val="en-US"/>
              </w:rPr>
              <w:t>nt</w:t>
            </w:r>
          </w:p>
        </w:tc>
      </w:tr>
      <w:tr w:rsidR="00AB48EE" w:rsidRPr="005821DC" w14:paraId="7169008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9324B32" w14:textId="77777777" w:rsidR="00AB48EE" w:rsidRPr="00A1043F" w:rsidRDefault="00AB48EE" w:rsidP="00D71F69">
            <w:pPr>
              <w:tabs>
                <w:tab w:val="left" w:pos="567"/>
              </w:tabs>
              <w:spacing w:before="40" w:after="40"/>
              <w:contextualSpacing/>
              <w:rPr>
                <w:rFonts w:ascii="Arial" w:hAnsi="Arial" w:cs="Arial"/>
                <w:sz w:val="18"/>
                <w:szCs w:val="18"/>
                <w:lang w:val="en-GB"/>
              </w:rPr>
            </w:pPr>
            <w:r w:rsidRPr="00A1043F">
              <w:rPr>
                <w:rFonts w:ascii="Arial" w:hAnsi="Arial" w:cs="Arial"/>
                <w:sz w:val="18"/>
                <w:szCs w:val="18"/>
              </w:rPr>
              <w:t>ASME/FCI-70.2 -2006</w:t>
            </w:r>
          </w:p>
        </w:tc>
        <w:tc>
          <w:tcPr>
            <w:tcW w:w="6662" w:type="dxa"/>
            <w:tcBorders>
              <w:top w:val="single" w:sz="4" w:space="0" w:color="auto"/>
              <w:left w:val="single" w:sz="4" w:space="0" w:color="auto"/>
              <w:bottom w:val="single" w:sz="4" w:space="0" w:color="auto"/>
              <w:right w:val="single" w:sz="4" w:space="0" w:color="auto"/>
            </w:tcBorders>
            <w:vAlign w:val="center"/>
          </w:tcPr>
          <w:p w14:paraId="597B7CA1" w14:textId="77777777"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Control Valve Seat Leakage</w:t>
            </w:r>
          </w:p>
        </w:tc>
      </w:tr>
      <w:tr w:rsidR="00AB48EE" w:rsidRPr="005821DC" w14:paraId="4376BB80"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4474025" w14:textId="77777777" w:rsidR="00AB48EE" w:rsidRPr="00A1043F" w:rsidRDefault="00AB48EE" w:rsidP="00D71F69">
            <w:pPr>
              <w:tabs>
                <w:tab w:val="left" w:pos="567"/>
              </w:tabs>
              <w:spacing w:before="40" w:after="40"/>
              <w:contextualSpacing/>
              <w:rPr>
                <w:rFonts w:ascii="Arial" w:hAnsi="Arial" w:cs="Arial"/>
                <w:sz w:val="18"/>
                <w:szCs w:val="18"/>
                <w:lang w:val="en-GB"/>
              </w:rPr>
            </w:pPr>
            <w:r>
              <w:rPr>
                <w:rFonts w:ascii="Arial" w:hAnsi="Arial" w:cs="Arial"/>
                <w:sz w:val="18"/>
                <w:szCs w:val="18"/>
                <w:lang w:val="en"/>
              </w:rPr>
              <w:t>ANSI/ISA-5</w:t>
            </w:r>
            <w:r w:rsidRPr="00A1043F">
              <w:rPr>
                <w:rFonts w:ascii="Arial" w:hAnsi="Arial" w:cs="Arial"/>
                <w:sz w:val="18"/>
                <w:szCs w:val="18"/>
                <w:lang w:val="en"/>
              </w:rPr>
              <w:t>.</w:t>
            </w:r>
            <w:r>
              <w:rPr>
                <w:rFonts w:ascii="Arial" w:hAnsi="Arial" w:cs="Arial"/>
                <w:sz w:val="18"/>
                <w:szCs w:val="18"/>
                <w:lang w:val="en"/>
              </w:rPr>
              <w:t>06.01</w:t>
            </w:r>
            <w:r w:rsidRPr="00A1043F">
              <w:rPr>
                <w:rFonts w:ascii="Arial" w:hAnsi="Arial" w:cs="Arial"/>
                <w:sz w:val="18"/>
                <w:szCs w:val="18"/>
                <w:lang w:val="en"/>
              </w:rPr>
              <w:t>-200</w:t>
            </w:r>
            <w:r>
              <w:rPr>
                <w:rFonts w:ascii="Arial" w:hAnsi="Arial" w:cs="Arial"/>
                <w:sz w:val="18"/>
                <w:szCs w:val="18"/>
                <w:lang w:val="en"/>
              </w:rPr>
              <w:t>7</w:t>
            </w:r>
          </w:p>
        </w:tc>
        <w:tc>
          <w:tcPr>
            <w:tcW w:w="6662" w:type="dxa"/>
            <w:tcBorders>
              <w:top w:val="single" w:sz="4" w:space="0" w:color="auto"/>
              <w:left w:val="single" w:sz="4" w:space="0" w:color="auto"/>
              <w:bottom w:val="single" w:sz="4" w:space="0" w:color="auto"/>
              <w:right w:val="single" w:sz="4" w:space="0" w:color="auto"/>
            </w:tcBorders>
            <w:vAlign w:val="center"/>
          </w:tcPr>
          <w:p w14:paraId="1C74AF53" w14:textId="77777777" w:rsidR="00AB48EE" w:rsidRPr="00A1043F" w:rsidRDefault="00AB48EE" w:rsidP="00D35797">
            <w:pPr>
              <w:tabs>
                <w:tab w:val="left" w:pos="567"/>
              </w:tabs>
              <w:spacing w:before="40" w:after="40"/>
              <w:contextualSpacing/>
              <w:rPr>
                <w:rFonts w:ascii="Arial" w:hAnsi="Arial" w:cs="Arial"/>
                <w:sz w:val="18"/>
                <w:szCs w:val="18"/>
                <w:lang w:val="en-US"/>
              </w:rPr>
            </w:pPr>
            <w:r>
              <w:rPr>
                <w:rFonts w:ascii="Arial" w:hAnsi="Arial" w:cs="Arial"/>
                <w:sz w:val="18"/>
                <w:szCs w:val="18"/>
                <w:lang w:val="en-US"/>
              </w:rPr>
              <w:t>Functional requirements documentation for control software applications</w:t>
            </w:r>
          </w:p>
        </w:tc>
      </w:tr>
      <w:tr w:rsidR="00AB48EE" w:rsidRPr="005821DC" w14:paraId="4F3FF1ED"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D03E7C1" w14:textId="77777777" w:rsidR="00AB48EE" w:rsidRPr="00A1043F" w:rsidRDefault="00AB48EE" w:rsidP="00D71F69">
            <w:pPr>
              <w:tabs>
                <w:tab w:val="left" w:pos="567"/>
              </w:tabs>
              <w:spacing w:before="40" w:after="40"/>
              <w:contextualSpacing/>
              <w:rPr>
                <w:rFonts w:ascii="Arial" w:hAnsi="Arial" w:cs="Arial"/>
                <w:sz w:val="18"/>
                <w:szCs w:val="18"/>
                <w:lang w:val="en-GB"/>
              </w:rPr>
            </w:pPr>
            <w:r>
              <w:rPr>
                <w:rFonts w:ascii="Arial" w:hAnsi="Arial" w:cs="Arial"/>
                <w:sz w:val="18"/>
                <w:szCs w:val="18"/>
                <w:lang w:val="en"/>
              </w:rPr>
              <w:t>ANSI/ISA-5</w:t>
            </w:r>
            <w:r w:rsidRPr="00A1043F">
              <w:rPr>
                <w:rFonts w:ascii="Arial" w:hAnsi="Arial" w:cs="Arial"/>
                <w:sz w:val="18"/>
                <w:szCs w:val="18"/>
                <w:lang w:val="en"/>
              </w:rPr>
              <w:t>.</w:t>
            </w:r>
            <w:r>
              <w:rPr>
                <w:rFonts w:ascii="Arial" w:hAnsi="Arial" w:cs="Arial"/>
                <w:sz w:val="18"/>
                <w:szCs w:val="18"/>
                <w:lang w:val="en"/>
              </w:rPr>
              <w:t>1</w:t>
            </w:r>
            <w:r w:rsidRPr="00A1043F">
              <w:rPr>
                <w:rFonts w:ascii="Arial" w:hAnsi="Arial" w:cs="Arial"/>
                <w:sz w:val="18"/>
                <w:szCs w:val="18"/>
                <w:lang w:val="en"/>
              </w:rPr>
              <w:t>-2009</w:t>
            </w:r>
          </w:p>
        </w:tc>
        <w:tc>
          <w:tcPr>
            <w:tcW w:w="6662" w:type="dxa"/>
            <w:tcBorders>
              <w:top w:val="single" w:sz="4" w:space="0" w:color="auto"/>
              <w:left w:val="single" w:sz="4" w:space="0" w:color="auto"/>
              <w:bottom w:val="single" w:sz="4" w:space="0" w:color="auto"/>
              <w:right w:val="single" w:sz="4" w:space="0" w:color="auto"/>
            </w:tcBorders>
            <w:vAlign w:val="center"/>
          </w:tcPr>
          <w:p w14:paraId="59DEB12D" w14:textId="77777777" w:rsidR="00AB48EE" w:rsidRPr="00A1043F" w:rsidRDefault="00AB48EE" w:rsidP="00D35797">
            <w:pPr>
              <w:tabs>
                <w:tab w:val="left" w:pos="567"/>
              </w:tabs>
              <w:spacing w:before="40" w:after="40"/>
              <w:contextualSpacing/>
              <w:rPr>
                <w:rFonts w:ascii="Arial" w:hAnsi="Arial" w:cs="Arial"/>
                <w:sz w:val="18"/>
                <w:szCs w:val="18"/>
                <w:lang w:val="en-US"/>
              </w:rPr>
            </w:pPr>
            <w:r>
              <w:rPr>
                <w:rFonts w:ascii="Arial" w:hAnsi="Arial" w:cs="Arial"/>
                <w:sz w:val="18"/>
                <w:szCs w:val="18"/>
                <w:lang w:val="en-US"/>
              </w:rPr>
              <w:t>Instrumentation symbols and identification</w:t>
            </w:r>
          </w:p>
        </w:tc>
      </w:tr>
      <w:tr w:rsidR="00AB48EE" w:rsidRPr="00604F72" w14:paraId="24B77803"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330DE1F" w14:textId="77777777" w:rsidR="00AB48EE" w:rsidRPr="00A1043F" w:rsidRDefault="00AB48EE" w:rsidP="00D71F69">
            <w:pPr>
              <w:tabs>
                <w:tab w:val="left" w:pos="567"/>
              </w:tabs>
              <w:spacing w:before="40" w:after="40"/>
              <w:contextualSpacing/>
              <w:rPr>
                <w:rFonts w:ascii="Arial" w:hAnsi="Arial" w:cs="Arial"/>
                <w:sz w:val="18"/>
                <w:szCs w:val="18"/>
                <w:lang w:val="en-GB"/>
              </w:rPr>
            </w:pPr>
            <w:r w:rsidRPr="00A1043F">
              <w:rPr>
                <w:rFonts w:ascii="Arial" w:hAnsi="Arial" w:cs="Arial"/>
                <w:sz w:val="18"/>
                <w:szCs w:val="18"/>
                <w:lang w:val="en"/>
              </w:rPr>
              <w:t>ANSI/ISA-18.2-2009</w:t>
            </w:r>
          </w:p>
        </w:tc>
        <w:tc>
          <w:tcPr>
            <w:tcW w:w="6662" w:type="dxa"/>
            <w:tcBorders>
              <w:top w:val="single" w:sz="4" w:space="0" w:color="auto"/>
              <w:left w:val="single" w:sz="4" w:space="0" w:color="auto"/>
              <w:bottom w:val="single" w:sz="4" w:space="0" w:color="auto"/>
              <w:right w:val="single" w:sz="4" w:space="0" w:color="auto"/>
            </w:tcBorders>
            <w:vAlign w:val="center"/>
          </w:tcPr>
          <w:p w14:paraId="64C640F9" w14:textId="77777777"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Management of Alarm System for the Process Industry</w:t>
            </w:r>
          </w:p>
        </w:tc>
      </w:tr>
      <w:tr w:rsidR="00AB48EE" w:rsidRPr="00604F72" w14:paraId="60FF0430"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D83BF9E" w14:textId="77777777" w:rsidR="00AB48EE" w:rsidRPr="00A1043F" w:rsidRDefault="00AB48EE" w:rsidP="00D71F69">
            <w:pPr>
              <w:tabs>
                <w:tab w:val="left" w:pos="567"/>
              </w:tabs>
              <w:spacing w:before="40" w:after="40"/>
              <w:rPr>
                <w:rFonts w:ascii="Arial" w:hAnsi="Arial" w:cs="Arial"/>
                <w:sz w:val="18"/>
                <w:szCs w:val="18"/>
                <w:lang w:val="en"/>
              </w:rPr>
            </w:pPr>
            <w:r>
              <w:rPr>
                <w:rFonts w:ascii="Arial" w:hAnsi="Arial" w:cs="Arial"/>
                <w:sz w:val="18"/>
                <w:szCs w:val="18"/>
                <w:lang w:val="en"/>
              </w:rPr>
              <w:t>ANSI/ISA - S71.04</w:t>
            </w:r>
          </w:p>
        </w:tc>
        <w:tc>
          <w:tcPr>
            <w:tcW w:w="6662" w:type="dxa"/>
            <w:tcBorders>
              <w:top w:val="single" w:sz="4" w:space="0" w:color="auto"/>
              <w:left w:val="single" w:sz="4" w:space="0" w:color="auto"/>
              <w:bottom w:val="single" w:sz="4" w:space="0" w:color="auto"/>
              <w:right w:val="single" w:sz="4" w:space="0" w:color="auto"/>
            </w:tcBorders>
            <w:vAlign w:val="center"/>
          </w:tcPr>
          <w:p w14:paraId="325AD08A" w14:textId="77777777" w:rsidR="00AB48EE" w:rsidRPr="00A1043F" w:rsidRDefault="00AB48EE" w:rsidP="00D35797">
            <w:pPr>
              <w:tabs>
                <w:tab w:val="left" w:pos="567"/>
              </w:tabs>
              <w:spacing w:before="40" w:after="40"/>
              <w:rPr>
                <w:rFonts w:ascii="Arial" w:hAnsi="Arial" w:cs="Arial"/>
                <w:sz w:val="18"/>
                <w:szCs w:val="18"/>
                <w:lang w:val="en-US"/>
              </w:rPr>
            </w:pPr>
            <w:r>
              <w:rPr>
                <w:rFonts w:ascii="Arial" w:hAnsi="Arial" w:cs="Arial"/>
                <w:sz w:val="18"/>
                <w:szCs w:val="18"/>
                <w:lang w:val="en-US"/>
              </w:rPr>
              <w:t>Environmental conditions for process measurement control system</w:t>
            </w:r>
          </w:p>
        </w:tc>
      </w:tr>
      <w:tr w:rsidR="00AB48EE" w:rsidRPr="007611A1" w14:paraId="0D6B85F0"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2509F46" w14:textId="77777777" w:rsidR="00AB48EE" w:rsidRPr="007611A1" w:rsidRDefault="00AB48EE" w:rsidP="00D71F69">
            <w:pPr>
              <w:tabs>
                <w:tab w:val="left" w:pos="567"/>
              </w:tabs>
              <w:spacing w:before="40" w:after="40"/>
              <w:rPr>
                <w:rFonts w:ascii="Arial" w:hAnsi="Arial" w:cs="Arial"/>
                <w:sz w:val="18"/>
                <w:szCs w:val="18"/>
              </w:rPr>
            </w:pPr>
            <w:r w:rsidRPr="007611A1">
              <w:rPr>
                <w:rFonts w:ascii="Arial" w:hAnsi="Arial" w:cs="Arial"/>
                <w:bCs/>
                <w:kern w:val="36"/>
                <w:sz w:val="18"/>
                <w:szCs w:val="18"/>
              </w:rPr>
              <w:t>ANSI/ISA-TR</w:t>
            </w:r>
            <w:r>
              <w:rPr>
                <w:rFonts w:ascii="Arial" w:hAnsi="Arial" w:cs="Arial"/>
                <w:bCs/>
                <w:kern w:val="36"/>
                <w:sz w:val="18"/>
                <w:szCs w:val="18"/>
              </w:rPr>
              <w:t>99</w:t>
            </w:r>
            <w:r w:rsidRPr="007611A1">
              <w:rPr>
                <w:rFonts w:ascii="Arial" w:hAnsi="Arial" w:cs="Arial"/>
                <w:bCs/>
                <w:kern w:val="36"/>
                <w:sz w:val="18"/>
                <w:szCs w:val="18"/>
              </w:rPr>
              <w:t>.</w:t>
            </w:r>
            <w:r>
              <w:rPr>
                <w:rFonts w:ascii="Arial" w:hAnsi="Arial" w:cs="Arial"/>
                <w:bCs/>
                <w:kern w:val="36"/>
                <w:sz w:val="18"/>
                <w:szCs w:val="18"/>
              </w:rPr>
              <w:t>00</w:t>
            </w:r>
            <w:r w:rsidRPr="007611A1">
              <w:rPr>
                <w:rFonts w:ascii="Arial" w:hAnsi="Arial" w:cs="Arial"/>
                <w:bCs/>
                <w:kern w:val="36"/>
                <w:sz w:val="18"/>
                <w:szCs w:val="18"/>
              </w:rPr>
              <w:t xml:space="preserve">.01 - </w:t>
            </w:r>
            <w:r>
              <w:rPr>
                <w:rFonts w:ascii="Arial" w:hAnsi="Arial" w:cs="Arial"/>
                <w:bCs/>
                <w:kern w:val="36"/>
                <w:sz w:val="18"/>
                <w:szCs w:val="18"/>
              </w:rPr>
              <w:t>2007</w:t>
            </w:r>
          </w:p>
        </w:tc>
        <w:tc>
          <w:tcPr>
            <w:tcW w:w="6662" w:type="dxa"/>
            <w:tcBorders>
              <w:top w:val="single" w:sz="4" w:space="0" w:color="auto"/>
              <w:left w:val="single" w:sz="4" w:space="0" w:color="auto"/>
              <w:bottom w:val="single" w:sz="4" w:space="0" w:color="auto"/>
              <w:right w:val="single" w:sz="4" w:space="0" w:color="auto"/>
            </w:tcBorders>
            <w:vAlign w:val="center"/>
          </w:tcPr>
          <w:p w14:paraId="59FB013E" w14:textId="77777777" w:rsidR="00AB48EE" w:rsidRPr="007611A1" w:rsidRDefault="00AB48EE" w:rsidP="00D35797">
            <w:pPr>
              <w:tabs>
                <w:tab w:val="left" w:pos="567"/>
              </w:tabs>
              <w:spacing w:before="40" w:after="40"/>
              <w:rPr>
                <w:rFonts w:ascii="Arial" w:hAnsi="Arial" w:cs="Arial"/>
                <w:sz w:val="18"/>
                <w:szCs w:val="18"/>
                <w:lang w:val="en-US"/>
              </w:rPr>
            </w:pPr>
            <w:r w:rsidRPr="007611A1">
              <w:rPr>
                <w:rFonts w:ascii="Arial" w:hAnsi="Arial" w:cs="Arial"/>
                <w:sz w:val="18"/>
                <w:szCs w:val="18"/>
                <w:lang w:val="en-US"/>
              </w:rPr>
              <w:t>Security technologies for industrial automation and control systems.</w:t>
            </w:r>
          </w:p>
        </w:tc>
      </w:tr>
      <w:tr w:rsidR="00AB48EE" w:rsidRPr="00604F72" w14:paraId="5B2D86EF"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0FDF691"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ISA-18.1-1979 (R2004)</w:t>
            </w:r>
          </w:p>
        </w:tc>
        <w:tc>
          <w:tcPr>
            <w:tcW w:w="6662" w:type="dxa"/>
            <w:tcBorders>
              <w:top w:val="single" w:sz="4" w:space="0" w:color="auto"/>
              <w:left w:val="single" w:sz="4" w:space="0" w:color="auto"/>
              <w:bottom w:val="single" w:sz="4" w:space="0" w:color="auto"/>
              <w:right w:val="single" w:sz="4" w:space="0" w:color="auto"/>
            </w:tcBorders>
            <w:vAlign w:val="center"/>
          </w:tcPr>
          <w:p w14:paraId="59E90339"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Style w:val="Uwydatnienie"/>
                <w:rFonts w:ascii="Arial" w:hAnsi="Arial" w:cs="Arial"/>
                <w:i w:val="0"/>
                <w:sz w:val="18"/>
                <w:szCs w:val="18"/>
              </w:rPr>
              <w:t>Annunciator Sequences and Specifications</w:t>
            </w:r>
          </w:p>
        </w:tc>
      </w:tr>
      <w:tr w:rsidR="00AB48EE" w:rsidRPr="00604F72" w14:paraId="0049A43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C9E67DF"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Pr>
                <w:rFonts w:ascii="Arial" w:hAnsi="Arial" w:cs="Arial"/>
                <w:bCs/>
                <w:kern w:val="36"/>
                <w:sz w:val="18"/>
                <w:szCs w:val="18"/>
                <w:lang w:val="en-GB"/>
              </w:rPr>
              <w:t>ISA-TR5.1.01 - ISA - TR77.40.01 - 2012</w:t>
            </w:r>
          </w:p>
        </w:tc>
        <w:tc>
          <w:tcPr>
            <w:tcW w:w="6662" w:type="dxa"/>
            <w:tcBorders>
              <w:top w:val="single" w:sz="4" w:space="0" w:color="auto"/>
              <w:left w:val="single" w:sz="4" w:space="0" w:color="auto"/>
              <w:bottom w:val="single" w:sz="4" w:space="0" w:color="auto"/>
              <w:right w:val="single" w:sz="4" w:space="0" w:color="auto"/>
            </w:tcBorders>
            <w:vAlign w:val="center"/>
          </w:tcPr>
          <w:p w14:paraId="6403C92D" w14:textId="77777777" w:rsidR="00AB48EE" w:rsidRPr="00A1043F" w:rsidRDefault="00AB48EE" w:rsidP="00D35797">
            <w:pPr>
              <w:tabs>
                <w:tab w:val="left" w:pos="567"/>
              </w:tabs>
              <w:spacing w:before="40" w:after="40"/>
              <w:contextualSpacing/>
              <w:rPr>
                <w:rStyle w:val="Uwydatnienie"/>
                <w:rFonts w:ascii="Arial" w:hAnsi="Arial" w:cs="Arial"/>
                <w:i w:val="0"/>
                <w:sz w:val="18"/>
                <w:szCs w:val="18"/>
              </w:rPr>
            </w:pPr>
            <w:r>
              <w:rPr>
                <w:rStyle w:val="Uwydatnienie"/>
                <w:rFonts w:ascii="Arial" w:hAnsi="Arial" w:cs="Arial"/>
                <w:i w:val="0"/>
                <w:sz w:val="18"/>
                <w:szCs w:val="18"/>
              </w:rPr>
              <w:t>Functional diagram usage.</w:t>
            </w:r>
          </w:p>
        </w:tc>
      </w:tr>
      <w:tr w:rsidR="00AB48EE" w:rsidRPr="00604F72" w14:paraId="5F004EF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42E3FF4" w14:textId="77777777" w:rsidR="00AB48EE" w:rsidRDefault="00AB48EE" w:rsidP="00D71F69">
            <w:pPr>
              <w:tabs>
                <w:tab w:val="left" w:pos="567"/>
              </w:tabs>
              <w:spacing w:before="40" w:after="40"/>
              <w:contextualSpacing/>
              <w:rPr>
                <w:rFonts w:ascii="Arial" w:hAnsi="Arial" w:cs="Arial"/>
                <w:bCs/>
                <w:kern w:val="36"/>
                <w:sz w:val="18"/>
                <w:szCs w:val="18"/>
                <w:lang w:val="en-GB"/>
              </w:rPr>
            </w:pPr>
            <w:r>
              <w:rPr>
                <w:rFonts w:ascii="Arial" w:hAnsi="Arial" w:cs="Arial"/>
                <w:bCs/>
                <w:kern w:val="36"/>
                <w:sz w:val="18"/>
                <w:szCs w:val="18"/>
                <w:lang w:val="en-GB"/>
              </w:rPr>
              <w:t>ISA-5.2 - 1976 (R1992)</w:t>
            </w:r>
          </w:p>
        </w:tc>
        <w:tc>
          <w:tcPr>
            <w:tcW w:w="6662" w:type="dxa"/>
            <w:tcBorders>
              <w:top w:val="single" w:sz="4" w:space="0" w:color="auto"/>
              <w:left w:val="single" w:sz="4" w:space="0" w:color="auto"/>
              <w:bottom w:val="single" w:sz="4" w:space="0" w:color="auto"/>
              <w:right w:val="single" w:sz="4" w:space="0" w:color="auto"/>
            </w:tcBorders>
            <w:vAlign w:val="center"/>
          </w:tcPr>
          <w:p w14:paraId="1D58494A" w14:textId="77777777" w:rsidR="00AB48EE" w:rsidRPr="00DA0AA8" w:rsidRDefault="00AB48EE" w:rsidP="00D35797">
            <w:pPr>
              <w:tabs>
                <w:tab w:val="left" w:pos="567"/>
              </w:tabs>
              <w:spacing w:before="40" w:after="40"/>
              <w:contextualSpacing/>
              <w:rPr>
                <w:rStyle w:val="Uwydatnienie"/>
                <w:rFonts w:ascii="Arial" w:hAnsi="Arial" w:cs="Arial"/>
                <w:i w:val="0"/>
                <w:sz w:val="18"/>
                <w:szCs w:val="18"/>
                <w:lang w:val="en-US"/>
              </w:rPr>
            </w:pPr>
            <w:r w:rsidRPr="00DA0AA8">
              <w:rPr>
                <w:rStyle w:val="Uwydatnienie"/>
                <w:rFonts w:ascii="Arial" w:hAnsi="Arial" w:cs="Arial"/>
                <w:i w:val="0"/>
                <w:sz w:val="18"/>
                <w:szCs w:val="18"/>
                <w:lang w:val="en-US"/>
              </w:rPr>
              <w:t>Binary logic diagrams for process operations.</w:t>
            </w:r>
          </w:p>
        </w:tc>
      </w:tr>
      <w:tr w:rsidR="00AB48EE" w:rsidRPr="00604F72" w14:paraId="17851763"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9E2EEBE" w14:textId="77777777" w:rsidR="00AB48EE" w:rsidRDefault="00AB48EE" w:rsidP="00D71F69">
            <w:pPr>
              <w:tabs>
                <w:tab w:val="left" w:pos="567"/>
              </w:tabs>
              <w:spacing w:before="40" w:after="40"/>
              <w:contextualSpacing/>
              <w:rPr>
                <w:rFonts w:ascii="Arial" w:hAnsi="Arial" w:cs="Arial"/>
                <w:bCs/>
                <w:kern w:val="36"/>
                <w:sz w:val="18"/>
                <w:szCs w:val="18"/>
                <w:lang w:val="en-GB"/>
              </w:rPr>
            </w:pPr>
            <w:r>
              <w:rPr>
                <w:rFonts w:ascii="Arial" w:hAnsi="Arial" w:cs="Arial"/>
                <w:bCs/>
                <w:kern w:val="36"/>
                <w:sz w:val="18"/>
                <w:szCs w:val="18"/>
                <w:lang w:val="en-GB"/>
              </w:rPr>
              <w:t>ISA-5.3 - 1983</w:t>
            </w:r>
          </w:p>
        </w:tc>
        <w:tc>
          <w:tcPr>
            <w:tcW w:w="6662" w:type="dxa"/>
            <w:tcBorders>
              <w:top w:val="single" w:sz="4" w:space="0" w:color="auto"/>
              <w:left w:val="single" w:sz="4" w:space="0" w:color="auto"/>
              <w:bottom w:val="single" w:sz="4" w:space="0" w:color="auto"/>
              <w:right w:val="single" w:sz="4" w:space="0" w:color="auto"/>
            </w:tcBorders>
            <w:vAlign w:val="center"/>
          </w:tcPr>
          <w:p w14:paraId="01EDB6A9" w14:textId="77777777" w:rsidR="00AB48EE" w:rsidRPr="00DA0AA8" w:rsidRDefault="00AB48EE" w:rsidP="00D35797">
            <w:pPr>
              <w:tabs>
                <w:tab w:val="left" w:pos="567"/>
              </w:tabs>
              <w:spacing w:before="40" w:after="40"/>
              <w:contextualSpacing/>
              <w:rPr>
                <w:rStyle w:val="Uwydatnienie"/>
                <w:rFonts w:ascii="Arial" w:hAnsi="Arial" w:cs="Arial"/>
                <w:i w:val="0"/>
                <w:sz w:val="18"/>
                <w:szCs w:val="18"/>
                <w:lang w:val="en-US"/>
              </w:rPr>
            </w:pPr>
            <w:r>
              <w:rPr>
                <w:rStyle w:val="Uwydatnienie"/>
                <w:rFonts w:ascii="Arial" w:hAnsi="Arial" w:cs="Arial"/>
                <w:i w:val="0"/>
                <w:sz w:val="18"/>
                <w:szCs w:val="18"/>
                <w:lang w:val="en-US"/>
              </w:rPr>
              <w:t>Graphic symbols for distributed control/shared display instrumentation, logic and computer systems.</w:t>
            </w:r>
          </w:p>
        </w:tc>
      </w:tr>
      <w:tr w:rsidR="00AB48EE" w:rsidRPr="00604F72" w14:paraId="5A2C3FC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7DEE7F6" w14:textId="77777777" w:rsidR="00AB48EE" w:rsidRDefault="00AB48EE" w:rsidP="00D71F69">
            <w:pPr>
              <w:tabs>
                <w:tab w:val="left" w:pos="567"/>
              </w:tabs>
              <w:spacing w:before="40" w:after="40"/>
              <w:contextualSpacing/>
              <w:rPr>
                <w:rFonts w:ascii="Arial" w:hAnsi="Arial" w:cs="Arial"/>
                <w:bCs/>
                <w:kern w:val="36"/>
                <w:sz w:val="18"/>
                <w:szCs w:val="18"/>
                <w:lang w:val="en-GB"/>
              </w:rPr>
            </w:pPr>
            <w:r>
              <w:rPr>
                <w:rFonts w:ascii="Arial" w:hAnsi="Arial" w:cs="Arial"/>
                <w:bCs/>
                <w:kern w:val="36"/>
                <w:sz w:val="18"/>
                <w:szCs w:val="18"/>
                <w:lang w:val="en-GB"/>
              </w:rPr>
              <w:lastRenderedPageBreak/>
              <w:t>ISA-5.4 - 1991</w:t>
            </w:r>
          </w:p>
        </w:tc>
        <w:tc>
          <w:tcPr>
            <w:tcW w:w="6662" w:type="dxa"/>
            <w:tcBorders>
              <w:top w:val="single" w:sz="4" w:space="0" w:color="auto"/>
              <w:left w:val="single" w:sz="4" w:space="0" w:color="auto"/>
              <w:bottom w:val="single" w:sz="4" w:space="0" w:color="auto"/>
              <w:right w:val="single" w:sz="4" w:space="0" w:color="auto"/>
            </w:tcBorders>
            <w:vAlign w:val="center"/>
          </w:tcPr>
          <w:p w14:paraId="6D75C5A5" w14:textId="77777777" w:rsidR="00AB48EE" w:rsidRDefault="00AB48EE" w:rsidP="00D35797">
            <w:pPr>
              <w:tabs>
                <w:tab w:val="left" w:pos="567"/>
              </w:tabs>
              <w:spacing w:before="40" w:after="40"/>
              <w:contextualSpacing/>
              <w:rPr>
                <w:rStyle w:val="Uwydatnienie"/>
                <w:rFonts w:ascii="Arial" w:hAnsi="Arial" w:cs="Arial"/>
                <w:i w:val="0"/>
                <w:sz w:val="18"/>
                <w:szCs w:val="18"/>
                <w:lang w:val="en-US"/>
              </w:rPr>
            </w:pPr>
            <w:r>
              <w:rPr>
                <w:rStyle w:val="Uwydatnienie"/>
                <w:rFonts w:ascii="Arial" w:hAnsi="Arial" w:cs="Arial"/>
                <w:i w:val="0"/>
                <w:sz w:val="18"/>
                <w:szCs w:val="18"/>
                <w:lang w:val="en-US"/>
              </w:rPr>
              <w:t>Instrument loop diagrams.</w:t>
            </w:r>
          </w:p>
        </w:tc>
      </w:tr>
      <w:tr w:rsidR="00AB48EE" w:rsidRPr="00604F72" w14:paraId="5835668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E96AFD8" w14:textId="77777777" w:rsidR="00AB48EE" w:rsidRDefault="00AB48EE" w:rsidP="00D71F69">
            <w:pPr>
              <w:tabs>
                <w:tab w:val="left" w:pos="567"/>
              </w:tabs>
              <w:spacing w:before="40" w:after="40"/>
              <w:contextualSpacing/>
              <w:rPr>
                <w:rFonts w:ascii="Arial" w:hAnsi="Arial" w:cs="Arial"/>
                <w:bCs/>
                <w:kern w:val="36"/>
                <w:sz w:val="18"/>
                <w:szCs w:val="18"/>
                <w:lang w:val="en-GB"/>
              </w:rPr>
            </w:pPr>
            <w:r>
              <w:rPr>
                <w:rFonts w:ascii="Arial" w:hAnsi="Arial" w:cs="Arial"/>
                <w:bCs/>
                <w:kern w:val="36"/>
                <w:sz w:val="18"/>
                <w:szCs w:val="18"/>
                <w:lang w:val="en-GB"/>
              </w:rPr>
              <w:t>ISA-5.5 - 1985</w:t>
            </w:r>
          </w:p>
        </w:tc>
        <w:tc>
          <w:tcPr>
            <w:tcW w:w="6662" w:type="dxa"/>
            <w:tcBorders>
              <w:top w:val="single" w:sz="4" w:space="0" w:color="auto"/>
              <w:left w:val="single" w:sz="4" w:space="0" w:color="auto"/>
              <w:bottom w:val="single" w:sz="4" w:space="0" w:color="auto"/>
              <w:right w:val="single" w:sz="4" w:space="0" w:color="auto"/>
            </w:tcBorders>
            <w:vAlign w:val="center"/>
          </w:tcPr>
          <w:p w14:paraId="25E4DE6B" w14:textId="77777777" w:rsidR="00AB48EE" w:rsidRDefault="00AB48EE" w:rsidP="00D35797">
            <w:pPr>
              <w:tabs>
                <w:tab w:val="left" w:pos="567"/>
              </w:tabs>
              <w:spacing w:before="40" w:after="40"/>
              <w:contextualSpacing/>
              <w:rPr>
                <w:rStyle w:val="Uwydatnienie"/>
                <w:rFonts w:ascii="Arial" w:hAnsi="Arial" w:cs="Arial"/>
                <w:i w:val="0"/>
                <w:sz w:val="18"/>
                <w:szCs w:val="18"/>
                <w:lang w:val="en-US"/>
              </w:rPr>
            </w:pPr>
            <w:r>
              <w:rPr>
                <w:rStyle w:val="Uwydatnienie"/>
                <w:rFonts w:ascii="Arial" w:hAnsi="Arial" w:cs="Arial"/>
                <w:i w:val="0"/>
                <w:sz w:val="18"/>
                <w:szCs w:val="18"/>
                <w:lang w:val="en-US"/>
              </w:rPr>
              <w:t>Graphic symbols for process displays.</w:t>
            </w:r>
          </w:p>
        </w:tc>
      </w:tr>
      <w:tr w:rsidR="00AB48EE" w:rsidRPr="00604F72" w14:paraId="381A3AB2"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3ABBAC4" w14:textId="77777777" w:rsidR="00AB48EE" w:rsidRDefault="00AB48EE" w:rsidP="00D71F69">
            <w:pPr>
              <w:tabs>
                <w:tab w:val="left" w:pos="567"/>
              </w:tabs>
              <w:spacing w:before="40" w:after="40"/>
              <w:contextualSpacing/>
              <w:rPr>
                <w:rFonts w:ascii="Arial" w:hAnsi="Arial" w:cs="Arial"/>
                <w:bCs/>
                <w:kern w:val="36"/>
                <w:sz w:val="18"/>
                <w:szCs w:val="18"/>
                <w:lang w:val="en-GB"/>
              </w:rPr>
            </w:pPr>
            <w:r>
              <w:rPr>
                <w:rFonts w:ascii="Arial" w:hAnsi="Arial" w:cs="Arial"/>
                <w:bCs/>
                <w:kern w:val="36"/>
                <w:sz w:val="18"/>
                <w:szCs w:val="18"/>
                <w:lang w:val="en-GB"/>
              </w:rPr>
              <w:t>ISA MC96.1</w:t>
            </w:r>
          </w:p>
        </w:tc>
        <w:tc>
          <w:tcPr>
            <w:tcW w:w="6662" w:type="dxa"/>
            <w:tcBorders>
              <w:top w:val="single" w:sz="4" w:space="0" w:color="auto"/>
              <w:left w:val="single" w:sz="4" w:space="0" w:color="auto"/>
              <w:bottom w:val="single" w:sz="4" w:space="0" w:color="auto"/>
              <w:right w:val="single" w:sz="4" w:space="0" w:color="auto"/>
            </w:tcBorders>
            <w:vAlign w:val="center"/>
          </w:tcPr>
          <w:p w14:paraId="3E28A3A1" w14:textId="77777777" w:rsidR="00AB48EE" w:rsidRDefault="00AB48EE" w:rsidP="00D35797">
            <w:pPr>
              <w:tabs>
                <w:tab w:val="left" w:pos="567"/>
              </w:tabs>
              <w:spacing w:before="40" w:after="40"/>
              <w:contextualSpacing/>
              <w:rPr>
                <w:rStyle w:val="Uwydatnienie"/>
                <w:rFonts w:ascii="Arial" w:hAnsi="Arial" w:cs="Arial"/>
                <w:i w:val="0"/>
                <w:sz w:val="18"/>
                <w:szCs w:val="18"/>
                <w:lang w:val="en-US"/>
              </w:rPr>
            </w:pPr>
            <w:r>
              <w:rPr>
                <w:rStyle w:val="Uwydatnienie"/>
                <w:rFonts w:ascii="Arial" w:hAnsi="Arial" w:cs="Arial"/>
                <w:i w:val="0"/>
                <w:sz w:val="18"/>
                <w:szCs w:val="18"/>
                <w:lang w:val="en-US"/>
              </w:rPr>
              <w:t>Temperature measurement thermocouples.</w:t>
            </w:r>
          </w:p>
        </w:tc>
      </w:tr>
      <w:tr w:rsidR="00AB48EE" w:rsidRPr="00604F72" w14:paraId="19B8FB97"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14A8505"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ISO 724</w:t>
            </w:r>
          </w:p>
        </w:tc>
        <w:tc>
          <w:tcPr>
            <w:tcW w:w="6662" w:type="dxa"/>
            <w:tcBorders>
              <w:top w:val="single" w:sz="4" w:space="0" w:color="auto"/>
              <w:left w:val="single" w:sz="4" w:space="0" w:color="auto"/>
              <w:bottom w:val="single" w:sz="4" w:space="0" w:color="auto"/>
              <w:right w:val="single" w:sz="4" w:space="0" w:color="auto"/>
            </w:tcBorders>
            <w:vAlign w:val="center"/>
          </w:tcPr>
          <w:p w14:paraId="02DE002A" w14:textId="77777777" w:rsidR="00AB48EE" w:rsidRPr="003225CA"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ISO General – Purpose Metric Screw Threads – Basic Dimensions</w:t>
            </w:r>
            <w:r w:rsidRPr="003225CA">
              <w:rPr>
                <w:rFonts w:ascii="Arial" w:hAnsi="Arial" w:cs="Arial"/>
                <w:sz w:val="18"/>
                <w:szCs w:val="18"/>
                <w:lang w:val="en-US"/>
              </w:rPr>
              <w:t>.</w:t>
            </w:r>
          </w:p>
        </w:tc>
      </w:tr>
      <w:tr w:rsidR="00AB48EE" w:rsidRPr="00604F72" w14:paraId="0C67911F"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8988967" w14:textId="77777777" w:rsidR="00AB48EE" w:rsidRDefault="00AB48EE" w:rsidP="00D71F69">
            <w:pPr>
              <w:tabs>
                <w:tab w:val="left" w:pos="567"/>
              </w:tabs>
              <w:spacing w:before="40" w:after="40"/>
              <w:rPr>
                <w:rFonts w:ascii="Arial" w:hAnsi="Arial" w:cs="Arial"/>
                <w:sz w:val="18"/>
                <w:szCs w:val="18"/>
                <w:lang w:val="en-US"/>
              </w:rPr>
            </w:pPr>
            <w:r>
              <w:rPr>
                <w:rFonts w:ascii="Arial" w:hAnsi="Arial" w:cs="Arial"/>
                <w:sz w:val="18"/>
                <w:szCs w:val="18"/>
                <w:lang w:val="en-US"/>
              </w:rPr>
              <w:t xml:space="preserve">NIST SP 800-82 </w:t>
            </w:r>
          </w:p>
          <w:p w14:paraId="3EDC1214" w14:textId="77777777" w:rsidR="00AB48EE" w:rsidRPr="00A1043F" w:rsidRDefault="00AB48EE" w:rsidP="00D71F69">
            <w:pPr>
              <w:tabs>
                <w:tab w:val="left" w:pos="567"/>
              </w:tabs>
              <w:spacing w:before="40" w:after="40"/>
              <w:rPr>
                <w:rFonts w:ascii="Arial" w:hAnsi="Arial" w:cs="Arial"/>
                <w:sz w:val="18"/>
                <w:szCs w:val="18"/>
                <w:lang w:val="en-US"/>
              </w:rPr>
            </w:pPr>
            <w:r>
              <w:rPr>
                <w:rFonts w:ascii="Arial" w:hAnsi="Arial" w:cs="Arial"/>
                <w:sz w:val="18"/>
                <w:szCs w:val="18"/>
                <w:lang w:val="en-US"/>
              </w:rPr>
              <w:t>June 2011</w:t>
            </w:r>
          </w:p>
        </w:tc>
        <w:tc>
          <w:tcPr>
            <w:tcW w:w="6662" w:type="dxa"/>
            <w:tcBorders>
              <w:top w:val="single" w:sz="4" w:space="0" w:color="auto"/>
              <w:left w:val="single" w:sz="4" w:space="0" w:color="auto"/>
              <w:bottom w:val="single" w:sz="4" w:space="0" w:color="auto"/>
              <w:right w:val="single" w:sz="4" w:space="0" w:color="auto"/>
            </w:tcBorders>
            <w:vAlign w:val="center"/>
          </w:tcPr>
          <w:p w14:paraId="1BAE650E" w14:textId="77777777" w:rsidR="00AB48EE" w:rsidRPr="00A1043F" w:rsidRDefault="00AB48EE" w:rsidP="00D35797">
            <w:pPr>
              <w:tabs>
                <w:tab w:val="left" w:pos="567"/>
              </w:tabs>
              <w:spacing w:before="40" w:after="40"/>
              <w:rPr>
                <w:rFonts w:ascii="Arial" w:hAnsi="Arial" w:cs="Arial"/>
                <w:sz w:val="18"/>
                <w:szCs w:val="18"/>
                <w:lang w:val="en-US"/>
              </w:rPr>
            </w:pPr>
            <w:r>
              <w:rPr>
                <w:rFonts w:ascii="Arial" w:hAnsi="Arial" w:cs="Arial"/>
                <w:sz w:val="18"/>
                <w:szCs w:val="18"/>
                <w:lang w:val="en-US"/>
              </w:rPr>
              <w:t>Guide to industrial control systems (ICS) security.</w:t>
            </w:r>
          </w:p>
        </w:tc>
      </w:tr>
    </w:tbl>
    <w:p w14:paraId="7C370D3A" w14:textId="77777777" w:rsidR="00522B58" w:rsidRDefault="00522B58" w:rsidP="00604F72">
      <w:pPr>
        <w:jc w:val="both"/>
        <w:rPr>
          <w:rFonts w:ascii="Arial" w:hAnsi="Arial" w:cs="Arial"/>
          <w:sz w:val="22"/>
          <w:szCs w:val="22"/>
          <w:lang w:val="en-US"/>
        </w:rPr>
      </w:pPr>
    </w:p>
    <w:p w14:paraId="67036866" w14:textId="77777777" w:rsidR="00D45D55" w:rsidRDefault="0086258B" w:rsidP="00114511">
      <w:pPr>
        <w:autoSpaceDE w:val="0"/>
        <w:autoSpaceDN w:val="0"/>
        <w:adjustRightInd w:val="0"/>
        <w:jc w:val="both"/>
        <w:rPr>
          <w:rFonts w:ascii="Arial" w:eastAsia="Calibri" w:hAnsi="Arial" w:cs="Arial"/>
          <w:sz w:val="22"/>
          <w:szCs w:val="22"/>
        </w:rPr>
      </w:pPr>
      <w:r>
        <w:rPr>
          <w:rFonts w:ascii="Arial" w:eastAsia="Calibri" w:hAnsi="Arial" w:cs="Arial"/>
          <w:sz w:val="22"/>
          <w:szCs w:val="22"/>
        </w:rPr>
        <w:t xml:space="preserve">W przypadku, gdyby Kontraktor chciał zastosować jakąś normę, przepis lub standard, który nie występuje </w:t>
      </w:r>
      <w:r w:rsidR="005D61A6">
        <w:rPr>
          <w:rFonts w:ascii="Arial" w:eastAsia="Calibri" w:hAnsi="Arial" w:cs="Arial"/>
          <w:sz w:val="22"/>
          <w:szCs w:val="22"/>
        </w:rPr>
        <w:t>w powyższej tabeli</w:t>
      </w:r>
      <w:r>
        <w:rPr>
          <w:rFonts w:ascii="Arial" w:eastAsia="Calibri" w:hAnsi="Arial" w:cs="Arial"/>
          <w:sz w:val="22"/>
          <w:szCs w:val="22"/>
        </w:rPr>
        <w:t xml:space="preserve">, </w:t>
      </w:r>
      <w:r w:rsidR="00114511" w:rsidRPr="003A04A5">
        <w:rPr>
          <w:rFonts w:ascii="Arial" w:eastAsia="Calibri" w:hAnsi="Arial" w:cs="Arial"/>
          <w:sz w:val="22"/>
          <w:szCs w:val="22"/>
        </w:rPr>
        <w:t>należy to wcześniej uzgodnić i uzyskać akceptację Kupującego.</w:t>
      </w:r>
    </w:p>
    <w:p w14:paraId="08C8F47D" w14:textId="77777777" w:rsidR="0086258B" w:rsidRPr="0086258B" w:rsidRDefault="0086258B" w:rsidP="0086258B">
      <w:pPr>
        <w:autoSpaceDE w:val="0"/>
        <w:autoSpaceDN w:val="0"/>
        <w:adjustRightInd w:val="0"/>
        <w:rPr>
          <w:rFonts w:ascii="Arial" w:eastAsia="Calibri" w:hAnsi="Arial" w:cs="Arial"/>
          <w:sz w:val="22"/>
          <w:szCs w:val="22"/>
        </w:rPr>
      </w:pPr>
    </w:p>
    <w:p w14:paraId="20581450" w14:textId="77777777" w:rsidR="00B90D26" w:rsidRPr="00340186" w:rsidRDefault="00B90D26" w:rsidP="00340186">
      <w:pPr>
        <w:pStyle w:val="Nagwek1"/>
        <w:numPr>
          <w:ilvl w:val="1"/>
          <w:numId w:val="1"/>
        </w:numPr>
        <w:tabs>
          <w:tab w:val="clear" w:pos="792"/>
          <w:tab w:val="num" w:pos="567"/>
        </w:tabs>
        <w:ind w:hanging="792"/>
      </w:pPr>
      <w:bookmarkStart w:id="9" w:name="_Toc475077748"/>
      <w:r w:rsidRPr="00340186">
        <w:t>O</w:t>
      </w:r>
      <w:r w:rsidR="004F59FA" w:rsidRPr="00340186">
        <w:t>rganizacje certyfikujące</w:t>
      </w:r>
      <w:bookmarkEnd w:id="9"/>
    </w:p>
    <w:p w14:paraId="6E0FFDAD" w14:textId="77777777" w:rsidR="00733DC3" w:rsidRDefault="00733DC3" w:rsidP="00B90D26">
      <w:pPr>
        <w:rPr>
          <w:lang w:val="en-GB"/>
        </w:rPr>
      </w:pPr>
    </w:p>
    <w:p w14:paraId="7683D406" w14:textId="77777777" w:rsidR="00B90D26" w:rsidRPr="00A533AE" w:rsidRDefault="00B90D26" w:rsidP="00F328C8">
      <w:pPr>
        <w:jc w:val="both"/>
        <w:rPr>
          <w:rFonts w:ascii="Arial" w:hAnsi="Arial" w:cs="Arial"/>
          <w:sz w:val="22"/>
          <w:szCs w:val="22"/>
        </w:rPr>
      </w:pPr>
      <w:r w:rsidRPr="00A533AE">
        <w:rPr>
          <w:rFonts w:ascii="Arial" w:hAnsi="Arial" w:cs="Arial"/>
          <w:sz w:val="22"/>
          <w:szCs w:val="22"/>
        </w:rPr>
        <w:t>Aparatura branży pomiarów i automatyki może podlegać certyfikacji jako:</w:t>
      </w:r>
    </w:p>
    <w:p w14:paraId="3A69E5E3" w14:textId="77777777" w:rsidR="00B90D26" w:rsidRPr="00B90D26" w:rsidRDefault="00B90D26" w:rsidP="00461418">
      <w:pPr>
        <w:pStyle w:val="Akapitzlist"/>
        <w:numPr>
          <w:ilvl w:val="0"/>
          <w:numId w:val="12"/>
        </w:numPr>
        <w:jc w:val="both"/>
        <w:rPr>
          <w:rFonts w:ascii="Arial" w:hAnsi="Arial" w:cs="Arial"/>
          <w:sz w:val="22"/>
          <w:szCs w:val="22"/>
        </w:rPr>
      </w:pPr>
      <w:r w:rsidRPr="00B90D26">
        <w:rPr>
          <w:rFonts w:ascii="Arial" w:hAnsi="Arial" w:cs="Arial"/>
          <w:sz w:val="22"/>
          <w:szCs w:val="22"/>
        </w:rPr>
        <w:t>urządzenia ciśnieniowe,</w:t>
      </w:r>
    </w:p>
    <w:p w14:paraId="0BA50B1D" w14:textId="77777777" w:rsidR="00B420EB" w:rsidRDefault="00B90D26" w:rsidP="00461418">
      <w:pPr>
        <w:pStyle w:val="Akapitzlist"/>
        <w:numPr>
          <w:ilvl w:val="0"/>
          <w:numId w:val="12"/>
        </w:numPr>
        <w:jc w:val="both"/>
        <w:rPr>
          <w:rFonts w:ascii="Arial" w:hAnsi="Arial" w:cs="Arial"/>
          <w:sz w:val="22"/>
          <w:szCs w:val="22"/>
        </w:rPr>
      </w:pPr>
      <w:r w:rsidRPr="00B90D26">
        <w:rPr>
          <w:rFonts w:ascii="Arial" w:hAnsi="Arial" w:cs="Arial"/>
          <w:sz w:val="22"/>
          <w:szCs w:val="22"/>
        </w:rPr>
        <w:t>urządzenia przeznaczone do użytku w przestrzeniach zagrożonych wybuchem</w:t>
      </w:r>
      <w:r w:rsidR="00B420EB">
        <w:rPr>
          <w:rFonts w:ascii="Arial" w:hAnsi="Arial" w:cs="Arial"/>
          <w:sz w:val="22"/>
          <w:szCs w:val="22"/>
        </w:rPr>
        <w:t>,</w:t>
      </w:r>
    </w:p>
    <w:p w14:paraId="55A7FC40" w14:textId="77777777" w:rsidR="00436E81" w:rsidRDefault="00D42A40" w:rsidP="00461418">
      <w:pPr>
        <w:pStyle w:val="Akapitzlist"/>
        <w:numPr>
          <w:ilvl w:val="0"/>
          <w:numId w:val="12"/>
        </w:numPr>
        <w:jc w:val="both"/>
        <w:rPr>
          <w:rFonts w:ascii="Arial" w:hAnsi="Arial" w:cs="Arial"/>
          <w:sz w:val="22"/>
          <w:szCs w:val="22"/>
        </w:rPr>
      </w:pPr>
      <w:r w:rsidRPr="008B4132">
        <w:rPr>
          <w:rFonts w:ascii="Arial" w:hAnsi="Arial" w:cs="Arial"/>
          <w:sz w:val="22"/>
          <w:szCs w:val="22"/>
        </w:rPr>
        <w:t>urządzenia przeznaczone do pracy w systemach bezpieczeństwa (certyfikacja SIL).</w:t>
      </w:r>
    </w:p>
    <w:p w14:paraId="2884FD3E" w14:textId="77777777" w:rsidR="00114511" w:rsidRPr="00A914D9" w:rsidRDefault="00114511" w:rsidP="00114511">
      <w:pPr>
        <w:pStyle w:val="Akapitzlist"/>
        <w:jc w:val="both"/>
        <w:rPr>
          <w:rFonts w:ascii="Arial" w:hAnsi="Arial" w:cs="Arial"/>
          <w:sz w:val="22"/>
          <w:szCs w:val="22"/>
        </w:rPr>
      </w:pPr>
    </w:p>
    <w:p w14:paraId="10F3ECC6" w14:textId="77777777" w:rsidR="00B90D26" w:rsidRPr="00F328C8" w:rsidRDefault="00B90D26" w:rsidP="00F328C8">
      <w:pPr>
        <w:pStyle w:val="Nagwek1"/>
        <w:numPr>
          <w:ilvl w:val="2"/>
          <w:numId w:val="1"/>
        </w:numPr>
        <w:tabs>
          <w:tab w:val="clear" w:pos="1440"/>
          <w:tab w:val="num" w:pos="709"/>
        </w:tabs>
        <w:ind w:left="709" w:hanging="709"/>
        <w:jc w:val="both"/>
      </w:pPr>
      <w:bookmarkStart w:id="10" w:name="_Toc475077749"/>
      <w:r>
        <w:rPr>
          <w:rFonts w:cs="Arial"/>
          <w:szCs w:val="22"/>
        </w:rPr>
        <w:t xml:space="preserve">Aparatura branży pomiarów i automatyki podlegająca certyfikacji jako </w:t>
      </w:r>
      <w:r w:rsidRPr="00F328C8">
        <w:rPr>
          <w:rFonts w:cs="Arial"/>
          <w:szCs w:val="22"/>
        </w:rPr>
        <w:t>urządzenia ciśnieniowe</w:t>
      </w:r>
      <w:bookmarkEnd w:id="10"/>
    </w:p>
    <w:p w14:paraId="78CF12B6" w14:textId="77777777" w:rsidR="00B90D26" w:rsidRDefault="00B90D26" w:rsidP="00B90D26"/>
    <w:p w14:paraId="3B0DC575" w14:textId="77777777" w:rsidR="00B90D26" w:rsidRDefault="00B90D26" w:rsidP="00F328C8">
      <w:pPr>
        <w:jc w:val="both"/>
        <w:rPr>
          <w:rFonts w:ascii="Arial" w:hAnsi="Arial" w:cs="Arial"/>
          <w:sz w:val="22"/>
          <w:szCs w:val="22"/>
        </w:rPr>
      </w:pPr>
      <w:r w:rsidRPr="00A533AE">
        <w:rPr>
          <w:rFonts w:ascii="Arial" w:hAnsi="Arial" w:cs="Arial"/>
          <w:sz w:val="22"/>
          <w:szCs w:val="22"/>
        </w:rPr>
        <w:t>Do aparatury branży pomiarów i automatyki podlegającej certyfikacji jako urządzenia</w:t>
      </w:r>
      <w:r>
        <w:rPr>
          <w:rFonts w:ascii="Arial" w:hAnsi="Arial" w:cs="Arial"/>
          <w:sz w:val="22"/>
          <w:szCs w:val="22"/>
        </w:rPr>
        <w:t xml:space="preserve"> </w:t>
      </w:r>
      <w:r w:rsidRPr="00A533AE">
        <w:rPr>
          <w:rFonts w:ascii="Arial" w:hAnsi="Arial" w:cs="Arial"/>
          <w:sz w:val="22"/>
          <w:szCs w:val="22"/>
        </w:rPr>
        <w:t xml:space="preserve">ciśnieniowe należą urządzenia zamontowane bezpośrednio na rurociągach </w:t>
      </w:r>
      <w:r>
        <w:rPr>
          <w:rFonts w:ascii="Arial" w:hAnsi="Arial" w:cs="Arial"/>
          <w:sz w:val="22"/>
          <w:szCs w:val="22"/>
        </w:rPr>
        <w:br/>
      </w:r>
      <w:r w:rsidRPr="00A533AE">
        <w:rPr>
          <w:rFonts w:ascii="Arial" w:hAnsi="Arial" w:cs="Arial"/>
          <w:sz w:val="22"/>
          <w:szCs w:val="22"/>
        </w:rPr>
        <w:t>i aparatach</w:t>
      </w:r>
      <w:r>
        <w:rPr>
          <w:rFonts w:ascii="Arial" w:hAnsi="Arial" w:cs="Arial"/>
          <w:sz w:val="22"/>
          <w:szCs w:val="22"/>
        </w:rPr>
        <w:t xml:space="preserve"> </w:t>
      </w:r>
      <w:r w:rsidRPr="00A533AE">
        <w:rPr>
          <w:rFonts w:ascii="Arial" w:hAnsi="Arial" w:cs="Arial"/>
          <w:sz w:val="22"/>
          <w:szCs w:val="22"/>
        </w:rPr>
        <w:t>zakwalifikowanych jako ciśnieniowe. Dotyczy to zaworów regulacyjnych, odcinających,</w:t>
      </w:r>
      <w:r>
        <w:rPr>
          <w:rFonts w:ascii="Arial" w:hAnsi="Arial" w:cs="Arial"/>
          <w:sz w:val="22"/>
          <w:szCs w:val="22"/>
        </w:rPr>
        <w:t xml:space="preserve"> </w:t>
      </w:r>
      <w:r w:rsidRPr="00A533AE">
        <w:rPr>
          <w:rFonts w:ascii="Arial" w:hAnsi="Arial" w:cs="Arial"/>
          <w:sz w:val="22"/>
          <w:szCs w:val="22"/>
        </w:rPr>
        <w:t>regulatorów bezpośredni</w:t>
      </w:r>
      <w:r>
        <w:rPr>
          <w:rFonts w:ascii="Arial" w:hAnsi="Arial" w:cs="Arial"/>
          <w:sz w:val="22"/>
          <w:szCs w:val="22"/>
        </w:rPr>
        <w:t xml:space="preserve">ego działania, pochew czujników </w:t>
      </w:r>
      <w:r w:rsidRPr="00A533AE">
        <w:rPr>
          <w:rFonts w:ascii="Arial" w:hAnsi="Arial" w:cs="Arial"/>
          <w:sz w:val="22"/>
          <w:szCs w:val="22"/>
        </w:rPr>
        <w:t>termometrycznych oraz przepływomierzy.</w:t>
      </w:r>
    </w:p>
    <w:p w14:paraId="1A5CDE5E" w14:textId="77777777" w:rsidR="00B90D26" w:rsidRPr="00A533AE" w:rsidRDefault="00B90D26" w:rsidP="00F328C8">
      <w:pPr>
        <w:jc w:val="both"/>
        <w:rPr>
          <w:rFonts w:ascii="Arial" w:hAnsi="Arial" w:cs="Arial"/>
          <w:sz w:val="22"/>
          <w:szCs w:val="22"/>
        </w:rPr>
      </w:pPr>
    </w:p>
    <w:p w14:paraId="77CB6CD9" w14:textId="77777777" w:rsidR="00B90D26" w:rsidRPr="00A533AE" w:rsidRDefault="00B90D26" w:rsidP="00F328C8">
      <w:pPr>
        <w:jc w:val="both"/>
        <w:rPr>
          <w:rFonts w:ascii="Arial" w:hAnsi="Arial" w:cs="Arial"/>
          <w:sz w:val="22"/>
          <w:szCs w:val="22"/>
        </w:rPr>
      </w:pPr>
      <w:r w:rsidRPr="00A533AE">
        <w:rPr>
          <w:rFonts w:ascii="Arial" w:hAnsi="Arial" w:cs="Arial"/>
          <w:sz w:val="22"/>
          <w:szCs w:val="22"/>
        </w:rPr>
        <w:t>Zawory odc</w:t>
      </w:r>
      <w:r>
        <w:rPr>
          <w:rFonts w:ascii="Arial" w:hAnsi="Arial" w:cs="Arial"/>
          <w:sz w:val="22"/>
          <w:szCs w:val="22"/>
        </w:rPr>
        <w:t xml:space="preserve">inające zamontowane na króćcach </w:t>
      </w:r>
      <w:r w:rsidRPr="00A533AE">
        <w:rPr>
          <w:rFonts w:ascii="Arial" w:hAnsi="Arial" w:cs="Arial"/>
          <w:sz w:val="22"/>
          <w:szCs w:val="22"/>
        </w:rPr>
        <w:t>aparatury pomiarowej są ujęte</w:t>
      </w:r>
      <w:r>
        <w:rPr>
          <w:rFonts w:ascii="Arial" w:hAnsi="Arial" w:cs="Arial"/>
          <w:sz w:val="22"/>
          <w:szCs w:val="22"/>
        </w:rPr>
        <w:t xml:space="preserve"> </w:t>
      </w:r>
      <w:r>
        <w:rPr>
          <w:rFonts w:ascii="Arial" w:hAnsi="Arial" w:cs="Arial"/>
          <w:sz w:val="22"/>
          <w:szCs w:val="22"/>
        </w:rPr>
        <w:br/>
      </w:r>
      <w:r w:rsidRPr="00A533AE">
        <w:rPr>
          <w:rFonts w:ascii="Arial" w:hAnsi="Arial" w:cs="Arial"/>
          <w:sz w:val="22"/>
          <w:szCs w:val="22"/>
        </w:rPr>
        <w:t>w projekcie branży mechanicznej.</w:t>
      </w:r>
    </w:p>
    <w:p w14:paraId="521BC395" w14:textId="77777777" w:rsidR="00B90D26" w:rsidRDefault="00B90D26" w:rsidP="00F328C8">
      <w:pPr>
        <w:jc w:val="both"/>
        <w:rPr>
          <w:rFonts w:ascii="Arial" w:hAnsi="Arial" w:cs="Arial"/>
          <w:sz w:val="22"/>
          <w:szCs w:val="22"/>
        </w:rPr>
      </w:pPr>
    </w:p>
    <w:p w14:paraId="0E2B039F" w14:textId="77777777" w:rsidR="00FF67A7" w:rsidRDefault="00B90D26" w:rsidP="00F328C8">
      <w:pPr>
        <w:autoSpaceDE w:val="0"/>
        <w:autoSpaceDN w:val="0"/>
        <w:adjustRightInd w:val="0"/>
        <w:jc w:val="both"/>
        <w:rPr>
          <w:rFonts w:ascii="Arial" w:eastAsia="Calibri" w:hAnsi="Arial" w:cs="Arial"/>
          <w:sz w:val="22"/>
          <w:szCs w:val="22"/>
        </w:rPr>
      </w:pPr>
      <w:r w:rsidRPr="00570A23">
        <w:rPr>
          <w:rFonts w:ascii="Arial" w:hAnsi="Arial" w:cs="Arial"/>
          <w:sz w:val="22"/>
          <w:szCs w:val="22"/>
        </w:rPr>
        <w:t xml:space="preserve">Do urządzeń ciśnieniowych ma zastosowanie ”Dyrektywa Parlamentu Europejskiego </w:t>
      </w:r>
      <w:r w:rsidRPr="00570A23">
        <w:rPr>
          <w:rFonts w:ascii="Arial" w:hAnsi="Arial" w:cs="Arial"/>
          <w:sz w:val="22"/>
          <w:szCs w:val="22"/>
        </w:rPr>
        <w:br/>
        <w:t xml:space="preserve">i  Rady nr </w:t>
      </w:r>
      <w:r w:rsidR="00B420EB" w:rsidRPr="00570A23">
        <w:rPr>
          <w:rFonts w:ascii="Arial" w:hAnsi="Arial" w:cs="Arial"/>
          <w:sz w:val="22"/>
          <w:szCs w:val="22"/>
        </w:rPr>
        <w:t>2014</w:t>
      </w:r>
      <w:r w:rsidRPr="00570A23">
        <w:rPr>
          <w:rFonts w:ascii="Arial" w:hAnsi="Arial" w:cs="Arial"/>
          <w:sz w:val="22"/>
          <w:szCs w:val="22"/>
        </w:rPr>
        <w:t>/</w:t>
      </w:r>
      <w:r w:rsidR="00B420EB" w:rsidRPr="00570A23">
        <w:rPr>
          <w:rFonts w:ascii="Arial" w:hAnsi="Arial" w:cs="Arial"/>
          <w:sz w:val="22"/>
          <w:szCs w:val="22"/>
        </w:rPr>
        <w:t>68</w:t>
      </w:r>
      <w:r w:rsidRPr="00570A23">
        <w:rPr>
          <w:rFonts w:ascii="Arial" w:hAnsi="Arial" w:cs="Arial"/>
          <w:sz w:val="22"/>
          <w:szCs w:val="22"/>
        </w:rPr>
        <w:t>/</w:t>
      </w:r>
      <w:r w:rsidR="0027113A">
        <w:rPr>
          <w:rFonts w:ascii="Arial" w:hAnsi="Arial" w:cs="Arial"/>
          <w:sz w:val="22"/>
          <w:szCs w:val="22"/>
        </w:rPr>
        <w:t>EU</w:t>
      </w:r>
      <w:r w:rsidRPr="00570A23">
        <w:rPr>
          <w:rFonts w:ascii="Arial" w:hAnsi="Arial" w:cs="Arial"/>
          <w:sz w:val="22"/>
          <w:szCs w:val="22"/>
        </w:rPr>
        <w:t xml:space="preserve"> </w:t>
      </w:r>
      <w:r w:rsidR="00B420EB" w:rsidRPr="00570A23">
        <w:rPr>
          <w:rFonts w:ascii="Arial" w:eastAsia="Calibri" w:hAnsi="Arial" w:cs="Arial"/>
          <w:sz w:val="22"/>
          <w:szCs w:val="22"/>
        </w:rPr>
        <w:t xml:space="preserve">z dnia 15 maja 2014 roku w sprawie harmonizacji </w:t>
      </w:r>
      <w:r w:rsidR="00570A23">
        <w:rPr>
          <w:rFonts w:ascii="Arial" w:eastAsia="Calibri" w:hAnsi="Arial" w:cs="Arial"/>
          <w:sz w:val="22"/>
          <w:szCs w:val="22"/>
        </w:rPr>
        <w:t>ustawodawstw</w:t>
      </w:r>
      <w:r w:rsidR="00B420EB" w:rsidRPr="00570A23">
        <w:rPr>
          <w:rFonts w:ascii="Arial" w:eastAsia="Calibri" w:hAnsi="Arial" w:cs="Arial"/>
          <w:sz w:val="22"/>
          <w:szCs w:val="22"/>
        </w:rPr>
        <w:t xml:space="preserve"> państw członkowskich odnoszących się do udostępniania na rynku urządzeń ciśnieniowych’’, która to zastępuje wytyczne dyrektywy </w:t>
      </w:r>
      <w:r w:rsidR="00865E7C">
        <w:rPr>
          <w:rFonts w:ascii="Arial" w:eastAsia="Calibri" w:hAnsi="Arial" w:cs="Arial"/>
          <w:sz w:val="22"/>
          <w:szCs w:val="22"/>
        </w:rPr>
        <w:t>2004</w:t>
      </w:r>
      <w:r w:rsidR="00B420EB" w:rsidRPr="00570A23">
        <w:rPr>
          <w:rFonts w:ascii="Arial" w:eastAsia="Calibri" w:hAnsi="Arial" w:cs="Arial"/>
          <w:sz w:val="22"/>
          <w:szCs w:val="22"/>
        </w:rPr>
        <w:t>/2</w:t>
      </w:r>
      <w:r w:rsidR="00865E7C">
        <w:rPr>
          <w:rFonts w:ascii="Arial" w:eastAsia="Calibri" w:hAnsi="Arial" w:cs="Arial"/>
          <w:sz w:val="22"/>
          <w:szCs w:val="22"/>
        </w:rPr>
        <w:t>2</w:t>
      </w:r>
      <w:r w:rsidR="00B420EB" w:rsidRPr="00570A23">
        <w:rPr>
          <w:rFonts w:ascii="Arial" w:eastAsia="Calibri" w:hAnsi="Arial" w:cs="Arial"/>
          <w:sz w:val="22"/>
          <w:szCs w:val="22"/>
        </w:rPr>
        <w:t>/WE.</w:t>
      </w:r>
    </w:p>
    <w:p w14:paraId="2336B218" w14:textId="77777777" w:rsidR="004A17A9" w:rsidRDefault="004A17A9" w:rsidP="00F328C8">
      <w:pPr>
        <w:autoSpaceDE w:val="0"/>
        <w:autoSpaceDN w:val="0"/>
        <w:adjustRightInd w:val="0"/>
        <w:jc w:val="both"/>
        <w:rPr>
          <w:rFonts w:ascii="Arial" w:eastAsia="Calibri" w:hAnsi="Arial" w:cs="Arial"/>
          <w:sz w:val="22"/>
          <w:szCs w:val="22"/>
        </w:rPr>
      </w:pPr>
    </w:p>
    <w:p w14:paraId="045B1991" w14:textId="77777777" w:rsidR="00B90D26" w:rsidRDefault="004A17A9" w:rsidP="0056318D">
      <w:pPr>
        <w:autoSpaceDE w:val="0"/>
        <w:autoSpaceDN w:val="0"/>
        <w:adjustRightInd w:val="0"/>
        <w:jc w:val="both"/>
        <w:rPr>
          <w:rFonts w:ascii="Arial" w:eastAsia="Calibri" w:hAnsi="Arial" w:cs="Arial"/>
          <w:sz w:val="22"/>
          <w:szCs w:val="22"/>
        </w:rPr>
      </w:pPr>
      <w:r>
        <w:rPr>
          <w:rFonts w:ascii="Arial" w:eastAsia="Calibri" w:hAnsi="Arial" w:cs="Arial"/>
          <w:sz w:val="22"/>
          <w:szCs w:val="22"/>
        </w:rPr>
        <w:t>Do wszystkich urządzeń mających kontakt z medium wymagany jest certyfikat materiałowy 3.1 zgodnie z EN 10204.</w:t>
      </w:r>
    </w:p>
    <w:p w14:paraId="35F070CC" w14:textId="77777777" w:rsidR="007F4433" w:rsidRPr="0056318D" w:rsidRDefault="007F4433" w:rsidP="0056318D">
      <w:pPr>
        <w:autoSpaceDE w:val="0"/>
        <w:autoSpaceDN w:val="0"/>
        <w:adjustRightInd w:val="0"/>
        <w:jc w:val="both"/>
        <w:rPr>
          <w:rFonts w:ascii="Arial" w:eastAsia="Calibri" w:hAnsi="Arial" w:cs="Arial"/>
          <w:sz w:val="22"/>
          <w:szCs w:val="22"/>
        </w:rPr>
      </w:pPr>
    </w:p>
    <w:p w14:paraId="64240086" w14:textId="77777777" w:rsidR="00B90D26" w:rsidRPr="00131E4B" w:rsidRDefault="00B90D26" w:rsidP="00F328C8">
      <w:pPr>
        <w:pStyle w:val="Nagwek1"/>
        <w:numPr>
          <w:ilvl w:val="2"/>
          <w:numId w:val="1"/>
        </w:numPr>
        <w:tabs>
          <w:tab w:val="clear" w:pos="1440"/>
          <w:tab w:val="num" w:pos="709"/>
        </w:tabs>
        <w:ind w:left="709" w:hanging="709"/>
        <w:jc w:val="both"/>
        <w:rPr>
          <w:rFonts w:cs="Arial"/>
          <w:szCs w:val="22"/>
        </w:rPr>
      </w:pPr>
      <w:bookmarkStart w:id="11" w:name="_Toc475077750"/>
      <w:r w:rsidRPr="00131E4B">
        <w:rPr>
          <w:rFonts w:cs="Arial"/>
          <w:szCs w:val="22"/>
        </w:rPr>
        <w:t>Aparatura branży pomiarów i automatyki podlegająca certyfikacji jako urządzenia przeznaczone do użytku w przestrzeniach zagrożonych wybuchem</w:t>
      </w:r>
      <w:bookmarkEnd w:id="11"/>
    </w:p>
    <w:p w14:paraId="5434FA48" w14:textId="77777777" w:rsidR="00B90D26" w:rsidRDefault="00B90D26" w:rsidP="00B90D26"/>
    <w:p w14:paraId="0F7281B0" w14:textId="77777777" w:rsidR="00B90D26" w:rsidRDefault="00B90D26" w:rsidP="00F328C8">
      <w:pPr>
        <w:jc w:val="both"/>
        <w:rPr>
          <w:rFonts w:ascii="Arial" w:hAnsi="Arial" w:cs="Arial"/>
          <w:sz w:val="22"/>
          <w:szCs w:val="22"/>
        </w:rPr>
      </w:pPr>
      <w:r>
        <w:rPr>
          <w:rFonts w:ascii="Arial" w:hAnsi="Arial" w:cs="Arial"/>
          <w:sz w:val="22"/>
          <w:szCs w:val="22"/>
        </w:rPr>
        <w:t>Jeśli w</w:t>
      </w:r>
      <w:r w:rsidRPr="00A533AE">
        <w:rPr>
          <w:rFonts w:ascii="Arial" w:hAnsi="Arial" w:cs="Arial"/>
          <w:sz w:val="22"/>
          <w:szCs w:val="22"/>
        </w:rPr>
        <w:t xml:space="preserve"> przestrzeniach zagrożonych wybuchem na instalacji zlokalizowane</w:t>
      </w:r>
      <w:r>
        <w:rPr>
          <w:rFonts w:ascii="Arial" w:hAnsi="Arial" w:cs="Arial"/>
          <w:sz w:val="22"/>
          <w:szCs w:val="22"/>
        </w:rPr>
        <w:t xml:space="preserve"> </w:t>
      </w:r>
      <w:r w:rsidRPr="00A533AE">
        <w:rPr>
          <w:rFonts w:ascii="Arial" w:hAnsi="Arial" w:cs="Arial"/>
          <w:sz w:val="22"/>
          <w:szCs w:val="22"/>
        </w:rPr>
        <w:t>będzie wyposażenie branży pomiarów i automatyki zainstalowane w części</w:t>
      </w:r>
      <w:r>
        <w:rPr>
          <w:rFonts w:ascii="Arial" w:hAnsi="Arial" w:cs="Arial"/>
          <w:sz w:val="22"/>
          <w:szCs w:val="22"/>
        </w:rPr>
        <w:t xml:space="preserve"> </w:t>
      </w:r>
      <w:r w:rsidRPr="00A533AE">
        <w:rPr>
          <w:rFonts w:ascii="Arial" w:hAnsi="Arial" w:cs="Arial"/>
          <w:sz w:val="22"/>
          <w:szCs w:val="22"/>
        </w:rPr>
        <w:t>obiektowej</w:t>
      </w:r>
      <w:r>
        <w:rPr>
          <w:rFonts w:ascii="Arial" w:hAnsi="Arial" w:cs="Arial"/>
          <w:sz w:val="22"/>
          <w:szCs w:val="22"/>
        </w:rPr>
        <w:t xml:space="preserve"> to</w:t>
      </w:r>
      <w:r w:rsidRPr="00A533AE">
        <w:rPr>
          <w:rFonts w:ascii="Arial" w:hAnsi="Arial" w:cs="Arial"/>
          <w:sz w:val="22"/>
          <w:szCs w:val="22"/>
        </w:rPr>
        <w:t xml:space="preserve"> podlega ono certyfikacji.</w:t>
      </w:r>
    </w:p>
    <w:p w14:paraId="36E5F522" w14:textId="77777777" w:rsidR="00B90D26" w:rsidRDefault="00B90D26" w:rsidP="00F328C8">
      <w:pPr>
        <w:jc w:val="both"/>
        <w:rPr>
          <w:rFonts w:ascii="Arial" w:hAnsi="Arial" w:cs="Arial"/>
          <w:sz w:val="22"/>
          <w:szCs w:val="22"/>
        </w:rPr>
      </w:pPr>
    </w:p>
    <w:p w14:paraId="2EF9FC09" w14:textId="77777777" w:rsidR="00B90D26" w:rsidRPr="00A533AE" w:rsidRDefault="00B90D26" w:rsidP="00F328C8">
      <w:pPr>
        <w:jc w:val="both"/>
        <w:rPr>
          <w:rFonts w:ascii="Arial" w:hAnsi="Arial" w:cs="Arial"/>
          <w:sz w:val="22"/>
          <w:szCs w:val="22"/>
        </w:rPr>
      </w:pPr>
      <w:r w:rsidRPr="00A533AE">
        <w:rPr>
          <w:rFonts w:ascii="Arial" w:hAnsi="Arial" w:cs="Arial"/>
          <w:sz w:val="22"/>
          <w:szCs w:val="22"/>
        </w:rPr>
        <w:t>Dotyczy to</w:t>
      </w:r>
      <w:r>
        <w:rPr>
          <w:rFonts w:ascii="Arial" w:hAnsi="Arial" w:cs="Arial"/>
          <w:sz w:val="22"/>
          <w:szCs w:val="22"/>
        </w:rPr>
        <w:t xml:space="preserve"> następujących urządzeń</w:t>
      </w:r>
      <w:r w:rsidRPr="00A533AE">
        <w:rPr>
          <w:rFonts w:ascii="Arial" w:hAnsi="Arial" w:cs="Arial"/>
          <w:sz w:val="22"/>
          <w:szCs w:val="22"/>
        </w:rPr>
        <w:t xml:space="preserve">: </w:t>
      </w:r>
    </w:p>
    <w:p w14:paraId="4746A136"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przetworników ciśnienia i różnicy ciśnień,</w:t>
      </w:r>
    </w:p>
    <w:p w14:paraId="7BA37A71"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przetworników poziomu,</w:t>
      </w:r>
    </w:p>
    <w:p w14:paraId="499D3B7C"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lastRenderedPageBreak/>
        <w:t>przepływomierzy,</w:t>
      </w:r>
    </w:p>
    <w:p w14:paraId="2FFFD665"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przetworników R/I w pomiarach temperatury,</w:t>
      </w:r>
    </w:p>
    <w:p w14:paraId="04D0AC13"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czujników temperatury,</w:t>
      </w:r>
    </w:p>
    <w:p w14:paraId="5465FE09" w14:textId="77777777" w:rsidR="0040481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analizatorów,</w:t>
      </w:r>
      <w:r w:rsidR="00404816" w:rsidRPr="00404816">
        <w:rPr>
          <w:rFonts w:ascii="Arial" w:hAnsi="Arial" w:cs="Arial"/>
          <w:sz w:val="22"/>
          <w:szCs w:val="22"/>
        </w:rPr>
        <w:t xml:space="preserve"> </w:t>
      </w:r>
    </w:p>
    <w:p w14:paraId="67CF94C1" w14:textId="77777777" w:rsidR="00B90D26" w:rsidRDefault="00404816" w:rsidP="00461418">
      <w:pPr>
        <w:pStyle w:val="Akapitzlist"/>
        <w:numPr>
          <w:ilvl w:val="0"/>
          <w:numId w:val="13"/>
        </w:numPr>
        <w:jc w:val="both"/>
        <w:rPr>
          <w:rFonts w:ascii="Arial" w:hAnsi="Arial" w:cs="Arial"/>
          <w:sz w:val="22"/>
          <w:szCs w:val="22"/>
        </w:rPr>
      </w:pPr>
      <w:r>
        <w:rPr>
          <w:rFonts w:ascii="Arial" w:hAnsi="Arial" w:cs="Arial"/>
          <w:sz w:val="22"/>
          <w:szCs w:val="22"/>
        </w:rPr>
        <w:t>pomieszczeń</w:t>
      </w:r>
      <w:r w:rsidR="00F5138C">
        <w:rPr>
          <w:rFonts w:ascii="Arial" w:hAnsi="Arial" w:cs="Arial"/>
          <w:sz w:val="22"/>
          <w:szCs w:val="22"/>
        </w:rPr>
        <w:t>/kiosków</w:t>
      </w:r>
      <w:r w:rsidRPr="00B90D26">
        <w:rPr>
          <w:rFonts w:ascii="Arial" w:hAnsi="Arial" w:cs="Arial"/>
          <w:sz w:val="22"/>
          <w:szCs w:val="22"/>
        </w:rPr>
        <w:t xml:space="preserve"> analizatorów</w:t>
      </w:r>
      <w:r>
        <w:rPr>
          <w:rFonts w:ascii="Arial" w:hAnsi="Arial" w:cs="Arial"/>
          <w:sz w:val="22"/>
          <w:szCs w:val="22"/>
        </w:rPr>
        <w:t>,</w:t>
      </w:r>
    </w:p>
    <w:p w14:paraId="218AA920" w14:textId="77777777" w:rsidR="000B4A7F" w:rsidRPr="00B90D26" w:rsidRDefault="000B4A7F" w:rsidP="00461418">
      <w:pPr>
        <w:pStyle w:val="Akapitzlist"/>
        <w:numPr>
          <w:ilvl w:val="0"/>
          <w:numId w:val="13"/>
        </w:numPr>
        <w:jc w:val="both"/>
        <w:rPr>
          <w:rFonts w:ascii="Arial" w:hAnsi="Arial" w:cs="Arial"/>
          <w:sz w:val="22"/>
          <w:szCs w:val="22"/>
        </w:rPr>
      </w:pPr>
      <w:r>
        <w:rPr>
          <w:rFonts w:ascii="Arial" w:hAnsi="Arial" w:cs="Arial"/>
          <w:sz w:val="22"/>
          <w:szCs w:val="22"/>
        </w:rPr>
        <w:t>detektorów gazów,</w:t>
      </w:r>
    </w:p>
    <w:p w14:paraId="5F86F183"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skrzynek połączeniowych wraz z wyposażeniem,</w:t>
      </w:r>
    </w:p>
    <w:p w14:paraId="56EC13F7"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siłowników i ustawników zaworów zdalnie sterowanych,</w:t>
      </w:r>
    </w:p>
    <w:p w14:paraId="39C6E1B8"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zaworów elektromagnetycznych,</w:t>
      </w:r>
    </w:p>
    <w:p w14:paraId="1DCE1468"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dławików kablowych i zaślepek,</w:t>
      </w:r>
    </w:p>
    <w:p w14:paraId="05F194FA"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sygnalizatorów,</w:t>
      </w:r>
    </w:p>
    <w:p w14:paraId="1FED0155"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inteligentnych pozycjonerów,</w:t>
      </w:r>
    </w:p>
    <w:p w14:paraId="6258CA6E" w14:textId="77777777" w:rsidR="0040481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wyłączników krańcowych (krańcówek),</w:t>
      </w:r>
    </w:p>
    <w:p w14:paraId="035AD2C7" w14:textId="77777777" w:rsidR="00F328C8" w:rsidRPr="0075252E" w:rsidRDefault="00404816" w:rsidP="00461418">
      <w:pPr>
        <w:pStyle w:val="Akapitzlist"/>
        <w:numPr>
          <w:ilvl w:val="0"/>
          <w:numId w:val="13"/>
        </w:numPr>
        <w:jc w:val="both"/>
        <w:rPr>
          <w:rFonts w:ascii="Arial" w:hAnsi="Arial" w:cs="Arial"/>
          <w:sz w:val="22"/>
          <w:szCs w:val="22"/>
        </w:rPr>
      </w:pPr>
      <w:r w:rsidRPr="0075252E">
        <w:rPr>
          <w:rFonts w:ascii="Arial" w:eastAsia="Calibri" w:hAnsi="Arial" w:cs="Arial"/>
          <w:sz w:val="22"/>
          <w:szCs w:val="22"/>
        </w:rPr>
        <w:t>urządzeń automatyki w systemach przewietrzania silników elektrycznych,</w:t>
      </w:r>
    </w:p>
    <w:p w14:paraId="4E54D696" w14:textId="77777777" w:rsidR="00404816" w:rsidRPr="0075252E" w:rsidRDefault="00404816" w:rsidP="00461418">
      <w:pPr>
        <w:pStyle w:val="Akapitzlist"/>
        <w:numPr>
          <w:ilvl w:val="0"/>
          <w:numId w:val="13"/>
        </w:numPr>
        <w:jc w:val="both"/>
        <w:rPr>
          <w:rFonts w:ascii="Arial" w:hAnsi="Arial" w:cs="Arial"/>
          <w:sz w:val="22"/>
          <w:szCs w:val="22"/>
        </w:rPr>
      </w:pPr>
      <w:r w:rsidRPr="0075252E">
        <w:rPr>
          <w:rFonts w:ascii="Arial" w:eastAsia="Calibri" w:hAnsi="Arial" w:cs="Arial"/>
          <w:sz w:val="22"/>
          <w:szCs w:val="22"/>
        </w:rPr>
        <w:t>aparatury stowarzyszonej (separatory galwaniczne, karty WE/WY)</w:t>
      </w:r>
      <w:r w:rsidR="0075252E">
        <w:rPr>
          <w:rFonts w:ascii="Arial" w:eastAsia="Calibri" w:hAnsi="Arial" w:cs="Arial"/>
          <w:sz w:val="22"/>
          <w:szCs w:val="22"/>
        </w:rPr>
        <w:t>,</w:t>
      </w:r>
    </w:p>
    <w:p w14:paraId="27B91E79"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oraz innych urządzeń stanowiących wyposażenie instalacji.</w:t>
      </w:r>
    </w:p>
    <w:p w14:paraId="03D2C39B" w14:textId="77777777" w:rsidR="00B90D26" w:rsidRPr="00A533AE" w:rsidRDefault="00B90D26" w:rsidP="00F328C8">
      <w:pPr>
        <w:jc w:val="both"/>
        <w:rPr>
          <w:rFonts w:ascii="Arial" w:hAnsi="Arial" w:cs="Arial"/>
          <w:color w:val="FF00FF"/>
          <w:sz w:val="22"/>
          <w:szCs w:val="22"/>
        </w:rPr>
      </w:pPr>
    </w:p>
    <w:p w14:paraId="47A6B4E6" w14:textId="77777777" w:rsidR="00C01C50" w:rsidRDefault="00B90D26" w:rsidP="00F328C8">
      <w:pPr>
        <w:jc w:val="both"/>
        <w:rPr>
          <w:rFonts w:ascii="Arial" w:hAnsi="Arial" w:cs="Arial"/>
          <w:sz w:val="22"/>
          <w:szCs w:val="22"/>
        </w:rPr>
      </w:pPr>
      <w:r w:rsidRPr="0075252E">
        <w:rPr>
          <w:rFonts w:ascii="Arial" w:hAnsi="Arial" w:cs="Arial"/>
          <w:sz w:val="22"/>
          <w:szCs w:val="22"/>
        </w:rPr>
        <w:t xml:space="preserve">Do wytwarzania i eksploatacji urządzeń przeznaczonych do użytku w przestrzeniach zagrożonych wybuchem ma zastosowanie ”Dyrektywa Parlamentu Europejskiego i Rady nr </w:t>
      </w:r>
      <w:r w:rsidR="001E2C3C" w:rsidRPr="0075252E">
        <w:rPr>
          <w:rStyle w:val="Pogrubienie"/>
          <w:rFonts w:ascii="Arial" w:hAnsi="Arial" w:cs="Helvetica"/>
          <w:b w:val="0"/>
          <w:sz w:val="22"/>
        </w:rPr>
        <w:t>2014/34/UE</w:t>
      </w:r>
      <w:r w:rsidR="001E2C3C" w:rsidRPr="0075252E" w:rsidDel="001E2C3C">
        <w:rPr>
          <w:rFonts w:ascii="Arial" w:hAnsi="Arial" w:cs="Arial"/>
          <w:sz w:val="22"/>
          <w:szCs w:val="22"/>
        </w:rPr>
        <w:t xml:space="preserve"> </w:t>
      </w:r>
      <w:r w:rsidRPr="0075252E">
        <w:rPr>
          <w:rFonts w:ascii="Arial" w:hAnsi="Arial" w:cs="Arial"/>
          <w:sz w:val="22"/>
          <w:szCs w:val="22"/>
        </w:rPr>
        <w:t xml:space="preserve">z dnia </w:t>
      </w:r>
      <w:r w:rsidR="001E2C3C" w:rsidRPr="0075252E">
        <w:rPr>
          <w:rFonts w:ascii="Arial" w:hAnsi="Arial" w:cs="Arial"/>
          <w:sz w:val="22"/>
          <w:szCs w:val="22"/>
        </w:rPr>
        <w:t>26 lutego 201</w:t>
      </w:r>
      <w:r w:rsidR="00B420EB" w:rsidRPr="0075252E">
        <w:rPr>
          <w:rFonts w:ascii="Arial" w:hAnsi="Arial" w:cs="Arial"/>
          <w:sz w:val="22"/>
          <w:szCs w:val="22"/>
        </w:rPr>
        <w:t>4</w:t>
      </w:r>
      <w:r w:rsidR="001E2C3C" w:rsidRPr="0075252E">
        <w:rPr>
          <w:rFonts w:ascii="Arial" w:hAnsi="Arial" w:cs="Arial"/>
          <w:sz w:val="22"/>
          <w:szCs w:val="22"/>
        </w:rPr>
        <w:t xml:space="preserve"> </w:t>
      </w:r>
      <w:r w:rsidRPr="0075252E">
        <w:rPr>
          <w:rFonts w:ascii="Arial" w:hAnsi="Arial" w:cs="Arial"/>
          <w:sz w:val="22"/>
          <w:szCs w:val="22"/>
        </w:rPr>
        <w:t>roku</w:t>
      </w:r>
      <w:r w:rsidR="001E2C3C" w:rsidRPr="0075252E">
        <w:rPr>
          <w:rFonts w:ascii="Arial" w:hAnsi="Arial" w:cs="Arial"/>
          <w:sz w:val="22"/>
          <w:szCs w:val="22"/>
        </w:rPr>
        <w:t xml:space="preserve"> w sprawie harmonizacji ustawodawstw państw członkowskich odnoszących się do urządzeń i systemów ochronnych przeznaczonych do użytku w atmosferze potencjalnie wybuchowej</w:t>
      </w:r>
      <w:r w:rsidRPr="0075252E">
        <w:rPr>
          <w:rFonts w:ascii="Arial" w:hAnsi="Arial" w:cs="Arial"/>
          <w:sz w:val="22"/>
          <w:szCs w:val="22"/>
        </w:rPr>
        <w:t xml:space="preserve">”. </w:t>
      </w:r>
    </w:p>
    <w:p w14:paraId="6176C01B" w14:textId="77777777" w:rsidR="000E4353" w:rsidRDefault="000E4353" w:rsidP="00F328C8">
      <w:pPr>
        <w:jc w:val="both"/>
        <w:rPr>
          <w:rFonts w:ascii="Arial" w:hAnsi="Arial" w:cs="Arial"/>
          <w:sz w:val="22"/>
          <w:szCs w:val="22"/>
        </w:rPr>
      </w:pPr>
    </w:p>
    <w:p w14:paraId="23B4C2DF" w14:textId="77777777" w:rsidR="00B90D26" w:rsidRDefault="00B90D26" w:rsidP="00B90D26">
      <w:pPr>
        <w:jc w:val="both"/>
        <w:rPr>
          <w:rFonts w:ascii="Arial" w:hAnsi="Arial" w:cs="Arial"/>
          <w:sz w:val="22"/>
          <w:szCs w:val="22"/>
        </w:rPr>
      </w:pPr>
      <w:r w:rsidRPr="00A533AE">
        <w:rPr>
          <w:rFonts w:ascii="Arial" w:hAnsi="Arial" w:cs="Arial"/>
          <w:sz w:val="22"/>
          <w:szCs w:val="22"/>
        </w:rPr>
        <w:t xml:space="preserve">Do certyfikacji tych urządzeń uprawnione są  wszystkie organizacje, które znajdą się na liście jednostek notyfikowanych opublikowanej w Dzienniku Urzędowym </w:t>
      </w:r>
      <w:r w:rsidR="00272A5C">
        <w:rPr>
          <w:rFonts w:ascii="Arial" w:hAnsi="Arial" w:cs="Arial"/>
          <w:sz w:val="22"/>
          <w:szCs w:val="22"/>
        </w:rPr>
        <w:t>Unii Europejskiej</w:t>
      </w:r>
      <w:r w:rsidRPr="00A533AE">
        <w:rPr>
          <w:rFonts w:ascii="Arial" w:hAnsi="Arial" w:cs="Arial"/>
          <w:sz w:val="22"/>
          <w:szCs w:val="22"/>
        </w:rPr>
        <w:t>.</w:t>
      </w:r>
    </w:p>
    <w:p w14:paraId="68A4B08A" w14:textId="77777777" w:rsidR="000E4353" w:rsidRDefault="000E4353" w:rsidP="00B90D26">
      <w:pPr>
        <w:jc w:val="both"/>
        <w:rPr>
          <w:rFonts w:ascii="Arial" w:hAnsi="Arial" w:cs="Arial"/>
          <w:sz w:val="22"/>
          <w:szCs w:val="22"/>
        </w:rPr>
      </w:pPr>
    </w:p>
    <w:p w14:paraId="11157B92" w14:textId="77777777" w:rsidR="00701935" w:rsidRDefault="00701935" w:rsidP="00B90D26">
      <w:pPr>
        <w:jc w:val="both"/>
        <w:rPr>
          <w:rFonts w:ascii="Arial" w:hAnsi="Arial" w:cs="Arial"/>
          <w:sz w:val="22"/>
          <w:szCs w:val="22"/>
        </w:rPr>
      </w:pPr>
    </w:p>
    <w:p w14:paraId="003256ED" w14:textId="77777777" w:rsidR="00701935" w:rsidRDefault="00701935" w:rsidP="00B90D26">
      <w:pPr>
        <w:jc w:val="both"/>
        <w:rPr>
          <w:rFonts w:ascii="Arial" w:hAnsi="Arial" w:cs="Arial"/>
          <w:sz w:val="22"/>
          <w:szCs w:val="22"/>
        </w:rPr>
      </w:pPr>
    </w:p>
    <w:p w14:paraId="263D6F22" w14:textId="77777777" w:rsidR="00701935" w:rsidRDefault="00701935" w:rsidP="00B90D26">
      <w:pPr>
        <w:jc w:val="both"/>
        <w:rPr>
          <w:rFonts w:ascii="Arial" w:hAnsi="Arial" w:cs="Arial"/>
          <w:sz w:val="22"/>
          <w:szCs w:val="22"/>
        </w:rPr>
      </w:pPr>
    </w:p>
    <w:p w14:paraId="1DDD2533" w14:textId="77777777" w:rsidR="00701935" w:rsidRDefault="00701935" w:rsidP="00B90D26">
      <w:pPr>
        <w:jc w:val="both"/>
        <w:rPr>
          <w:rFonts w:ascii="Arial" w:hAnsi="Arial" w:cs="Arial"/>
          <w:sz w:val="22"/>
          <w:szCs w:val="22"/>
        </w:rPr>
      </w:pPr>
    </w:p>
    <w:p w14:paraId="47E8E015" w14:textId="77777777" w:rsidR="00701935" w:rsidRDefault="00701935" w:rsidP="00B90D26">
      <w:pPr>
        <w:jc w:val="both"/>
        <w:rPr>
          <w:rFonts w:ascii="Arial" w:hAnsi="Arial" w:cs="Arial"/>
          <w:sz w:val="22"/>
          <w:szCs w:val="22"/>
        </w:rPr>
      </w:pPr>
    </w:p>
    <w:p w14:paraId="4BE95534" w14:textId="77777777" w:rsidR="00701935" w:rsidRDefault="00701935" w:rsidP="00B90D26">
      <w:pPr>
        <w:jc w:val="both"/>
        <w:rPr>
          <w:rFonts w:ascii="Arial" w:hAnsi="Arial" w:cs="Arial"/>
          <w:sz w:val="22"/>
          <w:szCs w:val="22"/>
        </w:rPr>
      </w:pPr>
    </w:p>
    <w:p w14:paraId="517681FC" w14:textId="77777777" w:rsidR="00701935" w:rsidRDefault="00701935" w:rsidP="00B90D26">
      <w:pPr>
        <w:jc w:val="both"/>
        <w:rPr>
          <w:rFonts w:ascii="Arial" w:hAnsi="Arial" w:cs="Arial"/>
          <w:sz w:val="22"/>
          <w:szCs w:val="22"/>
        </w:rPr>
      </w:pPr>
    </w:p>
    <w:p w14:paraId="4A656F12" w14:textId="77777777" w:rsidR="00701935" w:rsidRDefault="00701935" w:rsidP="00B90D26">
      <w:pPr>
        <w:jc w:val="both"/>
        <w:rPr>
          <w:rFonts w:ascii="Arial" w:hAnsi="Arial" w:cs="Arial"/>
          <w:sz w:val="22"/>
          <w:szCs w:val="22"/>
        </w:rPr>
      </w:pPr>
    </w:p>
    <w:p w14:paraId="3062ED2B" w14:textId="77777777" w:rsidR="00701935" w:rsidRDefault="00701935" w:rsidP="00B90D26">
      <w:pPr>
        <w:jc w:val="both"/>
        <w:rPr>
          <w:rFonts w:ascii="Arial" w:hAnsi="Arial" w:cs="Arial"/>
          <w:sz w:val="22"/>
          <w:szCs w:val="22"/>
        </w:rPr>
      </w:pPr>
    </w:p>
    <w:p w14:paraId="5E31461D" w14:textId="77777777" w:rsidR="00701935" w:rsidRDefault="00701935" w:rsidP="00B90D26">
      <w:pPr>
        <w:jc w:val="both"/>
        <w:rPr>
          <w:rFonts w:ascii="Arial" w:hAnsi="Arial" w:cs="Arial"/>
          <w:sz w:val="22"/>
          <w:szCs w:val="22"/>
        </w:rPr>
      </w:pPr>
    </w:p>
    <w:p w14:paraId="235BA8EB" w14:textId="77777777" w:rsidR="00701935" w:rsidRDefault="00701935" w:rsidP="00B90D26">
      <w:pPr>
        <w:jc w:val="both"/>
        <w:rPr>
          <w:rFonts w:ascii="Arial" w:hAnsi="Arial" w:cs="Arial"/>
          <w:sz w:val="22"/>
          <w:szCs w:val="22"/>
        </w:rPr>
      </w:pPr>
    </w:p>
    <w:p w14:paraId="0E6C05CF" w14:textId="77777777" w:rsidR="00701935" w:rsidRDefault="00701935" w:rsidP="00B90D26">
      <w:pPr>
        <w:jc w:val="both"/>
        <w:rPr>
          <w:rFonts w:ascii="Arial" w:hAnsi="Arial" w:cs="Arial"/>
          <w:sz w:val="22"/>
          <w:szCs w:val="22"/>
        </w:rPr>
      </w:pPr>
    </w:p>
    <w:p w14:paraId="61277FC8" w14:textId="77777777" w:rsidR="00701935" w:rsidRDefault="00701935" w:rsidP="00B90D26">
      <w:pPr>
        <w:jc w:val="both"/>
        <w:rPr>
          <w:rFonts w:ascii="Arial" w:hAnsi="Arial" w:cs="Arial"/>
          <w:sz w:val="22"/>
          <w:szCs w:val="22"/>
        </w:rPr>
      </w:pPr>
    </w:p>
    <w:p w14:paraId="435E1497" w14:textId="77777777" w:rsidR="00701935" w:rsidRDefault="00701935" w:rsidP="00B90D26">
      <w:pPr>
        <w:jc w:val="both"/>
        <w:rPr>
          <w:rFonts w:ascii="Arial" w:hAnsi="Arial" w:cs="Arial"/>
          <w:sz w:val="22"/>
          <w:szCs w:val="22"/>
        </w:rPr>
      </w:pPr>
    </w:p>
    <w:p w14:paraId="0B48C524" w14:textId="77777777" w:rsidR="00701935" w:rsidRDefault="00701935" w:rsidP="00B90D26">
      <w:pPr>
        <w:jc w:val="both"/>
        <w:rPr>
          <w:rFonts w:ascii="Arial" w:hAnsi="Arial" w:cs="Arial"/>
          <w:sz w:val="22"/>
          <w:szCs w:val="22"/>
        </w:rPr>
      </w:pPr>
    </w:p>
    <w:p w14:paraId="01BFB938" w14:textId="77777777" w:rsidR="00701935" w:rsidRDefault="00701935" w:rsidP="00B90D26">
      <w:pPr>
        <w:jc w:val="both"/>
        <w:rPr>
          <w:rFonts w:ascii="Arial" w:hAnsi="Arial" w:cs="Arial"/>
          <w:sz w:val="22"/>
          <w:szCs w:val="22"/>
        </w:rPr>
      </w:pPr>
    </w:p>
    <w:p w14:paraId="3331433B" w14:textId="77777777" w:rsidR="00701935" w:rsidRDefault="00701935" w:rsidP="00B90D26">
      <w:pPr>
        <w:jc w:val="both"/>
        <w:rPr>
          <w:rFonts w:ascii="Arial" w:hAnsi="Arial" w:cs="Arial"/>
          <w:sz w:val="22"/>
          <w:szCs w:val="22"/>
        </w:rPr>
      </w:pPr>
    </w:p>
    <w:p w14:paraId="03ECF685" w14:textId="77777777" w:rsidR="00701935" w:rsidRDefault="00701935" w:rsidP="00B90D26">
      <w:pPr>
        <w:jc w:val="both"/>
        <w:rPr>
          <w:rFonts w:ascii="Arial" w:hAnsi="Arial" w:cs="Arial"/>
          <w:sz w:val="22"/>
          <w:szCs w:val="22"/>
        </w:rPr>
      </w:pPr>
    </w:p>
    <w:p w14:paraId="34BA0CC1" w14:textId="77777777" w:rsidR="00701935" w:rsidRDefault="00701935" w:rsidP="00B90D26">
      <w:pPr>
        <w:jc w:val="both"/>
        <w:rPr>
          <w:rFonts w:ascii="Arial" w:hAnsi="Arial" w:cs="Arial"/>
          <w:sz w:val="22"/>
          <w:szCs w:val="22"/>
        </w:rPr>
      </w:pPr>
    </w:p>
    <w:p w14:paraId="60882A0B" w14:textId="77777777" w:rsidR="00701935" w:rsidRDefault="00701935" w:rsidP="00B90D26">
      <w:pPr>
        <w:jc w:val="both"/>
        <w:rPr>
          <w:rFonts w:ascii="Arial" w:hAnsi="Arial" w:cs="Arial"/>
          <w:sz w:val="22"/>
          <w:szCs w:val="22"/>
        </w:rPr>
      </w:pPr>
    </w:p>
    <w:p w14:paraId="62C1D158" w14:textId="77777777" w:rsidR="00701935" w:rsidRDefault="00701935" w:rsidP="00B90D26">
      <w:pPr>
        <w:jc w:val="both"/>
        <w:rPr>
          <w:rFonts w:ascii="Arial" w:hAnsi="Arial" w:cs="Arial"/>
          <w:sz w:val="22"/>
          <w:szCs w:val="22"/>
        </w:rPr>
      </w:pPr>
    </w:p>
    <w:p w14:paraId="408905A5" w14:textId="77777777" w:rsidR="00701935" w:rsidRDefault="00701935" w:rsidP="00B90D26">
      <w:pPr>
        <w:jc w:val="both"/>
        <w:rPr>
          <w:rFonts w:ascii="Arial" w:hAnsi="Arial" w:cs="Arial"/>
          <w:sz w:val="22"/>
          <w:szCs w:val="22"/>
        </w:rPr>
      </w:pPr>
    </w:p>
    <w:p w14:paraId="63AA5B43" w14:textId="77777777" w:rsidR="00701935" w:rsidRDefault="00701935" w:rsidP="00B90D26">
      <w:pPr>
        <w:jc w:val="both"/>
        <w:rPr>
          <w:rFonts w:ascii="Arial" w:hAnsi="Arial" w:cs="Arial"/>
          <w:sz w:val="22"/>
          <w:szCs w:val="22"/>
        </w:rPr>
      </w:pPr>
    </w:p>
    <w:p w14:paraId="197C0EC1" w14:textId="77777777" w:rsidR="00701935" w:rsidRDefault="00701935" w:rsidP="00B90D26">
      <w:pPr>
        <w:jc w:val="both"/>
        <w:rPr>
          <w:rFonts w:ascii="Arial" w:hAnsi="Arial" w:cs="Arial"/>
          <w:sz w:val="22"/>
          <w:szCs w:val="22"/>
        </w:rPr>
      </w:pPr>
    </w:p>
    <w:p w14:paraId="474ECDCA" w14:textId="77777777" w:rsidR="00701935" w:rsidRDefault="00701935" w:rsidP="00B90D26">
      <w:pPr>
        <w:jc w:val="both"/>
        <w:rPr>
          <w:rFonts w:ascii="Arial" w:hAnsi="Arial" w:cs="Arial"/>
          <w:sz w:val="22"/>
          <w:szCs w:val="22"/>
        </w:rPr>
      </w:pPr>
    </w:p>
    <w:p w14:paraId="3539A9C2" w14:textId="77777777" w:rsidR="00701935" w:rsidRDefault="00701935" w:rsidP="00B90D26">
      <w:pPr>
        <w:jc w:val="both"/>
        <w:rPr>
          <w:rFonts w:ascii="Arial" w:hAnsi="Arial" w:cs="Arial"/>
          <w:sz w:val="22"/>
          <w:szCs w:val="22"/>
        </w:rPr>
      </w:pPr>
    </w:p>
    <w:p w14:paraId="0032361F" w14:textId="77777777" w:rsidR="00701935" w:rsidRPr="001107EF" w:rsidRDefault="00701935" w:rsidP="00B90D26">
      <w:pPr>
        <w:jc w:val="both"/>
        <w:rPr>
          <w:rFonts w:ascii="Arial" w:hAnsi="Arial" w:cs="Arial"/>
          <w:sz w:val="22"/>
          <w:szCs w:val="22"/>
        </w:rPr>
      </w:pPr>
    </w:p>
    <w:p w14:paraId="2152F10C" w14:textId="77777777" w:rsidR="00B90D26" w:rsidRPr="00E86EFD" w:rsidRDefault="00B90D26" w:rsidP="00E86EFD">
      <w:pPr>
        <w:pStyle w:val="Nagwek1"/>
        <w:numPr>
          <w:ilvl w:val="0"/>
          <w:numId w:val="1"/>
        </w:numPr>
        <w:jc w:val="both"/>
        <w:rPr>
          <w:rFonts w:cs="Arial"/>
        </w:rPr>
      </w:pPr>
      <w:bookmarkStart w:id="12" w:name="_Toc475077751"/>
      <w:r w:rsidRPr="00E86EFD">
        <w:rPr>
          <w:rFonts w:cs="Arial"/>
        </w:rPr>
        <w:t xml:space="preserve">APARATURA OBIEKTOWA </w:t>
      </w:r>
      <w:r w:rsidR="008B1C58" w:rsidRPr="00E86EFD">
        <w:rPr>
          <w:rFonts w:cs="Arial"/>
        </w:rPr>
        <w:t>I SYSTEMY STEROWANIA</w:t>
      </w:r>
      <w:bookmarkEnd w:id="12"/>
    </w:p>
    <w:p w14:paraId="05F60C2B" w14:textId="77777777" w:rsidR="00B90D26" w:rsidRPr="004A36CF" w:rsidRDefault="00B90D26" w:rsidP="004A36CF">
      <w:pPr>
        <w:jc w:val="both"/>
        <w:rPr>
          <w:rFonts w:ascii="Arial" w:hAnsi="Arial" w:cs="Arial"/>
          <w:sz w:val="22"/>
          <w:szCs w:val="22"/>
        </w:rPr>
      </w:pPr>
    </w:p>
    <w:p w14:paraId="4B3D6EF7" w14:textId="77777777" w:rsidR="00B90D26" w:rsidRDefault="00B90D26" w:rsidP="00F328C8">
      <w:pPr>
        <w:pStyle w:val="Nagwek1"/>
        <w:numPr>
          <w:ilvl w:val="1"/>
          <w:numId w:val="1"/>
        </w:numPr>
        <w:tabs>
          <w:tab w:val="clear" w:pos="792"/>
          <w:tab w:val="num" w:pos="567"/>
        </w:tabs>
        <w:ind w:left="567" w:hanging="567"/>
      </w:pPr>
      <w:bookmarkStart w:id="13" w:name="_Toc475077752"/>
      <w:r>
        <w:t>Wymagania techniczne dla aparatury obiektowej oraz systemów sterowania</w:t>
      </w:r>
      <w:bookmarkEnd w:id="13"/>
    </w:p>
    <w:p w14:paraId="0ED6CD0E" w14:textId="77777777" w:rsidR="00B90D26" w:rsidRDefault="00B90D26" w:rsidP="00B90D26"/>
    <w:p w14:paraId="618544F6" w14:textId="77777777" w:rsidR="00B90D26" w:rsidRPr="00131E4B" w:rsidRDefault="00B90D26" w:rsidP="00131E4B">
      <w:pPr>
        <w:pStyle w:val="Nagwek1"/>
        <w:numPr>
          <w:ilvl w:val="2"/>
          <w:numId w:val="1"/>
        </w:numPr>
        <w:tabs>
          <w:tab w:val="clear" w:pos="1440"/>
          <w:tab w:val="num" w:pos="709"/>
        </w:tabs>
        <w:ind w:left="709" w:hanging="709"/>
        <w:jc w:val="both"/>
        <w:rPr>
          <w:rFonts w:cs="Arial"/>
          <w:szCs w:val="22"/>
        </w:rPr>
      </w:pPr>
      <w:bookmarkStart w:id="14" w:name="_Toc475077753"/>
      <w:r w:rsidRPr="00131E4B">
        <w:rPr>
          <w:rFonts w:cs="Arial"/>
          <w:szCs w:val="22"/>
        </w:rPr>
        <w:t>Wstęp</w:t>
      </w:r>
      <w:bookmarkEnd w:id="14"/>
    </w:p>
    <w:p w14:paraId="50B37805" w14:textId="77777777" w:rsidR="00B90D26" w:rsidRDefault="00B90D26" w:rsidP="00B90D26">
      <w:pPr>
        <w:ind w:left="360"/>
      </w:pPr>
    </w:p>
    <w:p w14:paraId="10102BD0" w14:textId="77777777" w:rsidR="00B90D26" w:rsidRPr="00A533AE" w:rsidRDefault="00B90D26" w:rsidP="00F328C8">
      <w:pPr>
        <w:pStyle w:val="Tekstpodstawowy"/>
        <w:jc w:val="both"/>
        <w:rPr>
          <w:rFonts w:cs="Arial"/>
          <w:i/>
          <w:color w:val="808080"/>
          <w:szCs w:val="22"/>
        </w:rPr>
      </w:pPr>
      <w:r w:rsidRPr="00A533AE">
        <w:rPr>
          <w:rFonts w:cs="Arial"/>
          <w:szCs w:val="22"/>
        </w:rPr>
        <w:t>Poniższy dokument definiuje wymagania techniczne dotyczące automatyki i sterowania dla instalacji produkcyjn</w:t>
      </w:r>
      <w:r>
        <w:rPr>
          <w:rFonts w:cs="Arial"/>
          <w:szCs w:val="22"/>
        </w:rPr>
        <w:t xml:space="preserve">ych oraz </w:t>
      </w:r>
      <w:r w:rsidRPr="00A533AE">
        <w:rPr>
          <w:rFonts w:cs="Arial"/>
          <w:szCs w:val="22"/>
        </w:rPr>
        <w:t>pomocnicz</w:t>
      </w:r>
      <w:r>
        <w:rPr>
          <w:rFonts w:cs="Arial"/>
          <w:szCs w:val="22"/>
        </w:rPr>
        <w:t>ych</w:t>
      </w:r>
      <w:r w:rsidRPr="00A533AE">
        <w:rPr>
          <w:rFonts w:cs="Arial"/>
          <w:i/>
          <w:szCs w:val="22"/>
        </w:rPr>
        <w:t>.</w:t>
      </w:r>
    </w:p>
    <w:p w14:paraId="576D95CA" w14:textId="77777777" w:rsidR="00B90D26" w:rsidRPr="00A533AE" w:rsidRDefault="00B90D26" w:rsidP="00F328C8">
      <w:pPr>
        <w:jc w:val="both"/>
        <w:rPr>
          <w:rFonts w:ascii="Arial" w:hAnsi="Arial" w:cs="Arial"/>
          <w:sz w:val="22"/>
          <w:szCs w:val="22"/>
        </w:rPr>
      </w:pPr>
    </w:p>
    <w:p w14:paraId="22184E4F" w14:textId="77777777" w:rsidR="00B90D26" w:rsidRDefault="00B90D26" w:rsidP="00F328C8">
      <w:pPr>
        <w:pStyle w:val="Tekstpodstawowy"/>
        <w:jc w:val="both"/>
        <w:rPr>
          <w:rFonts w:cs="Arial"/>
          <w:szCs w:val="22"/>
        </w:rPr>
      </w:pPr>
      <w:r w:rsidRPr="00A533AE">
        <w:rPr>
          <w:rFonts w:cs="Arial"/>
          <w:szCs w:val="22"/>
        </w:rPr>
        <w:t>Każdorazowo, przed przystąpieniem do wykonywania projektu technicznego Kontraktor powinien uzgodnić z K</w:t>
      </w:r>
      <w:r w:rsidR="002B24E5">
        <w:rPr>
          <w:rFonts w:cs="Arial"/>
          <w:szCs w:val="22"/>
        </w:rPr>
        <w:t>upującym</w:t>
      </w:r>
      <w:r w:rsidRPr="00A533AE">
        <w:rPr>
          <w:rFonts w:cs="Arial"/>
          <w:szCs w:val="22"/>
        </w:rPr>
        <w:t xml:space="preserve"> (</w:t>
      </w:r>
      <w:r>
        <w:rPr>
          <w:rFonts w:cs="Arial"/>
          <w:szCs w:val="22"/>
        </w:rPr>
        <w:t>ANWIL</w:t>
      </w:r>
      <w:r w:rsidRPr="00A533AE">
        <w:rPr>
          <w:rFonts w:cs="Arial"/>
          <w:szCs w:val="22"/>
        </w:rPr>
        <w:t xml:space="preserve"> S.A</w:t>
      </w:r>
      <w:r w:rsidR="000B4A7F">
        <w:rPr>
          <w:rFonts w:cs="Arial"/>
          <w:szCs w:val="22"/>
        </w:rPr>
        <w:t>.</w:t>
      </w:r>
      <w:r w:rsidRPr="00A533AE">
        <w:rPr>
          <w:rFonts w:cs="Arial"/>
          <w:szCs w:val="22"/>
        </w:rPr>
        <w:t xml:space="preserve">) wszystkie wymagania techniczne, normy przedmiotowe, standardowe </w:t>
      </w:r>
      <w:r>
        <w:rPr>
          <w:rFonts w:cs="Arial"/>
          <w:szCs w:val="22"/>
        </w:rPr>
        <w:t>r</w:t>
      </w:r>
      <w:r w:rsidRPr="00A533AE">
        <w:rPr>
          <w:rFonts w:cs="Arial"/>
          <w:szCs w:val="22"/>
        </w:rPr>
        <w:t>ysunki i/</w:t>
      </w:r>
      <w:r w:rsidR="0075252E">
        <w:rPr>
          <w:rFonts w:cs="Arial"/>
          <w:szCs w:val="22"/>
        </w:rPr>
        <w:t>l</w:t>
      </w:r>
      <w:r w:rsidRPr="00A533AE">
        <w:rPr>
          <w:rFonts w:cs="Arial"/>
          <w:szCs w:val="22"/>
        </w:rPr>
        <w:t>ub formatki</w:t>
      </w:r>
      <w:r>
        <w:rPr>
          <w:rFonts w:cs="Arial"/>
          <w:szCs w:val="22"/>
        </w:rPr>
        <w:t xml:space="preserve">, które planuje wykorzystać i zamieścić </w:t>
      </w:r>
      <w:r w:rsidR="00763845">
        <w:rPr>
          <w:rFonts w:cs="Arial"/>
          <w:szCs w:val="22"/>
        </w:rPr>
        <w:t xml:space="preserve">      </w:t>
      </w:r>
      <w:r>
        <w:rPr>
          <w:rFonts w:cs="Arial"/>
          <w:szCs w:val="22"/>
        </w:rPr>
        <w:t>w</w:t>
      </w:r>
      <w:r w:rsidRPr="00A533AE">
        <w:rPr>
          <w:rFonts w:cs="Arial"/>
          <w:szCs w:val="22"/>
        </w:rPr>
        <w:t xml:space="preserve"> opracow</w:t>
      </w:r>
      <w:r>
        <w:rPr>
          <w:rFonts w:cs="Arial"/>
          <w:szCs w:val="22"/>
        </w:rPr>
        <w:t>ywanej dokumentacji</w:t>
      </w:r>
      <w:r w:rsidRPr="00A533AE">
        <w:rPr>
          <w:rFonts w:cs="Arial"/>
          <w:szCs w:val="22"/>
        </w:rPr>
        <w:t>.</w:t>
      </w:r>
    </w:p>
    <w:p w14:paraId="19810411" w14:textId="77777777" w:rsidR="00B90D26" w:rsidRDefault="00B90D26" w:rsidP="00B90D26">
      <w:pPr>
        <w:pStyle w:val="Tekstpodstawowy"/>
        <w:ind w:left="360"/>
        <w:jc w:val="both"/>
        <w:rPr>
          <w:rFonts w:cs="Arial"/>
          <w:szCs w:val="22"/>
        </w:rPr>
      </w:pPr>
    </w:p>
    <w:p w14:paraId="0585D214" w14:textId="77777777" w:rsidR="00B90D26" w:rsidRPr="00131E4B" w:rsidRDefault="00B90D26" w:rsidP="00131E4B">
      <w:pPr>
        <w:pStyle w:val="Nagwek1"/>
        <w:numPr>
          <w:ilvl w:val="2"/>
          <w:numId w:val="1"/>
        </w:numPr>
        <w:tabs>
          <w:tab w:val="clear" w:pos="1440"/>
          <w:tab w:val="num" w:pos="709"/>
        </w:tabs>
        <w:ind w:left="709" w:hanging="709"/>
        <w:jc w:val="both"/>
        <w:rPr>
          <w:rFonts w:cs="Arial"/>
          <w:szCs w:val="22"/>
        </w:rPr>
      </w:pPr>
      <w:bookmarkStart w:id="15" w:name="_Toc475077754"/>
      <w:r w:rsidRPr="00131E4B">
        <w:rPr>
          <w:rFonts w:cs="Arial"/>
          <w:szCs w:val="22"/>
        </w:rPr>
        <w:t>Struktura ogólna</w:t>
      </w:r>
      <w:bookmarkEnd w:id="15"/>
    </w:p>
    <w:p w14:paraId="79D8EAD5" w14:textId="77777777" w:rsidR="00B90D26" w:rsidRDefault="00B90D26" w:rsidP="00B90D26"/>
    <w:p w14:paraId="11B5D59B" w14:textId="77777777" w:rsidR="00B90D26" w:rsidRPr="00A533AE" w:rsidRDefault="00B90D26" w:rsidP="00F328C8">
      <w:pPr>
        <w:jc w:val="both"/>
        <w:rPr>
          <w:rFonts w:ascii="Arial" w:hAnsi="Arial" w:cs="Arial"/>
          <w:sz w:val="22"/>
          <w:szCs w:val="22"/>
        </w:rPr>
      </w:pPr>
      <w:r w:rsidRPr="00A533AE">
        <w:rPr>
          <w:rFonts w:ascii="Arial" w:hAnsi="Arial" w:cs="Arial"/>
          <w:sz w:val="22"/>
          <w:szCs w:val="22"/>
        </w:rPr>
        <w:t xml:space="preserve">Urządzenia </w:t>
      </w:r>
      <w:r>
        <w:rPr>
          <w:rFonts w:ascii="Arial" w:hAnsi="Arial" w:cs="Arial"/>
          <w:sz w:val="22"/>
          <w:szCs w:val="22"/>
        </w:rPr>
        <w:t xml:space="preserve">branży </w:t>
      </w:r>
      <w:r w:rsidRPr="00A533AE">
        <w:rPr>
          <w:rFonts w:ascii="Arial" w:hAnsi="Arial" w:cs="Arial"/>
          <w:sz w:val="22"/>
          <w:szCs w:val="22"/>
        </w:rPr>
        <w:t xml:space="preserve">PiA oraz system </w:t>
      </w:r>
      <w:r w:rsidR="001A00AC" w:rsidRPr="00A533AE">
        <w:rPr>
          <w:rFonts w:ascii="Arial" w:hAnsi="Arial" w:cs="Arial"/>
          <w:sz w:val="22"/>
          <w:szCs w:val="22"/>
        </w:rPr>
        <w:t>sterowania</w:t>
      </w:r>
      <w:r w:rsidR="001A00AC">
        <w:rPr>
          <w:rFonts w:ascii="Arial" w:hAnsi="Arial" w:cs="Arial"/>
          <w:sz w:val="22"/>
          <w:szCs w:val="22"/>
        </w:rPr>
        <w:t>/zabezpieczeń</w:t>
      </w:r>
      <w:r w:rsidR="001A00AC" w:rsidRPr="00A533AE">
        <w:rPr>
          <w:rFonts w:ascii="Arial" w:hAnsi="Arial" w:cs="Arial"/>
          <w:sz w:val="22"/>
          <w:szCs w:val="22"/>
        </w:rPr>
        <w:t xml:space="preserve"> </w:t>
      </w:r>
      <w:r w:rsidR="001B482A">
        <w:rPr>
          <w:rFonts w:ascii="Arial" w:hAnsi="Arial" w:cs="Arial"/>
          <w:sz w:val="22"/>
          <w:szCs w:val="22"/>
        </w:rPr>
        <w:t>w modernizowanej/</w:t>
      </w:r>
      <w:r w:rsidRPr="00A533AE">
        <w:rPr>
          <w:rFonts w:ascii="Arial" w:hAnsi="Arial" w:cs="Arial"/>
          <w:sz w:val="22"/>
          <w:szCs w:val="22"/>
        </w:rPr>
        <w:t xml:space="preserve">nowo budowanej instalacji </w:t>
      </w:r>
      <w:r w:rsidR="001B482A">
        <w:rPr>
          <w:rFonts w:ascii="Arial" w:hAnsi="Arial" w:cs="Arial"/>
          <w:sz w:val="22"/>
          <w:szCs w:val="22"/>
        </w:rPr>
        <w:t>muszą</w:t>
      </w:r>
      <w:r w:rsidRPr="00A533AE">
        <w:rPr>
          <w:rFonts w:ascii="Arial" w:hAnsi="Arial" w:cs="Arial"/>
          <w:sz w:val="22"/>
          <w:szCs w:val="22"/>
        </w:rPr>
        <w:t xml:space="preserve"> </w:t>
      </w:r>
      <w:r>
        <w:rPr>
          <w:rFonts w:ascii="Arial" w:hAnsi="Arial" w:cs="Arial"/>
          <w:sz w:val="22"/>
          <w:szCs w:val="22"/>
        </w:rPr>
        <w:t xml:space="preserve">być </w:t>
      </w:r>
      <w:r w:rsidR="001B482A">
        <w:rPr>
          <w:rFonts w:ascii="Arial" w:hAnsi="Arial" w:cs="Arial"/>
          <w:sz w:val="22"/>
          <w:szCs w:val="22"/>
        </w:rPr>
        <w:t>zgodne</w:t>
      </w:r>
      <w:r w:rsidRPr="00A533AE">
        <w:rPr>
          <w:rFonts w:ascii="Arial" w:hAnsi="Arial" w:cs="Arial"/>
          <w:sz w:val="22"/>
          <w:szCs w:val="22"/>
        </w:rPr>
        <w:t xml:space="preserve"> z obowiązującymi normami i przepisami prawnymi dotyczącymi przemysłu chemicznego oraz powinny prezentować aktualny stan rozwoju nauki i techniki w tej dziedzinie.</w:t>
      </w:r>
    </w:p>
    <w:p w14:paraId="07D06844" w14:textId="77777777" w:rsidR="00B90D26" w:rsidRPr="00A533AE" w:rsidRDefault="00B90D26" w:rsidP="00F328C8">
      <w:pPr>
        <w:tabs>
          <w:tab w:val="left" w:pos="284"/>
        </w:tabs>
        <w:jc w:val="both"/>
        <w:rPr>
          <w:rFonts w:ascii="Arial" w:hAnsi="Arial" w:cs="Arial"/>
          <w:sz w:val="22"/>
          <w:szCs w:val="22"/>
        </w:rPr>
      </w:pPr>
    </w:p>
    <w:p w14:paraId="613C9AB8" w14:textId="77777777" w:rsidR="00B90D26" w:rsidRPr="00A533AE" w:rsidRDefault="00B90D26" w:rsidP="00F328C8">
      <w:pPr>
        <w:jc w:val="both"/>
        <w:rPr>
          <w:rFonts w:ascii="Arial" w:hAnsi="Arial" w:cs="Arial"/>
          <w:sz w:val="22"/>
          <w:szCs w:val="22"/>
        </w:rPr>
      </w:pPr>
      <w:r w:rsidRPr="00A533AE">
        <w:rPr>
          <w:rFonts w:ascii="Arial" w:hAnsi="Arial" w:cs="Arial"/>
          <w:sz w:val="22"/>
          <w:szCs w:val="22"/>
        </w:rPr>
        <w:t>Urządzenia pomiarowe, system sterowania</w:t>
      </w:r>
      <w:r>
        <w:rPr>
          <w:rFonts w:ascii="Arial" w:hAnsi="Arial" w:cs="Arial"/>
          <w:sz w:val="22"/>
          <w:szCs w:val="22"/>
        </w:rPr>
        <w:t>/zabezpieczeń</w:t>
      </w:r>
      <w:r w:rsidRPr="00A533AE">
        <w:rPr>
          <w:rFonts w:ascii="Arial" w:hAnsi="Arial" w:cs="Arial"/>
          <w:sz w:val="22"/>
          <w:szCs w:val="22"/>
        </w:rPr>
        <w:t xml:space="preserve"> oraz systemy monitoringu </w:t>
      </w:r>
      <w:r w:rsidR="001B482A">
        <w:rPr>
          <w:rFonts w:ascii="Arial" w:hAnsi="Arial" w:cs="Arial"/>
          <w:sz w:val="22"/>
          <w:szCs w:val="22"/>
        </w:rPr>
        <w:t xml:space="preserve">muszą </w:t>
      </w:r>
      <w:r w:rsidRPr="00A533AE">
        <w:rPr>
          <w:rFonts w:ascii="Arial" w:hAnsi="Arial" w:cs="Arial"/>
          <w:sz w:val="22"/>
          <w:szCs w:val="22"/>
        </w:rPr>
        <w:t xml:space="preserve">być zlokalizowane w oddzielnych pomieszczeniach technicznych i być oddzielone od wyposażenia </w:t>
      </w:r>
      <w:r>
        <w:rPr>
          <w:rFonts w:ascii="Arial" w:hAnsi="Arial" w:cs="Arial"/>
          <w:sz w:val="22"/>
          <w:szCs w:val="22"/>
        </w:rPr>
        <w:t xml:space="preserve">branży </w:t>
      </w:r>
      <w:r w:rsidRPr="00A533AE">
        <w:rPr>
          <w:rFonts w:ascii="Arial" w:hAnsi="Arial" w:cs="Arial"/>
          <w:sz w:val="22"/>
          <w:szCs w:val="22"/>
        </w:rPr>
        <w:t>elektryczn</w:t>
      </w:r>
      <w:r>
        <w:rPr>
          <w:rFonts w:ascii="Arial" w:hAnsi="Arial" w:cs="Arial"/>
          <w:sz w:val="22"/>
          <w:szCs w:val="22"/>
        </w:rPr>
        <w:t>ej</w:t>
      </w:r>
      <w:r w:rsidRPr="00A533AE">
        <w:rPr>
          <w:rFonts w:ascii="Arial" w:hAnsi="Arial" w:cs="Arial"/>
          <w:sz w:val="22"/>
          <w:szCs w:val="22"/>
        </w:rPr>
        <w:t>.</w:t>
      </w:r>
    </w:p>
    <w:p w14:paraId="6D087083" w14:textId="77777777" w:rsidR="00B90D26" w:rsidRPr="00A533AE" w:rsidRDefault="00B90D26" w:rsidP="00F328C8">
      <w:pPr>
        <w:jc w:val="both"/>
        <w:rPr>
          <w:rFonts w:ascii="Arial" w:hAnsi="Arial" w:cs="Arial"/>
          <w:sz w:val="22"/>
          <w:szCs w:val="22"/>
        </w:rPr>
      </w:pPr>
      <w:r w:rsidRPr="00A533AE">
        <w:rPr>
          <w:rFonts w:ascii="Arial" w:hAnsi="Arial" w:cs="Arial"/>
          <w:sz w:val="22"/>
          <w:szCs w:val="22"/>
        </w:rPr>
        <w:t>Sterownia oraz pomieszczenie szaf sterowniczych powinny być zlokalizowane o ile to możliwe w jednym budynku.</w:t>
      </w:r>
    </w:p>
    <w:p w14:paraId="77D15277" w14:textId="77777777" w:rsidR="00707535" w:rsidRPr="00A533AE" w:rsidRDefault="00707535" w:rsidP="006E4015">
      <w:pPr>
        <w:jc w:val="both"/>
        <w:rPr>
          <w:rFonts w:ascii="Arial" w:hAnsi="Arial" w:cs="Arial"/>
          <w:sz w:val="22"/>
          <w:szCs w:val="22"/>
        </w:rPr>
      </w:pPr>
    </w:p>
    <w:p w14:paraId="34558941" w14:textId="77777777" w:rsidR="00B90D26" w:rsidRPr="00A533AE" w:rsidRDefault="00B90D26" w:rsidP="005818EB">
      <w:pPr>
        <w:jc w:val="both"/>
        <w:rPr>
          <w:rFonts w:ascii="Arial" w:hAnsi="Arial" w:cs="Arial"/>
          <w:sz w:val="22"/>
          <w:szCs w:val="22"/>
        </w:rPr>
      </w:pPr>
      <w:r w:rsidRPr="00A533AE">
        <w:rPr>
          <w:rFonts w:ascii="Arial" w:hAnsi="Arial" w:cs="Arial"/>
          <w:sz w:val="22"/>
          <w:szCs w:val="22"/>
        </w:rPr>
        <w:t>Podstawowa struktura wyposażenia PiA instalacji składa się z:</w:t>
      </w:r>
    </w:p>
    <w:p w14:paraId="507F5D5A" w14:textId="77777777" w:rsidR="00B90D26" w:rsidRPr="00B90D26" w:rsidRDefault="00B90D26" w:rsidP="00461418">
      <w:pPr>
        <w:pStyle w:val="Akapitzlist"/>
        <w:numPr>
          <w:ilvl w:val="0"/>
          <w:numId w:val="14"/>
        </w:numPr>
        <w:jc w:val="both"/>
        <w:rPr>
          <w:rFonts w:ascii="Arial" w:hAnsi="Arial" w:cs="Arial"/>
          <w:sz w:val="22"/>
          <w:szCs w:val="22"/>
        </w:rPr>
      </w:pPr>
      <w:r w:rsidRPr="00B90D26">
        <w:rPr>
          <w:rFonts w:ascii="Arial" w:hAnsi="Arial" w:cs="Arial"/>
          <w:sz w:val="22"/>
          <w:szCs w:val="22"/>
        </w:rPr>
        <w:t>systemu sterowania DCS,</w:t>
      </w:r>
    </w:p>
    <w:p w14:paraId="412D1E43" w14:textId="77777777" w:rsidR="00B90D26" w:rsidRPr="0075252E" w:rsidRDefault="00B90D26" w:rsidP="00461418">
      <w:pPr>
        <w:pStyle w:val="Akapitzlist"/>
        <w:numPr>
          <w:ilvl w:val="0"/>
          <w:numId w:val="14"/>
        </w:numPr>
        <w:jc w:val="both"/>
        <w:rPr>
          <w:rFonts w:ascii="Arial" w:hAnsi="Arial" w:cs="Arial"/>
          <w:sz w:val="22"/>
          <w:szCs w:val="22"/>
        </w:rPr>
      </w:pPr>
      <w:r w:rsidRPr="0075252E">
        <w:rPr>
          <w:rFonts w:ascii="Arial" w:hAnsi="Arial" w:cs="Arial"/>
          <w:sz w:val="22"/>
          <w:szCs w:val="22"/>
        </w:rPr>
        <w:t xml:space="preserve">systemu zabezpieczeń ESD </w:t>
      </w:r>
      <w:r w:rsidR="003726BB" w:rsidRPr="0075252E">
        <w:rPr>
          <w:rFonts w:ascii="Arial" w:hAnsi="Arial" w:cs="Arial"/>
          <w:sz w:val="22"/>
          <w:szCs w:val="22"/>
        </w:rPr>
        <w:t xml:space="preserve">(BMS/SIS) </w:t>
      </w:r>
      <w:r w:rsidRPr="0075252E">
        <w:rPr>
          <w:rFonts w:ascii="Arial" w:hAnsi="Arial" w:cs="Arial"/>
          <w:sz w:val="22"/>
          <w:szCs w:val="22"/>
        </w:rPr>
        <w:t xml:space="preserve">realizowanego z użyciem </w:t>
      </w:r>
      <w:r w:rsidR="003726BB" w:rsidRPr="0075252E">
        <w:rPr>
          <w:rFonts w:ascii="Arial" w:hAnsi="Arial" w:cs="Arial"/>
          <w:sz w:val="22"/>
          <w:szCs w:val="22"/>
        </w:rPr>
        <w:t xml:space="preserve">certyfikowanego </w:t>
      </w:r>
      <w:r w:rsidRPr="0075252E">
        <w:rPr>
          <w:rFonts w:ascii="Arial" w:hAnsi="Arial" w:cs="Arial"/>
          <w:sz w:val="22"/>
          <w:szCs w:val="22"/>
        </w:rPr>
        <w:t>sterownika PLC,</w:t>
      </w:r>
    </w:p>
    <w:p w14:paraId="7AEEBEA3" w14:textId="77777777" w:rsidR="00B90D26" w:rsidRPr="0075252E" w:rsidRDefault="00B90D26" w:rsidP="00461418">
      <w:pPr>
        <w:pStyle w:val="Akapitzlist"/>
        <w:numPr>
          <w:ilvl w:val="0"/>
          <w:numId w:val="14"/>
        </w:numPr>
        <w:jc w:val="both"/>
        <w:rPr>
          <w:rFonts w:ascii="Arial" w:hAnsi="Arial" w:cs="Arial"/>
          <w:sz w:val="22"/>
          <w:szCs w:val="22"/>
        </w:rPr>
      </w:pPr>
      <w:r w:rsidRPr="0075252E">
        <w:rPr>
          <w:rFonts w:ascii="Arial" w:hAnsi="Arial" w:cs="Arial"/>
          <w:sz w:val="22"/>
          <w:szCs w:val="22"/>
        </w:rPr>
        <w:t>systemu monitoringu gazów palnych i/lub toksycznych</w:t>
      </w:r>
      <w:r w:rsidR="003726BB" w:rsidRPr="0075252E">
        <w:rPr>
          <w:rFonts w:ascii="Arial" w:hAnsi="Arial" w:cs="Arial"/>
          <w:sz w:val="22"/>
          <w:szCs w:val="22"/>
        </w:rPr>
        <w:t xml:space="preserve"> (G</w:t>
      </w:r>
      <w:r w:rsidR="001B482A">
        <w:rPr>
          <w:rFonts w:ascii="Arial" w:hAnsi="Arial" w:cs="Arial"/>
          <w:sz w:val="22"/>
          <w:szCs w:val="22"/>
        </w:rPr>
        <w:t>D</w:t>
      </w:r>
      <w:r w:rsidR="003726BB" w:rsidRPr="0075252E">
        <w:rPr>
          <w:rFonts w:ascii="Arial" w:hAnsi="Arial" w:cs="Arial"/>
          <w:sz w:val="22"/>
          <w:szCs w:val="22"/>
        </w:rPr>
        <w:t>S)</w:t>
      </w:r>
      <w:r w:rsidRPr="0075252E">
        <w:rPr>
          <w:rFonts w:ascii="Arial" w:hAnsi="Arial" w:cs="Arial"/>
          <w:sz w:val="22"/>
          <w:szCs w:val="22"/>
        </w:rPr>
        <w:t>,</w:t>
      </w:r>
    </w:p>
    <w:p w14:paraId="34146C4D" w14:textId="77777777" w:rsidR="001A00AC" w:rsidRPr="0075252E" w:rsidRDefault="00B90D26" w:rsidP="00461418">
      <w:pPr>
        <w:pStyle w:val="Akapitzlist"/>
        <w:numPr>
          <w:ilvl w:val="0"/>
          <w:numId w:val="14"/>
        </w:numPr>
        <w:jc w:val="both"/>
        <w:rPr>
          <w:rFonts w:ascii="Arial" w:hAnsi="Arial" w:cs="Arial"/>
          <w:sz w:val="22"/>
          <w:szCs w:val="22"/>
        </w:rPr>
      </w:pPr>
      <w:r w:rsidRPr="0075252E">
        <w:rPr>
          <w:rFonts w:ascii="Arial" w:hAnsi="Arial" w:cs="Arial"/>
          <w:sz w:val="22"/>
          <w:szCs w:val="22"/>
        </w:rPr>
        <w:t>systemu monitoringu pożarowego</w:t>
      </w:r>
      <w:r w:rsidR="0015614B" w:rsidRPr="0075252E">
        <w:rPr>
          <w:rFonts w:ascii="Arial" w:hAnsi="Arial" w:cs="Arial"/>
          <w:sz w:val="22"/>
          <w:szCs w:val="22"/>
        </w:rPr>
        <w:t xml:space="preserve"> (FDS)</w:t>
      </w:r>
      <w:r w:rsidRPr="0075252E">
        <w:rPr>
          <w:rFonts w:ascii="Arial" w:hAnsi="Arial" w:cs="Arial"/>
          <w:sz w:val="22"/>
          <w:szCs w:val="22"/>
        </w:rPr>
        <w:t>,</w:t>
      </w:r>
    </w:p>
    <w:p w14:paraId="0E8B8DD5" w14:textId="77777777" w:rsidR="00B90D26" w:rsidRPr="0075252E" w:rsidRDefault="00B90D26" w:rsidP="00461418">
      <w:pPr>
        <w:pStyle w:val="Akapitzlist"/>
        <w:numPr>
          <w:ilvl w:val="0"/>
          <w:numId w:val="14"/>
        </w:numPr>
        <w:jc w:val="both"/>
        <w:rPr>
          <w:rFonts w:ascii="Arial" w:hAnsi="Arial" w:cs="Arial"/>
          <w:sz w:val="22"/>
          <w:szCs w:val="22"/>
        </w:rPr>
      </w:pPr>
      <w:r w:rsidRPr="0075252E">
        <w:rPr>
          <w:rFonts w:ascii="Arial" w:hAnsi="Arial" w:cs="Arial"/>
          <w:sz w:val="22"/>
          <w:szCs w:val="22"/>
        </w:rPr>
        <w:t>systemu telewizji przemysłowej</w:t>
      </w:r>
      <w:r w:rsidR="003726BB" w:rsidRPr="0075252E">
        <w:rPr>
          <w:rFonts w:ascii="Arial" w:hAnsi="Arial" w:cs="Arial"/>
          <w:sz w:val="22"/>
          <w:szCs w:val="22"/>
        </w:rPr>
        <w:t xml:space="preserve"> (CCTV)</w:t>
      </w:r>
      <w:r w:rsidRPr="0075252E">
        <w:rPr>
          <w:rFonts w:ascii="Arial" w:hAnsi="Arial" w:cs="Arial"/>
          <w:sz w:val="22"/>
          <w:szCs w:val="22"/>
        </w:rPr>
        <w:t>,</w:t>
      </w:r>
    </w:p>
    <w:p w14:paraId="1ACCDF46" w14:textId="77777777" w:rsidR="00B90D26" w:rsidRPr="0075252E" w:rsidRDefault="00B90D26" w:rsidP="00461418">
      <w:pPr>
        <w:pStyle w:val="Akapitzlist"/>
        <w:numPr>
          <w:ilvl w:val="0"/>
          <w:numId w:val="14"/>
        </w:numPr>
        <w:jc w:val="both"/>
        <w:rPr>
          <w:rFonts w:ascii="Arial" w:hAnsi="Arial" w:cs="Arial"/>
          <w:sz w:val="22"/>
          <w:szCs w:val="22"/>
        </w:rPr>
      </w:pPr>
      <w:r w:rsidRPr="0075252E">
        <w:rPr>
          <w:rFonts w:ascii="Arial" w:hAnsi="Arial" w:cs="Arial"/>
          <w:sz w:val="22"/>
          <w:szCs w:val="22"/>
        </w:rPr>
        <w:t>systemu monitoringu maszyn</w:t>
      </w:r>
      <w:r w:rsidR="003726BB" w:rsidRPr="0075252E">
        <w:rPr>
          <w:rFonts w:ascii="Arial" w:hAnsi="Arial" w:cs="Arial"/>
          <w:sz w:val="22"/>
          <w:szCs w:val="22"/>
        </w:rPr>
        <w:t xml:space="preserve"> (MMS)</w:t>
      </w:r>
      <w:r w:rsidRPr="0075252E">
        <w:rPr>
          <w:rFonts w:ascii="Arial" w:hAnsi="Arial" w:cs="Arial"/>
          <w:sz w:val="22"/>
          <w:szCs w:val="22"/>
        </w:rPr>
        <w:t>,</w:t>
      </w:r>
    </w:p>
    <w:p w14:paraId="409E516D" w14:textId="77777777" w:rsidR="00B90D26" w:rsidRPr="0075252E" w:rsidRDefault="00B90D26" w:rsidP="00461418">
      <w:pPr>
        <w:pStyle w:val="Akapitzlist"/>
        <w:numPr>
          <w:ilvl w:val="0"/>
          <w:numId w:val="14"/>
        </w:numPr>
        <w:jc w:val="both"/>
        <w:rPr>
          <w:rFonts w:ascii="Arial" w:hAnsi="Arial" w:cs="Arial"/>
          <w:sz w:val="22"/>
          <w:szCs w:val="22"/>
        </w:rPr>
      </w:pPr>
      <w:r w:rsidRPr="0075252E">
        <w:rPr>
          <w:rFonts w:ascii="Arial" w:hAnsi="Arial" w:cs="Arial"/>
          <w:sz w:val="22"/>
          <w:szCs w:val="22"/>
        </w:rPr>
        <w:t>systemu antypompażowego,</w:t>
      </w:r>
    </w:p>
    <w:p w14:paraId="14A6AA00" w14:textId="77777777" w:rsidR="003726BB" w:rsidRPr="0075252E" w:rsidRDefault="003726BB" w:rsidP="00461418">
      <w:pPr>
        <w:pStyle w:val="Akapitzlist"/>
        <w:numPr>
          <w:ilvl w:val="0"/>
          <w:numId w:val="14"/>
        </w:numPr>
        <w:jc w:val="both"/>
        <w:rPr>
          <w:rFonts w:ascii="Arial" w:hAnsi="Arial" w:cs="Arial"/>
          <w:sz w:val="22"/>
          <w:szCs w:val="22"/>
        </w:rPr>
      </w:pPr>
      <w:r w:rsidRPr="0075252E">
        <w:rPr>
          <w:rFonts w:ascii="Arial" w:hAnsi="Arial" w:cs="Arial"/>
          <w:sz w:val="22"/>
          <w:szCs w:val="22"/>
        </w:rPr>
        <w:t>systemu diagnostycznego aparatury obiektowej</w:t>
      </w:r>
      <w:r w:rsidR="0015614B" w:rsidRPr="0075252E">
        <w:rPr>
          <w:rFonts w:ascii="Arial" w:hAnsi="Arial" w:cs="Arial"/>
          <w:sz w:val="22"/>
          <w:szCs w:val="22"/>
        </w:rPr>
        <w:t xml:space="preserve"> (AMS</w:t>
      </w:r>
      <w:r w:rsidR="00400CC2" w:rsidRPr="0075252E">
        <w:rPr>
          <w:rFonts w:ascii="Arial" w:hAnsi="Arial" w:cs="Arial"/>
          <w:sz w:val="22"/>
          <w:szCs w:val="22"/>
        </w:rPr>
        <w:t xml:space="preserve"> – Asset Management System</w:t>
      </w:r>
      <w:r w:rsidR="0015614B" w:rsidRPr="0075252E">
        <w:rPr>
          <w:rFonts w:ascii="Arial" w:hAnsi="Arial" w:cs="Arial"/>
          <w:sz w:val="22"/>
          <w:szCs w:val="22"/>
        </w:rPr>
        <w:t>)</w:t>
      </w:r>
      <w:r w:rsidRPr="0075252E">
        <w:rPr>
          <w:rFonts w:ascii="Arial" w:hAnsi="Arial" w:cs="Arial"/>
          <w:sz w:val="22"/>
          <w:szCs w:val="22"/>
        </w:rPr>
        <w:t>,</w:t>
      </w:r>
    </w:p>
    <w:p w14:paraId="58D48EF3" w14:textId="77777777" w:rsidR="00B90D26" w:rsidRPr="0075252E" w:rsidRDefault="00B90D26" w:rsidP="00461418">
      <w:pPr>
        <w:pStyle w:val="Akapitzlist"/>
        <w:numPr>
          <w:ilvl w:val="0"/>
          <w:numId w:val="14"/>
        </w:numPr>
        <w:jc w:val="both"/>
        <w:rPr>
          <w:rFonts w:ascii="Arial" w:hAnsi="Arial" w:cs="Arial"/>
          <w:sz w:val="22"/>
          <w:szCs w:val="22"/>
        </w:rPr>
      </w:pPr>
      <w:r w:rsidRPr="0075252E">
        <w:rPr>
          <w:rFonts w:ascii="Arial" w:hAnsi="Arial" w:cs="Arial"/>
          <w:sz w:val="22"/>
          <w:szCs w:val="22"/>
        </w:rPr>
        <w:t>dedykowanych sterowników PLC w ramach dostaw pakietowych,</w:t>
      </w:r>
    </w:p>
    <w:p w14:paraId="6D7CEF05" w14:textId="77777777" w:rsidR="00B90D26" w:rsidRPr="0075252E" w:rsidRDefault="003726BB" w:rsidP="00461418">
      <w:pPr>
        <w:pStyle w:val="Akapitzlist"/>
        <w:numPr>
          <w:ilvl w:val="0"/>
          <w:numId w:val="14"/>
        </w:numPr>
        <w:jc w:val="both"/>
        <w:rPr>
          <w:rFonts w:ascii="Arial" w:hAnsi="Arial" w:cs="Arial"/>
          <w:sz w:val="22"/>
          <w:szCs w:val="22"/>
        </w:rPr>
      </w:pPr>
      <w:r w:rsidRPr="0075252E">
        <w:rPr>
          <w:rFonts w:ascii="Arial" w:hAnsi="Arial" w:cs="Arial"/>
          <w:sz w:val="22"/>
          <w:szCs w:val="22"/>
        </w:rPr>
        <w:t>aparatury obiektowej.</w:t>
      </w:r>
    </w:p>
    <w:p w14:paraId="6CEA7E7C" w14:textId="77777777" w:rsidR="00B90D26" w:rsidRPr="0075252E" w:rsidRDefault="00B90D26" w:rsidP="00B90D26">
      <w:pPr>
        <w:ind w:left="1545"/>
        <w:jc w:val="both"/>
        <w:rPr>
          <w:rFonts w:ascii="Arial" w:hAnsi="Arial" w:cs="Arial"/>
          <w:sz w:val="22"/>
          <w:szCs w:val="22"/>
        </w:rPr>
      </w:pPr>
    </w:p>
    <w:p w14:paraId="7B035BFF" w14:textId="77777777" w:rsidR="00B90D26" w:rsidRPr="00131E4B" w:rsidRDefault="00B90D26" w:rsidP="00131E4B">
      <w:pPr>
        <w:pStyle w:val="Nagwek1"/>
        <w:numPr>
          <w:ilvl w:val="2"/>
          <w:numId w:val="1"/>
        </w:numPr>
        <w:tabs>
          <w:tab w:val="clear" w:pos="1440"/>
          <w:tab w:val="num" w:pos="709"/>
        </w:tabs>
        <w:ind w:left="709" w:hanging="709"/>
        <w:jc w:val="both"/>
        <w:rPr>
          <w:rFonts w:cs="Arial"/>
          <w:szCs w:val="22"/>
        </w:rPr>
      </w:pPr>
      <w:bookmarkStart w:id="16" w:name="_Toc475077755"/>
      <w:r w:rsidRPr="00131E4B">
        <w:rPr>
          <w:rFonts w:cs="Arial"/>
          <w:szCs w:val="22"/>
        </w:rPr>
        <w:t>Ogólne wymagania projektowe</w:t>
      </w:r>
      <w:bookmarkEnd w:id="16"/>
    </w:p>
    <w:p w14:paraId="4AED36B4" w14:textId="77777777" w:rsidR="00B90D26" w:rsidRPr="0075252E" w:rsidRDefault="00B90D26" w:rsidP="00B90D26"/>
    <w:p w14:paraId="095874FB" w14:textId="77777777" w:rsidR="00B90D26" w:rsidRPr="0075252E" w:rsidRDefault="00B90D26" w:rsidP="005818EB">
      <w:pPr>
        <w:tabs>
          <w:tab w:val="left" w:pos="993"/>
        </w:tabs>
        <w:jc w:val="both"/>
        <w:rPr>
          <w:rFonts w:ascii="Arial" w:hAnsi="Arial" w:cs="Arial"/>
          <w:sz w:val="22"/>
          <w:szCs w:val="22"/>
        </w:rPr>
      </w:pPr>
      <w:r w:rsidRPr="0075252E">
        <w:rPr>
          <w:rFonts w:ascii="Arial" w:hAnsi="Arial" w:cs="Arial"/>
          <w:sz w:val="22"/>
          <w:szCs w:val="22"/>
        </w:rPr>
        <w:lastRenderedPageBreak/>
        <w:t xml:space="preserve">Aparatura obiektowa oraz system sterowania powinny być zaprojektowane zgodnie </w:t>
      </w:r>
      <w:r w:rsidRPr="0075252E">
        <w:rPr>
          <w:rFonts w:ascii="Arial" w:hAnsi="Arial" w:cs="Arial"/>
          <w:sz w:val="22"/>
          <w:szCs w:val="22"/>
        </w:rPr>
        <w:br/>
        <w:t xml:space="preserve">z normami i przepisami prawnymi zawartymi w rozdziale </w:t>
      </w:r>
      <w:r w:rsidR="00985765" w:rsidRPr="0075252E">
        <w:rPr>
          <w:rFonts w:ascii="Arial" w:hAnsi="Arial" w:cs="Arial"/>
          <w:sz w:val="22"/>
          <w:szCs w:val="22"/>
        </w:rPr>
        <w:t>2</w:t>
      </w:r>
      <w:r w:rsidRPr="0075252E">
        <w:rPr>
          <w:rFonts w:ascii="Arial" w:hAnsi="Arial" w:cs="Arial"/>
          <w:sz w:val="22"/>
          <w:szCs w:val="22"/>
        </w:rPr>
        <w:t xml:space="preserve">.2, projektem bazowym oraz </w:t>
      </w:r>
      <w:r w:rsidR="00763845">
        <w:rPr>
          <w:rFonts w:ascii="Arial" w:hAnsi="Arial" w:cs="Arial"/>
          <w:sz w:val="22"/>
          <w:szCs w:val="22"/>
        </w:rPr>
        <w:t xml:space="preserve">          </w:t>
      </w:r>
      <w:r w:rsidRPr="0075252E">
        <w:rPr>
          <w:rFonts w:ascii="Arial" w:hAnsi="Arial" w:cs="Arial"/>
          <w:sz w:val="22"/>
          <w:szCs w:val="22"/>
        </w:rPr>
        <w:t xml:space="preserve">z wymaganiami </w:t>
      </w:r>
      <w:r w:rsidR="00343E50">
        <w:rPr>
          <w:rFonts w:ascii="Arial" w:hAnsi="Arial" w:cs="Arial"/>
          <w:sz w:val="22"/>
          <w:szCs w:val="22"/>
        </w:rPr>
        <w:t>Kupującego</w:t>
      </w:r>
      <w:r w:rsidRPr="0075252E">
        <w:rPr>
          <w:rFonts w:ascii="Arial" w:hAnsi="Arial" w:cs="Arial"/>
          <w:sz w:val="22"/>
          <w:szCs w:val="22"/>
        </w:rPr>
        <w:t xml:space="preserve"> zawartymi w niniejszym opracowaniu.</w:t>
      </w:r>
    </w:p>
    <w:p w14:paraId="218C6FA4" w14:textId="77777777" w:rsidR="00B90D26" w:rsidRPr="0075252E" w:rsidRDefault="00B90D26" w:rsidP="00F62070">
      <w:pPr>
        <w:ind w:left="709"/>
        <w:jc w:val="both"/>
        <w:rPr>
          <w:rFonts w:ascii="Arial" w:hAnsi="Arial" w:cs="Arial"/>
          <w:sz w:val="22"/>
          <w:szCs w:val="22"/>
        </w:rPr>
      </w:pPr>
    </w:p>
    <w:p w14:paraId="23A3B1BC" w14:textId="77777777" w:rsidR="005818EB" w:rsidRPr="0075252E" w:rsidRDefault="00B90D26" w:rsidP="005818EB">
      <w:pPr>
        <w:jc w:val="both"/>
        <w:rPr>
          <w:rFonts w:ascii="Arial" w:hAnsi="Arial" w:cs="Arial"/>
          <w:sz w:val="22"/>
          <w:szCs w:val="22"/>
        </w:rPr>
      </w:pPr>
      <w:r w:rsidRPr="0075252E">
        <w:rPr>
          <w:rFonts w:ascii="Arial" w:hAnsi="Arial" w:cs="Arial"/>
          <w:sz w:val="22"/>
          <w:szCs w:val="22"/>
        </w:rPr>
        <w:t>Przyjęte struktury sterowania muszą być tak zaprojektowane</w:t>
      </w:r>
      <w:r w:rsidR="00FE7002" w:rsidRPr="0075252E">
        <w:rPr>
          <w:rFonts w:ascii="Arial" w:hAnsi="Arial" w:cs="Arial"/>
          <w:sz w:val="22"/>
          <w:szCs w:val="22"/>
        </w:rPr>
        <w:t>,</w:t>
      </w:r>
      <w:r w:rsidRPr="0075252E">
        <w:rPr>
          <w:rFonts w:ascii="Arial" w:hAnsi="Arial" w:cs="Arial"/>
          <w:sz w:val="22"/>
          <w:szCs w:val="22"/>
        </w:rPr>
        <w:t xml:space="preserve"> aby uzyskać niezawodne funkcjonowanie, łatwość obsługi, niskie koszty obsługi (utrzymania  ruchu)  i maksymalne bezpieczeństwo techniczne przy niskich nakładach. </w:t>
      </w:r>
    </w:p>
    <w:p w14:paraId="59E633E4" w14:textId="77777777" w:rsidR="00B90D26" w:rsidRPr="0075252E" w:rsidRDefault="00B90D26" w:rsidP="005818EB">
      <w:pPr>
        <w:jc w:val="both"/>
        <w:rPr>
          <w:rFonts w:ascii="Arial" w:hAnsi="Arial" w:cs="Arial"/>
          <w:sz w:val="22"/>
          <w:szCs w:val="22"/>
        </w:rPr>
      </w:pPr>
      <w:r w:rsidRPr="0075252E">
        <w:rPr>
          <w:rFonts w:ascii="Arial" w:hAnsi="Arial" w:cs="Arial"/>
          <w:sz w:val="22"/>
          <w:szCs w:val="22"/>
        </w:rPr>
        <w:t xml:space="preserve">Projekt, struktury systemu pomiarów i automatyki oraz wyposażenie muszą spełniać poza innymi wymaganiami następujące: </w:t>
      </w:r>
    </w:p>
    <w:p w14:paraId="6F618D50" w14:textId="77777777" w:rsidR="00B90D26" w:rsidRPr="0075252E" w:rsidRDefault="00B90D26" w:rsidP="00461418">
      <w:pPr>
        <w:pStyle w:val="Akapitzlist"/>
        <w:numPr>
          <w:ilvl w:val="0"/>
          <w:numId w:val="15"/>
        </w:numPr>
        <w:jc w:val="both"/>
        <w:rPr>
          <w:rFonts w:ascii="Arial" w:hAnsi="Arial" w:cs="Arial"/>
          <w:sz w:val="22"/>
          <w:szCs w:val="22"/>
        </w:rPr>
      </w:pPr>
      <w:r w:rsidRPr="0075252E">
        <w:rPr>
          <w:rFonts w:ascii="Arial" w:hAnsi="Arial" w:cs="Arial"/>
          <w:sz w:val="22"/>
          <w:szCs w:val="22"/>
        </w:rPr>
        <w:t>ciągła praca w okresach między remontami,</w:t>
      </w:r>
    </w:p>
    <w:p w14:paraId="0C772DF4" w14:textId="77777777" w:rsidR="005818EB" w:rsidRPr="0075252E" w:rsidRDefault="00B90D26" w:rsidP="00461418">
      <w:pPr>
        <w:pStyle w:val="Akapitzlist"/>
        <w:numPr>
          <w:ilvl w:val="0"/>
          <w:numId w:val="15"/>
        </w:numPr>
        <w:jc w:val="both"/>
        <w:rPr>
          <w:rFonts w:ascii="Arial" w:hAnsi="Arial" w:cs="Arial"/>
          <w:sz w:val="22"/>
          <w:szCs w:val="22"/>
        </w:rPr>
      </w:pPr>
      <w:r w:rsidRPr="0075252E">
        <w:rPr>
          <w:rFonts w:ascii="Arial" w:hAnsi="Arial" w:cs="Arial"/>
          <w:sz w:val="22"/>
          <w:szCs w:val="22"/>
        </w:rPr>
        <w:t>zwykle przyjęty czas trwania remontu instalacji,</w:t>
      </w:r>
    </w:p>
    <w:p w14:paraId="532A8EBB" w14:textId="77777777" w:rsidR="005818EB" w:rsidRPr="0075252E" w:rsidRDefault="00B90D26" w:rsidP="00461418">
      <w:pPr>
        <w:pStyle w:val="Akapitzlist"/>
        <w:numPr>
          <w:ilvl w:val="0"/>
          <w:numId w:val="15"/>
        </w:numPr>
        <w:jc w:val="both"/>
        <w:rPr>
          <w:rFonts w:ascii="Arial" w:hAnsi="Arial" w:cs="Arial"/>
          <w:sz w:val="22"/>
          <w:szCs w:val="22"/>
        </w:rPr>
      </w:pPr>
      <w:r w:rsidRPr="0075252E">
        <w:rPr>
          <w:rFonts w:ascii="Arial" w:hAnsi="Arial" w:cs="Arial"/>
          <w:sz w:val="22"/>
          <w:szCs w:val="22"/>
        </w:rPr>
        <w:t>parametry robocze instalacji/procesu,</w:t>
      </w:r>
    </w:p>
    <w:p w14:paraId="22B27267" w14:textId="77777777" w:rsidR="00B90D26" w:rsidRPr="0075252E" w:rsidRDefault="00B90D26" w:rsidP="00461418">
      <w:pPr>
        <w:pStyle w:val="Akapitzlist"/>
        <w:numPr>
          <w:ilvl w:val="0"/>
          <w:numId w:val="15"/>
        </w:numPr>
        <w:jc w:val="both"/>
        <w:rPr>
          <w:rFonts w:ascii="Arial" w:hAnsi="Arial" w:cs="Arial"/>
          <w:sz w:val="22"/>
          <w:szCs w:val="22"/>
        </w:rPr>
      </w:pPr>
      <w:r w:rsidRPr="0075252E">
        <w:rPr>
          <w:rFonts w:ascii="Arial" w:hAnsi="Arial" w:cs="Arial"/>
          <w:sz w:val="22"/>
          <w:szCs w:val="22"/>
        </w:rPr>
        <w:t>optymalna obsada siły roboczej dla celów ruchowych oraz obsługowych</w:t>
      </w:r>
      <w:r w:rsidR="00AF297D" w:rsidRPr="0075252E">
        <w:rPr>
          <w:rFonts w:ascii="Arial" w:hAnsi="Arial" w:cs="Arial"/>
          <w:sz w:val="22"/>
          <w:szCs w:val="22"/>
        </w:rPr>
        <w:t xml:space="preserve"> </w:t>
      </w:r>
      <w:r w:rsidRPr="0075252E">
        <w:rPr>
          <w:rFonts w:ascii="Arial" w:hAnsi="Arial" w:cs="Arial"/>
          <w:sz w:val="22"/>
          <w:szCs w:val="22"/>
        </w:rPr>
        <w:t>(utrzymania  ruchu)</w:t>
      </w:r>
      <w:r w:rsidR="00403292" w:rsidRPr="0075252E">
        <w:rPr>
          <w:rFonts w:ascii="Arial" w:hAnsi="Arial" w:cs="Arial"/>
          <w:sz w:val="22"/>
          <w:szCs w:val="22"/>
        </w:rPr>
        <w:t>.</w:t>
      </w:r>
    </w:p>
    <w:p w14:paraId="32DBA46C" w14:textId="77777777" w:rsidR="005818EB" w:rsidRPr="0075252E" w:rsidRDefault="005818EB" w:rsidP="005818EB">
      <w:pPr>
        <w:pStyle w:val="Akapitzlist"/>
        <w:jc w:val="both"/>
        <w:rPr>
          <w:rFonts w:ascii="Arial" w:hAnsi="Arial" w:cs="Arial"/>
          <w:sz w:val="22"/>
          <w:szCs w:val="22"/>
        </w:rPr>
      </w:pPr>
    </w:p>
    <w:p w14:paraId="2F3F9642" w14:textId="77777777" w:rsidR="00B90D26" w:rsidRPr="0075252E" w:rsidRDefault="00B90D26" w:rsidP="005818EB">
      <w:pPr>
        <w:jc w:val="both"/>
        <w:rPr>
          <w:rFonts w:ascii="Arial" w:hAnsi="Arial" w:cs="Arial"/>
          <w:sz w:val="22"/>
          <w:szCs w:val="22"/>
        </w:rPr>
      </w:pPr>
      <w:r w:rsidRPr="0075252E">
        <w:rPr>
          <w:rFonts w:ascii="Arial" w:hAnsi="Arial" w:cs="Arial"/>
          <w:sz w:val="22"/>
          <w:szCs w:val="22"/>
        </w:rPr>
        <w:t xml:space="preserve">Wymienione niżej zagadnienia powinny być wyłączone z projektu technicznego branży PiA </w:t>
      </w:r>
      <w:r w:rsidR="00763845">
        <w:rPr>
          <w:rFonts w:ascii="Arial" w:hAnsi="Arial" w:cs="Arial"/>
          <w:sz w:val="22"/>
          <w:szCs w:val="22"/>
        </w:rPr>
        <w:t xml:space="preserve">       </w:t>
      </w:r>
      <w:r w:rsidRPr="0075252E">
        <w:rPr>
          <w:rFonts w:ascii="Arial" w:hAnsi="Arial" w:cs="Arial"/>
          <w:sz w:val="22"/>
          <w:szCs w:val="22"/>
        </w:rPr>
        <w:t>i ujęte w projekcie branży mechanicznej:</w:t>
      </w:r>
    </w:p>
    <w:p w14:paraId="35741F58" w14:textId="77777777" w:rsidR="005818EB" w:rsidRPr="0075252E" w:rsidRDefault="00B90D26" w:rsidP="00461418">
      <w:pPr>
        <w:pStyle w:val="Akapitzlist"/>
        <w:numPr>
          <w:ilvl w:val="0"/>
          <w:numId w:val="16"/>
        </w:numPr>
        <w:jc w:val="both"/>
        <w:rPr>
          <w:rFonts w:ascii="Arial" w:hAnsi="Arial" w:cs="Arial"/>
          <w:sz w:val="22"/>
          <w:szCs w:val="22"/>
        </w:rPr>
      </w:pPr>
      <w:r w:rsidRPr="0075252E">
        <w:rPr>
          <w:rFonts w:ascii="Arial" w:hAnsi="Arial" w:cs="Arial"/>
          <w:sz w:val="22"/>
          <w:szCs w:val="22"/>
        </w:rPr>
        <w:t>zawory by-passowe montowane przy zaworach regulacyjnych oraz przepływomierzach,</w:t>
      </w:r>
    </w:p>
    <w:p w14:paraId="42E343BE" w14:textId="77777777" w:rsidR="005818EB" w:rsidRPr="0075252E" w:rsidRDefault="00B90D26" w:rsidP="00461418">
      <w:pPr>
        <w:pStyle w:val="Akapitzlist"/>
        <w:numPr>
          <w:ilvl w:val="0"/>
          <w:numId w:val="16"/>
        </w:numPr>
        <w:jc w:val="both"/>
        <w:rPr>
          <w:rFonts w:ascii="Arial" w:hAnsi="Arial" w:cs="Arial"/>
          <w:sz w:val="22"/>
          <w:szCs w:val="22"/>
        </w:rPr>
      </w:pPr>
      <w:r w:rsidRPr="0075252E">
        <w:rPr>
          <w:rFonts w:ascii="Arial" w:hAnsi="Arial" w:cs="Arial"/>
          <w:sz w:val="22"/>
          <w:szCs w:val="22"/>
        </w:rPr>
        <w:t>króćce dla urządzeń aparatury obiektowej,</w:t>
      </w:r>
    </w:p>
    <w:p w14:paraId="23AAA286" w14:textId="77777777" w:rsidR="00B90D26" w:rsidRDefault="00B90D26" w:rsidP="00461418">
      <w:pPr>
        <w:pStyle w:val="Akapitzlist"/>
        <w:numPr>
          <w:ilvl w:val="0"/>
          <w:numId w:val="16"/>
        </w:numPr>
        <w:jc w:val="both"/>
        <w:rPr>
          <w:rFonts w:ascii="Arial" w:hAnsi="Arial" w:cs="Arial"/>
          <w:sz w:val="22"/>
          <w:szCs w:val="22"/>
        </w:rPr>
      </w:pPr>
      <w:r w:rsidRPr="0075252E">
        <w:rPr>
          <w:rFonts w:ascii="Arial" w:hAnsi="Arial" w:cs="Arial"/>
          <w:sz w:val="22"/>
          <w:szCs w:val="22"/>
        </w:rPr>
        <w:t>by-passy oraz punkty poboru próbek na aparatach i rurociągach.</w:t>
      </w:r>
    </w:p>
    <w:p w14:paraId="6429A1A1" w14:textId="77777777" w:rsidR="00013EA3" w:rsidRPr="0075252E" w:rsidRDefault="00013EA3" w:rsidP="00013EA3">
      <w:pPr>
        <w:pStyle w:val="Akapitzlist"/>
        <w:ind w:left="360"/>
        <w:jc w:val="both"/>
        <w:rPr>
          <w:rFonts w:ascii="Arial" w:hAnsi="Arial" w:cs="Arial"/>
          <w:sz w:val="22"/>
          <w:szCs w:val="22"/>
        </w:rPr>
      </w:pPr>
    </w:p>
    <w:p w14:paraId="2C2A8B1C" w14:textId="77777777" w:rsidR="00B90D26" w:rsidRPr="0075252E" w:rsidRDefault="00B90D26" w:rsidP="005818EB">
      <w:pPr>
        <w:jc w:val="both"/>
        <w:rPr>
          <w:rFonts w:ascii="Arial" w:hAnsi="Arial" w:cs="Arial"/>
          <w:sz w:val="22"/>
          <w:szCs w:val="22"/>
        </w:rPr>
      </w:pPr>
      <w:r w:rsidRPr="0075252E">
        <w:rPr>
          <w:rFonts w:ascii="Arial" w:hAnsi="Arial" w:cs="Arial"/>
          <w:sz w:val="22"/>
          <w:szCs w:val="22"/>
        </w:rPr>
        <w:t>Wszystkie materiały zastosowane w przyrządach pomiarowych i akcesoriach muszą być dobrane do warunków procesowych, atmosferycznych i otoczenia pracy.</w:t>
      </w:r>
    </w:p>
    <w:p w14:paraId="7727810B" w14:textId="77777777" w:rsidR="005818EB" w:rsidRPr="0075252E" w:rsidRDefault="005818EB" w:rsidP="005818EB">
      <w:pPr>
        <w:autoSpaceDE w:val="0"/>
        <w:autoSpaceDN w:val="0"/>
        <w:adjustRightInd w:val="0"/>
        <w:jc w:val="both"/>
        <w:rPr>
          <w:rFonts w:ascii="Arial" w:hAnsi="Arial" w:cs="Arial"/>
          <w:sz w:val="22"/>
          <w:szCs w:val="22"/>
        </w:rPr>
      </w:pPr>
    </w:p>
    <w:p w14:paraId="418E74F6" w14:textId="77777777" w:rsidR="000D15FD" w:rsidRPr="0075252E" w:rsidRDefault="000D15FD" w:rsidP="005818EB">
      <w:pPr>
        <w:autoSpaceDE w:val="0"/>
        <w:autoSpaceDN w:val="0"/>
        <w:adjustRightInd w:val="0"/>
        <w:jc w:val="both"/>
        <w:rPr>
          <w:rFonts w:ascii="Arial" w:eastAsia="Calibri" w:hAnsi="Arial" w:cs="Arial"/>
          <w:sz w:val="22"/>
          <w:szCs w:val="22"/>
        </w:rPr>
      </w:pPr>
      <w:r w:rsidRPr="0075252E">
        <w:rPr>
          <w:rFonts w:ascii="Arial" w:eastAsia="Calibri" w:hAnsi="Arial" w:cs="Arial"/>
          <w:sz w:val="22"/>
          <w:szCs w:val="22"/>
        </w:rPr>
        <w:t xml:space="preserve">Urządzenia obiektowe branży PiA przeznaczone do zabudowy na instalacjach produkcyjnych ANWIL S.A. muszą być przystosowane do pracy w zakresie temperatur otoczenia od </w:t>
      </w:r>
      <w:smartTag w:uri="urn:schemas-microsoft-com:office:smarttags" w:element="metricconverter">
        <w:smartTagPr>
          <w:attr w:name="ProductID" w:val="-29ﾰC"/>
        </w:smartTagPr>
        <w:r w:rsidRPr="0075252E">
          <w:rPr>
            <w:rFonts w:ascii="Arial" w:eastAsia="Calibri" w:hAnsi="Arial" w:cs="Arial"/>
            <w:sz w:val="22"/>
            <w:szCs w:val="22"/>
          </w:rPr>
          <w:t>-29°C</w:t>
        </w:r>
      </w:smartTag>
      <w:r w:rsidRPr="0075252E">
        <w:rPr>
          <w:rFonts w:ascii="Arial" w:eastAsia="Calibri" w:hAnsi="Arial" w:cs="Arial"/>
          <w:sz w:val="22"/>
          <w:szCs w:val="22"/>
        </w:rPr>
        <w:t xml:space="preserve"> do +</w:t>
      </w:r>
      <w:smartTag w:uri="urn:schemas-microsoft-com:office:smarttags" w:element="metricconverter">
        <w:smartTagPr>
          <w:attr w:name="ProductID" w:val="40ﾰC"/>
        </w:smartTagPr>
        <w:r w:rsidRPr="0075252E">
          <w:rPr>
            <w:rFonts w:ascii="Arial" w:eastAsia="Calibri" w:hAnsi="Arial" w:cs="Arial"/>
            <w:sz w:val="22"/>
            <w:szCs w:val="22"/>
          </w:rPr>
          <w:t>40°C</w:t>
        </w:r>
      </w:smartTag>
      <w:r w:rsidRPr="0075252E">
        <w:rPr>
          <w:rFonts w:ascii="Arial" w:eastAsia="Calibri" w:hAnsi="Arial" w:cs="Arial"/>
          <w:sz w:val="22"/>
          <w:szCs w:val="22"/>
        </w:rPr>
        <w:t>.</w:t>
      </w:r>
    </w:p>
    <w:p w14:paraId="1129E5D9" w14:textId="77777777" w:rsidR="005818EB" w:rsidRPr="0075252E" w:rsidRDefault="005818EB" w:rsidP="005818EB">
      <w:pPr>
        <w:jc w:val="both"/>
        <w:rPr>
          <w:rFonts w:ascii="Arial" w:hAnsi="Arial" w:cs="Arial"/>
          <w:sz w:val="22"/>
          <w:szCs w:val="22"/>
        </w:rPr>
      </w:pPr>
    </w:p>
    <w:p w14:paraId="0F637F91" w14:textId="77777777" w:rsidR="00B90D26" w:rsidRPr="0075252E" w:rsidRDefault="00B90D26" w:rsidP="005818EB">
      <w:pPr>
        <w:jc w:val="both"/>
        <w:rPr>
          <w:rFonts w:ascii="Arial" w:hAnsi="Arial" w:cs="Arial"/>
          <w:sz w:val="22"/>
          <w:szCs w:val="22"/>
        </w:rPr>
      </w:pPr>
      <w:r w:rsidRPr="0075252E">
        <w:rPr>
          <w:rFonts w:ascii="Arial" w:hAnsi="Arial" w:cs="Arial"/>
          <w:sz w:val="22"/>
          <w:szCs w:val="22"/>
        </w:rPr>
        <w:t xml:space="preserve">Linia podziału pomiędzy branżą PiA a branżą mechaniczną będzie przebiegać na wszystkich pierwszych zaworach odcinających zakończonych kołnierzem zaślepiającym. Dotyczy to wszystkich rurociągów procesowych oraz rurociągów mediów energetycznych, zbiorników, kolumn i aparatów, na których realizowane będą pomiary przypływu, poziomu, ciśnienia, analityczne, itp. oraz dla kolektorów powietrza pomiarowego zakończonego zaworem odcinającym. </w:t>
      </w:r>
    </w:p>
    <w:p w14:paraId="772186F5" w14:textId="77777777" w:rsidR="005818EB" w:rsidRPr="0075252E" w:rsidRDefault="005818EB" w:rsidP="005818EB">
      <w:pPr>
        <w:jc w:val="both"/>
        <w:rPr>
          <w:rFonts w:ascii="Arial" w:hAnsi="Arial" w:cs="Arial"/>
          <w:sz w:val="22"/>
          <w:szCs w:val="22"/>
        </w:rPr>
      </w:pPr>
    </w:p>
    <w:p w14:paraId="5C43686D" w14:textId="77777777" w:rsidR="00B90D26" w:rsidRPr="0075252E" w:rsidRDefault="00B90D26" w:rsidP="005818EB">
      <w:pPr>
        <w:jc w:val="both"/>
        <w:rPr>
          <w:rFonts w:ascii="Arial" w:hAnsi="Arial" w:cs="Arial"/>
          <w:sz w:val="22"/>
          <w:szCs w:val="22"/>
        </w:rPr>
      </w:pPr>
      <w:r w:rsidRPr="0075252E">
        <w:rPr>
          <w:rFonts w:ascii="Arial" w:hAnsi="Arial" w:cs="Arial"/>
          <w:sz w:val="22"/>
          <w:szCs w:val="22"/>
        </w:rPr>
        <w:t xml:space="preserve">W przypadku pomiaru temperatury króciec musi być zakończony kołnierzem zaślepiającym bez zaworu odcinającego. </w:t>
      </w:r>
    </w:p>
    <w:p w14:paraId="210A0E84" w14:textId="77777777" w:rsidR="00B90D26" w:rsidRDefault="00B90D26" w:rsidP="005818EB">
      <w:pPr>
        <w:jc w:val="both"/>
        <w:rPr>
          <w:rFonts w:ascii="Arial" w:hAnsi="Arial" w:cs="Arial"/>
          <w:sz w:val="22"/>
          <w:szCs w:val="22"/>
        </w:rPr>
      </w:pPr>
      <w:r w:rsidRPr="00A533AE">
        <w:rPr>
          <w:rFonts w:ascii="Arial" w:hAnsi="Arial" w:cs="Arial"/>
          <w:sz w:val="22"/>
          <w:szCs w:val="22"/>
        </w:rPr>
        <w:t xml:space="preserve">Wszystkie zawory odcinające i spustowe </w:t>
      </w:r>
      <w:r>
        <w:rPr>
          <w:rFonts w:ascii="Arial" w:hAnsi="Arial" w:cs="Arial"/>
          <w:sz w:val="22"/>
          <w:szCs w:val="22"/>
        </w:rPr>
        <w:t>należy</w:t>
      </w:r>
      <w:r w:rsidRPr="00A533AE">
        <w:rPr>
          <w:rFonts w:ascii="Arial" w:hAnsi="Arial" w:cs="Arial"/>
          <w:sz w:val="22"/>
          <w:szCs w:val="22"/>
        </w:rPr>
        <w:t xml:space="preserve"> uj</w:t>
      </w:r>
      <w:r>
        <w:rPr>
          <w:rFonts w:ascii="Arial" w:hAnsi="Arial" w:cs="Arial"/>
          <w:sz w:val="22"/>
          <w:szCs w:val="22"/>
        </w:rPr>
        <w:t>ąć</w:t>
      </w:r>
      <w:r w:rsidRPr="00A533AE">
        <w:rPr>
          <w:rFonts w:ascii="Arial" w:hAnsi="Arial" w:cs="Arial"/>
          <w:sz w:val="22"/>
          <w:szCs w:val="22"/>
        </w:rPr>
        <w:t xml:space="preserve"> w projekcie branży mechanicznej. Montaż czujników i aparatury pomiarowej  zabudowanej bezpośrednio w linii rurociągu </w:t>
      </w:r>
      <w:r>
        <w:rPr>
          <w:rFonts w:ascii="Arial" w:hAnsi="Arial" w:cs="Arial"/>
          <w:sz w:val="22"/>
          <w:szCs w:val="22"/>
        </w:rPr>
        <w:t>także należy</w:t>
      </w:r>
      <w:r w:rsidRPr="00A533AE">
        <w:rPr>
          <w:rFonts w:ascii="Arial" w:hAnsi="Arial" w:cs="Arial"/>
          <w:sz w:val="22"/>
          <w:szCs w:val="22"/>
        </w:rPr>
        <w:t xml:space="preserve"> uj</w:t>
      </w:r>
      <w:r>
        <w:rPr>
          <w:rFonts w:ascii="Arial" w:hAnsi="Arial" w:cs="Arial"/>
          <w:sz w:val="22"/>
          <w:szCs w:val="22"/>
        </w:rPr>
        <w:t>ąć</w:t>
      </w:r>
      <w:r w:rsidRPr="00A533AE">
        <w:rPr>
          <w:rFonts w:ascii="Arial" w:hAnsi="Arial" w:cs="Arial"/>
          <w:sz w:val="22"/>
          <w:szCs w:val="22"/>
        </w:rPr>
        <w:t xml:space="preserve"> </w:t>
      </w:r>
      <w:r>
        <w:rPr>
          <w:rFonts w:ascii="Arial" w:hAnsi="Arial" w:cs="Arial"/>
          <w:sz w:val="22"/>
          <w:szCs w:val="22"/>
        </w:rPr>
        <w:t>w</w:t>
      </w:r>
      <w:r w:rsidRPr="00A533AE">
        <w:rPr>
          <w:rFonts w:ascii="Arial" w:hAnsi="Arial" w:cs="Arial"/>
          <w:sz w:val="22"/>
          <w:szCs w:val="22"/>
        </w:rPr>
        <w:t xml:space="preserve"> projekcie branży mechanicznej. Montaż pochew termometrycznych oraz termopar stykowych (do pomiaru temperatury ścianek rurociągów) należy ująć w branży mechanicznej. Nadzór nad montażem czujników temperatury przewidzieć w branży PiA.</w:t>
      </w:r>
    </w:p>
    <w:p w14:paraId="19DBAD88" w14:textId="77777777" w:rsidR="005818EB" w:rsidRDefault="005818EB" w:rsidP="005818EB">
      <w:pPr>
        <w:jc w:val="both"/>
        <w:rPr>
          <w:rFonts w:ascii="Arial" w:hAnsi="Arial" w:cs="Arial"/>
          <w:sz w:val="22"/>
          <w:szCs w:val="22"/>
        </w:rPr>
      </w:pPr>
    </w:p>
    <w:p w14:paraId="1B9CEA23" w14:textId="77777777" w:rsidR="00B90D26" w:rsidRDefault="00B90D26" w:rsidP="005818EB">
      <w:pPr>
        <w:jc w:val="both"/>
        <w:rPr>
          <w:rFonts w:ascii="Arial" w:hAnsi="Arial" w:cs="Arial"/>
          <w:sz w:val="22"/>
          <w:szCs w:val="22"/>
        </w:rPr>
      </w:pPr>
      <w:r w:rsidRPr="00A533AE">
        <w:rPr>
          <w:rFonts w:ascii="Arial" w:hAnsi="Arial" w:cs="Arial"/>
          <w:sz w:val="22"/>
          <w:szCs w:val="22"/>
        </w:rPr>
        <w:t>Wszystkie urządzenia zasilające zarówno AC i DC wraz z kablami aż do szaf dystrybucji  zasilania i szaf pośredniczących branż elek</w:t>
      </w:r>
      <w:r w:rsidR="00982046">
        <w:rPr>
          <w:rFonts w:ascii="Arial" w:hAnsi="Arial" w:cs="Arial"/>
          <w:sz w:val="22"/>
          <w:szCs w:val="22"/>
        </w:rPr>
        <w:t>trycznej/</w:t>
      </w:r>
      <w:r w:rsidRPr="00A533AE">
        <w:rPr>
          <w:rFonts w:ascii="Arial" w:hAnsi="Arial" w:cs="Arial"/>
          <w:sz w:val="22"/>
          <w:szCs w:val="22"/>
        </w:rPr>
        <w:t>PiA zlokalizowanych w pomieszczeniu technicznym PiA powinny być ujęte w projekcie branży elektrycznej</w:t>
      </w:r>
      <w:r>
        <w:rPr>
          <w:rFonts w:ascii="Arial" w:hAnsi="Arial" w:cs="Arial"/>
          <w:sz w:val="22"/>
          <w:szCs w:val="22"/>
        </w:rPr>
        <w:t>.</w:t>
      </w:r>
      <w:r w:rsidRPr="00A533AE">
        <w:rPr>
          <w:rFonts w:ascii="Arial" w:hAnsi="Arial" w:cs="Arial"/>
          <w:sz w:val="22"/>
          <w:szCs w:val="22"/>
        </w:rPr>
        <w:t xml:space="preserve"> </w:t>
      </w:r>
    </w:p>
    <w:p w14:paraId="6DCF0F3D" w14:textId="77777777" w:rsidR="005818EB" w:rsidRDefault="005818EB" w:rsidP="005818EB">
      <w:pPr>
        <w:ind w:left="709"/>
        <w:jc w:val="both"/>
        <w:rPr>
          <w:rFonts w:ascii="Arial" w:hAnsi="Arial" w:cs="Arial"/>
          <w:sz w:val="22"/>
          <w:szCs w:val="22"/>
        </w:rPr>
      </w:pPr>
      <w:r>
        <w:rPr>
          <w:rFonts w:ascii="Arial" w:hAnsi="Arial" w:cs="Arial"/>
          <w:sz w:val="22"/>
          <w:szCs w:val="22"/>
        </w:rPr>
        <w:t xml:space="preserve">  </w:t>
      </w:r>
    </w:p>
    <w:p w14:paraId="3B887EC9" w14:textId="77777777" w:rsidR="00B90D26" w:rsidRDefault="00B90D26" w:rsidP="005818EB">
      <w:pPr>
        <w:jc w:val="both"/>
        <w:rPr>
          <w:rFonts w:ascii="Arial" w:hAnsi="Arial" w:cs="Arial"/>
          <w:sz w:val="22"/>
          <w:szCs w:val="22"/>
        </w:rPr>
      </w:pPr>
      <w:r>
        <w:rPr>
          <w:rFonts w:ascii="Arial" w:hAnsi="Arial" w:cs="Arial"/>
          <w:sz w:val="22"/>
          <w:szCs w:val="22"/>
        </w:rPr>
        <w:lastRenderedPageBreak/>
        <w:t>S</w:t>
      </w:r>
      <w:r w:rsidRPr="00A533AE">
        <w:rPr>
          <w:rFonts w:ascii="Arial" w:hAnsi="Arial" w:cs="Arial"/>
          <w:sz w:val="22"/>
          <w:szCs w:val="22"/>
        </w:rPr>
        <w:t xml:space="preserve">ygnalizatory wartości procesowych </w:t>
      </w:r>
      <w:r>
        <w:rPr>
          <w:rFonts w:ascii="Arial" w:hAnsi="Arial" w:cs="Arial"/>
          <w:sz w:val="22"/>
          <w:szCs w:val="22"/>
        </w:rPr>
        <w:t>d</w:t>
      </w:r>
      <w:r w:rsidRPr="00A533AE">
        <w:rPr>
          <w:rFonts w:ascii="Arial" w:hAnsi="Arial" w:cs="Arial"/>
          <w:sz w:val="22"/>
          <w:szCs w:val="22"/>
        </w:rPr>
        <w:t>la pomp procesowych (</w:t>
      </w:r>
      <w:r w:rsidR="003A04A5">
        <w:rPr>
          <w:rFonts w:ascii="Arial" w:hAnsi="Arial" w:cs="Arial"/>
          <w:sz w:val="22"/>
          <w:szCs w:val="22"/>
        </w:rPr>
        <w:t>np.</w:t>
      </w:r>
      <w:r w:rsidRPr="00A533AE">
        <w:rPr>
          <w:rFonts w:ascii="Arial" w:hAnsi="Arial" w:cs="Arial"/>
          <w:sz w:val="22"/>
          <w:szCs w:val="22"/>
        </w:rPr>
        <w:t xml:space="preserve"> układ uszczelnień)</w:t>
      </w:r>
      <w:r>
        <w:rPr>
          <w:rFonts w:ascii="Arial" w:hAnsi="Arial" w:cs="Arial"/>
          <w:sz w:val="22"/>
          <w:szCs w:val="22"/>
        </w:rPr>
        <w:t xml:space="preserve"> muszą</w:t>
      </w:r>
      <w:r w:rsidRPr="00A533AE">
        <w:rPr>
          <w:rFonts w:ascii="Arial" w:hAnsi="Arial" w:cs="Arial"/>
          <w:sz w:val="22"/>
          <w:szCs w:val="22"/>
        </w:rPr>
        <w:t xml:space="preserve"> być ujęte w projekcie branży PiA. </w:t>
      </w:r>
      <w:r>
        <w:rPr>
          <w:rFonts w:ascii="Arial" w:hAnsi="Arial" w:cs="Arial"/>
          <w:sz w:val="22"/>
          <w:szCs w:val="22"/>
        </w:rPr>
        <w:t>Dotyczy to także</w:t>
      </w:r>
      <w:r w:rsidRPr="00A533AE">
        <w:rPr>
          <w:rFonts w:ascii="Arial" w:hAnsi="Arial" w:cs="Arial"/>
          <w:sz w:val="22"/>
          <w:szCs w:val="22"/>
        </w:rPr>
        <w:t xml:space="preserve"> inn</w:t>
      </w:r>
      <w:r>
        <w:rPr>
          <w:rFonts w:ascii="Arial" w:hAnsi="Arial" w:cs="Arial"/>
          <w:sz w:val="22"/>
          <w:szCs w:val="22"/>
        </w:rPr>
        <w:t>ego</w:t>
      </w:r>
      <w:r w:rsidRPr="00A533AE">
        <w:rPr>
          <w:rFonts w:ascii="Arial" w:hAnsi="Arial" w:cs="Arial"/>
          <w:sz w:val="22"/>
          <w:szCs w:val="22"/>
        </w:rPr>
        <w:t xml:space="preserve"> osprzęt</w:t>
      </w:r>
      <w:r>
        <w:rPr>
          <w:rFonts w:ascii="Arial" w:hAnsi="Arial" w:cs="Arial"/>
          <w:sz w:val="22"/>
          <w:szCs w:val="22"/>
        </w:rPr>
        <w:t>u</w:t>
      </w:r>
      <w:r w:rsidRPr="00A533AE">
        <w:rPr>
          <w:rFonts w:ascii="Arial" w:hAnsi="Arial" w:cs="Arial"/>
          <w:sz w:val="22"/>
          <w:szCs w:val="22"/>
        </w:rPr>
        <w:t xml:space="preserve"> </w:t>
      </w:r>
      <w:r w:rsidR="008E78DC">
        <w:rPr>
          <w:rFonts w:ascii="Arial" w:hAnsi="Arial" w:cs="Arial"/>
          <w:sz w:val="22"/>
          <w:szCs w:val="22"/>
        </w:rPr>
        <w:br/>
      </w:r>
      <w:r w:rsidRPr="00A533AE">
        <w:rPr>
          <w:rFonts w:ascii="Arial" w:hAnsi="Arial" w:cs="Arial"/>
          <w:sz w:val="22"/>
          <w:szCs w:val="22"/>
        </w:rPr>
        <w:t xml:space="preserve">(np. pomiary temperatury uzwojeń, łożysk). Wyjątek stanowią pomiary temperatury uzwojeń silników średniego napięcia (6-30kV). </w:t>
      </w:r>
    </w:p>
    <w:p w14:paraId="7E74C6F3" w14:textId="77777777" w:rsidR="005818EB" w:rsidRDefault="005818EB" w:rsidP="005818EB">
      <w:pPr>
        <w:jc w:val="both"/>
        <w:rPr>
          <w:rFonts w:ascii="Arial" w:hAnsi="Arial" w:cs="Arial"/>
          <w:sz w:val="22"/>
          <w:szCs w:val="22"/>
        </w:rPr>
      </w:pPr>
    </w:p>
    <w:p w14:paraId="610141A0" w14:textId="77777777" w:rsidR="00B90D26" w:rsidRDefault="00B90D26" w:rsidP="005818EB">
      <w:pPr>
        <w:jc w:val="both"/>
        <w:rPr>
          <w:rFonts w:ascii="Arial" w:hAnsi="Arial" w:cs="Arial"/>
          <w:sz w:val="22"/>
          <w:szCs w:val="22"/>
        </w:rPr>
      </w:pPr>
      <w:r w:rsidRPr="00A533AE">
        <w:rPr>
          <w:rFonts w:ascii="Arial" w:hAnsi="Arial" w:cs="Arial"/>
          <w:sz w:val="22"/>
          <w:szCs w:val="22"/>
        </w:rPr>
        <w:t xml:space="preserve">Zabezpieczenie </w:t>
      </w:r>
      <w:r>
        <w:rPr>
          <w:rFonts w:ascii="Arial" w:hAnsi="Arial" w:cs="Arial"/>
          <w:sz w:val="22"/>
          <w:szCs w:val="22"/>
        </w:rPr>
        <w:t xml:space="preserve">systemu </w:t>
      </w:r>
      <w:r w:rsidRPr="00A533AE">
        <w:rPr>
          <w:rFonts w:ascii="Arial" w:hAnsi="Arial" w:cs="Arial"/>
          <w:sz w:val="22"/>
          <w:szCs w:val="22"/>
        </w:rPr>
        <w:t>DCS</w:t>
      </w:r>
      <w:r w:rsidR="002E1032">
        <w:rPr>
          <w:rFonts w:ascii="Arial" w:hAnsi="Arial" w:cs="Arial"/>
          <w:sz w:val="22"/>
          <w:szCs w:val="22"/>
        </w:rPr>
        <w:t>/ESD/PLC</w:t>
      </w:r>
      <w:r w:rsidRPr="00A533AE">
        <w:rPr>
          <w:rFonts w:ascii="Arial" w:hAnsi="Arial" w:cs="Arial"/>
          <w:sz w:val="22"/>
          <w:szCs w:val="22"/>
        </w:rPr>
        <w:t xml:space="preserve"> przed średnim napięciem z uzwojeń silników należy realizować co najmniej dwustopniowo</w:t>
      </w:r>
      <w:r>
        <w:rPr>
          <w:rFonts w:ascii="Arial" w:hAnsi="Arial" w:cs="Arial"/>
          <w:sz w:val="22"/>
          <w:szCs w:val="22"/>
        </w:rPr>
        <w:t>:</w:t>
      </w:r>
    </w:p>
    <w:p w14:paraId="083F7FF4" w14:textId="77777777" w:rsidR="00B90D26" w:rsidRPr="00B90D26" w:rsidRDefault="00B90D26" w:rsidP="00461418">
      <w:pPr>
        <w:pStyle w:val="Akapitzlist"/>
        <w:numPr>
          <w:ilvl w:val="0"/>
          <w:numId w:val="17"/>
        </w:numPr>
        <w:jc w:val="both"/>
        <w:rPr>
          <w:rFonts w:ascii="Arial" w:hAnsi="Arial" w:cs="Arial"/>
          <w:sz w:val="22"/>
          <w:szCs w:val="22"/>
        </w:rPr>
      </w:pPr>
      <w:r w:rsidRPr="00B90D26">
        <w:rPr>
          <w:rFonts w:ascii="Arial" w:hAnsi="Arial" w:cs="Arial"/>
          <w:sz w:val="22"/>
          <w:szCs w:val="22"/>
        </w:rPr>
        <w:t>zabezpieczenie podstawowe realizowane przez producenta silnika,</w:t>
      </w:r>
    </w:p>
    <w:p w14:paraId="071C6B8A" w14:textId="77777777" w:rsidR="00767203" w:rsidRPr="00B90D26" w:rsidRDefault="00B90D26" w:rsidP="00767203">
      <w:pPr>
        <w:pStyle w:val="Akapitzlist"/>
        <w:numPr>
          <w:ilvl w:val="0"/>
          <w:numId w:val="17"/>
        </w:numPr>
        <w:jc w:val="both"/>
        <w:rPr>
          <w:rFonts w:ascii="Arial" w:hAnsi="Arial" w:cs="Arial"/>
          <w:sz w:val="22"/>
          <w:szCs w:val="22"/>
        </w:rPr>
      </w:pPr>
      <w:r w:rsidRPr="00B90D26">
        <w:rPr>
          <w:rFonts w:ascii="Arial" w:hAnsi="Arial" w:cs="Arial"/>
          <w:sz w:val="22"/>
          <w:szCs w:val="22"/>
        </w:rPr>
        <w:t>zabezpieczenie dodatkowe r</w:t>
      </w:r>
      <w:r w:rsidR="008E78DC">
        <w:rPr>
          <w:rFonts w:ascii="Arial" w:hAnsi="Arial" w:cs="Arial"/>
          <w:sz w:val="22"/>
          <w:szCs w:val="22"/>
        </w:rPr>
        <w:t xml:space="preserve">ealizowane w strukturze obwodów </w:t>
      </w:r>
      <w:r w:rsidR="00C01C50">
        <w:rPr>
          <w:rFonts w:ascii="Arial" w:hAnsi="Arial" w:cs="Arial"/>
          <w:sz w:val="22"/>
          <w:szCs w:val="22"/>
        </w:rPr>
        <w:t>pomiarowych.</w:t>
      </w:r>
    </w:p>
    <w:p w14:paraId="685653F0" w14:textId="77777777" w:rsidR="00767203" w:rsidRPr="000A6999" w:rsidRDefault="00767203" w:rsidP="000A6999">
      <w:pPr>
        <w:autoSpaceDE w:val="0"/>
        <w:autoSpaceDN w:val="0"/>
        <w:adjustRightInd w:val="0"/>
        <w:jc w:val="both"/>
        <w:rPr>
          <w:rFonts w:ascii="Arial" w:eastAsia="Calibri" w:hAnsi="Arial" w:cs="Arial"/>
          <w:sz w:val="22"/>
          <w:szCs w:val="22"/>
        </w:rPr>
      </w:pPr>
    </w:p>
    <w:p w14:paraId="52DF10FA" w14:textId="77777777" w:rsidR="00B90D26" w:rsidRDefault="00B90D26" w:rsidP="005818EB">
      <w:pPr>
        <w:jc w:val="both"/>
        <w:rPr>
          <w:rFonts w:ascii="Arial" w:hAnsi="Arial" w:cs="Arial"/>
          <w:sz w:val="22"/>
          <w:szCs w:val="22"/>
        </w:rPr>
      </w:pPr>
      <w:r w:rsidRPr="00A533AE">
        <w:rPr>
          <w:rFonts w:ascii="Arial" w:hAnsi="Arial" w:cs="Arial"/>
          <w:sz w:val="22"/>
          <w:szCs w:val="22"/>
        </w:rPr>
        <w:t xml:space="preserve">W trakcie prac projektowych </w:t>
      </w:r>
      <w:r>
        <w:rPr>
          <w:rFonts w:ascii="Arial" w:hAnsi="Arial" w:cs="Arial"/>
          <w:sz w:val="22"/>
          <w:szCs w:val="22"/>
        </w:rPr>
        <w:t xml:space="preserve">należy </w:t>
      </w:r>
      <w:r w:rsidRPr="00A533AE">
        <w:rPr>
          <w:rFonts w:ascii="Arial" w:hAnsi="Arial" w:cs="Arial"/>
          <w:sz w:val="22"/>
          <w:szCs w:val="22"/>
        </w:rPr>
        <w:t xml:space="preserve">stosować maksymalną standaryzację i unifikację zarówno aparatury obiektowej </w:t>
      </w:r>
      <w:r>
        <w:rPr>
          <w:rFonts w:ascii="Arial" w:hAnsi="Arial" w:cs="Arial"/>
          <w:sz w:val="22"/>
          <w:szCs w:val="22"/>
        </w:rPr>
        <w:t>jak i</w:t>
      </w:r>
      <w:r w:rsidRPr="00A533AE">
        <w:rPr>
          <w:rFonts w:ascii="Arial" w:hAnsi="Arial" w:cs="Arial"/>
          <w:sz w:val="22"/>
          <w:szCs w:val="22"/>
        </w:rPr>
        <w:t xml:space="preserve"> wyposażenia szaf sterowniczych.</w:t>
      </w:r>
    </w:p>
    <w:p w14:paraId="529B2B26" w14:textId="77777777" w:rsidR="00767203" w:rsidRPr="00A533AE" w:rsidRDefault="00767203" w:rsidP="005818EB">
      <w:pPr>
        <w:jc w:val="both"/>
        <w:rPr>
          <w:rFonts w:ascii="Arial" w:hAnsi="Arial" w:cs="Arial"/>
          <w:sz w:val="22"/>
          <w:szCs w:val="22"/>
        </w:rPr>
      </w:pPr>
    </w:p>
    <w:p w14:paraId="25D332F6" w14:textId="77777777" w:rsidR="00B90D26" w:rsidRDefault="00B90D26" w:rsidP="005818EB">
      <w:pPr>
        <w:jc w:val="both"/>
        <w:rPr>
          <w:rFonts w:ascii="Arial" w:hAnsi="Arial" w:cs="Arial"/>
          <w:sz w:val="22"/>
          <w:szCs w:val="22"/>
        </w:rPr>
      </w:pPr>
      <w:r>
        <w:rPr>
          <w:rFonts w:ascii="Arial" w:hAnsi="Arial" w:cs="Arial"/>
          <w:sz w:val="22"/>
          <w:szCs w:val="22"/>
        </w:rPr>
        <w:t>Dla ka</w:t>
      </w:r>
      <w:r w:rsidRPr="00A533AE">
        <w:rPr>
          <w:rFonts w:ascii="Arial" w:hAnsi="Arial" w:cs="Arial"/>
          <w:sz w:val="22"/>
          <w:szCs w:val="22"/>
        </w:rPr>
        <w:t>żde</w:t>
      </w:r>
      <w:r>
        <w:rPr>
          <w:rFonts w:ascii="Arial" w:hAnsi="Arial" w:cs="Arial"/>
          <w:sz w:val="22"/>
          <w:szCs w:val="22"/>
        </w:rPr>
        <w:t>go</w:t>
      </w:r>
      <w:r w:rsidRPr="00A533AE">
        <w:rPr>
          <w:rFonts w:ascii="Arial" w:hAnsi="Arial" w:cs="Arial"/>
          <w:sz w:val="22"/>
          <w:szCs w:val="22"/>
        </w:rPr>
        <w:t xml:space="preserve"> urządzeni</w:t>
      </w:r>
      <w:r w:rsidR="00C275A9">
        <w:rPr>
          <w:rFonts w:ascii="Arial" w:hAnsi="Arial" w:cs="Arial"/>
          <w:sz w:val="22"/>
          <w:szCs w:val="22"/>
        </w:rPr>
        <w:t>a</w:t>
      </w:r>
      <w:r w:rsidRPr="00A533AE">
        <w:rPr>
          <w:rFonts w:ascii="Arial" w:hAnsi="Arial" w:cs="Arial"/>
          <w:sz w:val="22"/>
          <w:szCs w:val="22"/>
        </w:rPr>
        <w:t xml:space="preserve"> PiA </w:t>
      </w:r>
      <w:r>
        <w:rPr>
          <w:rFonts w:ascii="Arial" w:hAnsi="Arial" w:cs="Arial"/>
          <w:sz w:val="22"/>
          <w:szCs w:val="22"/>
        </w:rPr>
        <w:t xml:space="preserve">należy </w:t>
      </w:r>
      <w:r w:rsidRPr="00A533AE">
        <w:rPr>
          <w:rFonts w:ascii="Arial" w:hAnsi="Arial" w:cs="Arial"/>
          <w:sz w:val="22"/>
          <w:szCs w:val="22"/>
        </w:rPr>
        <w:t>zabezpiecz</w:t>
      </w:r>
      <w:r>
        <w:rPr>
          <w:rFonts w:ascii="Arial" w:hAnsi="Arial" w:cs="Arial"/>
          <w:sz w:val="22"/>
          <w:szCs w:val="22"/>
        </w:rPr>
        <w:t>yć</w:t>
      </w:r>
      <w:r w:rsidRPr="00A533AE">
        <w:rPr>
          <w:rFonts w:ascii="Arial" w:hAnsi="Arial" w:cs="Arial"/>
          <w:sz w:val="22"/>
          <w:szCs w:val="22"/>
        </w:rPr>
        <w:t xml:space="preserve"> swobodny dostęp w trakcie rozruchu  </w:t>
      </w:r>
      <w:r w:rsidR="00763845">
        <w:rPr>
          <w:rFonts w:ascii="Arial" w:hAnsi="Arial" w:cs="Arial"/>
          <w:sz w:val="22"/>
          <w:szCs w:val="22"/>
        </w:rPr>
        <w:t xml:space="preserve">         </w:t>
      </w:r>
      <w:r w:rsidRPr="00A533AE">
        <w:rPr>
          <w:rFonts w:ascii="Arial" w:hAnsi="Arial" w:cs="Arial"/>
          <w:sz w:val="22"/>
          <w:szCs w:val="22"/>
        </w:rPr>
        <w:t>i  normalnej pracy instalacji</w:t>
      </w:r>
      <w:r w:rsidR="000D15FD">
        <w:rPr>
          <w:rFonts w:ascii="Arial" w:hAnsi="Arial" w:cs="Arial"/>
          <w:sz w:val="22"/>
          <w:szCs w:val="22"/>
        </w:rPr>
        <w:t>.</w:t>
      </w:r>
    </w:p>
    <w:p w14:paraId="3256DF42" w14:textId="77777777" w:rsidR="000D15FD" w:rsidRPr="003A04A5" w:rsidRDefault="000D15FD" w:rsidP="00C275A9">
      <w:pPr>
        <w:ind w:left="709"/>
        <w:jc w:val="both"/>
        <w:rPr>
          <w:rFonts w:ascii="Arial" w:hAnsi="Arial" w:cs="Arial"/>
          <w:sz w:val="22"/>
          <w:szCs w:val="22"/>
        </w:rPr>
      </w:pPr>
    </w:p>
    <w:p w14:paraId="49BFC34A" w14:textId="77777777" w:rsidR="000D15FD" w:rsidRPr="003A04A5" w:rsidRDefault="00B90D26" w:rsidP="00767203">
      <w:pPr>
        <w:autoSpaceDE w:val="0"/>
        <w:autoSpaceDN w:val="0"/>
        <w:adjustRightInd w:val="0"/>
        <w:jc w:val="both"/>
        <w:rPr>
          <w:rFonts w:ascii="Arial" w:hAnsi="Arial" w:cs="Arial"/>
          <w:sz w:val="22"/>
          <w:szCs w:val="22"/>
        </w:rPr>
      </w:pPr>
      <w:r w:rsidRPr="003A04A5">
        <w:rPr>
          <w:rFonts w:ascii="Arial" w:hAnsi="Arial" w:cs="Arial"/>
          <w:sz w:val="22"/>
          <w:szCs w:val="22"/>
        </w:rPr>
        <w:t xml:space="preserve">Aparatura PiA przewidziana do pracy w obszarach zagrożonych wybuchem powinna być skonstruowana i dobierana zgodnie z dyrektywą Unii Europejskiej </w:t>
      </w:r>
      <w:r w:rsidR="003B146D" w:rsidRPr="003A04A5">
        <w:rPr>
          <w:rFonts w:ascii="Arial" w:hAnsi="Arial" w:cs="Arial"/>
          <w:sz w:val="22"/>
          <w:szCs w:val="22"/>
        </w:rPr>
        <w:t>ATEX114</w:t>
      </w:r>
      <w:r w:rsidR="000D15FD" w:rsidRPr="003A04A5">
        <w:rPr>
          <w:rFonts w:ascii="Arial" w:hAnsi="Arial" w:cs="Arial"/>
          <w:sz w:val="22"/>
          <w:szCs w:val="22"/>
        </w:rPr>
        <w:t xml:space="preserve"> </w:t>
      </w:r>
      <w:r w:rsidR="000D15FD" w:rsidRPr="003A04A5">
        <w:rPr>
          <w:rFonts w:ascii="Arial" w:eastAsia="Calibri" w:hAnsi="Arial" w:cs="Arial"/>
          <w:sz w:val="22"/>
          <w:szCs w:val="22"/>
        </w:rPr>
        <w:t>(2014/34/UE)</w:t>
      </w:r>
      <w:r w:rsidR="003A04A5" w:rsidRPr="003A04A5">
        <w:rPr>
          <w:rFonts w:ascii="Arial" w:eastAsia="Calibri" w:hAnsi="Arial" w:cs="Arial"/>
          <w:sz w:val="22"/>
          <w:szCs w:val="22"/>
        </w:rPr>
        <w:t xml:space="preserve">    </w:t>
      </w:r>
      <w:r w:rsidR="000D15FD" w:rsidRPr="003A04A5">
        <w:rPr>
          <w:rFonts w:ascii="Arial" w:eastAsia="Calibri" w:hAnsi="Arial" w:cs="Arial"/>
          <w:sz w:val="22"/>
          <w:szCs w:val="22"/>
        </w:rPr>
        <w:t xml:space="preserve"> i normami zharmonizowanymi z dyrektywą oraz aktualną klasyfikacją stref zagrożenia</w:t>
      </w:r>
      <w:r w:rsidR="00C95ECA" w:rsidRPr="003A04A5">
        <w:rPr>
          <w:rFonts w:ascii="Arial" w:eastAsia="Calibri" w:hAnsi="Arial" w:cs="Arial"/>
          <w:sz w:val="22"/>
          <w:szCs w:val="22"/>
        </w:rPr>
        <w:t xml:space="preserve"> </w:t>
      </w:r>
      <w:r w:rsidR="000D15FD" w:rsidRPr="003A04A5">
        <w:rPr>
          <w:rFonts w:ascii="Arial" w:eastAsia="Calibri" w:hAnsi="Arial" w:cs="Arial"/>
          <w:sz w:val="22"/>
          <w:szCs w:val="22"/>
        </w:rPr>
        <w:t>wybuchem</w:t>
      </w:r>
      <w:r w:rsidR="00C95ECA" w:rsidRPr="003A04A5">
        <w:rPr>
          <w:rFonts w:ascii="Arial" w:hAnsi="Arial" w:cs="Arial"/>
          <w:sz w:val="22"/>
          <w:szCs w:val="22"/>
        </w:rPr>
        <w:t>.</w:t>
      </w:r>
    </w:p>
    <w:p w14:paraId="5CB3BF54" w14:textId="77777777" w:rsidR="00B90D26" w:rsidRPr="003A04A5" w:rsidRDefault="00B90D26" w:rsidP="005818EB">
      <w:pPr>
        <w:jc w:val="both"/>
        <w:rPr>
          <w:rFonts w:ascii="Arial" w:hAnsi="Arial" w:cs="Arial"/>
          <w:sz w:val="22"/>
          <w:szCs w:val="22"/>
        </w:rPr>
      </w:pPr>
      <w:r w:rsidRPr="003A04A5">
        <w:rPr>
          <w:rFonts w:ascii="Arial" w:hAnsi="Arial" w:cs="Arial"/>
          <w:sz w:val="22"/>
          <w:szCs w:val="22"/>
        </w:rPr>
        <w:t>Preferowane są następujące wykonania przeciwwybuchowe aparatury obiektowej:</w:t>
      </w:r>
    </w:p>
    <w:p w14:paraId="76BFE45C" w14:textId="77777777" w:rsidR="00C95ECA" w:rsidRPr="003A04A5" w:rsidRDefault="00C95ECA" w:rsidP="00461418">
      <w:pPr>
        <w:numPr>
          <w:ilvl w:val="0"/>
          <w:numId w:val="18"/>
        </w:numPr>
        <w:jc w:val="both"/>
        <w:rPr>
          <w:rFonts w:ascii="Arial" w:hAnsi="Arial" w:cs="Arial"/>
          <w:sz w:val="22"/>
          <w:szCs w:val="22"/>
        </w:rPr>
      </w:pPr>
      <w:r w:rsidRPr="003A04A5">
        <w:rPr>
          <w:rFonts w:ascii="Arial" w:hAnsi="Arial" w:cs="Arial"/>
          <w:b/>
          <w:sz w:val="22"/>
          <w:szCs w:val="22"/>
        </w:rPr>
        <w:t xml:space="preserve">Ex </w:t>
      </w:r>
      <w:r w:rsidR="00B90D26" w:rsidRPr="003A04A5">
        <w:rPr>
          <w:rFonts w:ascii="Arial" w:hAnsi="Arial" w:cs="Arial"/>
          <w:b/>
          <w:sz w:val="22"/>
          <w:szCs w:val="22"/>
        </w:rPr>
        <w:t>i</w:t>
      </w:r>
      <w:r w:rsidR="00B90D26" w:rsidRPr="003A04A5">
        <w:rPr>
          <w:rFonts w:ascii="Arial" w:hAnsi="Arial" w:cs="Arial"/>
          <w:sz w:val="22"/>
          <w:szCs w:val="22"/>
        </w:rPr>
        <w:t xml:space="preserve"> dla systemów sterowania i monitoringu,</w:t>
      </w:r>
    </w:p>
    <w:p w14:paraId="3AA89E60" w14:textId="77777777" w:rsidR="00767203" w:rsidRPr="003A04A5" w:rsidRDefault="00B90D26" w:rsidP="00767203">
      <w:pPr>
        <w:numPr>
          <w:ilvl w:val="0"/>
          <w:numId w:val="18"/>
        </w:numPr>
        <w:jc w:val="both"/>
        <w:rPr>
          <w:rFonts w:ascii="Arial" w:hAnsi="Arial" w:cs="Arial"/>
          <w:sz w:val="22"/>
          <w:szCs w:val="22"/>
        </w:rPr>
      </w:pPr>
      <w:r w:rsidRPr="003A04A5">
        <w:rPr>
          <w:rFonts w:ascii="Arial" w:hAnsi="Arial" w:cs="Arial"/>
          <w:b/>
          <w:sz w:val="22"/>
          <w:szCs w:val="22"/>
        </w:rPr>
        <w:t>Ex d</w:t>
      </w:r>
      <w:r w:rsidRPr="003A04A5">
        <w:rPr>
          <w:rFonts w:ascii="Arial" w:hAnsi="Arial" w:cs="Arial"/>
          <w:sz w:val="22"/>
          <w:szCs w:val="22"/>
        </w:rPr>
        <w:t xml:space="preserve"> dla</w:t>
      </w:r>
      <w:r w:rsidR="00C95ECA" w:rsidRPr="003A04A5">
        <w:rPr>
          <w:rFonts w:ascii="Arial" w:hAnsi="Arial" w:cs="Arial"/>
          <w:sz w:val="22"/>
          <w:szCs w:val="22"/>
        </w:rPr>
        <w:t xml:space="preserve"> systemów</w:t>
      </w:r>
      <w:r w:rsidRPr="003A04A5">
        <w:rPr>
          <w:rFonts w:ascii="Arial" w:hAnsi="Arial" w:cs="Arial"/>
          <w:sz w:val="22"/>
          <w:szCs w:val="22"/>
        </w:rPr>
        <w:t xml:space="preserve"> zabezpieczeń ESD</w:t>
      </w:r>
      <w:r w:rsidR="00C95ECA" w:rsidRPr="003A04A5">
        <w:rPr>
          <w:rFonts w:ascii="Arial" w:hAnsi="Arial" w:cs="Arial"/>
          <w:sz w:val="22"/>
          <w:szCs w:val="22"/>
        </w:rPr>
        <w:t>.</w:t>
      </w:r>
    </w:p>
    <w:p w14:paraId="71D09393" w14:textId="77777777" w:rsidR="00D74247" w:rsidRDefault="00D74247" w:rsidP="005818EB">
      <w:pPr>
        <w:jc w:val="both"/>
        <w:rPr>
          <w:rFonts w:ascii="Arial" w:hAnsi="Arial" w:cs="Arial"/>
          <w:sz w:val="22"/>
          <w:szCs w:val="22"/>
        </w:rPr>
      </w:pPr>
    </w:p>
    <w:p w14:paraId="69BA7246" w14:textId="77777777" w:rsidR="00B90D26" w:rsidRDefault="00B90D26" w:rsidP="005818EB">
      <w:pPr>
        <w:jc w:val="both"/>
        <w:rPr>
          <w:rFonts w:ascii="Arial" w:hAnsi="Arial" w:cs="Arial"/>
          <w:sz w:val="22"/>
          <w:szCs w:val="22"/>
        </w:rPr>
      </w:pPr>
      <w:r>
        <w:rPr>
          <w:rFonts w:ascii="Arial" w:hAnsi="Arial" w:cs="Arial"/>
          <w:sz w:val="22"/>
          <w:szCs w:val="22"/>
        </w:rPr>
        <w:t xml:space="preserve">W celu utrzymania wysokiego poziomu bezpieczeństwa na instalacjach zagrożonych wybuchem nie należy dobierać elektrycznych urządzeń PiA kategorii </w:t>
      </w:r>
      <w:r w:rsidRPr="00E248AF">
        <w:rPr>
          <w:rFonts w:ascii="Arial" w:hAnsi="Arial" w:cs="Arial"/>
          <w:b/>
          <w:sz w:val="22"/>
          <w:szCs w:val="22"/>
        </w:rPr>
        <w:t>II 3 GD Ex n</w:t>
      </w:r>
      <w:r>
        <w:rPr>
          <w:rFonts w:ascii="Arial" w:hAnsi="Arial" w:cs="Arial"/>
          <w:sz w:val="22"/>
          <w:szCs w:val="22"/>
        </w:rPr>
        <w:t xml:space="preserve"> (przeznaczonych do stosowania w Strefie 2 lub 22) wykonanych zgodnie z normą:</w:t>
      </w:r>
    </w:p>
    <w:p w14:paraId="30BEDBA5" w14:textId="77777777" w:rsidR="00C95ECA" w:rsidRDefault="00C95ECA" w:rsidP="00C95ECA">
      <w:pPr>
        <w:ind w:left="708"/>
        <w:jc w:val="both"/>
        <w:rPr>
          <w:rFonts w:ascii="Arial"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7281"/>
      </w:tblGrid>
      <w:tr w:rsidR="00B90D26" w:rsidRPr="004901BD" w14:paraId="61B23152" w14:textId="77777777">
        <w:tc>
          <w:tcPr>
            <w:tcW w:w="1899" w:type="dxa"/>
            <w:shd w:val="clear" w:color="auto" w:fill="auto"/>
            <w:vAlign w:val="center"/>
          </w:tcPr>
          <w:p w14:paraId="24FD1838" w14:textId="77777777" w:rsidR="00B90D26" w:rsidRPr="004901BD" w:rsidRDefault="00B90D26" w:rsidP="0093195F">
            <w:pPr>
              <w:spacing w:before="40" w:after="40"/>
              <w:rPr>
                <w:rFonts w:ascii="Arial" w:hAnsi="Arial" w:cs="Arial"/>
                <w:sz w:val="22"/>
                <w:szCs w:val="22"/>
              </w:rPr>
            </w:pPr>
            <w:r w:rsidRPr="004901BD">
              <w:rPr>
                <w:rFonts w:ascii="Arial" w:hAnsi="Arial" w:cs="Arial"/>
                <w:sz w:val="22"/>
                <w:szCs w:val="22"/>
              </w:rPr>
              <w:t>PN-EN 60079-15</w:t>
            </w:r>
          </w:p>
        </w:tc>
        <w:tc>
          <w:tcPr>
            <w:tcW w:w="7281" w:type="dxa"/>
            <w:shd w:val="clear" w:color="auto" w:fill="auto"/>
            <w:vAlign w:val="center"/>
          </w:tcPr>
          <w:p w14:paraId="1C96D691" w14:textId="77777777" w:rsidR="00B90D26" w:rsidRPr="003A04A5" w:rsidRDefault="00627A60" w:rsidP="0093195F">
            <w:pPr>
              <w:spacing w:before="40" w:after="40"/>
              <w:rPr>
                <w:rFonts w:ascii="Arial" w:hAnsi="Arial" w:cs="Arial"/>
                <w:sz w:val="22"/>
                <w:szCs w:val="22"/>
              </w:rPr>
            </w:pPr>
            <w:r w:rsidRPr="003A04A5">
              <w:rPr>
                <w:rFonts w:ascii="Arial" w:hAnsi="Arial" w:cs="Arial"/>
                <w:sz w:val="22"/>
                <w:szCs w:val="22"/>
                <w:shd w:val="clear" w:color="auto" w:fill="FFFFFF"/>
              </w:rPr>
              <w:t>Atmosfery wybuchowe - Część 15: Zabezpieczenie urządzeń za pomocą budowy typu "n"</w:t>
            </w:r>
          </w:p>
        </w:tc>
      </w:tr>
    </w:tbl>
    <w:p w14:paraId="0C1AFCEB" w14:textId="77777777" w:rsidR="00C95ECA" w:rsidRDefault="00C95ECA" w:rsidP="00B90D26">
      <w:pPr>
        <w:autoSpaceDE w:val="0"/>
        <w:autoSpaceDN w:val="0"/>
        <w:adjustRightInd w:val="0"/>
        <w:ind w:firstLine="709"/>
        <w:jc w:val="both"/>
        <w:rPr>
          <w:rFonts w:ascii="Arial" w:hAnsi="Arial" w:cs="Arial"/>
          <w:sz w:val="22"/>
          <w:szCs w:val="22"/>
        </w:rPr>
      </w:pPr>
    </w:p>
    <w:p w14:paraId="02658CF4" w14:textId="77777777" w:rsidR="00B90D26" w:rsidRDefault="00B90D26" w:rsidP="005818EB">
      <w:pPr>
        <w:autoSpaceDE w:val="0"/>
        <w:autoSpaceDN w:val="0"/>
        <w:adjustRightInd w:val="0"/>
        <w:jc w:val="both"/>
        <w:rPr>
          <w:rFonts w:ascii="Arial" w:hAnsi="Arial" w:cs="Arial"/>
          <w:sz w:val="22"/>
          <w:szCs w:val="22"/>
        </w:rPr>
      </w:pPr>
      <w:r>
        <w:rPr>
          <w:rFonts w:ascii="Arial" w:hAnsi="Arial" w:cs="Arial"/>
          <w:sz w:val="22"/>
          <w:szCs w:val="22"/>
        </w:rPr>
        <w:t>lub jej odpowiednikami.</w:t>
      </w:r>
    </w:p>
    <w:p w14:paraId="0CDD2E5B" w14:textId="77777777" w:rsidR="00B90D26" w:rsidRDefault="00B90D26" w:rsidP="00B90D26">
      <w:pPr>
        <w:autoSpaceDE w:val="0"/>
        <w:autoSpaceDN w:val="0"/>
        <w:adjustRightInd w:val="0"/>
        <w:ind w:firstLine="709"/>
        <w:jc w:val="both"/>
        <w:rPr>
          <w:rFonts w:ascii="Arial" w:hAnsi="Arial" w:cs="Arial"/>
          <w:sz w:val="22"/>
          <w:szCs w:val="22"/>
        </w:rPr>
      </w:pPr>
    </w:p>
    <w:p w14:paraId="1C481801" w14:textId="77777777" w:rsidR="00C95ECA" w:rsidRDefault="00C95ECA" w:rsidP="005818EB">
      <w:pPr>
        <w:autoSpaceDE w:val="0"/>
        <w:autoSpaceDN w:val="0"/>
        <w:adjustRightInd w:val="0"/>
        <w:jc w:val="both"/>
        <w:rPr>
          <w:rFonts w:ascii="Arial" w:eastAsia="Calibri" w:hAnsi="Arial" w:cs="Arial"/>
          <w:sz w:val="22"/>
          <w:szCs w:val="22"/>
        </w:rPr>
      </w:pPr>
      <w:r>
        <w:rPr>
          <w:rFonts w:ascii="Arial" w:eastAsia="Calibri" w:hAnsi="Arial" w:cs="Arial"/>
          <w:sz w:val="22"/>
          <w:szCs w:val="22"/>
        </w:rPr>
        <w:t>Mimo występujących Strefy 2 i 22 zagrożenia wybuch</w:t>
      </w:r>
      <w:r w:rsidR="005818EB">
        <w:rPr>
          <w:rFonts w:ascii="Arial" w:eastAsia="Calibri" w:hAnsi="Arial" w:cs="Arial"/>
          <w:sz w:val="22"/>
          <w:szCs w:val="22"/>
        </w:rPr>
        <w:t xml:space="preserve">em na instalacjach, elektryczną </w:t>
      </w:r>
      <w:r>
        <w:rPr>
          <w:rFonts w:ascii="Arial" w:eastAsia="Calibri" w:hAnsi="Arial" w:cs="Arial"/>
          <w:sz w:val="22"/>
          <w:szCs w:val="22"/>
        </w:rPr>
        <w:t>aparaturę PiA należy dobierać tak jak dla Strefy 1 i 21 i wymagania takie należy traktować jako minimalne.</w:t>
      </w:r>
    </w:p>
    <w:p w14:paraId="14CD98A7" w14:textId="77777777" w:rsidR="00D74247" w:rsidRPr="00A533AE" w:rsidRDefault="00D74247" w:rsidP="00D74247">
      <w:pPr>
        <w:ind w:left="1560"/>
        <w:jc w:val="both"/>
        <w:rPr>
          <w:rFonts w:ascii="Arial" w:hAnsi="Arial" w:cs="Arial"/>
          <w:sz w:val="22"/>
          <w:szCs w:val="22"/>
        </w:rPr>
      </w:pPr>
    </w:p>
    <w:p w14:paraId="2E65EF09" w14:textId="77777777" w:rsidR="00D74247" w:rsidRPr="00707535" w:rsidRDefault="00D74247" w:rsidP="00707535">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 xml:space="preserve">Wszystkie </w:t>
      </w:r>
      <w:r w:rsidRPr="00E84583">
        <w:rPr>
          <w:rFonts w:ascii="Arial" w:eastAsia="Calibri" w:hAnsi="Arial" w:cs="Arial"/>
          <w:sz w:val="22"/>
          <w:szCs w:val="22"/>
        </w:rPr>
        <w:t>urządzenia w wykonaniu Ex posiadające zacisk uziemiający muszą być niezawodnie uziemione</w:t>
      </w:r>
      <w:r w:rsidR="00031273" w:rsidRPr="00E84583">
        <w:rPr>
          <w:rFonts w:ascii="Arial" w:eastAsia="Calibri" w:hAnsi="Arial" w:cs="Arial"/>
          <w:sz w:val="22"/>
          <w:szCs w:val="22"/>
        </w:rPr>
        <w:t>. Poprzez niezaw</w:t>
      </w:r>
      <w:r w:rsidR="00B507CB">
        <w:rPr>
          <w:rFonts w:ascii="Arial" w:eastAsia="Calibri" w:hAnsi="Arial" w:cs="Arial"/>
          <w:sz w:val="22"/>
          <w:szCs w:val="22"/>
        </w:rPr>
        <w:t>odne uziemienie rozumie</w:t>
      </w:r>
      <w:r w:rsidR="00031273" w:rsidRPr="00E84583">
        <w:rPr>
          <w:rFonts w:ascii="Arial" w:eastAsia="Calibri" w:hAnsi="Arial" w:cs="Arial"/>
          <w:sz w:val="22"/>
          <w:szCs w:val="22"/>
        </w:rPr>
        <w:t xml:space="preserve"> się protokół z badania uziemienia potwierdzający jego poprawność.</w:t>
      </w:r>
    </w:p>
    <w:p w14:paraId="178FFC7C" w14:textId="77777777" w:rsidR="00C95ECA" w:rsidRPr="003A04A5" w:rsidRDefault="00C95ECA" w:rsidP="00C95ECA">
      <w:pPr>
        <w:autoSpaceDE w:val="0"/>
        <w:autoSpaceDN w:val="0"/>
        <w:adjustRightInd w:val="0"/>
        <w:ind w:firstLine="709"/>
        <w:jc w:val="both"/>
        <w:rPr>
          <w:rFonts w:ascii="Arial" w:hAnsi="Arial" w:cs="Arial"/>
          <w:sz w:val="22"/>
          <w:szCs w:val="22"/>
        </w:rPr>
      </w:pPr>
    </w:p>
    <w:p w14:paraId="09D5D277" w14:textId="77777777" w:rsidR="00E01C44" w:rsidRDefault="005F4168" w:rsidP="005818EB">
      <w:pPr>
        <w:autoSpaceDE w:val="0"/>
        <w:autoSpaceDN w:val="0"/>
        <w:adjustRightInd w:val="0"/>
        <w:jc w:val="both"/>
        <w:rPr>
          <w:rFonts w:ascii="Arial" w:hAnsi="Arial" w:cs="Arial"/>
          <w:sz w:val="22"/>
          <w:szCs w:val="22"/>
        </w:rPr>
      </w:pPr>
      <w:r w:rsidRPr="003A04A5">
        <w:rPr>
          <w:rFonts w:ascii="Arial" w:eastAsia="Calibri" w:hAnsi="Arial" w:cs="Arial"/>
          <w:sz w:val="22"/>
          <w:szCs w:val="22"/>
        </w:rPr>
        <w:t xml:space="preserve">Dokumentacja urządzeń w wykonaniu przeciwwybuchowym w tym certyfikaty badania typu UE i deklaracje zgodności UE wykonania przeciwwybuchowego powinny spełniać wymagania dyrektywy UE 2014/34/UE (ATEX 114) oraz Rozporządzenia Ministra Rozwoju </w:t>
      </w:r>
      <w:r w:rsidR="00763845">
        <w:rPr>
          <w:rFonts w:ascii="Arial" w:eastAsia="Calibri" w:hAnsi="Arial" w:cs="Arial"/>
          <w:sz w:val="22"/>
          <w:szCs w:val="22"/>
        </w:rPr>
        <w:t xml:space="preserve">    </w:t>
      </w:r>
      <w:r w:rsidRPr="003A04A5">
        <w:rPr>
          <w:rFonts w:ascii="Arial" w:eastAsia="Calibri" w:hAnsi="Arial" w:cs="Arial"/>
          <w:sz w:val="22"/>
          <w:szCs w:val="22"/>
        </w:rPr>
        <w:t>z dnia 6 czerwca 2016 poz.817.</w:t>
      </w:r>
      <w:r w:rsidRPr="003A04A5">
        <w:rPr>
          <w:rFonts w:ascii="Arial" w:hAnsi="Arial" w:cs="Arial"/>
          <w:sz w:val="22"/>
          <w:szCs w:val="22"/>
        </w:rPr>
        <w:t xml:space="preserve"> </w:t>
      </w:r>
    </w:p>
    <w:p w14:paraId="6AF7DDE8" w14:textId="77777777" w:rsidR="00767203" w:rsidRDefault="00767203" w:rsidP="005818EB">
      <w:pPr>
        <w:autoSpaceDE w:val="0"/>
        <w:autoSpaceDN w:val="0"/>
        <w:adjustRightInd w:val="0"/>
        <w:jc w:val="both"/>
        <w:rPr>
          <w:rFonts w:ascii="Arial" w:hAnsi="Arial" w:cs="Arial"/>
          <w:sz w:val="22"/>
          <w:szCs w:val="22"/>
        </w:rPr>
      </w:pPr>
    </w:p>
    <w:p w14:paraId="4208F817" w14:textId="77777777" w:rsidR="00E01C44" w:rsidRDefault="00E01C44" w:rsidP="00AA2EF3">
      <w:pPr>
        <w:autoSpaceDE w:val="0"/>
        <w:autoSpaceDN w:val="0"/>
        <w:adjustRightInd w:val="0"/>
        <w:jc w:val="both"/>
        <w:rPr>
          <w:rFonts w:ascii="Arial" w:eastAsia="Calibri" w:hAnsi="Arial" w:cs="Arial"/>
          <w:sz w:val="22"/>
          <w:szCs w:val="22"/>
        </w:rPr>
      </w:pPr>
      <w:r>
        <w:rPr>
          <w:rFonts w:ascii="Arial" w:eastAsia="Calibri" w:hAnsi="Arial" w:cs="Arial"/>
          <w:sz w:val="22"/>
          <w:szCs w:val="22"/>
        </w:rPr>
        <w:t xml:space="preserve">Specyfikację </w:t>
      </w:r>
      <w:r w:rsidR="00AA2EF3">
        <w:rPr>
          <w:rFonts w:ascii="Arial" w:eastAsia="Calibri" w:hAnsi="Arial" w:cs="Arial"/>
          <w:sz w:val="22"/>
          <w:szCs w:val="22"/>
        </w:rPr>
        <w:t xml:space="preserve">urządzeń elektrycznych </w:t>
      </w:r>
      <w:r>
        <w:rPr>
          <w:rFonts w:ascii="Arial" w:eastAsia="Calibri" w:hAnsi="Arial" w:cs="Arial"/>
          <w:sz w:val="22"/>
          <w:szCs w:val="22"/>
        </w:rPr>
        <w:t>w wykonaniu przeciwwybuchowym (Ex) w branży PiA należy wykonywać wg</w:t>
      </w:r>
      <w:r w:rsidR="00AA2EF3">
        <w:rPr>
          <w:rFonts w:ascii="Arial" w:eastAsia="Calibri" w:hAnsi="Arial" w:cs="Arial"/>
          <w:sz w:val="22"/>
          <w:szCs w:val="22"/>
        </w:rPr>
        <w:t>.</w:t>
      </w:r>
      <w:r>
        <w:rPr>
          <w:rFonts w:ascii="Arial" w:eastAsia="Calibri" w:hAnsi="Arial" w:cs="Arial"/>
          <w:sz w:val="22"/>
          <w:szCs w:val="22"/>
        </w:rPr>
        <w:t xml:space="preserve"> poniższych wytycznych:</w:t>
      </w:r>
    </w:p>
    <w:p w14:paraId="6D2274AD" w14:textId="77777777" w:rsidR="00AA2EF3" w:rsidRPr="00AA2EF3" w:rsidRDefault="00E01C44" w:rsidP="00AA2EF3">
      <w:pPr>
        <w:pStyle w:val="Akapitzlist"/>
        <w:numPr>
          <w:ilvl w:val="0"/>
          <w:numId w:val="17"/>
        </w:numPr>
        <w:jc w:val="both"/>
        <w:rPr>
          <w:rFonts w:ascii="Arial" w:eastAsia="Calibri" w:hAnsi="Arial" w:cs="Arial"/>
          <w:sz w:val="22"/>
          <w:szCs w:val="22"/>
        </w:rPr>
      </w:pPr>
      <w:r w:rsidRPr="00E01C44">
        <w:rPr>
          <w:rFonts w:ascii="Arial" w:eastAsia="Calibri" w:hAnsi="Arial" w:cs="Arial"/>
          <w:sz w:val="22"/>
          <w:szCs w:val="22"/>
        </w:rPr>
        <w:lastRenderedPageBreak/>
        <w:t xml:space="preserve">Kontraktor </w:t>
      </w:r>
      <w:r w:rsidR="00AA2EF3">
        <w:rPr>
          <w:rFonts w:ascii="Arial" w:eastAsia="Calibri" w:hAnsi="Arial" w:cs="Arial"/>
          <w:sz w:val="22"/>
          <w:szCs w:val="22"/>
        </w:rPr>
        <w:t>musi</w:t>
      </w:r>
      <w:r w:rsidRPr="00E01C44">
        <w:rPr>
          <w:rFonts w:ascii="Arial" w:eastAsia="Calibri" w:hAnsi="Arial" w:cs="Arial"/>
          <w:sz w:val="22"/>
          <w:szCs w:val="22"/>
        </w:rPr>
        <w:t xml:space="preserve"> sporządzić specyfikację elektrycznych urządzeń PiA w wykonaniu</w:t>
      </w:r>
      <w:r w:rsidR="00AA2EF3">
        <w:rPr>
          <w:rFonts w:ascii="Arial" w:eastAsia="Calibri" w:hAnsi="Arial" w:cs="Arial"/>
          <w:sz w:val="22"/>
          <w:szCs w:val="22"/>
        </w:rPr>
        <w:t xml:space="preserve"> </w:t>
      </w:r>
      <w:r w:rsidRPr="00AA2EF3">
        <w:rPr>
          <w:rFonts w:ascii="Arial" w:eastAsia="Calibri" w:hAnsi="Arial" w:cs="Arial"/>
          <w:sz w:val="22"/>
          <w:szCs w:val="22"/>
        </w:rPr>
        <w:t xml:space="preserve">przeciwwybuchowym. Powyższa specyfikacja </w:t>
      </w:r>
      <w:r w:rsidR="00C070FE">
        <w:rPr>
          <w:rFonts w:ascii="Arial" w:eastAsia="Calibri" w:hAnsi="Arial" w:cs="Arial"/>
          <w:sz w:val="22"/>
          <w:szCs w:val="22"/>
        </w:rPr>
        <w:t>musi</w:t>
      </w:r>
      <w:r w:rsidRPr="00AA2EF3">
        <w:rPr>
          <w:rFonts w:ascii="Arial" w:eastAsia="Calibri" w:hAnsi="Arial" w:cs="Arial"/>
          <w:sz w:val="22"/>
          <w:szCs w:val="22"/>
        </w:rPr>
        <w:t xml:space="preserve"> być wykonana na etapie</w:t>
      </w:r>
      <w:r w:rsidR="00AA2EF3">
        <w:rPr>
          <w:rFonts w:ascii="Arial" w:eastAsia="Calibri" w:hAnsi="Arial" w:cs="Arial"/>
          <w:sz w:val="22"/>
          <w:szCs w:val="22"/>
        </w:rPr>
        <w:t xml:space="preserve"> </w:t>
      </w:r>
      <w:r w:rsidRPr="00AA2EF3">
        <w:rPr>
          <w:rFonts w:ascii="Arial" w:eastAsia="Calibri" w:hAnsi="Arial" w:cs="Arial"/>
          <w:sz w:val="22"/>
          <w:szCs w:val="22"/>
        </w:rPr>
        <w:t>projektowania jako jeden ze składników projektu technicznego, a następnie</w:t>
      </w:r>
      <w:r w:rsidR="00AA2EF3">
        <w:rPr>
          <w:rFonts w:ascii="Arial" w:eastAsia="Calibri" w:hAnsi="Arial" w:cs="Arial"/>
          <w:sz w:val="22"/>
          <w:szCs w:val="22"/>
        </w:rPr>
        <w:t xml:space="preserve"> </w:t>
      </w:r>
      <w:r w:rsidRPr="00AA2EF3">
        <w:rPr>
          <w:rFonts w:ascii="Arial" w:eastAsia="Calibri" w:hAnsi="Arial" w:cs="Arial"/>
          <w:sz w:val="22"/>
          <w:szCs w:val="22"/>
        </w:rPr>
        <w:t xml:space="preserve">korygowana w trakcie realizacji projektu. </w:t>
      </w:r>
    </w:p>
    <w:p w14:paraId="5DE30762" w14:textId="77777777" w:rsidR="00FB7009" w:rsidRPr="008C33CD" w:rsidRDefault="00E01C44" w:rsidP="00FB7009">
      <w:pPr>
        <w:pStyle w:val="Akapitzlist"/>
        <w:numPr>
          <w:ilvl w:val="0"/>
          <w:numId w:val="17"/>
        </w:numPr>
        <w:jc w:val="both"/>
        <w:rPr>
          <w:rFonts w:ascii="Arial" w:eastAsia="Calibri" w:hAnsi="Arial" w:cs="Arial"/>
          <w:sz w:val="22"/>
          <w:szCs w:val="22"/>
        </w:rPr>
      </w:pPr>
      <w:r w:rsidRPr="008C33CD">
        <w:rPr>
          <w:rFonts w:ascii="Arial" w:eastAsia="Calibri" w:hAnsi="Arial" w:cs="Arial"/>
          <w:sz w:val="22"/>
          <w:szCs w:val="22"/>
        </w:rPr>
        <w:t>Specyfikacja Ex przekazana do opiniowania musi być uzupełniona o zmiany w trakcie</w:t>
      </w:r>
      <w:r w:rsidR="00AA2EF3" w:rsidRPr="008C33CD">
        <w:rPr>
          <w:rFonts w:ascii="Arial" w:eastAsia="Calibri" w:hAnsi="Arial" w:cs="Arial"/>
          <w:sz w:val="22"/>
          <w:szCs w:val="22"/>
        </w:rPr>
        <w:t xml:space="preserve"> </w:t>
      </w:r>
      <w:r w:rsidRPr="008C33CD">
        <w:rPr>
          <w:rFonts w:ascii="Arial" w:eastAsia="Calibri" w:hAnsi="Arial" w:cs="Arial"/>
          <w:sz w:val="22"/>
          <w:szCs w:val="22"/>
        </w:rPr>
        <w:t>realizacji projektu i uwzględniać aktualny stan aparatury zamontowanej na obiekcie.</w:t>
      </w:r>
    </w:p>
    <w:p w14:paraId="699F223A" w14:textId="77777777" w:rsidR="000F31C4" w:rsidRPr="008C33CD" w:rsidRDefault="00767203" w:rsidP="000F31C4">
      <w:pPr>
        <w:jc w:val="both"/>
        <w:rPr>
          <w:rStyle w:val="FontStyle13"/>
          <w:rFonts w:ascii="Arial" w:eastAsia="Calibri" w:hAnsi="Arial" w:cs="Arial"/>
          <w:b w:val="0"/>
          <w:bCs w:val="0"/>
          <w:sz w:val="22"/>
          <w:szCs w:val="22"/>
        </w:rPr>
      </w:pPr>
      <w:r w:rsidRPr="008C33CD">
        <w:rPr>
          <w:rFonts w:ascii="Arial" w:eastAsia="Calibri" w:hAnsi="Arial" w:cs="Arial"/>
          <w:sz w:val="22"/>
          <w:szCs w:val="22"/>
        </w:rPr>
        <w:t>Specyfikację</w:t>
      </w:r>
      <w:r w:rsidR="00FB7009" w:rsidRPr="008C33CD">
        <w:rPr>
          <w:rFonts w:ascii="Arial" w:eastAsia="Calibri" w:hAnsi="Arial" w:cs="Arial"/>
          <w:sz w:val="22"/>
          <w:szCs w:val="22"/>
        </w:rPr>
        <w:t xml:space="preserve"> E</w:t>
      </w:r>
      <w:r w:rsidRPr="008C33CD">
        <w:rPr>
          <w:rFonts w:ascii="Arial" w:eastAsia="Calibri" w:hAnsi="Arial" w:cs="Arial"/>
          <w:sz w:val="22"/>
          <w:szCs w:val="22"/>
        </w:rPr>
        <w:t>x należy sporządzić w oparciu o: "</w:t>
      </w:r>
      <w:r w:rsidR="000F31C4" w:rsidRPr="008C33CD">
        <w:rPr>
          <w:rFonts w:ascii="Arial" w:hAnsi="Arial" w:cs="Arial"/>
          <w:bCs/>
          <w:color w:val="000000"/>
          <w:sz w:val="22"/>
          <w:szCs w:val="22"/>
        </w:rPr>
        <w:t>Specyfikacj</w:t>
      </w:r>
      <w:r w:rsidR="008C33CD" w:rsidRPr="008C33CD">
        <w:rPr>
          <w:rFonts w:ascii="Arial" w:hAnsi="Arial" w:cs="Arial"/>
          <w:bCs/>
          <w:color w:val="000000"/>
          <w:sz w:val="22"/>
          <w:szCs w:val="22"/>
        </w:rPr>
        <w:t>ę</w:t>
      </w:r>
      <w:r w:rsidR="000F31C4" w:rsidRPr="008C33CD">
        <w:rPr>
          <w:rFonts w:ascii="Arial" w:hAnsi="Arial" w:cs="Arial"/>
          <w:bCs/>
          <w:color w:val="000000"/>
          <w:sz w:val="22"/>
          <w:szCs w:val="22"/>
        </w:rPr>
        <w:t xml:space="preserve"> wykonan</w:t>
      </w:r>
      <w:r w:rsidR="008C33CD" w:rsidRPr="008C33CD">
        <w:rPr>
          <w:rFonts w:ascii="Arial" w:hAnsi="Arial" w:cs="Arial"/>
          <w:bCs/>
          <w:color w:val="000000"/>
          <w:sz w:val="22"/>
          <w:szCs w:val="22"/>
        </w:rPr>
        <w:t>ą</w:t>
      </w:r>
      <w:r w:rsidR="000F31C4" w:rsidRPr="008C33CD">
        <w:rPr>
          <w:rFonts w:ascii="Arial" w:hAnsi="Arial" w:cs="Arial"/>
          <w:bCs/>
          <w:color w:val="000000"/>
          <w:sz w:val="22"/>
          <w:szCs w:val="22"/>
        </w:rPr>
        <w:t xml:space="preserve"> z natury dla elektrycznych urządzeń </w:t>
      </w:r>
      <w:r w:rsidR="00BA57EA">
        <w:rPr>
          <w:rFonts w:ascii="Arial" w:hAnsi="Arial" w:cs="Arial"/>
          <w:bCs/>
          <w:color w:val="000000"/>
          <w:sz w:val="22"/>
          <w:szCs w:val="22"/>
        </w:rPr>
        <w:t>Ex</w:t>
      </w:r>
      <w:r w:rsidR="008C33CD" w:rsidRPr="008C33CD">
        <w:rPr>
          <w:rFonts w:ascii="Arial" w:hAnsi="Arial" w:cs="Arial"/>
          <w:bCs/>
          <w:color w:val="000000"/>
          <w:sz w:val="22"/>
          <w:szCs w:val="22"/>
        </w:rPr>
        <w:t xml:space="preserve"> (załącznik nr 1) i </w:t>
      </w:r>
      <w:r w:rsidR="008C33CD" w:rsidRPr="008C33CD">
        <w:rPr>
          <w:rFonts w:ascii="Arial" w:hAnsi="Arial" w:cs="Arial"/>
          <w:b/>
          <w:bCs/>
          <w:color w:val="000000"/>
          <w:sz w:val="22"/>
          <w:szCs w:val="22"/>
        </w:rPr>
        <w:t>"</w:t>
      </w:r>
      <w:r w:rsidR="000F31C4" w:rsidRPr="008C33CD">
        <w:rPr>
          <w:rStyle w:val="FontStyle13"/>
          <w:rFonts w:ascii="Arial" w:hAnsi="Arial" w:cs="Arial"/>
          <w:b w:val="0"/>
          <w:sz w:val="22"/>
          <w:szCs w:val="22"/>
        </w:rPr>
        <w:t xml:space="preserve">Wykaz certyfikatów dla </w:t>
      </w:r>
      <w:r w:rsidR="00BA57EA">
        <w:rPr>
          <w:rStyle w:val="FontStyle13"/>
          <w:rFonts w:ascii="Arial" w:hAnsi="Arial" w:cs="Arial"/>
          <w:b w:val="0"/>
          <w:sz w:val="22"/>
          <w:szCs w:val="22"/>
        </w:rPr>
        <w:t xml:space="preserve">elektrycznych </w:t>
      </w:r>
      <w:r w:rsidR="000F31C4" w:rsidRPr="008C33CD">
        <w:rPr>
          <w:rStyle w:val="FontStyle13"/>
          <w:rFonts w:ascii="Arial" w:hAnsi="Arial" w:cs="Arial"/>
          <w:b w:val="0"/>
          <w:sz w:val="22"/>
          <w:szCs w:val="22"/>
        </w:rPr>
        <w:t xml:space="preserve">urządzeń </w:t>
      </w:r>
      <w:r w:rsidR="00BA57EA">
        <w:rPr>
          <w:rStyle w:val="FontStyle13"/>
          <w:rFonts w:ascii="Arial" w:hAnsi="Arial" w:cs="Arial"/>
          <w:b w:val="0"/>
          <w:sz w:val="22"/>
          <w:szCs w:val="22"/>
        </w:rPr>
        <w:t>Ex</w:t>
      </w:r>
      <w:r w:rsidR="008C33CD" w:rsidRPr="008C33CD">
        <w:rPr>
          <w:rStyle w:val="FontStyle13"/>
          <w:rFonts w:ascii="Arial" w:hAnsi="Arial" w:cs="Arial"/>
          <w:b w:val="0"/>
          <w:sz w:val="22"/>
          <w:szCs w:val="22"/>
        </w:rPr>
        <w:t>" (załącznik nr 2).</w:t>
      </w:r>
    </w:p>
    <w:p w14:paraId="18F0ECEE" w14:textId="77777777" w:rsidR="00FB7009" w:rsidRDefault="00FB7009" w:rsidP="005818EB">
      <w:pPr>
        <w:autoSpaceDE w:val="0"/>
        <w:autoSpaceDN w:val="0"/>
        <w:adjustRightInd w:val="0"/>
        <w:jc w:val="both"/>
        <w:rPr>
          <w:rFonts w:ascii="Arial" w:eastAsia="Calibri" w:hAnsi="Arial" w:cs="Arial"/>
          <w:sz w:val="22"/>
          <w:szCs w:val="22"/>
        </w:rPr>
      </w:pPr>
    </w:p>
    <w:p w14:paraId="6DBE227A" w14:textId="77777777" w:rsidR="005F4168" w:rsidRPr="005F4168" w:rsidRDefault="005F4168" w:rsidP="005818EB">
      <w:pPr>
        <w:autoSpaceDE w:val="0"/>
        <w:autoSpaceDN w:val="0"/>
        <w:adjustRightInd w:val="0"/>
        <w:jc w:val="both"/>
        <w:rPr>
          <w:rFonts w:ascii="Arial" w:eastAsia="Calibri" w:hAnsi="Arial" w:cs="Arial"/>
          <w:sz w:val="22"/>
          <w:szCs w:val="22"/>
        </w:rPr>
      </w:pPr>
      <w:r>
        <w:rPr>
          <w:rFonts w:ascii="Arial" w:eastAsia="Calibri" w:hAnsi="Arial" w:cs="Arial"/>
          <w:sz w:val="22"/>
          <w:szCs w:val="22"/>
        </w:rPr>
        <w:t xml:space="preserve">Aparatura zakwalifikowana jako ciśnieniowa powinna być zgodna z dyrektywą PED Unii Europejskiej nr 2014/68/UE oraz ustawą z 21 grudnia 2000r (dziennik Ustaw </w:t>
      </w:r>
      <w:r>
        <w:rPr>
          <w:rFonts w:ascii="Arial" w:eastAsia="Calibri" w:hAnsi="Arial" w:cs="Arial"/>
          <w:sz w:val="22"/>
          <w:szCs w:val="22"/>
        </w:rPr>
        <w:br/>
        <w:t>nr 122).</w:t>
      </w:r>
    </w:p>
    <w:p w14:paraId="323D8F1E" w14:textId="77777777" w:rsidR="005F4168" w:rsidRPr="005F4168" w:rsidRDefault="005F4168" w:rsidP="005F4168">
      <w:pPr>
        <w:autoSpaceDE w:val="0"/>
        <w:autoSpaceDN w:val="0"/>
        <w:adjustRightInd w:val="0"/>
        <w:ind w:left="708"/>
        <w:jc w:val="both"/>
        <w:rPr>
          <w:rFonts w:ascii="Arial" w:eastAsia="Calibri" w:hAnsi="Arial" w:cs="Arial"/>
          <w:sz w:val="22"/>
          <w:szCs w:val="22"/>
        </w:rPr>
      </w:pPr>
    </w:p>
    <w:p w14:paraId="7EA841D8" w14:textId="77777777" w:rsidR="00B90D26" w:rsidRPr="00A533AE" w:rsidRDefault="00B90D26" w:rsidP="005818EB">
      <w:pPr>
        <w:jc w:val="both"/>
        <w:rPr>
          <w:rFonts w:ascii="Arial" w:hAnsi="Arial" w:cs="Arial"/>
          <w:sz w:val="22"/>
          <w:szCs w:val="22"/>
        </w:rPr>
      </w:pPr>
      <w:r w:rsidRPr="00A533AE">
        <w:rPr>
          <w:rFonts w:ascii="Arial" w:hAnsi="Arial" w:cs="Arial"/>
          <w:sz w:val="22"/>
          <w:szCs w:val="22"/>
        </w:rPr>
        <w:t>Obliczenia zużycia powietrza PiA na instalacji powinny być wykonane ze współczynnikiem bezpieczeństwa 2</w:t>
      </w:r>
      <w:r w:rsidR="005F4168">
        <w:rPr>
          <w:rFonts w:ascii="Arial" w:hAnsi="Arial" w:cs="Arial"/>
          <w:sz w:val="22"/>
          <w:szCs w:val="22"/>
        </w:rPr>
        <w:t>.</w:t>
      </w:r>
      <w:r w:rsidR="00E41FC9" w:rsidRPr="00A533AE">
        <w:rPr>
          <w:rFonts w:ascii="Arial" w:hAnsi="Arial" w:cs="Arial"/>
          <w:sz w:val="22"/>
          <w:szCs w:val="22"/>
        </w:rPr>
        <w:t xml:space="preserve">    </w:t>
      </w:r>
    </w:p>
    <w:p w14:paraId="17F2F468" w14:textId="77777777" w:rsidR="005F4168" w:rsidRDefault="005F4168" w:rsidP="005F4168">
      <w:pPr>
        <w:jc w:val="both"/>
        <w:rPr>
          <w:rFonts w:ascii="Arial" w:hAnsi="Arial" w:cs="Arial"/>
          <w:sz w:val="22"/>
          <w:szCs w:val="22"/>
        </w:rPr>
      </w:pPr>
    </w:p>
    <w:p w14:paraId="5E96F3D9" w14:textId="77777777" w:rsidR="005F4168" w:rsidRPr="00A533AE" w:rsidRDefault="005F4168" w:rsidP="005818EB">
      <w:pPr>
        <w:jc w:val="both"/>
        <w:rPr>
          <w:rFonts w:ascii="Arial" w:hAnsi="Arial" w:cs="Arial"/>
          <w:sz w:val="22"/>
          <w:szCs w:val="22"/>
        </w:rPr>
      </w:pPr>
      <w:r w:rsidRPr="00A533AE">
        <w:rPr>
          <w:rFonts w:ascii="Arial" w:hAnsi="Arial" w:cs="Arial"/>
          <w:sz w:val="22"/>
          <w:szCs w:val="22"/>
        </w:rPr>
        <w:t>Dla aparatury pomiarowej zużywającej powietrze PiA będą przewidziane indywidualne reduktory ciśnienia wyposażone w manometry</w:t>
      </w:r>
      <w:r>
        <w:rPr>
          <w:rFonts w:ascii="Arial" w:hAnsi="Arial" w:cs="Arial"/>
          <w:sz w:val="22"/>
          <w:szCs w:val="22"/>
        </w:rPr>
        <w:t>.</w:t>
      </w:r>
    </w:p>
    <w:p w14:paraId="6015C344" w14:textId="77777777" w:rsidR="005F4168" w:rsidRDefault="005F4168" w:rsidP="005F4168">
      <w:pPr>
        <w:ind w:left="1418"/>
        <w:jc w:val="both"/>
        <w:rPr>
          <w:rFonts w:ascii="Arial" w:hAnsi="Arial" w:cs="Arial"/>
          <w:sz w:val="22"/>
          <w:szCs w:val="22"/>
        </w:rPr>
      </w:pPr>
    </w:p>
    <w:p w14:paraId="3DF0F613" w14:textId="77777777" w:rsidR="00DE1CAB" w:rsidRPr="00A533AE" w:rsidRDefault="00B90D26" w:rsidP="0052658A">
      <w:pPr>
        <w:jc w:val="both"/>
        <w:rPr>
          <w:rFonts w:ascii="Arial" w:hAnsi="Arial" w:cs="Arial"/>
          <w:sz w:val="22"/>
          <w:szCs w:val="22"/>
        </w:rPr>
      </w:pPr>
      <w:r w:rsidRPr="00A533AE">
        <w:rPr>
          <w:rFonts w:ascii="Arial" w:hAnsi="Arial" w:cs="Arial"/>
          <w:sz w:val="22"/>
          <w:szCs w:val="22"/>
        </w:rPr>
        <w:t>Ze względów bezpieczeństwa inicjatory blokadowe (sygnalizatory położenia, sygnalizatory poziomu) będą wyposażone w urządzenia detekcji uszkodzenia linii (LFD) bezpośrednio podłączone do PLC</w:t>
      </w:r>
      <w:r w:rsidR="00DE1CAB">
        <w:rPr>
          <w:rFonts w:ascii="Arial" w:hAnsi="Arial" w:cs="Arial"/>
          <w:sz w:val="22"/>
          <w:szCs w:val="22"/>
        </w:rPr>
        <w:t>.</w:t>
      </w:r>
    </w:p>
    <w:p w14:paraId="601CFFBB" w14:textId="77777777" w:rsidR="00B90D26" w:rsidRDefault="00B90D26" w:rsidP="005818EB">
      <w:pPr>
        <w:jc w:val="both"/>
        <w:rPr>
          <w:rFonts w:ascii="Arial" w:hAnsi="Arial" w:cs="Arial"/>
          <w:sz w:val="22"/>
          <w:szCs w:val="22"/>
        </w:rPr>
      </w:pPr>
      <w:r w:rsidRPr="00A533AE">
        <w:rPr>
          <w:rFonts w:ascii="Arial" w:hAnsi="Arial" w:cs="Arial"/>
          <w:sz w:val="22"/>
          <w:szCs w:val="22"/>
        </w:rPr>
        <w:t>W przypadku parametrów blokadowych przepływu, ciśnienia i</w:t>
      </w:r>
      <w:r>
        <w:rPr>
          <w:rFonts w:ascii="Arial" w:hAnsi="Arial" w:cs="Arial"/>
          <w:sz w:val="22"/>
          <w:szCs w:val="22"/>
        </w:rPr>
        <w:t xml:space="preserve"> </w:t>
      </w:r>
      <w:r w:rsidRPr="00A533AE">
        <w:rPr>
          <w:rFonts w:ascii="Arial" w:hAnsi="Arial" w:cs="Arial"/>
          <w:sz w:val="22"/>
          <w:szCs w:val="22"/>
        </w:rPr>
        <w:t>temperatury</w:t>
      </w:r>
      <w:r>
        <w:rPr>
          <w:rFonts w:ascii="Arial" w:hAnsi="Arial" w:cs="Arial"/>
          <w:sz w:val="22"/>
          <w:szCs w:val="22"/>
        </w:rPr>
        <w:t xml:space="preserve"> </w:t>
      </w:r>
      <w:r w:rsidRPr="00A533AE">
        <w:rPr>
          <w:rFonts w:ascii="Arial" w:hAnsi="Arial" w:cs="Arial"/>
          <w:sz w:val="22"/>
          <w:szCs w:val="22"/>
        </w:rPr>
        <w:t xml:space="preserve">sygnały wyłączenia będą uzyskiwane z sygnałów analogowych (z niezależnych przetworników przepływu, </w:t>
      </w:r>
      <w:r>
        <w:rPr>
          <w:rFonts w:ascii="Arial" w:hAnsi="Arial" w:cs="Arial"/>
          <w:sz w:val="22"/>
          <w:szCs w:val="22"/>
        </w:rPr>
        <w:t>c</w:t>
      </w:r>
      <w:r w:rsidRPr="00A533AE">
        <w:rPr>
          <w:rFonts w:ascii="Arial" w:hAnsi="Arial" w:cs="Arial"/>
          <w:sz w:val="22"/>
          <w:szCs w:val="22"/>
        </w:rPr>
        <w:t xml:space="preserve">iśnienia, temperatury) podłączonych do systemu </w:t>
      </w:r>
      <w:r>
        <w:rPr>
          <w:rFonts w:ascii="Arial" w:hAnsi="Arial" w:cs="Arial"/>
          <w:sz w:val="22"/>
          <w:szCs w:val="22"/>
        </w:rPr>
        <w:t>ESD</w:t>
      </w:r>
      <w:r w:rsidR="00DE1CAB">
        <w:rPr>
          <w:rFonts w:ascii="Arial" w:hAnsi="Arial" w:cs="Arial"/>
          <w:sz w:val="22"/>
          <w:szCs w:val="22"/>
        </w:rPr>
        <w:t>.</w:t>
      </w:r>
    </w:p>
    <w:p w14:paraId="538B980D" w14:textId="77777777" w:rsidR="00DE1CAB" w:rsidRPr="00A533AE" w:rsidRDefault="00DE1CAB" w:rsidP="00DE1CAB">
      <w:pPr>
        <w:jc w:val="both"/>
        <w:rPr>
          <w:rFonts w:ascii="Arial" w:hAnsi="Arial" w:cs="Arial"/>
          <w:sz w:val="22"/>
          <w:szCs w:val="22"/>
        </w:rPr>
      </w:pPr>
    </w:p>
    <w:p w14:paraId="2D5512E0" w14:textId="77777777" w:rsidR="0094419B" w:rsidRDefault="00B90D26" w:rsidP="005818EB">
      <w:pPr>
        <w:jc w:val="both"/>
        <w:rPr>
          <w:rFonts w:ascii="Arial" w:hAnsi="Arial" w:cs="Arial"/>
          <w:sz w:val="22"/>
          <w:szCs w:val="22"/>
        </w:rPr>
      </w:pPr>
      <w:r w:rsidRPr="00A533AE">
        <w:rPr>
          <w:rFonts w:ascii="Arial" w:hAnsi="Arial" w:cs="Arial"/>
          <w:sz w:val="22"/>
          <w:szCs w:val="22"/>
        </w:rPr>
        <w:t>Systemy zabezpieczeń</w:t>
      </w:r>
      <w:r>
        <w:rPr>
          <w:rFonts w:ascii="Arial" w:hAnsi="Arial" w:cs="Arial"/>
          <w:sz w:val="22"/>
          <w:szCs w:val="22"/>
        </w:rPr>
        <w:t xml:space="preserve"> </w:t>
      </w:r>
      <w:r w:rsidRPr="00A533AE">
        <w:rPr>
          <w:rFonts w:ascii="Arial" w:hAnsi="Arial" w:cs="Arial"/>
          <w:sz w:val="22"/>
          <w:szCs w:val="22"/>
        </w:rPr>
        <w:t>-</w:t>
      </w:r>
      <w:r>
        <w:rPr>
          <w:rFonts w:ascii="Arial" w:hAnsi="Arial" w:cs="Arial"/>
          <w:sz w:val="22"/>
          <w:szCs w:val="22"/>
        </w:rPr>
        <w:t xml:space="preserve"> </w:t>
      </w:r>
      <w:r w:rsidRPr="00A533AE">
        <w:rPr>
          <w:rFonts w:ascii="Arial" w:hAnsi="Arial" w:cs="Arial"/>
          <w:sz w:val="22"/>
          <w:szCs w:val="22"/>
        </w:rPr>
        <w:t>blokad  ESD</w:t>
      </w:r>
      <w:r w:rsidR="009E2A9D">
        <w:rPr>
          <w:rFonts w:ascii="Arial" w:hAnsi="Arial" w:cs="Arial"/>
          <w:sz w:val="22"/>
          <w:szCs w:val="22"/>
        </w:rPr>
        <w:t>,</w:t>
      </w:r>
      <w:r w:rsidRPr="00A533AE">
        <w:rPr>
          <w:rFonts w:ascii="Arial" w:hAnsi="Arial" w:cs="Arial"/>
          <w:sz w:val="22"/>
          <w:szCs w:val="22"/>
        </w:rPr>
        <w:t xml:space="preserve"> w tym sterowników programowalnych PLC </w:t>
      </w:r>
      <w:r>
        <w:rPr>
          <w:rFonts w:ascii="Arial" w:hAnsi="Arial" w:cs="Arial"/>
          <w:sz w:val="22"/>
          <w:szCs w:val="22"/>
        </w:rPr>
        <w:t>muszą</w:t>
      </w:r>
      <w:r w:rsidRPr="00A533AE">
        <w:rPr>
          <w:rFonts w:ascii="Arial" w:hAnsi="Arial" w:cs="Arial"/>
          <w:sz w:val="22"/>
          <w:szCs w:val="22"/>
        </w:rPr>
        <w:t xml:space="preserve"> spełniać wymagania standardów </w:t>
      </w:r>
      <w:r>
        <w:rPr>
          <w:rFonts w:ascii="Arial" w:hAnsi="Arial" w:cs="Arial"/>
          <w:sz w:val="22"/>
          <w:szCs w:val="22"/>
        </w:rPr>
        <w:t>PN-EN 61508</w:t>
      </w:r>
      <w:r w:rsidRPr="00A533AE">
        <w:rPr>
          <w:rFonts w:ascii="Arial" w:hAnsi="Arial" w:cs="Arial"/>
          <w:sz w:val="22"/>
          <w:szCs w:val="22"/>
        </w:rPr>
        <w:t xml:space="preserve">, </w:t>
      </w:r>
      <w:r w:rsidR="00AA1342" w:rsidRPr="00964778">
        <w:rPr>
          <w:rFonts w:ascii="Arial" w:hAnsi="Arial" w:cs="Arial"/>
          <w:sz w:val="22"/>
          <w:szCs w:val="22"/>
        </w:rPr>
        <w:t xml:space="preserve">PN-EN </w:t>
      </w:r>
      <w:r w:rsidRPr="00A533AE">
        <w:rPr>
          <w:rFonts w:ascii="Arial" w:hAnsi="Arial" w:cs="Arial"/>
          <w:sz w:val="22"/>
          <w:szCs w:val="22"/>
        </w:rPr>
        <w:t>61511</w:t>
      </w:r>
      <w:r w:rsidRPr="006C36E0">
        <w:rPr>
          <w:rFonts w:ascii="Arial" w:hAnsi="Arial" w:cs="Arial"/>
          <w:sz w:val="22"/>
          <w:szCs w:val="22"/>
        </w:rPr>
        <w:t xml:space="preserve">. Określenie klasyfikacji SIL obwodów blokadowych - funkcji zabezpieczających automatyki musi być wykonane </w:t>
      </w:r>
      <w:r w:rsidR="00763845">
        <w:rPr>
          <w:rFonts w:ascii="Arial" w:hAnsi="Arial" w:cs="Arial"/>
          <w:sz w:val="22"/>
          <w:szCs w:val="22"/>
        </w:rPr>
        <w:t xml:space="preserve">               </w:t>
      </w:r>
      <w:r>
        <w:rPr>
          <w:rFonts w:ascii="Arial" w:hAnsi="Arial" w:cs="Arial"/>
          <w:sz w:val="22"/>
          <w:szCs w:val="22"/>
        </w:rPr>
        <w:t>z uwzględnieniem</w:t>
      </w:r>
      <w:r w:rsidRPr="006C36E0">
        <w:rPr>
          <w:rFonts w:ascii="Arial" w:hAnsi="Arial" w:cs="Arial"/>
          <w:sz w:val="22"/>
          <w:szCs w:val="22"/>
        </w:rPr>
        <w:t xml:space="preserve"> następując</w:t>
      </w:r>
      <w:r>
        <w:rPr>
          <w:rFonts w:ascii="Arial" w:hAnsi="Arial" w:cs="Arial"/>
          <w:sz w:val="22"/>
          <w:szCs w:val="22"/>
        </w:rPr>
        <w:t>ych</w:t>
      </w:r>
      <w:r w:rsidRPr="006C36E0">
        <w:rPr>
          <w:rFonts w:ascii="Arial" w:hAnsi="Arial" w:cs="Arial"/>
          <w:sz w:val="22"/>
          <w:szCs w:val="22"/>
        </w:rPr>
        <w:t xml:space="preserve"> klas strat:  Zdrowi</w:t>
      </w:r>
      <w:r>
        <w:rPr>
          <w:rFonts w:ascii="Arial" w:hAnsi="Arial" w:cs="Arial"/>
          <w:sz w:val="22"/>
          <w:szCs w:val="22"/>
        </w:rPr>
        <w:t>e</w:t>
      </w:r>
      <w:r w:rsidRPr="006C36E0">
        <w:rPr>
          <w:rFonts w:ascii="Arial" w:hAnsi="Arial" w:cs="Arial"/>
          <w:sz w:val="22"/>
          <w:szCs w:val="22"/>
        </w:rPr>
        <w:t xml:space="preserve"> i Bezpieczeństw</w:t>
      </w:r>
      <w:r>
        <w:rPr>
          <w:rFonts w:ascii="Arial" w:hAnsi="Arial" w:cs="Arial"/>
          <w:sz w:val="22"/>
          <w:szCs w:val="22"/>
        </w:rPr>
        <w:t>o</w:t>
      </w:r>
      <w:r w:rsidRPr="006C36E0">
        <w:rPr>
          <w:rFonts w:ascii="Arial" w:hAnsi="Arial" w:cs="Arial"/>
          <w:sz w:val="22"/>
          <w:szCs w:val="22"/>
        </w:rPr>
        <w:t xml:space="preserve"> Ludzi, Ekonomi</w:t>
      </w:r>
      <w:r>
        <w:rPr>
          <w:rFonts w:ascii="Arial" w:hAnsi="Arial" w:cs="Arial"/>
          <w:sz w:val="22"/>
          <w:szCs w:val="22"/>
        </w:rPr>
        <w:t>a</w:t>
      </w:r>
      <w:r w:rsidRPr="006C36E0">
        <w:rPr>
          <w:rFonts w:ascii="Arial" w:hAnsi="Arial" w:cs="Arial"/>
          <w:sz w:val="22"/>
          <w:szCs w:val="22"/>
        </w:rPr>
        <w:t xml:space="preserve"> (mająt</w:t>
      </w:r>
      <w:r>
        <w:rPr>
          <w:rFonts w:ascii="Arial" w:hAnsi="Arial" w:cs="Arial"/>
          <w:sz w:val="22"/>
          <w:szCs w:val="22"/>
        </w:rPr>
        <w:t>e</w:t>
      </w:r>
      <w:r w:rsidRPr="006C36E0">
        <w:rPr>
          <w:rFonts w:ascii="Arial" w:hAnsi="Arial" w:cs="Arial"/>
          <w:sz w:val="22"/>
          <w:szCs w:val="22"/>
        </w:rPr>
        <w:t>k i wartoś</w:t>
      </w:r>
      <w:r>
        <w:rPr>
          <w:rFonts w:ascii="Arial" w:hAnsi="Arial" w:cs="Arial"/>
          <w:sz w:val="22"/>
          <w:szCs w:val="22"/>
        </w:rPr>
        <w:t>ć</w:t>
      </w:r>
      <w:r w:rsidRPr="006C36E0">
        <w:rPr>
          <w:rFonts w:ascii="Arial" w:hAnsi="Arial" w:cs="Arial"/>
          <w:sz w:val="22"/>
          <w:szCs w:val="22"/>
        </w:rPr>
        <w:t xml:space="preserve"> produkcji)</w:t>
      </w:r>
      <w:r>
        <w:rPr>
          <w:rFonts w:ascii="Arial" w:hAnsi="Arial" w:cs="Arial"/>
          <w:sz w:val="22"/>
          <w:szCs w:val="22"/>
        </w:rPr>
        <w:t xml:space="preserve"> oraz</w:t>
      </w:r>
      <w:r w:rsidRPr="006C36E0">
        <w:rPr>
          <w:rFonts w:ascii="Arial" w:hAnsi="Arial" w:cs="Arial"/>
          <w:sz w:val="22"/>
          <w:szCs w:val="22"/>
        </w:rPr>
        <w:t xml:space="preserve">  Środowisk</w:t>
      </w:r>
      <w:r>
        <w:rPr>
          <w:rFonts w:ascii="Arial" w:hAnsi="Arial" w:cs="Arial"/>
          <w:sz w:val="22"/>
          <w:szCs w:val="22"/>
        </w:rPr>
        <w:t>o</w:t>
      </w:r>
      <w:r w:rsidR="0094419B">
        <w:rPr>
          <w:rFonts w:ascii="Arial" w:hAnsi="Arial" w:cs="Arial"/>
          <w:sz w:val="22"/>
          <w:szCs w:val="22"/>
        </w:rPr>
        <w:t>.</w:t>
      </w:r>
    </w:p>
    <w:p w14:paraId="33C1E149" w14:textId="77777777" w:rsidR="00B90D26" w:rsidRPr="006C36E0" w:rsidRDefault="00B90D26" w:rsidP="0094419B">
      <w:pPr>
        <w:jc w:val="both"/>
        <w:rPr>
          <w:rFonts w:ascii="Arial" w:hAnsi="Arial" w:cs="Arial"/>
          <w:sz w:val="22"/>
          <w:szCs w:val="22"/>
        </w:rPr>
      </w:pPr>
      <w:r w:rsidRPr="006C36E0">
        <w:rPr>
          <w:rFonts w:ascii="Arial" w:hAnsi="Arial" w:cs="Arial"/>
          <w:sz w:val="22"/>
          <w:szCs w:val="22"/>
        </w:rPr>
        <w:t xml:space="preserve">  </w:t>
      </w:r>
    </w:p>
    <w:p w14:paraId="2FEC730E" w14:textId="77777777" w:rsidR="00B90D26" w:rsidRPr="003A04A5" w:rsidRDefault="00B90D26" w:rsidP="005818EB">
      <w:pPr>
        <w:jc w:val="both"/>
        <w:rPr>
          <w:rFonts w:ascii="Arial" w:hAnsi="Arial" w:cs="Arial"/>
          <w:sz w:val="22"/>
          <w:szCs w:val="22"/>
        </w:rPr>
      </w:pPr>
      <w:r w:rsidRPr="003A04A5">
        <w:rPr>
          <w:rFonts w:ascii="Arial" w:hAnsi="Arial" w:cs="Arial"/>
          <w:sz w:val="22"/>
          <w:szCs w:val="22"/>
        </w:rPr>
        <w:t xml:space="preserve">Aparatura obiektowa </w:t>
      </w:r>
      <w:r w:rsidR="00E4315C" w:rsidRPr="003A04A5">
        <w:rPr>
          <w:rFonts w:ascii="Arial" w:hAnsi="Arial" w:cs="Arial"/>
          <w:sz w:val="22"/>
          <w:szCs w:val="22"/>
        </w:rPr>
        <w:t>musi</w:t>
      </w:r>
      <w:r w:rsidRPr="003A04A5">
        <w:rPr>
          <w:rFonts w:ascii="Arial" w:hAnsi="Arial" w:cs="Arial"/>
          <w:sz w:val="22"/>
          <w:szCs w:val="22"/>
        </w:rPr>
        <w:t xml:space="preserve"> być zgodna </w:t>
      </w:r>
      <w:r w:rsidR="0094419B" w:rsidRPr="003A04A5">
        <w:rPr>
          <w:rFonts w:ascii="Arial" w:hAnsi="Arial" w:cs="Arial"/>
          <w:sz w:val="22"/>
          <w:szCs w:val="22"/>
        </w:rPr>
        <w:t>z wymaganiami projektu bazowego.</w:t>
      </w:r>
    </w:p>
    <w:p w14:paraId="1D06A925" w14:textId="77777777" w:rsidR="0094419B" w:rsidRPr="003A04A5" w:rsidRDefault="0094419B" w:rsidP="0094419B">
      <w:pPr>
        <w:ind w:firstLine="708"/>
        <w:jc w:val="both"/>
        <w:rPr>
          <w:rFonts w:ascii="Arial" w:hAnsi="Arial" w:cs="Arial"/>
          <w:sz w:val="22"/>
          <w:szCs w:val="22"/>
        </w:rPr>
      </w:pPr>
    </w:p>
    <w:p w14:paraId="2393A7BE" w14:textId="77777777" w:rsidR="0094419B" w:rsidRPr="003A04A5" w:rsidRDefault="0094419B" w:rsidP="005818EB">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Układy blokadowe powinny być projektowane w oparciu o analizę SIL z uwzględnieniem wymaganego poziomu bezpieczeństwa i wymaganego czasookresu testów/sprawdzeń układów.</w:t>
      </w:r>
    </w:p>
    <w:p w14:paraId="7296D972" w14:textId="77777777" w:rsidR="0094419B" w:rsidRPr="003A04A5" w:rsidRDefault="0094419B" w:rsidP="0094419B">
      <w:pPr>
        <w:jc w:val="both"/>
        <w:rPr>
          <w:rFonts w:ascii="Arial" w:hAnsi="Arial" w:cs="Arial"/>
          <w:sz w:val="22"/>
          <w:szCs w:val="22"/>
        </w:rPr>
      </w:pPr>
    </w:p>
    <w:p w14:paraId="2020D7D0" w14:textId="77777777" w:rsidR="00FF67A7" w:rsidRDefault="0094419B" w:rsidP="005818EB">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 xml:space="preserve">Wszystkie systemy pomiarów i automatyki będą zasilane z napięcia gwarantowanego </w:t>
      </w:r>
      <w:r w:rsidR="00791162">
        <w:rPr>
          <w:rFonts w:ascii="Arial" w:eastAsia="Calibri" w:hAnsi="Arial" w:cs="Arial"/>
          <w:sz w:val="22"/>
          <w:szCs w:val="22"/>
        </w:rPr>
        <w:t xml:space="preserve">    </w:t>
      </w:r>
      <w:r w:rsidRPr="003A04A5">
        <w:rPr>
          <w:rFonts w:ascii="Arial" w:eastAsia="Calibri" w:hAnsi="Arial" w:cs="Arial"/>
          <w:sz w:val="22"/>
          <w:szCs w:val="22"/>
        </w:rPr>
        <w:t>230V</w:t>
      </w:r>
      <w:r w:rsidR="00791162">
        <w:rPr>
          <w:rFonts w:ascii="Arial" w:eastAsia="Calibri" w:hAnsi="Arial" w:cs="Arial"/>
          <w:sz w:val="22"/>
          <w:szCs w:val="22"/>
        </w:rPr>
        <w:t xml:space="preserve"> </w:t>
      </w:r>
      <w:r w:rsidRPr="003A04A5">
        <w:rPr>
          <w:rFonts w:ascii="Arial" w:eastAsia="Calibri" w:hAnsi="Arial" w:cs="Arial"/>
          <w:sz w:val="22"/>
          <w:szCs w:val="22"/>
        </w:rPr>
        <w:t>AC lub z redundantnego systemu zasilania 24V</w:t>
      </w:r>
      <w:r w:rsidR="00791162">
        <w:rPr>
          <w:rFonts w:ascii="Arial" w:eastAsia="Calibri" w:hAnsi="Arial" w:cs="Arial"/>
          <w:sz w:val="22"/>
          <w:szCs w:val="22"/>
        </w:rPr>
        <w:t xml:space="preserve"> </w:t>
      </w:r>
      <w:r w:rsidRPr="003A04A5">
        <w:rPr>
          <w:rFonts w:ascii="Arial" w:eastAsia="Calibri" w:hAnsi="Arial" w:cs="Arial"/>
          <w:sz w:val="22"/>
          <w:szCs w:val="22"/>
        </w:rPr>
        <w:t>DC.</w:t>
      </w:r>
    </w:p>
    <w:p w14:paraId="27040188" w14:textId="77777777" w:rsidR="0094419B" w:rsidRPr="00E63AE0" w:rsidRDefault="0094419B" w:rsidP="00E63AE0">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Sterowanie jednostek pakietowych tam, gdzie to mo</w:t>
      </w:r>
      <w:r w:rsidR="005818EB" w:rsidRPr="003A04A5">
        <w:rPr>
          <w:rFonts w:ascii="Arial" w:eastAsia="Calibri" w:hAnsi="Arial" w:cs="Arial"/>
          <w:sz w:val="22"/>
          <w:szCs w:val="22"/>
        </w:rPr>
        <w:t xml:space="preserve">żliwe powinno być realizowane </w:t>
      </w:r>
      <w:r w:rsidR="00763845">
        <w:rPr>
          <w:rFonts w:ascii="Arial" w:eastAsia="Calibri" w:hAnsi="Arial" w:cs="Arial"/>
          <w:sz w:val="22"/>
          <w:szCs w:val="22"/>
        </w:rPr>
        <w:t xml:space="preserve">              </w:t>
      </w:r>
      <w:r w:rsidR="005818EB" w:rsidRPr="003A04A5">
        <w:rPr>
          <w:rFonts w:ascii="Arial" w:eastAsia="Calibri" w:hAnsi="Arial" w:cs="Arial"/>
          <w:sz w:val="22"/>
          <w:szCs w:val="22"/>
        </w:rPr>
        <w:t xml:space="preserve">w </w:t>
      </w:r>
      <w:r w:rsidRPr="003A04A5">
        <w:rPr>
          <w:rFonts w:ascii="Arial" w:eastAsia="Calibri" w:hAnsi="Arial" w:cs="Arial"/>
          <w:sz w:val="22"/>
          <w:szCs w:val="22"/>
        </w:rPr>
        <w:t>systemie DCS lub ESD.</w:t>
      </w:r>
      <w:r w:rsidR="00AC456E" w:rsidRPr="003A04A5">
        <w:rPr>
          <w:rFonts w:ascii="Arial" w:eastAsia="Calibri" w:hAnsi="Arial" w:cs="Arial"/>
          <w:sz w:val="22"/>
          <w:szCs w:val="22"/>
        </w:rPr>
        <w:t xml:space="preserve"> W przypadku konieczności stosowania sterowników dedykowanych, należy to wcześniej uzgodnić i uzyskać akceptację Kupującego. </w:t>
      </w:r>
    </w:p>
    <w:p w14:paraId="5FBB965F" w14:textId="77777777" w:rsidR="00AC456E" w:rsidRPr="003A04A5" w:rsidRDefault="00AC456E" w:rsidP="005818EB">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Ogrzewanie elektryczne dla urządzeń i układów branży PiA wchodzi w zakres uzgodnień, prac projektowych i dostaw branży elektrycznej.</w:t>
      </w:r>
    </w:p>
    <w:p w14:paraId="3A849DCB" w14:textId="77777777" w:rsidR="005818EB" w:rsidRDefault="005818EB" w:rsidP="005818EB">
      <w:pPr>
        <w:autoSpaceDE w:val="0"/>
        <w:autoSpaceDN w:val="0"/>
        <w:adjustRightInd w:val="0"/>
        <w:jc w:val="both"/>
        <w:rPr>
          <w:rFonts w:ascii="Arial" w:eastAsia="Calibri" w:hAnsi="Arial" w:cs="Arial"/>
          <w:color w:val="FF0000"/>
          <w:sz w:val="22"/>
          <w:szCs w:val="22"/>
        </w:rPr>
      </w:pPr>
    </w:p>
    <w:p w14:paraId="0CA64213" w14:textId="77777777" w:rsidR="00AC456E" w:rsidRPr="003A04A5" w:rsidRDefault="00AC456E" w:rsidP="00C070FE">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Urządzenia PiA muszą być zabezpieczone przed</w:t>
      </w:r>
      <w:r w:rsidR="005818EB" w:rsidRPr="003A04A5">
        <w:rPr>
          <w:rFonts w:ascii="Arial" w:eastAsia="Calibri" w:hAnsi="Arial" w:cs="Arial"/>
          <w:sz w:val="22"/>
          <w:szCs w:val="22"/>
        </w:rPr>
        <w:t xml:space="preserve"> niekorzystnym wpływem warunków </w:t>
      </w:r>
      <w:r w:rsidRPr="003A04A5">
        <w:rPr>
          <w:rFonts w:ascii="Arial" w:eastAsia="Calibri" w:hAnsi="Arial" w:cs="Arial"/>
          <w:sz w:val="22"/>
          <w:szCs w:val="22"/>
        </w:rPr>
        <w:t>atmosferycznych i otoczenia.</w:t>
      </w:r>
    </w:p>
    <w:p w14:paraId="614197C2" w14:textId="77777777" w:rsidR="00AC456E" w:rsidRPr="003A04A5" w:rsidRDefault="00AC456E" w:rsidP="005818EB">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lastRenderedPageBreak/>
        <w:t>Dla wszystkich urządzeń i komponentów PiA w tym urządzeń zabudowywanych w strefach zagrożenia wybuchem gazów – stopień ochrony zapewniany przez obudowy musi wynosić min. IP54 – preferowany jest jednak możliwie jak najwyższy stopień ochrony przed wnikaniem ciał s</w:t>
      </w:r>
      <w:r w:rsidR="005818EB" w:rsidRPr="003A04A5">
        <w:rPr>
          <w:rFonts w:ascii="Arial" w:eastAsia="Calibri" w:hAnsi="Arial" w:cs="Arial"/>
          <w:sz w:val="22"/>
          <w:szCs w:val="22"/>
        </w:rPr>
        <w:t>tałych i wody.</w:t>
      </w:r>
      <w:r w:rsidR="003A04A5" w:rsidRPr="003A04A5">
        <w:rPr>
          <w:rFonts w:ascii="Arial" w:eastAsia="Calibri" w:hAnsi="Arial" w:cs="Arial"/>
          <w:sz w:val="22"/>
          <w:szCs w:val="22"/>
        </w:rPr>
        <w:t xml:space="preserve"> </w:t>
      </w:r>
      <w:r w:rsidRPr="003A04A5">
        <w:rPr>
          <w:rFonts w:ascii="Arial" w:eastAsia="Calibri" w:hAnsi="Arial" w:cs="Arial"/>
          <w:sz w:val="22"/>
          <w:szCs w:val="22"/>
        </w:rPr>
        <w:t>Dla urządzeń i komponentów PiA zabudowywanych</w:t>
      </w:r>
      <w:r w:rsidR="003A04A5" w:rsidRPr="003A04A5">
        <w:rPr>
          <w:rFonts w:ascii="Arial" w:eastAsia="Calibri" w:hAnsi="Arial" w:cs="Arial"/>
          <w:sz w:val="22"/>
          <w:szCs w:val="22"/>
        </w:rPr>
        <w:t xml:space="preserve">              </w:t>
      </w:r>
      <w:r w:rsidRPr="003A04A5">
        <w:rPr>
          <w:rFonts w:ascii="Arial" w:eastAsia="Calibri" w:hAnsi="Arial" w:cs="Arial"/>
          <w:sz w:val="22"/>
          <w:szCs w:val="22"/>
        </w:rPr>
        <w:t xml:space="preserve"> w strefach zagrożenia wybuchem</w:t>
      </w:r>
      <w:r w:rsidR="005818EB" w:rsidRPr="003A04A5">
        <w:rPr>
          <w:rFonts w:ascii="Arial" w:eastAsia="Calibri" w:hAnsi="Arial" w:cs="Arial"/>
          <w:sz w:val="22"/>
          <w:szCs w:val="22"/>
        </w:rPr>
        <w:t xml:space="preserve"> </w:t>
      </w:r>
      <w:r w:rsidRPr="003A04A5">
        <w:rPr>
          <w:rFonts w:ascii="Arial" w:eastAsia="Calibri" w:hAnsi="Arial" w:cs="Arial"/>
          <w:sz w:val="22"/>
          <w:szCs w:val="22"/>
        </w:rPr>
        <w:t>pyłów – stopień ochrony zapewniany przez obudowy musi wynosić min. IP65.</w:t>
      </w:r>
    </w:p>
    <w:p w14:paraId="2C67EAE8" w14:textId="77777777" w:rsidR="00AC456E" w:rsidRPr="003A04A5" w:rsidRDefault="00AC456E" w:rsidP="005818EB">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Wszystkie trasy i króćce spustowe muszą być zabezpieczone zaślepką kołnierzową lub metalowym korkiem zaślepiającym.</w:t>
      </w:r>
    </w:p>
    <w:p w14:paraId="29ABA2AB" w14:textId="77777777" w:rsidR="00AC456E" w:rsidRPr="003A04A5" w:rsidRDefault="00AC456E" w:rsidP="00AC456E">
      <w:pPr>
        <w:autoSpaceDE w:val="0"/>
        <w:autoSpaceDN w:val="0"/>
        <w:adjustRightInd w:val="0"/>
        <w:ind w:left="708"/>
        <w:rPr>
          <w:rFonts w:ascii="Arial" w:eastAsia="Calibri" w:hAnsi="Arial" w:cs="Arial"/>
          <w:sz w:val="22"/>
          <w:szCs w:val="22"/>
        </w:rPr>
      </w:pPr>
    </w:p>
    <w:p w14:paraId="388C528A" w14:textId="77777777" w:rsidR="00E36071" w:rsidRPr="003A04A5" w:rsidRDefault="00AC456E" w:rsidP="005818EB">
      <w:pPr>
        <w:jc w:val="both"/>
        <w:rPr>
          <w:rFonts w:ascii="Arial" w:eastAsia="Calibri" w:hAnsi="Arial" w:cs="Arial"/>
          <w:sz w:val="22"/>
          <w:szCs w:val="22"/>
        </w:rPr>
      </w:pPr>
      <w:r w:rsidRPr="003A04A5">
        <w:rPr>
          <w:rFonts w:ascii="Arial" w:eastAsia="Calibri" w:hAnsi="Arial" w:cs="Arial"/>
          <w:sz w:val="22"/>
          <w:szCs w:val="22"/>
        </w:rPr>
        <w:t>Jednostki pomiarowe – domyślnie należy stosować układ jednostek SI.</w:t>
      </w:r>
    </w:p>
    <w:p w14:paraId="7A47387E" w14:textId="77777777" w:rsidR="00AC456E" w:rsidRDefault="00AC456E" w:rsidP="00AC456E">
      <w:pPr>
        <w:ind w:firstLine="708"/>
        <w:jc w:val="both"/>
        <w:rPr>
          <w:rFonts w:ascii="Arial" w:hAnsi="Arial" w:cs="Arial"/>
          <w:sz w:val="22"/>
          <w:szCs w:val="22"/>
        </w:rPr>
      </w:pPr>
    </w:p>
    <w:p w14:paraId="194F3B1A" w14:textId="77777777" w:rsidR="006E4015" w:rsidRDefault="006E4015" w:rsidP="00AC456E">
      <w:pPr>
        <w:ind w:firstLine="708"/>
        <w:jc w:val="both"/>
        <w:rPr>
          <w:rFonts w:ascii="Arial" w:hAnsi="Arial" w:cs="Arial"/>
          <w:sz w:val="22"/>
          <w:szCs w:val="22"/>
        </w:rPr>
      </w:pPr>
    </w:p>
    <w:p w14:paraId="0F9B1BB5" w14:textId="77777777" w:rsidR="006E4015" w:rsidRDefault="006E4015" w:rsidP="00AC456E">
      <w:pPr>
        <w:ind w:firstLine="708"/>
        <w:jc w:val="both"/>
        <w:rPr>
          <w:rFonts w:ascii="Arial" w:hAnsi="Arial" w:cs="Arial"/>
          <w:sz w:val="22"/>
          <w:szCs w:val="22"/>
        </w:rPr>
      </w:pPr>
    </w:p>
    <w:p w14:paraId="4C829844" w14:textId="77777777" w:rsidR="006E4015" w:rsidRDefault="006E4015" w:rsidP="00AC456E">
      <w:pPr>
        <w:ind w:firstLine="708"/>
        <w:jc w:val="both"/>
        <w:rPr>
          <w:rFonts w:ascii="Arial" w:hAnsi="Arial" w:cs="Arial"/>
          <w:sz w:val="22"/>
          <w:szCs w:val="22"/>
        </w:rPr>
      </w:pPr>
    </w:p>
    <w:p w14:paraId="4918344E" w14:textId="77777777" w:rsidR="006E4015" w:rsidRDefault="006E4015" w:rsidP="00AC456E">
      <w:pPr>
        <w:ind w:firstLine="708"/>
        <w:jc w:val="both"/>
        <w:rPr>
          <w:rFonts w:ascii="Arial" w:hAnsi="Arial" w:cs="Arial"/>
          <w:sz w:val="22"/>
          <w:szCs w:val="22"/>
        </w:rPr>
      </w:pPr>
    </w:p>
    <w:p w14:paraId="409B78BD" w14:textId="77777777" w:rsidR="006E4015" w:rsidRPr="003A04A5" w:rsidRDefault="006E4015" w:rsidP="00AC456E">
      <w:pPr>
        <w:ind w:firstLine="708"/>
        <w:jc w:val="both"/>
        <w:rPr>
          <w:rFonts w:ascii="Arial" w:hAnsi="Arial" w:cs="Arial"/>
          <w:sz w:val="22"/>
          <w:szCs w:val="22"/>
        </w:rPr>
      </w:pPr>
    </w:p>
    <w:p w14:paraId="2773D3C9" w14:textId="77777777" w:rsidR="00E36071" w:rsidRPr="00131E4B" w:rsidRDefault="00E36071" w:rsidP="00131E4B">
      <w:pPr>
        <w:pStyle w:val="Nagwek1"/>
        <w:numPr>
          <w:ilvl w:val="2"/>
          <w:numId w:val="1"/>
        </w:numPr>
        <w:tabs>
          <w:tab w:val="clear" w:pos="1440"/>
          <w:tab w:val="num" w:pos="709"/>
        </w:tabs>
        <w:ind w:left="709" w:hanging="709"/>
        <w:jc w:val="both"/>
        <w:rPr>
          <w:rFonts w:cs="Arial"/>
          <w:szCs w:val="22"/>
        </w:rPr>
      </w:pPr>
      <w:bookmarkStart w:id="17" w:name="_Toc475077756"/>
      <w:r w:rsidRPr="00131E4B">
        <w:rPr>
          <w:rFonts w:cs="Arial"/>
          <w:szCs w:val="22"/>
        </w:rPr>
        <w:t>Standardowe sygnały pomiarów i automatyki</w:t>
      </w:r>
      <w:bookmarkEnd w:id="17"/>
    </w:p>
    <w:p w14:paraId="219099CB" w14:textId="77777777" w:rsidR="005C6A1F" w:rsidRPr="003A04A5" w:rsidRDefault="005C6A1F" w:rsidP="00476E02">
      <w:pPr>
        <w:jc w:val="both"/>
        <w:rPr>
          <w:rFonts w:ascii="Arial" w:hAnsi="Arial" w:cs="Arial"/>
          <w:sz w:val="22"/>
          <w:szCs w:val="22"/>
        </w:rPr>
      </w:pPr>
      <w:r w:rsidRPr="003A04A5">
        <w:t xml:space="preserve">              </w:t>
      </w:r>
    </w:p>
    <w:p w14:paraId="4368B712" w14:textId="77777777" w:rsidR="00F81EE7" w:rsidRPr="003A04A5" w:rsidRDefault="00F81EE7" w:rsidP="005818EB">
      <w:pPr>
        <w:jc w:val="both"/>
        <w:rPr>
          <w:rFonts w:ascii="Arial" w:hAnsi="Arial" w:cs="Arial"/>
          <w:sz w:val="22"/>
          <w:szCs w:val="22"/>
        </w:rPr>
      </w:pPr>
      <w:r w:rsidRPr="003A04A5">
        <w:rPr>
          <w:rFonts w:ascii="Arial" w:hAnsi="Arial" w:cs="Arial"/>
          <w:sz w:val="22"/>
          <w:szCs w:val="22"/>
        </w:rPr>
        <w:t xml:space="preserve">Standardowy sygnał pneumatyczny: </w:t>
      </w:r>
      <w:r w:rsidR="00B45B9A" w:rsidRPr="003A04A5">
        <w:rPr>
          <w:rFonts w:ascii="Arial" w:hAnsi="Arial" w:cs="Arial"/>
          <w:sz w:val="22"/>
          <w:szCs w:val="22"/>
        </w:rPr>
        <w:t xml:space="preserve">od </w:t>
      </w:r>
      <w:r w:rsidRPr="003A04A5">
        <w:rPr>
          <w:rFonts w:ascii="Arial" w:hAnsi="Arial" w:cs="Arial"/>
          <w:sz w:val="22"/>
          <w:szCs w:val="22"/>
        </w:rPr>
        <w:t>0,2 do 1bar.</w:t>
      </w:r>
    </w:p>
    <w:p w14:paraId="2343FB77" w14:textId="77777777" w:rsidR="005F0F4A" w:rsidRPr="003A04A5" w:rsidRDefault="005F0F4A" w:rsidP="005F0F4A">
      <w:pPr>
        <w:ind w:firstLine="708"/>
        <w:jc w:val="both"/>
        <w:rPr>
          <w:rFonts w:ascii="Arial" w:hAnsi="Arial" w:cs="Arial"/>
          <w:sz w:val="22"/>
          <w:szCs w:val="22"/>
        </w:rPr>
      </w:pPr>
    </w:p>
    <w:p w14:paraId="0212DA7A" w14:textId="77777777" w:rsidR="00F81EE7" w:rsidRPr="003A04A5" w:rsidRDefault="00F81EE7" w:rsidP="005818EB">
      <w:pPr>
        <w:jc w:val="both"/>
        <w:rPr>
          <w:rFonts w:ascii="Arial" w:hAnsi="Arial" w:cs="Arial"/>
          <w:sz w:val="22"/>
          <w:szCs w:val="22"/>
        </w:rPr>
      </w:pPr>
      <w:r w:rsidRPr="003A04A5">
        <w:rPr>
          <w:rFonts w:ascii="Arial" w:hAnsi="Arial" w:cs="Arial"/>
          <w:sz w:val="22"/>
          <w:szCs w:val="22"/>
        </w:rPr>
        <w:t>Standardowy sygnał dla przetworników elektronicznych oraz dla sygnałów wyjściowych dla celów sterowania: 4 do 20mA DC w linii dwuprzewodowej 24V DC. Nie dotyczy to termopar, rezystancyjnych czujników temperatury oraz innych pomiarów specjalnych.</w:t>
      </w:r>
    </w:p>
    <w:p w14:paraId="2854306C" w14:textId="77777777" w:rsidR="005F0F4A" w:rsidRPr="003A04A5" w:rsidRDefault="005F0F4A" w:rsidP="005F0F4A">
      <w:pPr>
        <w:ind w:left="708"/>
        <w:jc w:val="both"/>
        <w:rPr>
          <w:rFonts w:ascii="Arial" w:hAnsi="Arial" w:cs="Arial"/>
          <w:sz w:val="22"/>
          <w:szCs w:val="22"/>
        </w:rPr>
      </w:pPr>
    </w:p>
    <w:p w14:paraId="40D25842" w14:textId="77777777" w:rsidR="00F81EE7" w:rsidRPr="003A04A5" w:rsidRDefault="00F81EE7" w:rsidP="005818EB">
      <w:pPr>
        <w:jc w:val="both"/>
        <w:rPr>
          <w:rFonts w:ascii="Arial" w:hAnsi="Arial" w:cs="Arial"/>
          <w:sz w:val="22"/>
          <w:szCs w:val="22"/>
        </w:rPr>
      </w:pPr>
      <w:r w:rsidRPr="003A04A5">
        <w:rPr>
          <w:rFonts w:ascii="Arial" w:hAnsi="Arial" w:cs="Arial"/>
          <w:sz w:val="22"/>
          <w:szCs w:val="22"/>
        </w:rPr>
        <w:t>Aparatura pomiarowa powinna umożliwiać komunikację zgodnie ze standardami protokołu HART</w:t>
      </w:r>
      <w:r w:rsidR="005F0F4A" w:rsidRPr="003A04A5">
        <w:rPr>
          <w:rFonts w:ascii="Arial" w:hAnsi="Arial" w:cs="Arial"/>
          <w:sz w:val="22"/>
          <w:szCs w:val="22"/>
        </w:rPr>
        <w:t xml:space="preserve"> (wymagana wersja protokołu HART minimum 7)</w:t>
      </w:r>
      <w:r w:rsidRPr="003A04A5">
        <w:rPr>
          <w:rFonts w:ascii="Arial" w:hAnsi="Arial" w:cs="Arial"/>
          <w:sz w:val="22"/>
          <w:szCs w:val="22"/>
        </w:rPr>
        <w:t>.</w:t>
      </w:r>
    </w:p>
    <w:p w14:paraId="6090AF38" w14:textId="77777777" w:rsidR="005F0F4A" w:rsidRPr="003A04A5" w:rsidRDefault="005F0F4A" w:rsidP="005F0F4A">
      <w:pPr>
        <w:jc w:val="both"/>
        <w:rPr>
          <w:rFonts w:ascii="Arial" w:hAnsi="Arial" w:cs="Arial"/>
          <w:sz w:val="22"/>
          <w:szCs w:val="22"/>
        </w:rPr>
      </w:pPr>
    </w:p>
    <w:p w14:paraId="299EEFFB" w14:textId="77777777" w:rsidR="00F81EE7" w:rsidRPr="003A04A5" w:rsidRDefault="00F81EE7" w:rsidP="005818EB">
      <w:pPr>
        <w:jc w:val="both"/>
        <w:rPr>
          <w:rFonts w:ascii="Arial" w:hAnsi="Arial" w:cs="Arial"/>
          <w:sz w:val="22"/>
          <w:szCs w:val="22"/>
        </w:rPr>
      </w:pPr>
      <w:r w:rsidRPr="003A04A5">
        <w:rPr>
          <w:rFonts w:ascii="Arial" w:hAnsi="Arial" w:cs="Arial"/>
          <w:sz w:val="22"/>
          <w:szCs w:val="22"/>
        </w:rPr>
        <w:t>Sygnały binarne</w:t>
      </w:r>
      <w:r w:rsidR="005F0F4A" w:rsidRPr="003A04A5">
        <w:rPr>
          <w:rFonts w:ascii="Arial" w:hAnsi="Arial" w:cs="Arial"/>
          <w:sz w:val="22"/>
          <w:szCs w:val="22"/>
        </w:rPr>
        <w:t>:</w:t>
      </w:r>
      <w:r w:rsidRPr="003A04A5">
        <w:rPr>
          <w:rFonts w:ascii="Arial" w:hAnsi="Arial" w:cs="Arial"/>
          <w:sz w:val="22"/>
          <w:szCs w:val="22"/>
        </w:rPr>
        <w:t xml:space="preserve"> 24V DC.</w:t>
      </w:r>
    </w:p>
    <w:p w14:paraId="51693498" w14:textId="77777777" w:rsidR="005F0F4A" w:rsidRPr="003A04A5" w:rsidRDefault="005F0F4A" w:rsidP="005818EB">
      <w:pPr>
        <w:jc w:val="both"/>
        <w:rPr>
          <w:rFonts w:ascii="Arial" w:hAnsi="Arial" w:cs="Arial"/>
          <w:sz w:val="22"/>
          <w:szCs w:val="22"/>
        </w:rPr>
      </w:pPr>
      <w:r w:rsidRPr="003A04A5">
        <w:rPr>
          <w:rFonts w:ascii="Arial" w:hAnsi="Arial" w:cs="Arial"/>
          <w:sz w:val="22"/>
          <w:szCs w:val="22"/>
        </w:rPr>
        <w:t>Sygnały sygnalizatorów krańcowych: NAMUR</w:t>
      </w:r>
    </w:p>
    <w:p w14:paraId="4C137ED7" w14:textId="77777777" w:rsidR="005F0F4A" w:rsidRPr="003A04A5" w:rsidRDefault="005F0F4A" w:rsidP="005F0F4A">
      <w:pPr>
        <w:jc w:val="both"/>
        <w:rPr>
          <w:rFonts w:ascii="Arial" w:hAnsi="Arial" w:cs="Arial"/>
          <w:sz w:val="22"/>
          <w:szCs w:val="22"/>
        </w:rPr>
      </w:pPr>
    </w:p>
    <w:p w14:paraId="22F5CCDB" w14:textId="77777777" w:rsidR="005F0F4A" w:rsidRPr="003A04A5" w:rsidRDefault="00573FA1" w:rsidP="000A6999">
      <w:pPr>
        <w:jc w:val="both"/>
        <w:rPr>
          <w:rFonts w:ascii="Arial" w:hAnsi="Arial" w:cs="Arial"/>
          <w:sz w:val="22"/>
          <w:szCs w:val="22"/>
        </w:rPr>
      </w:pPr>
      <w:r w:rsidRPr="003A04A5">
        <w:rPr>
          <w:rFonts w:ascii="Arial" w:hAnsi="Arial" w:cs="Arial"/>
          <w:sz w:val="22"/>
          <w:szCs w:val="22"/>
        </w:rPr>
        <w:t xml:space="preserve">Sygnały sterujące zaworami elektromagnetycznymi – generalnie 24V DC, </w:t>
      </w:r>
      <w:r w:rsidR="005F0F4A" w:rsidRPr="003A04A5">
        <w:rPr>
          <w:rFonts w:ascii="Arial" w:hAnsi="Arial" w:cs="Arial"/>
          <w:sz w:val="22"/>
          <w:szCs w:val="22"/>
        </w:rPr>
        <w:br/>
      </w:r>
      <w:r w:rsidRPr="003A04A5">
        <w:rPr>
          <w:rFonts w:ascii="Arial" w:hAnsi="Arial" w:cs="Arial"/>
          <w:sz w:val="22"/>
          <w:szCs w:val="22"/>
        </w:rPr>
        <w:t xml:space="preserve">a w </w:t>
      </w:r>
      <w:r w:rsidR="005F0F4A" w:rsidRPr="003A04A5">
        <w:rPr>
          <w:rFonts w:ascii="Arial" w:hAnsi="Arial" w:cs="Arial"/>
          <w:sz w:val="22"/>
          <w:szCs w:val="22"/>
        </w:rPr>
        <w:t xml:space="preserve">uzasadnionych </w:t>
      </w:r>
      <w:r w:rsidRPr="003A04A5">
        <w:rPr>
          <w:rFonts w:ascii="Arial" w:hAnsi="Arial" w:cs="Arial"/>
          <w:sz w:val="22"/>
          <w:szCs w:val="22"/>
        </w:rPr>
        <w:t>przypadk</w:t>
      </w:r>
      <w:r w:rsidR="005F0F4A" w:rsidRPr="003A04A5">
        <w:rPr>
          <w:rFonts w:ascii="Arial" w:hAnsi="Arial" w:cs="Arial"/>
          <w:sz w:val="22"/>
          <w:szCs w:val="22"/>
        </w:rPr>
        <w:t>ach, np.</w:t>
      </w:r>
      <w:r w:rsidRPr="003A04A5">
        <w:rPr>
          <w:rFonts w:ascii="Arial" w:hAnsi="Arial" w:cs="Arial"/>
          <w:sz w:val="22"/>
          <w:szCs w:val="22"/>
        </w:rPr>
        <w:t xml:space="preserve"> bardzo dużych odległości</w:t>
      </w:r>
      <w:r w:rsidR="005F0F4A" w:rsidRPr="003A04A5">
        <w:rPr>
          <w:rFonts w:ascii="Arial" w:hAnsi="Arial" w:cs="Arial"/>
          <w:sz w:val="22"/>
          <w:szCs w:val="22"/>
        </w:rPr>
        <w:t>, po uzyskaniu akceptacji służb SUR</w:t>
      </w:r>
      <w:r w:rsidR="007F21C2">
        <w:rPr>
          <w:rFonts w:ascii="Arial" w:hAnsi="Arial" w:cs="Arial"/>
          <w:sz w:val="22"/>
          <w:szCs w:val="22"/>
        </w:rPr>
        <w:t>,</w:t>
      </w:r>
      <w:r w:rsidRPr="003A04A5">
        <w:rPr>
          <w:rFonts w:ascii="Arial" w:hAnsi="Arial" w:cs="Arial"/>
          <w:sz w:val="22"/>
          <w:szCs w:val="22"/>
        </w:rPr>
        <w:t xml:space="preserve"> 230V AC.</w:t>
      </w:r>
    </w:p>
    <w:p w14:paraId="4AC0C3BA" w14:textId="77777777" w:rsidR="005F0F4A" w:rsidRPr="003A04A5" w:rsidRDefault="005F0F4A" w:rsidP="00F7181C">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 xml:space="preserve">Komunikacja szeregowa zgodnie z wymaganiami w zakresie systemów sterowania </w:t>
      </w:r>
      <w:r w:rsidRPr="003A04A5">
        <w:rPr>
          <w:rFonts w:ascii="Arial" w:eastAsia="Calibri" w:hAnsi="Arial" w:cs="Arial"/>
          <w:sz w:val="22"/>
          <w:szCs w:val="22"/>
        </w:rPr>
        <w:br/>
        <w:t>i zabezpieczeń.</w:t>
      </w:r>
    </w:p>
    <w:p w14:paraId="60218C10" w14:textId="77777777" w:rsidR="00E36071" w:rsidRPr="003A04A5" w:rsidRDefault="005F0F4A" w:rsidP="005818EB">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 xml:space="preserve">W uzasadnionych przypadkach po uzgodnieniu z </w:t>
      </w:r>
      <w:r w:rsidR="006703DF" w:rsidRPr="003A04A5">
        <w:rPr>
          <w:rFonts w:ascii="Arial" w:eastAsia="Calibri" w:hAnsi="Arial" w:cs="Arial"/>
          <w:sz w:val="22"/>
          <w:szCs w:val="22"/>
        </w:rPr>
        <w:t>Kupującym</w:t>
      </w:r>
      <w:r w:rsidRPr="003A04A5">
        <w:rPr>
          <w:rFonts w:ascii="Arial" w:eastAsia="Calibri" w:hAnsi="Arial" w:cs="Arial"/>
          <w:sz w:val="22"/>
          <w:szCs w:val="22"/>
        </w:rPr>
        <w:t xml:space="preserve"> dopuszcza się zastosowanie urządzeń</w:t>
      </w:r>
      <w:r w:rsidR="006703DF" w:rsidRPr="003A04A5">
        <w:rPr>
          <w:rFonts w:ascii="Arial" w:eastAsia="Calibri" w:hAnsi="Arial" w:cs="Arial"/>
          <w:sz w:val="22"/>
          <w:szCs w:val="22"/>
        </w:rPr>
        <w:t xml:space="preserve"> bezprzewodowych w technologii W</w:t>
      </w:r>
      <w:r w:rsidRPr="003A04A5">
        <w:rPr>
          <w:rFonts w:ascii="Arial" w:eastAsia="Calibri" w:hAnsi="Arial" w:cs="Arial"/>
          <w:sz w:val="22"/>
          <w:szCs w:val="22"/>
        </w:rPr>
        <w:t>ireless</w:t>
      </w:r>
      <w:r w:rsidR="00791162">
        <w:rPr>
          <w:rFonts w:ascii="Arial" w:eastAsia="Calibri" w:hAnsi="Arial" w:cs="Arial"/>
          <w:sz w:val="22"/>
          <w:szCs w:val="22"/>
        </w:rPr>
        <w:t xml:space="preserve"> </w:t>
      </w:r>
      <w:r w:rsidR="006703DF" w:rsidRPr="003A04A5">
        <w:rPr>
          <w:rFonts w:ascii="Arial" w:eastAsia="Calibri" w:hAnsi="Arial" w:cs="Arial"/>
          <w:sz w:val="22"/>
          <w:szCs w:val="22"/>
        </w:rPr>
        <w:t>HART.</w:t>
      </w:r>
    </w:p>
    <w:p w14:paraId="02072552" w14:textId="77777777" w:rsidR="005F0F4A" w:rsidRPr="003A04A5" w:rsidRDefault="005F0F4A" w:rsidP="005F0F4A">
      <w:pPr>
        <w:autoSpaceDE w:val="0"/>
        <w:autoSpaceDN w:val="0"/>
        <w:adjustRightInd w:val="0"/>
        <w:ind w:left="708"/>
        <w:jc w:val="both"/>
        <w:rPr>
          <w:rFonts w:ascii="Arial" w:eastAsia="Calibri" w:hAnsi="Arial" w:cs="Arial"/>
          <w:sz w:val="22"/>
          <w:szCs w:val="22"/>
        </w:rPr>
      </w:pPr>
    </w:p>
    <w:p w14:paraId="672F76A8" w14:textId="77777777" w:rsidR="00E36071" w:rsidRPr="00131E4B" w:rsidRDefault="00E36071" w:rsidP="00131E4B">
      <w:pPr>
        <w:pStyle w:val="Nagwek1"/>
        <w:numPr>
          <w:ilvl w:val="2"/>
          <w:numId w:val="1"/>
        </w:numPr>
        <w:tabs>
          <w:tab w:val="clear" w:pos="1440"/>
          <w:tab w:val="num" w:pos="709"/>
        </w:tabs>
        <w:ind w:left="709" w:hanging="709"/>
        <w:jc w:val="both"/>
        <w:rPr>
          <w:rFonts w:cs="Arial"/>
          <w:szCs w:val="22"/>
        </w:rPr>
      </w:pPr>
      <w:bookmarkStart w:id="18" w:name="_Toc475077757"/>
      <w:r w:rsidRPr="00131E4B">
        <w:rPr>
          <w:rFonts w:cs="Arial"/>
          <w:szCs w:val="22"/>
        </w:rPr>
        <w:t>Dostawa dokumentacji technicznej</w:t>
      </w:r>
      <w:bookmarkEnd w:id="18"/>
    </w:p>
    <w:p w14:paraId="22E7E9E5" w14:textId="77777777" w:rsidR="00E36071" w:rsidRDefault="00E36071" w:rsidP="00E36071"/>
    <w:p w14:paraId="3604BF06" w14:textId="77777777" w:rsidR="00AC11C5" w:rsidRPr="00E84583" w:rsidRDefault="00031273" w:rsidP="00FB1C61">
      <w:pPr>
        <w:jc w:val="both"/>
        <w:rPr>
          <w:rFonts w:ascii="Arial" w:hAnsi="Arial" w:cs="Arial"/>
          <w:sz w:val="22"/>
          <w:szCs w:val="22"/>
        </w:rPr>
      </w:pPr>
      <w:r w:rsidRPr="00E84583">
        <w:rPr>
          <w:rFonts w:ascii="Arial" w:hAnsi="Arial" w:cs="Arial"/>
          <w:sz w:val="22"/>
          <w:szCs w:val="22"/>
        </w:rPr>
        <w:t>Wszystkie dostępne wersje d</w:t>
      </w:r>
      <w:r w:rsidR="00AC11C5" w:rsidRPr="00E84583">
        <w:rPr>
          <w:rFonts w:ascii="Arial" w:hAnsi="Arial" w:cs="Arial"/>
          <w:sz w:val="22"/>
          <w:szCs w:val="22"/>
        </w:rPr>
        <w:t>okumentacj</w:t>
      </w:r>
      <w:r w:rsidRPr="00E84583">
        <w:rPr>
          <w:rFonts w:ascii="Arial" w:hAnsi="Arial" w:cs="Arial"/>
          <w:sz w:val="22"/>
          <w:szCs w:val="22"/>
        </w:rPr>
        <w:t>i</w:t>
      </w:r>
      <w:r w:rsidR="00AC11C5" w:rsidRPr="00E84583">
        <w:rPr>
          <w:rFonts w:ascii="Arial" w:hAnsi="Arial" w:cs="Arial"/>
          <w:sz w:val="22"/>
          <w:szCs w:val="22"/>
        </w:rPr>
        <w:t xml:space="preserve"> techniczn</w:t>
      </w:r>
      <w:r w:rsidRPr="00E84583">
        <w:rPr>
          <w:rFonts w:ascii="Arial" w:hAnsi="Arial" w:cs="Arial"/>
          <w:sz w:val="22"/>
          <w:szCs w:val="22"/>
        </w:rPr>
        <w:t>ej muszą zostać umieszczone                  w ARCHEO</w:t>
      </w:r>
      <w:r w:rsidR="00AC11C5" w:rsidRPr="00E84583">
        <w:rPr>
          <w:rFonts w:ascii="Arial" w:hAnsi="Arial" w:cs="Arial"/>
          <w:sz w:val="22"/>
          <w:szCs w:val="22"/>
        </w:rPr>
        <w:t xml:space="preserve"> w </w:t>
      </w:r>
      <w:r w:rsidR="00871444" w:rsidRPr="00E84583">
        <w:rPr>
          <w:rFonts w:ascii="Arial" w:hAnsi="Arial" w:cs="Arial"/>
          <w:sz w:val="22"/>
          <w:szCs w:val="22"/>
        </w:rPr>
        <w:t>postaci</w:t>
      </w:r>
      <w:r w:rsidR="00AC11C5" w:rsidRPr="00E84583">
        <w:rPr>
          <w:rFonts w:ascii="Arial" w:hAnsi="Arial" w:cs="Arial"/>
          <w:sz w:val="22"/>
          <w:szCs w:val="22"/>
        </w:rPr>
        <w:t xml:space="preserve"> elektronicznej (pliki *.pdf z niezbędnymi podpisami osób </w:t>
      </w:r>
      <w:r w:rsidRPr="00E84583">
        <w:rPr>
          <w:rFonts w:ascii="Arial" w:hAnsi="Arial" w:cs="Arial"/>
          <w:sz w:val="22"/>
          <w:szCs w:val="22"/>
        </w:rPr>
        <w:t>wykonujących i zatwierdzających dokumentację).</w:t>
      </w:r>
    </w:p>
    <w:p w14:paraId="6F2111EF" w14:textId="77777777" w:rsidR="00573FA1" w:rsidRDefault="00216825" w:rsidP="00FB1C61">
      <w:pPr>
        <w:jc w:val="both"/>
        <w:rPr>
          <w:rFonts w:ascii="Arial" w:hAnsi="Arial" w:cs="Arial"/>
          <w:sz w:val="22"/>
          <w:szCs w:val="22"/>
        </w:rPr>
      </w:pPr>
      <w:r w:rsidRPr="00E84583">
        <w:rPr>
          <w:rFonts w:ascii="Arial" w:hAnsi="Arial" w:cs="Arial"/>
          <w:sz w:val="22"/>
          <w:szCs w:val="22"/>
        </w:rPr>
        <w:t>Finalna d</w:t>
      </w:r>
      <w:r w:rsidR="00573FA1" w:rsidRPr="00E84583">
        <w:rPr>
          <w:rFonts w:ascii="Arial" w:hAnsi="Arial" w:cs="Arial"/>
          <w:sz w:val="22"/>
          <w:szCs w:val="22"/>
        </w:rPr>
        <w:t xml:space="preserve">okumentacja techniczna </w:t>
      </w:r>
      <w:r w:rsidR="005208FB" w:rsidRPr="00E84583">
        <w:rPr>
          <w:rFonts w:ascii="Arial" w:hAnsi="Arial" w:cs="Arial"/>
          <w:sz w:val="22"/>
          <w:szCs w:val="22"/>
        </w:rPr>
        <w:t>musi</w:t>
      </w:r>
      <w:r w:rsidR="00573FA1" w:rsidRPr="00E84583">
        <w:rPr>
          <w:rFonts w:ascii="Arial" w:hAnsi="Arial" w:cs="Arial"/>
          <w:sz w:val="22"/>
          <w:szCs w:val="22"/>
        </w:rPr>
        <w:t xml:space="preserve"> </w:t>
      </w:r>
      <w:r w:rsidR="005208FB" w:rsidRPr="00E84583">
        <w:rPr>
          <w:rFonts w:ascii="Arial" w:hAnsi="Arial" w:cs="Arial"/>
          <w:sz w:val="22"/>
          <w:szCs w:val="22"/>
        </w:rPr>
        <w:t>zostać</w:t>
      </w:r>
      <w:r w:rsidR="00573FA1" w:rsidRPr="00E84583">
        <w:rPr>
          <w:rFonts w:ascii="Arial" w:hAnsi="Arial" w:cs="Arial"/>
          <w:sz w:val="22"/>
          <w:szCs w:val="22"/>
        </w:rPr>
        <w:t xml:space="preserve"> dostarczona przez</w:t>
      </w:r>
      <w:r w:rsidR="00573FA1">
        <w:rPr>
          <w:rFonts w:ascii="Arial" w:hAnsi="Arial" w:cs="Arial"/>
          <w:sz w:val="22"/>
          <w:szCs w:val="22"/>
        </w:rPr>
        <w:t xml:space="preserve"> Kontraktora w następującej formie:</w:t>
      </w:r>
    </w:p>
    <w:p w14:paraId="62B9E5F9" w14:textId="77777777" w:rsidR="00B818DB" w:rsidRDefault="002525E8" w:rsidP="00FB1C61">
      <w:pPr>
        <w:numPr>
          <w:ilvl w:val="0"/>
          <w:numId w:val="19"/>
        </w:numPr>
        <w:tabs>
          <w:tab w:val="num" w:pos="709"/>
        </w:tabs>
        <w:jc w:val="both"/>
        <w:rPr>
          <w:rFonts w:ascii="Arial" w:hAnsi="Arial" w:cs="Arial"/>
          <w:sz w:val="22"/>
          <w:szCs w:val="22"/>
        </w:rPr>
      </w:pPr>
      <w:r>
        <w:rPr>
          <w:rFonts w:ascii="Arial" w:hAnsi="Arial" w:cs="Arial"/>
          <w:sz w:val="22"/>
          <w:szCs w:val="22"/>
        </w:rPr>
        <w:t xml:space="preserve">wersja papierowa </w:t>
      </w:r>
      <w:r w:rsidR="00573FA1">
        <w:rPr>
          <w:rFonts w:ascii="Arial" w:hAnsi="Arial" w:cs="Arial"/>
          <w:sz w:val="22"/>
          <w:szCs w:val="22"/>
        </w:rPr>
        <w:t xml:space="preserve">- </w:t>
      </w:r>
      <w:r w:rsidR="005208FB">
        <w:rPr>
          <w:rFonts w:ascii="Arial" w:hAnsi="Arial" w:cs="Arial"/>
          <w:sz w:val="22"/>
          <w:szCs w:val="22"/>
        </w:rPr>
        <w:t>3</w:t>
      </w:r>
      <w:r w:rsidR="00573FA1">
        <w:rPr>
          <w:rFonts w:ascii="Arial" w:hAnsi="Arial" w:cs="Arial"/>
          <w:sz w:val="22"/>
          <w:szCs w:val="22"/>
        </w:rPr>
        <w:t xml:space="preserve"> kopi</w:t>
      </w:r>
      <w:r w:rsidR="005208FB">
        <w:rPr>
          <w:rFonts w:ascii="Arial" w:hAnsi="Arial" w:cs="Arial"/>
          <w:sz w:val="22"/>
          <w:szCs w:val="22"/>
        </w:rPr>
        <w:t>e</w:t>
      </w:r>
      <w:r w:rsidR="00573FA1">
        <w:rPr>
          <w:rFonts w:ascii="Arial" w:hAnsi="Arial" w:cs="Arial"/>
          <w:sz w:val="22"/>
          <w:szCs w:val="22"/>
        </w:rPr>
        <w:t>,</w:t>
      </w:r>
    </w:p>
    <w:p w14:paraId="10B86DE2" w14:textId="77777777" w:rsidR="005208FB" w:rsidRDefault="002525E8" w:rsidP="00FB1C61">
      <w:pPr>
        <w:numPr>
          <w:ilvl w:val="0"/>
          <w:numId w:val="19"/>
        </w:numPr>
        <w:tabs>
          <w:tab w:val="num" w:pos="709"/>
        </w:tabs>
        <w:jc w:val="both"/>
        <w:rPr>
          <w:rFonts w:ascii="Arial" w:hAnsi="Arial" w:cs="Arial"/>
          <w:sz w:val="22"/>
          <w:szCs w:val="22"/>
        </w:rPr>
      </w:pPr>
      <w:r w:rsidRPr="00B818DB">
        <w:rPr>
          <w:rFonts w:ascii="Arial" w:hAnsi="Arial" w:cs="Arial"/>
          <w:sz w:val="22"/>
          <w:szCs w:val="22"/>
        </w:rPr>
        <w:t xml:space="preserve">wersja </w:t>
      </w:r>
      <w:r w:rsidR="005208FB">
        <w:rPr>
          <w:rFonts w:ascii="Arial" w:hAnsi="Arial" w:cs="Arial"/>
          <w:sz w:val="22"/>
          <w:szCs w:val="22"/>
        </w:rPr>
        <w:t>na nośniku elektronicznym (format źródłowy *.pdf z możliwością przeszukiwania</w:t>
      </w:r>
      <w:r w:rsidR="00573FA1" w:rsidRPr="00B818DB">
        <w:rPr>
          <w:rFonts w:ascii="Arial" w:hAnsi="Arial" w:cs="Arial"/>
          <w:sz w:val="22"/>
          <w:szCs w:val="22"/>
        </w:rPr>
        <w:t xml:space="preserve"> </w:t>
      </w:r>
      <w:r w:rsidR="005208FB">
        <w:rPr>
          <w:rFonts w:ascii="Arial" w:hAnsi="Arial" w:cs="Arial"/>
          <w:sz w:val="22"/>
          <w:szCs w:val="22"/>
        </w:rPr>
        <w:t xml:space="preserve">dokumentów oraz format *.pdf – skan </w:t>
      </w:r>
      <w:r w:rsidR="00016190">
        <w:rPr>
          <w:rFonts w:ascii="Arial" w:hAnsi="Arial" w:cs="Arial"/>
          <w:sz w:val="22"/>
          <w:szCs w:val="22"/>
        </w:rPr>
        <w:t xml:space="preserve">wersji </w:t>
      </w:r>
      <w:r w:rsidR="005208FB">
        <w:rPr>
          <w:rFonts w:ascii="Arial" w:hAnsi="Arial" w:cs="Arial"/>
          <w:sz w:val="22"/>
          <w:szCs w:val="22"/>
        </w:rPr>
        <w:t xml:space="preserve">dokumentacji papierowej z podpisami) – </w:t>
      </w:r>
      <w:r w:rsidR="00016190">
        <w:rPr>
          <w:rFonts w:ascii="Arial" w:hAnsi="Arial" w:cs="Arial"/>
          <w:sz w:val="22"/>
          <w:szCs w:val="22"/>
        </w:rPr>
        <w:t>2</w:t>
      </w:r>
      <w:r w:rsidR="005208FB">
        <w:rPr>
          <w:rFonts w:ascii="Arial" w:hAnsi="Arial" w:cs="Arial"/>
          <w:sz w:val="22"/>
          <w:szCs w:val="22"/>
        </w:rPr>
        <w:t xml:space="preserve"> kopie,</w:t>
      </w:r>
    </w:p>
    <w:p w14:paraId="0E5C2436" w14:textId="77777777" w:rsidR="00573FA1" w:rsidRDefault="005208FB" w:rsidP="00FB1C61">
      <w:pPr>
        <w:numPr>
          <w:ilvl w:val="0"/>
          <w:numId w:val="19"/>
        </w:numPr>
        <w:tabs>
          <w:tab w:val="num" w:pos="709"/>
        </w:tabs>
        <w:jc w:val="both"/>
        <w:rPr>
          <w:rFonts w:ascii="Arial" w:hAnsi="Arial" w:cs="Arial"/>
          <w:sz w:val="22"/>
          <w:szCs w:val="22"/>
        </w:rPr>
      </w:pPr>
      <w:r>
        <w:rPr>
          <w:rFonts w:ascii="Arial" w:hAnsi="Arial" w:cs="Arial"/>
          <w:sz w:val="22"/>
          <w:szCs w:val="22"/>
        </w:rPr>
        <w:lastRenderedPageBreak/>
        <w:t>wersja na nośniku elektronicznym (</w:t>
      </w:r>
      <w:r w:rsidR="00573FA1" w:rsidRPr="00B818DB">
        <w:rPr>
          <w:rFonts w:ascii="Arial" w:hAnsi="Arial" w:cs="Arial"/>
          <w:sz w:val="22"/>
          <w:szCs w:val="22"/>
        </w:rPr>
        <w:t>forma</w:t>
      </w:r>
      <w:r w:rsidR="002525E8" w:rsidRPr="00B818DB">
        <w:rPr>
          <w:rFonts w:ascii="Arial" w:hAnsi="Arial" w:cs="Arial"/>
          <w:sz w:val="22"/>
          <w:szCs w:val="22"/>
        </w:rPr>
        <w:t>t</w:t>
      </w:r>
      <w:r w:rsidR="00573FA1" w:rsidRPr="00B818DB">
        <w:rPr>
          <w:rFonts w:ascii="Arial" w:hAnsi="Arial" w:cs="Arial"/>
          <w:sz w:val="22"/>
          <w:szCs w:val="22"/>
        </w:rPr>
        <w:t xml:space="preserve"> źródłowy</w:t>
      </w:r>
      <w:r>
        <w:rPr>
          <w:rFonts w:ascii="Arial" w:hAnsi="Arial" w:cs="Arial"/>
          <w:sz w:val="22"/>
          <w:szCs w:val="22"/>
        </w:rPr>
        <w:t xml:space="preserve"> </w:t>
      </w:r>
      <w:r w:rsidR="00016190">
        <w:rPr>
          <w:rFonts w:ascii="Arial" w:hAnsi="Arial" w:cs="Arial"/>
          <w:sz w:val="22"/>
          <w:szCs w:val="22"/>
        </w:rPr>
        <w:t>z pełnym dostępem do plików</w:t>
      </w:r>
      <w:r w:rsidR="001960AB">
        <w:rPr>
          <w:rFonts w:ascii="Arial" w:hAnsi="Arial" w:cs="Arial"/>
          <w:sz w:val="22"/>
          <w:szCs w:val="22"/>
        </w:rPr>
        <w:t>,</w:t>
      </w:r>
      <w:r w:rsidR="00016190">
        <w:rPr>
          <w:rFonts w:ascii="Arial" w:hAnsi="Arial" w:cs="Arial"/>
          <w:sz w:val="22"/>
          <w:szCs w:val="22"/>
        </w:rPr>
        <w:t xml:space="preserve"> </w:t>
      </w:r>
      <w:r w:rsidR="00763845">
        <w:rPr>
          <w:rFonts w:ascii="Arial" w:hAnsi="Arial" w:cs="Arial"/>
          <w:sz w:val="22"/>
          <w:szCs w:val="22"/>
        </w:rPr>
        <w:t xml:space="preserve">     </w:t>
      </w:r>
      <w:r w:rsidR="00016190">
        <w:rPr>
          <w:rFonts w:ascii="Arial" w:hAnsi="Arial" w:cs="Arial"/>
          <w:sz w:val="22"/>
          <w:szCs w:val="22"/>
        </w:rPr>
        <w:t xml:space="preserve">w postaci </w:t>
      </w:r>
      <w:r w:rsidR="00573FA1" w:rsidRPr="00B818DB">
        <w:rPr>
          <w:rFonts w:ascii="Arial" w:hAnsi="Arial" w:cs="Arial"/>
          <w:sz w:val="22"/>
          <w:szCs w:val="22"/>
        </w:rPr>
        <w:t>plik</w:t>
      </w:r>
      <w:r w:rsidR="00016190">
        <w:rPr>
          <w:rFonts w:ascii="Arial" w:hAnsi="Arial" w:cs="Arial"/>
          <w:sz w:val="22"/>
          <w:szCs w:val="22"/>
        </w:rPr>
        <w:t>ów</w:t>
      </w:r>
      <w:r w:rsidR="00573FA1" w:rsidRPr="00B818DB">
        <w:rPr>
          <w:rFonts w:ascii="Arial" w:hAnsi="Arial" w:cs="Arial"/>
          <w:sz w:val="22"/>
          <w:szCs w:val="22"/>
        </w:rPr>
        <w:t xml:space="preserve"> typu</w:t>
      </w:r>
      <w:r w:rsidR="002525E8" w:rsidRPr="00B818DB">
        <w:rPr>
          <w:rFonts w:ascii="Arial" w:hAnsi="Arial" w:cs="Arial"/>
          <w:sz w:val="22"/>
          <w:szCs w:val="22"/>
        </w:rPr>
        <w:t>:</w:t>
      </w:r>
      <w:r w:rsidR="00573FA1" w:rsidRPr="00B818DB">
        <w:rPr>
          <w:rFonts w:ascii="Arial" w:hAnsi="Arial" w:cs="Arial"/>
          <w:sz w:val="22"/>
          <w:szCs w:val="22"/>
        </w:rPr>
        <w:t xml:space="preserve"> </w:t>
      </w:r>
      <w:r w:rsidR="00016190">
        <w:rPr>
          <w:rFonts w:ascii="Arial" w:hAnsi="Arial" w:cs="Arial"/>
          <w:sz w:val="22"/>
          <w:szCs w:val="22"/>
        </w:rPr>
        <w:t>*.</w:t>
      </w:r>
      <w:r w:rsidR="00573FA1" w:rsidRPr="00B818DB">
        <w:rPr>
          <w:rFonts w:ascii="Arial" w:hAnsi="Arial" w:cs="Arial"/>
          <w:sz w:val="22"/>
          <w:szCs w:val="22"/>
        </w:rPr>
        <w:t xml:space="preserve">doc, </w:t>
      </w:r>
      <w:r w:rsidR="00016190">
        <w:rPr>
          <w:rFonts w:ascii="Arial" w:hAnsi="Arial" w:cs="Arial"/>
          <w:sz w:val="22"/>
          <w:szCs w:val="22"/>
        </w:rPr>
        <w:t>*.</w:t>
      </w:r>
      <w:r w:rsidR="00573FA1" w:rsidRPr="00B818DB">
        <w:rPr>
          <w:rFonts w:ascii="Arial" w:hAnsi="Arial" w:cs="Arial"/>
          <w:sz w:val="22"/>
          <w:szCs w:val="22"/>
        </w:rPr>
        <w:t xml:space="preserve">xls, </w:t>
      </w:r>
      <w:r w:rsidR="00016190">
        <w:rPr>
          <w:rFonts w:ascii="Arial" w:hAnsi="Arial" w:cs="Arial"/>
          <w:sz w:val="22"/>
          <w:szCs w:val="22"/>
        </w:rPr>
        <w:t>*.</w:t>
      </w:r>
      <w:r>
        <w:rPr>
          <w:rFonts w:ascii="Arial" w:hAnsi="Arial" w:cs="Arial"/>
          <w:sz w:val="22"/>
          <w:szCs w:val="22"/>
        </w:rPr>
        <w:t xml:space="preserve">vsd, </w:t>
      </w:r>
      <w:r w:rsidR="00016190">
        <w:rPr>
          <w:rFonts w:ascii="Arial" w:hAnsi="Arial" w:cs="Arial"/>
          <w:sz w:val="22"/>
          <w:szCs w:val="22"/>
        </w:rPr>
        <w:t>*.</w:t>
      </w:r>
      <w:r w:rsidR="00573FA1" w:rsidRPr="00B818DB">
        <w:rPr>
          <w:rFonts w:ascii="Arial" w:hAnsi="Arial" w:cs="Arial"/>
          <w:sz w:val="22"/>
          <w:szCs w:val="22"/>
        </w:rPr>
        <w:t xml:space="preserve">dwg, </w:t>
      </w:r>
      <w:r w:rsidR="00016190">
        <w:rPr>
          <w:rFonts w:ascii="Arial" w:hAnsi="Arial" w:cs="Arial"/>
          <w:sz w:val="22"/>
          <w:szCs w:val="22"/>
        </w:rPr>
        <w:t>*.</w:t>
      </w:r>
      <w:r w:rsidR="00573FA1" w:rsidRPr="00B818DB">
        <w:rPr>
          <w:rFonts w:ascii="Arial" w:hAnsi="Arial" w:cs="Arial"/>
          <w:sz w:val="22"/>
          <w:szCs w:val="22"/>
        </w:rPr>
        <w:t xml:space="preserve">dgn, itp.) </w:t>
      </w:r>
      <w:r w:rsidR="00016190">
        <w:rPr>
          <w:rFonts w:ascii="Arial" w:hAnsi="Arial" w:cs="Arial"/>
          <w:sz w:val="22"/>
          <w:szCs w:val="22"/>
        </w:rPr>
        <w:t>–</w:t>
      </w:r>
      <w:r w:rsidR="00573FA1" w:rsidRPr="00B818DB">
        <w:rPr>
          <w:rFonts w:ascii="Arial" w:hAnsi="Arial" w:cs="Arial"/>
          <w:sz w:val="22"/>
          <w:szCs w:val="22"/>
        </w:rPr>
        <w:t xml:space="preserve"> </w:t>
      </w:r>
      <w:r w:rsidR="00706C1E">
        <w:rPr>
          <w:rFonts w:ascii="Arial" w:hAnsi="Arial" w:cs="Arial"/>
          <w:sz w:val="22"/>
          <w:szCs w:val="22"/>
        </w:rPr>
        <w:t>2 kopie.</w:t>
      </w:r>
    </w:p>
    <w:p w14:paraId="7FE5EC6D" w14:textId="77777777" w:rsidR="00184AED" w:rsidRDefault="00184AED" w:rsidP="00016190">
      <w:pPr>
        <w:jc w:val="both"/>
        <w:rPr>
          <w:rFonts w:ascii="Arial" w:hAnsi="Arial" w:cs="Arial"/>
          <w:sz w:val="22"/>
          <w:szCs w:val="22"/>
        </w:rPr>
      </w:pPr>
    </w:p>
    <w:p w14:paraId="32AC165F" w14:textId="77777777" w:rsidR="00184AED" w:rsidRPr="00184AED" w:rsidRDefault="00184AED" w:rsidP="00184AED">
      <w:pPr>
        <w:jc w:val="both"/>
        <w:rPr>
          <w:rFonts w:ascii="Arial" w:hAnsi="Arial" w:cs="Arial"/>
          <w:bCs/>
          <w:color w:val="000000"/>
          <w:sz w:val="22"/>
          <w:szCs w:val="22"/>
        </w:rPr>
      </w:pPr>
      <w:r>
        <w:rPr>
          <w:rFonts w:ascii="Arial" w:hAnsi="Arial" w:cs="Arial"/>
          <w:sz w:val="22"/>
          <w:szCs w:val="22"/>
        </w:rPr>
        <w:t xml:space="preserve">Projekt techniczny musi zawierać wszystkie składowe </w:t>
      </w:r>
      <w:r w:rsidR="008D0750">
        <w:rPr>
          <w:rFonts w:ascii="Arial" w:hAnsi="Arial" w:cs="Arial"/>
          <w:sz w:val="22"/>
          <w:szCs w:val="22"/>
        </w:rPr>
        <w:t>podane</w:t>
      </w:r>
      <w:r>
        <w:rPr>
          <w:rFonts w:ascii="Arial" w:hAnsi="Arial" w:cs="Arial"/>
          <w:sz w:val="22"/>
          <w:szCs w:val="22"/>
        </w:rPr>
        <w:t xml:space="preserve"> w załączniku nr 3 (</w:t>
      </w:r>
      <w:r w:rsidRPr="00184AED">
        <w:rPr>
          <w:rFonts w:ascii="Arial" w:hAnsi="Arial" w:cs="Arial"/>
          <w:sz w:val="22"/>
          <w:szCs w:val="22"/>
        </w:rPr>
        <w:t>„</w:t>
      </w:r>
      <w:r w:rsidRPr="00184AED">
        <w:rPr>
          <w:rFonts w:ascii="Arial" w:hAnsi="Arial" w:cs="Arial"/>
          <w:bCs/>
          <w:color w:val="000000"/>
          <w:sz w:val="22"/>
          <w:szCs w:val="22"/>
        </w:rPr>
        <w:t>Zakres</w:t>
      </w:r>
      <w:r w:rsidR="007F21C2">
        <w:rPr>
          <w:rFonts w:ascii="Arial" w:hAnsi="Arial" w:cs="Arial"/>
          <w:bCs/>
          <w:color w:val="000000"/>
          <w:sz w:val="22"/>
          <w:szCs w:val="22"/>
        </w:rPr>
        <w:t xml:space="preserve">       </w:t>
      </w:r>
      <w:r w:rsidRPr="00184AED">
        <w:rPr>
          <w:rFonts w:ascii="Arial" w:hAnsi="Arial" w:cs="Arial"/>
          <w:bCs/>
          <w:color w:val="000000"/>
          <w:sz w:val="22"/>
          <w:szCs w:val="22"/>
        </w:rPr>
        <w:t xml:space="preserve"> i organizacja projektu technicznego</w:t>
      </w:r>
      <w:r>
        <w:rPr>
          <w:rFonts w:ascii="Arial" w:hAnsi="Arial" w:cs="Arial"/>
          <w:bCs/>
          <w:color w:val="000000"/>
          <w:sz w:val="22"/>
          <w:szCs w:val="22"/>
        </w:rPr>
        <w:t>).</w:t>
      </w:r>
    </w:p>
    <w:p w14:paraId="0EE30F42" w14:textId="77777777" w:rsidR="00184AED" w:rsidRDefault="00184AED" w:rsidP="00016190">
      <w:pPr>
        <w:jc w:val="both"/>
        <w:rPr>
          <w:rFonts w:ascii="Arial" w:hAnsi="Arial" w:cs="Arial"/>
          <w:sz w:val="22"/>
          <w:szCs w:val="22"/>
        </w:rPr>
      </w:pPr>
      <w:r>
        <w:rPr>
          <w:rFonts w:ascii="Arial" w:hAnsi="Arial" w:cs="Arial"/>
          <w:sz w:val="22"/>
          <w:szCs w:val="22"/>
        </w:rPr>
        <w:t xml:space="preserve">Standard wykonania dokumentacji </w:t>
      </w:r>
      <w:r w:rsidR="008D7B02">
        <w:rPr>
          <w:rFonts w:ascii="Arial" w:hAnsi="Arial" w:cs="Arial"/>
          <w:sz w:val="22"/>
          <w:szCs w:val="22"/>
        </w:rPr>
        <w:t xml:space="preserve">(np.: typowe schematy obwodowe) </w:t>
      </w:r>
      <w:r>
        <w:rPr>
          <w:rFonts w:ascii="Arial" w:hAnsi="Arial" w:cs="Arial"/>
          <w:sz w:val="22"/>
          <w:szCs w:val="22"/>
        </w:rPr>
        <w:t>musi być uzgodniony z Kupującym.</w:t>
      </w:r>
    </w:p>
    <w:p w14:paraId="37CD1B2A" w14:textId="77777777" w:rsidR="00016190" w:rsidRDefault="00016190" w:rsidP="00016190">
      <w:pPr>
        <w:jc w:val="both"/>
        <w:rPr>
          <w:rFonts w:ascii="Arial" w:hAnsi="Arial" w:cs="Arial"/>
          <w:sz w:val="22"/>
          <w:szCs w:val="22"/>
        </w:rPr>
      </w:pPr>
      <w:r>
        <w:rPr>
          <w:rFonts w:ascii="Arial" w:hAnsi="Arial" w:cs="Arial"/>
          <w:sz w:val="22"/>
          <w:szCs w:val="22"/>
        </w:rPr>
        <w:t xml:space="preserve">Dla nowo projektowanych instalacji wymagane jest wykonanie dokumentacji technicznej </w:t>
      </w:r>
      <w:r w:rsidR="00763845">
        <w:rPr>
          <w:rFonts w:ascii="Arial" w:hAnsi="Arial" w:cs="Arial"/>
          <w:sz w:val="22"/>
          <w:szCs w:val="22"/>
        </w:rPr>
        <w:t xml:space="preserve">      </w:t>
      </w:r>
      <w:r>
        <w:rPr>
          <w:rFonts w:ascii="Arial" w:hAnsi="Arial" w:cs="Arial"/>
          <w:sz w:val="22"/>
          <w:szCs w:val="22"/>
        </w:rPr>
        <w:t>w zintegrowanym środowisku projektowym, które należy uzgodnić z Kupującym</w:t>
      </w:r>
      <w:r w:rsidR="00216825">
        <w:rPr>
          <w:rFonts w:ascii="Arial" w:hAnsi="Arial" w:cs="Arial"/>
          <w:sz w:val="22"/>
          <w:szCs w:val="22"/>
        </w:rPr>
        <w:t xml:space="preserve"> (wymagane przekazanie plików źródłowych oraz bazodanowych z pełnym dostępem i możliwością edycji).</w:t>
      </w:r>
    </w:p>
    <w:p w14:paraId="5297D8F9" w14:textId="77777777" w:rsidR="00325C56" w:rsidRPr="00B90D26" w:rsidRDefault="00325C56" w:rsidP="00184AED">
      <w:pPr>
        <w:jc w:val="both"/>
        <w:rPr>
          <w:rFonts w:ascii="Arial" w:hAnsi="Arial" w:cs="Arial"/>
          <w:color w:val="FF00FF"/>
          <w:sz w:val="22"/>
          <w:szCs w:val="22"/>
        </w:rPr>
      </w:pPr>
    </w:p>
    <w:p w14:paraId="266BA392" w14:textId="77777777" w:rsidR="00E36071" w:rsidRPr="00131E4B" w:rsidRDefault="00E36071" w:rsidP="00131E4B">
      <w:pPr>
        <w:pStyle w:val="Nagwek1"/>
        <w:numPr>
          <w:ilvl w:val="2"/>
          <w:numId w:val="1"/>
        </w:numPr>
        <w:tabs>
          <w:tab w:val="clear" w:pos="1440"/>
          <w:tab w:val="num" w:pos="709"/>
        </w:tabs>
        <w:ind w:left="709" w:hanging="709"/>
        <w:jc w:val="both"/>
        <w:rPr>
          <w:rFonts w:cs="Arial"/>
          <w:szCs w:val="22"/>
        </w:rPr>
      </w:pPr>
      <w:bookmarkStart w:id="19" w:name="_Toc475077758"/>
      <w:r w:rsidRPr="00131E4B">
        <w:rPr>
          <w:rFonts w:cs="Arial"/>
          <w:szCs w:val="22"/>
        </w:rPr>
        <w:t>Ochrona przepięciowa</w:t>
      </w:r>
      <w:bookmarkEnd w:id="19"/>
    </w:p>
    <w:p w14:paraId="0A6EED16" w14:textId="77777777" w:rsidR="00BA6044" w:rsidRPr="00BA6044" w:rsidRDefault="00BA6044" w:rsidP="00476E02"/>
    <w:p w14:paraId="5C8A1EB0" w14:textId="77777777" w:rsidR="00B818DB" w:rsidRDefault="002D22B3" w:rsidP="00B818DB">
      <w:pPr>
        <w:jc w:val="both"/>
        <w:rPr>
          <w:rFonts w:ascii="Arial" w:hAnsi="Arial" w:cs="Arial"/>
          <w:sz w:val="22"/>
          <w:szCs w:val="22"/>
        </w:rPr>
      </w:pPr>
      <w:r>
        <w:rPr>
          <w:rFonts w:ascii="Arial" w:hAnsi="Arial" w:cs="Arial"/>
          <w:sz w:val="22"/>
          <w:szCs w:val="22"/>
        </w:rPr>
        <w:t>W uzasadnionych przypadkach należy</w:t>
      </w:r>
      <w:r w:rsidR="006122A5">
        <w:rPr>
          <w:rFonts w:ascii="Arial" w:hAnsi="Arial" w:cs="Arial"/>
          <w:sz w:val="22"/>
          <w:szCs w:val="22"/>
        </w:rPr>
        <w:t xml:space="preserve"> stosować następujące </w:t>
      </w:r>
      <w:r w:rsidR="00B818DB">
        <w:rPr>
          <w:rFonts w:ascii="Arial" w:hAnsi="Arial" w:cs="Arial"/>
          <w:sz w:val="22"/>
          <w:szCs w:val="22"/>
        </w:rPr>
        <w:t>elementy ochrony przepięciowej:</w:t>
      </w:r>
    </w:p>
    <w:p w14:paraId="39C81A88" w14:textId="77777777" w:rsidR="00B818DB" w:rsidRDefault="006122A5" w:rsidP="00461418">
      <w:pPr>
        <w:numPr>
          <w:ilvl w:val="0"/>
          <w:numId w:val="20"/>
        </w:numPr>
        <w:jc w:val="both"/>
        <w:rPr>
          <w:rFonts w:ascii="Arial" w:hAnsi="Arial" w:cs="Arial"/>
          <w:sz w:val="22"/>
          <w:szCs w:val="22"/>
        </w:rPr>
      </w:pPr>
      <w:r>
        <w:rPr>
          <w:rFonts w:ascii="Arial" w:hAnsi="Arial" w:cs="Arial"/>
          <w:sz w:val="22"/>
          <w:szCs w:val="22"/>
        </w:rPr>
        <w:t>obiektowe ograniczniki przepięć,</w:t>
      </w:r>
    </w:p>
    <w:p w14:paraId="4CAEB004" w14:textId="77777777" w:rsidR="00B818DB" w:rsidRDefault="006122A5" w:rsidP="00461418">
      <w:pPr>
        <w:numPr>
          <w:ilvl w:val="0"/>
          <w:numId w:val="20"/>
        </w:numPr>
        <w:jc w:val="both"/>
        <w:rPr>
          <w:rFonts w:ascii="Arial" w:hAnsi="Arial" w:cs="Arial"/>
          <w:sz w:val="22"/>
          <w:szCs w:val="22"/>
        </w:rPr>
      </w:pPr>
      <w:r w:rsidRPr="00B818DB">
        <w:rPr>
          <w:rFonts w:ascii="Arial" w:hAnsi="Arial" w:cs="Arial"/>
          <w:sz w:val="22"/>
          <w:szCs w:val="22"/>
        </w:rPr>
        <w:t>listwowe ograniczniki przepięć,</w:t>
      </w:r>
    </w:p>
    <w:p w14:paraId="64A376C6" w14:textId="77777777" w:rsidR="002D22B3" w:rsidRPr="00B818DB" w:rsidRDefault="002D22B3" w:rsidP="00461418">
      <w:pPr>
        <w:numPr>
          <w:ilvl w:val="0"/>
          <w:numId w:val="20"/>
        </w:numPr>
        <w:jc w:val="both"/>
        <w:rPr>
          <w:rFonts w:ascii="Arial" w:hAnsi="Arial" w:cs="Arial"/>
          <w:sz w:val="22"/>
          <w:szCs w:val="22"/>
        </w:rPr>
      </w:pPr>
      <w:r w:rsidRPr="00B818DB">
        <w:rPr>
          <w:rFonts w:ascii="Arial" w:hAnsi="Arial" w:cs="Arial"/>
          <w:sz w:val="22"/>
          <w:szCs w:val="22"/>
        </w:rPr>
        <w:t>odgromniki.</w:t>
      </w:r>
    </w:p>
    <w:p w14:paraId="6E10644A" w14:textId="77777777" w:rsidR="006122A5" w:rsidRDefault="006122A5" w:rsidP="00B818DB">
      <w:pPr>
        <w:jc w:val="both"/>
        <w:rPr>
          <w:rFonts w:ascii="Arial" w:hAnsi="Arial" w:cs="Arial"/>
          <w:sz w:val="22"/>
          <w:szCs w:val="22"/>
        </w:rPr>
      </w:pPr>
      <w:r w:rsidRPr="002D22B3">
        <w:rPr>
          <w:rFonts w:ascii="Arial" w:hAnsi="Arial" w:cs="Arial"/>
          <w:sz w:val="22"/>
          <w:szCs w:val="22"/>
        </w:rPr>
        <w:t>Elementy ochrony przepięciowej należy dobrać w za</w:t>
      </w:r>
      <w:r w:rsidR="00B818DB">
        <w:rPr>
          <w:rFonts w:ascii="Arial" w:hAnsi="Arial" w:cs="Arial"/>
          <w:sz w:val="22"/>
          <w:szCs w:val="22"/>
        </w:rPr>
        <w:t xml:space="preserve">leżności od stopnia zagrożenia </w:t>
      </w:r>
      <w:r>
        <w:rPr>
          <w:rFonts w:ascii="Arial" w:hAnsi="Arial" w:cs="Arial"/>
          <w:sz w:val="22"/>
          <w:szCs w:val="22"/>
        </w:rPr>
        <w:t>wystąpienia przepięcia i zastosowanej aparatury.</w:t>
      </w:r>
    </w:p>
    <w:p w14:paraId="05E46D56" w14:textId="77777777" w:rsidR="00905CE1" w:rsidRPr="00B90D26" w:rsidRDefault="00905CE1" w:rsidP="00476E02"/>
    <w:p w14:paraId="274338DC" w14:textId="77777777" w:rsidR="00905CE1" w:rsidRPr="00131E4B" w:rsidRDefault="006122A5" w:rsidP="00131E4B">
      <w:pPr>
        <w:pStyle w:val="Nagwek1"/>
        <w:numPr>
          <w:ilvl w:val="2"/>
          <w:numId w:val="1"/>
        </w:numPr>
        <w:tabs>
          <w:tab w:val="clear" w:pos="1440"/>
          <w:tab w:val="num" w:pos="709"/>
        </w:tabs>
        <w:ind w:left="709" w:hanging="709"/>
        <w:jc w:val="both"/>
        <w:rPr>
          <w:rFonts w:cs="Arial"/>
          <w:szCs w:val="22"/>
        </w:rPr>
      </w:pPr>
      <w:bookmarkStart w:id="20" w:name="_Toc475077759"/>
      <w:r w:rsidRPr="00131E4B">
        <w:rPr>
          <w:rFonts w:cs="Arial"/>
          <w:szCs w:val="22"/>
        </w:rPr>
        <w:t>Ochrona przeciwporażeniowa</w:t>
      </w:r>
      <w:bookmarkEnd w:id="20"/>
    </w:p>
    <w:p w14:paraId="58E927BD" w14:textId="77777777" w:rsidR="00F221B3" w:rsidRDefault="00F221B3" w:rsidP="00F221B3">
      <w:pPr>
        <w:jc w:val="both"/>
        <w:rPr>
          <w:rFonts w:ascii="Arial" w:hAnsi="Arial" w:cs="Arial"/>
          <w:sz w:val="22"/>
          <w:szCs w:val="22"/>
        </w:rPr>
      </w:pPr>
    </w:p>
    <w:p w14:paraId="03A65302" w14:textId="77777777" w:rsidR="002D22B3" w:rsidRPr="00CF27D5" w:rsidRDefault="00CF27D5" w:rsidP="00CF27D5">
      <w:pPr>
        <w:jc w:val="both"/>
        <w:rPr>
          <w:rFonts w:ascii="Arial" w:hAnsi="Arial" w:cs="Arial"/>
          <w:sz w:val="22"/>
          <w:szCs w:val="22"/>
        </w:rPr>
      </w:pPr>
      <w:r>
        <w:rPr>
          <w:rFonts w:ascii="Arial" w:hAnsi="Arial" w:cs="Arial"/>
          <w:sz w:val="22"/>
          <w:szCs w:val="22"/>
        </w:rPr>
        <w:t>Szczegółowe wymagania nt.</w:t>
      </w:r>
      <w:r w:rsidR="00F221B3">
        <w:rPr>
          <w:rFonts w:ascii="Arial" w:hAnsi="Arial" w:cs="Arial"/>
          <w:sz w:val="22"/>
          <w:szCs w:val="22"/>
        </w:rPr>
        <w:t xml:space="preserve"> ochrony przeciwpora</w:t>
      </w:r>
      <w:r>
        <w:rPr>
          <w:rFonts w:ascii="Arial" w:hAnsi="Arial" w:cs="Arial"/>
          <w:sz w:val="22"/>
          <w:szCs w:val="22"/>
        </w:rPr>
        <w:t>żeniowej są opisane w: "</w:t>
      </w:r>
      <w:r w:rsidR="00401690">
        <w:rPr>
          <w:rFonts w:ascii="Arial" w:hAnsi="Arial" w:cs="Arial"/>
          <w:sz w:val="22"/>
          <w:szCs w:val="22"/>
        </w:rPr>
        <w:t xml:space="preserve">Wymagania ogólne budowy nowych i modernizacji instalacji </w:t>
      </w:r>
      <w:r w:rsidR="002C4B66">
        <w:rPr>
          <w:rFonts w:ascii="Arial" w:hAnsi="Arial" w:cs="Arial"/>
          <w:sz w:val="22"/>
          <w:szCs w:val="22"/>
        </w:rPr>
        <w:t>produkcyjnych w branży elektrycznej</w:t>
      </w:r>
      <w:r w:rsidR="00401690">
        <w:rPr>
          <w:rFonts w:ascii="Arial" w:hAnsi="Arial" w:cs="Arial"/>
          <w:sz w:val="22"/>
          <w:szCs w:val="22"/>
        </w:rPr>
        <w:t xml:space="preserve"> – załączniki techniczne do kontraktów"</w:t>
      </w:r>
      <w:r>
        <w:rPr>
          <w:rFonts w:ascii="Arial" w:hAnsi="Arial" w:cs="Arial"/>
          <w:sz w:val="22"/>
          <w:szCs w:val="22"/>
        </w:rPr>
        <w:t>.</w:t>
      </w:r>
    </w:p>
    <w:p w14:paraId="1ECB22EF" w14:textId="77777777" w:rsidR="00C25DAE" w:rsidRPr="004A36CF" w:rsidRDefault="00C25DAE" w:rsidP="004A36CF">
      <w:pPr>
        <w:jc w:val="both"/>
        <w:rPr>
          <w:rFonts w:ascii="Arial" w:hAnsi="Arial" w:cs="Arial"/>
          <w:sz w:val="22"/>
          <w:szCs w:val="22"/>
        </w:rPr>
      </w:pPr>
    </w:p>
    <w:p w14:paraId="7207EEEE" w14:textId="77777777" w:rsidR="00C25DAE" w:rsidRDefault="007D4589" w:rsidP="00340186">
      <w:pPr>
        <w:pStyle w:val="Nagwek1"/>
        <w:numPr>
          <w:ilvl w:val="1"/>
          <w:numId w:val="1"/>
        </w:numPr>
        <w:tabs>
          <w:tab w:val="clear" w:pos="792"/>
          <w:tab w:val="num" w:pos="567"/>
        </w:tabs>
        <w:ind w:left="567" w:hanging="567"/>
      </w:pPr>
      <w:bookmarkStart w:id="21" w:name="_Toc475077760"/>
      <w:r>
        <w:t>Aparatura obiektowa</w:t>
      </w:r>
      <w:bookmarkEnd w:id="21"/>
    </w:p>
    <w:p w14:paraId="356624EF" w14:textId="77777777" w:rsidR="00CE042F" w:rsidRPr="00CE042F" w:rsidRDefault="00CE042F" w:rsidP="00B97459">
      <w:pPr>
        <w:pStyle w:val="Akapitzlist"/>
        <w:ind w:left="360"/>
        <w:jc w:val="both"/>
        <w:rPr>
          <w:rFonts w:ascii="Arial" w:hAnsi="Arial" w:cs="Arial"/>
          <w:sz w:val="22"/>
          <w:szCs w:val="22"/>
        </w:rPr>
      </w:pPr>
    </w:p>
    <w:p w14:paraId="2AA3C40F" w14:textId="77777777" w:rsidR="004D5A87" w:rsidRPr="004D5A87" w:rsidRDefault="002D22B3" w:rsidP="004D5A87">
      <w:pPr>
        <w:autoSpaceDE w:val="0"/>
        <w:autoSpaceDN w:val="0"/>
        <w:adjustRightInd w:val="0"/>
        <w:jc w:val="both"/>
        <w:rPr>
          <w:rFonts w:ascii="Arial" w:hAnsi="Arial" w:cs="Arial"/>
          <w:sz w:val="22"/>
          <w:szCs w:val="22"/>
        </w:rPr>
      </w:pPr>
      <w:r w:rsidRPr="0019667B">
        <w:rPr>
          <w:rFonts w:ascii="Arial" w:hAnsi="Arial" w:cs="Arial"/>
          <w:sz w:val="22"/>
          <w:szCs w:val="22"/>
        </w:rPr>
        <w:t>Wymagane jest</w:t>
      </w:r>
      <w:r w:rsidR="007D4589" w:rsidRPr="0019667B">
        <w:rPr>
          <w:rFonts w:ascii="Arial" w:hAnsi="Arial" w:cs="Arial"/>
          <w:sz w:val="22"/>
          <w:szCs w:val="22"/>
        </w:rPr>
        <w:t xml:space="preserve"> </w:t>
      </w:r>
      <w:r w:rsidR="00CE042F" w:rsidRPr="0019667B">
        <w:rPr>
          <w:rFonts w:ascii="Arial" w:hAnsi="Arial" w:cs="Arial"/>
          <w:sz w:val="22"/>
          <w:szCs w:val="22"/>
        </w:rPr>
        <w:t>stosowa</w:t>
      </w:r>
      <w:r w:rsidRPr="0019667B">
        <w:rPr>
          <w:rFonts w:ascii="Arial" w:hAnsi="Arial" w:cs="Arial"/>
          <w:sz w:val="22"/>
          <w:szCs w:val="22"/>
        </w:rPr>
        <w:t>nie</w:t>
      </w:r>
      <w:r w:rsidR="00CE042F" w:rsidRPr="0019667B">
        <w:rPr>
          <w:rFonts w:ascii="Arial" w:hAnsi="Arial" w:cs="Arial"/>
          <w:sz w:val="22"/>
          <w:szCs w:val="22"/>
        </w:rPr>
        <w:t xml:space="preserve"> </w:t>
      </w:r>
      <w:r w:rsidR="007D4589" w:rsidRPr="0019667B">
        <w:rPr>
          <w:rFonts w:ascii="Arial" w:hAnsi="Arial" w:cs="Arial"/>
          <w:sz w:val="22"/>
          <w:szCs w:val="22"/>
        </w:rPr>
        <w:t>inteligentn</w:t>
      </w:r>
      <w:r w:rsidRPr="0019667B">
        <w:rPr>
          <w:rFonts w:ascii="Arial" w:hAnsi="Arial" w:cs="Arial"/>
          <w:sz w:val="22"/>
          <w:szCs w:val="22"/>
        </w:rPr>
        <w:t>ych (typu Smart) przetworników pomiarowych</w:t>
      </w:r>
      <w:r w:rsidR="007D4589" w:rsidRPr="0019667B">
        <w:rPr>
          <w:rFonts w:ascii="Arial" w:hAnsi="Arial" w:cs="Arial"/>
          <w:sz w:val="22"/>
          <w:szCs w:val="22"/>
        </w:rPr>
        <w:t xml:space="preserve"> oraz ustawnik</w:t>
      </w:r>
      <w:r w:rsidRPr="0019667B">
        <w:rPr>
          <w:rFonts w:ascii="Arial" w:hAnsi="Arial" w:cs="Arial"/>
          <w:sz w:val="22"/>
          <w:szCs w:val="22"/>
        </w:rPr>
        <w:t>ów</w:t>
      </w:r>
      <w:r w:rsidR="007D4589" w:rsidRPr="0019667B">
        <w:rPr>
          <w:rFonts w:ascii="Arial" w:hAnsi="Arial" w:cs="Arial"/>
          <w:sz w:val="22"/>
          <w:szCs w:val="22"/>
        </w:rPr>
        <w:t xml:space="preserve"> pozycyjn</w:t>
      </w:r>
      <w:r w:rsidRPr="0019667B">
        <w:rPr>
          <w:rFonts w:ascii="Arial" w:hAnsi="Arial" w:cs="Arial"/>
          <w:sz w:val="22"/>
          <w:szCs w:val="22"/>
        </w:rPr>
        <w:t>ych</w:t>
      </w:r>
      <w:r w:rsidR="007D4589" w:rsidRPr="0019667B">
        <w:rPr>
          <w:rFonts w:ascii="Arial" w:hAnsi="Arial" w:cs="Arial"/>
          <w:sz w:val="22"/>
          <w:szCs w:val="22"/>
        </w:rPr>
        <w:t xml:space="preserve">. </w:t>
      </w:r>
      <w:r w:rsidR="006D2438" w:rsidRPr="0019667B">
        <w:rPr>
          <w:rFonts w:ascii="Arial" w:hAnsi="Arial" w:cs="Arial"/>
          <w:sz w:val="22"/>
          <w:szCs w:val="22"/>
        </w:rPr>
        <w:t xml:space="preserve">Podstawą doboru </w:t>
      </w:r>
      <w:r w:rsidR="004D5A87">
        <w:rPr>
          <w:rFonts w:ascii="Arial" w:hAnsi="Arial" w:cs="Arial"/>
          <w:sz w:val="22"/>
          <w:szCs w:val="22"/>
        </w:rPr>
        <w:t xml:space="preserve">aparatury PiA jest obowiązująca </w:t>
      </w:r>
      <w:r w:rsidR="004D5A87">
        <w:rPr>
          <w:rFonts w:ascii="Arial" w:eastAsia="Calibri" w:hAnsi="Arial" w:cs="Arial"/>
          <w:sz w:val="22"/>
          <w:szCs w:val="22"/>
          <w:lang w:eastAsia="en-US"/>
        </w:rPr>
        <w:t>"</w:t>
      </w:r>
      <w:r w:rsidR="004D5A87" w:rsidRPr="004D5A87">
        <w:rPr>
          <w:rFonts w:ascii="Arial" w:hAnsi="Arial" w:cs="Arial"/>
          <w:sz w:val="22"/>
          <w:szCs w:val="22"/>
        </w:rPr>
        <w:t>List</w:t>
      </w:r>
      <w:r w:rsidR="004D5A87">
        <w:rPr>
          <w:rFonts w:ascii="Arial" w:hAnsi="Arial" w:cs="Arial"/>
          <w:sz w:val="22"/>
          <w:szCs w:val="22"/>
        </w:rPr>
        <w:t>a</w:t>
      </w:r>
      <w:r w:rsidR="004D5A87" w:rsidRPr="004D5A87">
        <w:rPr>
          <w:rFonts w:ascii="Arial" w:hAnsi="Arial" w:cs="Arial"/>
          <w:sz w:val="22"/>
          <w:szCs w:val="22"/>
        </w:rPr>
        <w:t xml:space="preserve"> </w:t>
      </w:r>
      <w:r w:rsidR="004D5A87" w:rsidRPr="004D5A87">
        <w:rPr>
          <w:rFonts w:ascii="Arial" w:eastAsia="Calibri" w:hAnsi="Arial" w:cs="Arial"/>
          <w:sz w:val="22"/>
          <w:szCs w:val="22"/>
        </w:rPr>
        <w:t>producentów i dostawców akceptowanych przez ANWIL S.A." (załącznik nr 6).</w:t>
      </w:r>
    </w:p>
    <w:p w14:paraId="67A5481E" w14:textId="77777777" w:rsidR="00B818DB" w:rsidRPr="00FF67A7" w:rsidRDefault="00B818DB" w:rsidP="00B818DB">
      <w:pPr>
        <w:autoSpaceDE w:val="0"/>
        <w:autoSpaceDN w:val="0"/>
        <w:adjustRightInd w:val="0"/>
        <w:jc w:val="both"/>
        <w:rPr>
          <w:rFonts w:ascii="Arial" w:eastAsia="Calibri" w:hAnsi="Arial" w:cs="Arial"/>
          <w:sz w:val="22"/>
          <w:szCs w:val="22"/>
        </w:rPr>
      </w:pPr>
    </w:p>
    <w:p w14:paraId="4ACC8A7A" w14:textId="77777777" w:rsidR="002D22B3" w:rsidRPr="00FF67A7" w:rsidRDefault="002D22B3" w:rsidP="00FF67A7">
      <w:pPr>
        <w:autoSpaceDE w:val="0"/>
        <w:autoSpaceDN w:val="0"/>
        <w:adjustRightInd w:val="0"/>
        <w:jc w:val="both"/>
        <w:rPr>
          <w:rFonts w:ascii="Arial" w:eastAsia="Calibri" w:hAnsi="Arial" w:cs="Arial"/>
          <w:sz w:val="22"/>
          <w:szCs w:val="22"/>
        </w:rPr>
      </w:pPr>
      <w:r w:rsidRPr="00FF67A7">
        <w:rPr>
          <w:rFonts w:ascii="Arial" w:eastAsia="Calibri" w:hAnsi="Arial" w:cs="Arial"/>
          <w:sz w:val="22"/>
          <w:szCs w:val="22"/>
        </w:rPr>
        <w:t xml:space="preserve">Zakres dostawy i rodzaj sprzętu musi być </w:t>
      </w:r>
      <w:r w:rsidR="006D2438" w:rsidRPr="00FF67A7">
        <w:rPr>
          <w:rFonts w:ascii="Arial" w:eastAsia="Calibri" w:hAnsi="Arial" w:cs="Arial"/>
          <w:sz w:val="22"/>
          <w:szCs w:val="22"/>
        </w:rPr>
        <w:t xml:space="preserve">finalnie </w:t>
      </w:r>
      <w:r w:rsidRPr="00FF67A7">
        <w:rPr>
          <w:rFonts w:ascii="Arial" w:eastAsia="Calibri" w:hAnsi="Arial" w:cs="Arial"/>
          <w:sz w:val="22"/>
          <w:szCs w:val="22"/>
        </w:rPr>
        <w:t>zaakceptowany przez właściwe służby techn</w:t>
      </w:r>
      <w:r w:rsidR="006D2438" w:rsidRPr="00FF67A7">
        <w:rPr>
          <w:rFonts w:ascii="Arial" w:eastAsia="Calibri" w:hAnsi="Arial" w:cs="Arial"/>
          <w:sz w:val="22"/>
          <w:szCs w:val="22"/>
        </w:rPr>
        <w:t>iczne branży automatyki</w:t>
      </w:r>
      <w:r w:rsidR="00B818DB" w:rsidRPr="00FF67A7">
        <w:rPr>
          <w:rFonts w:ascii="Arial" w:eastAsia="Calibri" w:hAnsi="Arial" w:cs="Arial"/>
          <w:sz w:val="22"/>
          <w:szCs w:val="22"/>
        </w:rPr>
        <w:t xml:space="preserve"> ze strony Kupującego</w:t>
      </w:r>
      <w:r w:rsidR="006D2438" w:rsidRPr="00FF67A7">
        <w:rPr>
          <w:rFonts w:ascii="Arial" w:eastAsia="Calibri" w:hAnsi="Arial" w:cs="Arial"/>
          <w:sz w:val="22"/>
          <w:szCs w:val="22"/>
        </w:rPr>
        <w:t>.</w:t>
      </w:r>
    </w:p>
    <w:p w14:paraId="23E95386" w14:textId="77777777" w:rsidR="00C01C50" w:rsidRPr="00FF67A7" w:rsidRDefault="00C01C50" w:rsidP="002D22B3">
      <w:pPr>
        <w:pStyle w:val="Akapitzlist"/>
        <w:ind w:left="425"/>
        <w:jc w:val="both"/>
        <w:rPr>
          <w:rFonts w:ascii="Arial" w:hAnsi="Arial" w:cs="Arial"/>
          <w:sz w:val="22"/>
          <w:szCs w:val="22"/>
        </w:rPr>
      </w:pPr>
    </w:p>
    <w:p w14:paraId="4935F00E" w14:textId="77777777" w:rsidR="00BF207A" w:rsidRPr="00131E4B" w:rsidRDefault="007D4589" w:rsidP="00131E4B">
      <w:pPr>
        <w:pStyle w:val="Nagwek1"/>
        <w:numPr>
          <w:ilvl w:val="2"/>
          <w:numId w:val="1"/>
        </w:numPr>
        <w:tabs>
          <w:tab w:val="clear" w:pos="1440"/>
          <w:tab w:val="num" w:pos="709"/>
        </w:tabs>
        <w:ind w:left="709" w:hanging="709"/>
        <w:jc w:val="both"/>
        <w:rPr>
          <w:rFonts w:cs="Arial"/>
          <w:szCs w:val="22"/>
        </w:rPr>
      </w:pPr>
      <w:bookmarkStart w:id="22" w:name="_Toc475077761"/>
      <w:r w:rsidRPr="00131E4B">
        <w:rPr>
          <w:rFonts w:cs="Arial"/>
          <w:szCs w:val="22"/>
        </w:rPr>
        <w:t>Montaż aparatury na obiekcie</w:t>
      </w:r>
      <w:bookmarkEnd w:id="22"/>
    </w:p>
    <w:p w14:paraId="354721A7" w14:textId="77777777" w:rsidR="007D4589" w:rsidRPr="0019667B" w:rsidRDefault="007D4589" w:rsidP="007D4589"/>
    <w:p w14:paraId="04E2D1F9" w14:textId="77777777" w:rsidR="00BF207A" w:rsidRPr="0019667B" w:rsidRDefault="007D4589" w:rsidP="00B818DB">
      <w:pPr>
        <w:jc w:val="both"/>
        <w:rPr>
          <w:rFonts w:ascii="Arial" w:hAnsi="Arial" w:cs="Arial"/>
          <w:sz w:val="22"/>
          <w:szCs w:val="22"/>
        </w:rPr>
      </w:pPr>
      <w:r w:rsidRPr="0019667B">
        <w:rPr>
          <w:rFonts w:ascii="Arial" w:hAnsi="Arial" w:cs="Arial"/>
          <w:sz w:val="22"/>
          <w:szCs w:val="22"/>
        </w:rPr>
        <w:t xml:space="preserve">Przyrządy </w:t>
      </w:r>
      <w:r w:rsidR="00317F22">
        <w:rPr>
          <w:rFonts w:ascii="Arial" w:hAnsi="Arial" w:cs="Arial"/>
          <w:sz w:val="22"/>
          <w:szCs w:val="22"/>
        </w:rPr>
        <w:t>muszą</w:t>
      </w:r>
      <w:r w:rsidR="00BF207A" w:rsidRPr="0019667B">
        <w:rPr>
          <w:rFonts w:ascii="Arial" w:hAnsi="Arial" w:cs="Arial"/>
          <w:sz w:val="22"/>
          <w:szCs w:val="22"/>
        </w:rPr>
        <w:t xml:space="preserve"> posiadać metalowe obudowy, </w:t>
      </w:r>
      <w:r w:rsidRPr="0019667B">
        <w:rPr>
          <w:rFonts w:ascii="Arial" w:hAnsi="Arial" w:cs="Arial"/>
          <w:sz w:val="22"/>
          <w:szCs w:val="22"/>
        </w:rPr>
        <w:t xml:space="preserve">w standardowym wykonaniu producenta lub zgodnie ze standardem dostawcy. Aparatura obiektowa </w:t>
      </w:r>
      <w:r w:rsidR="00317F22">
        <w:rPr>
          <w:rFonts w:ascii="Arial" w:hAnsi="Arial" w:cs="Arial"/>
          <w:sz w:val="22"/>
          <w:szCs w:val="22"/>
        </w:rPr>
        <w:t>musi</w:t>
      </w:r>
      <w:r w:rsidRPr="0019667B">
        <w:rPr>
          <w:rFonts w:ascii="Arial" w:hAnsi="Arial" w:cs="Arial"/>
          <w:sz w:val="22"/>
          <w:szCs w:val="22"/>
        </w:rPr>
        <w:t xml:space="preserve"> mieć uszczelnienia odporne na</w:t>
      </w:r>
      <w:r w:rsidR="00BF207A" w:rsidRPr="0019667B">
        <w:rPr>
          <w:rFonts w:ascii="Arial" w:hAnsi="Arial" w:cs="Arial"/>
          <w:sz w:val="22"/>
          <w:szCs w:val="22"/>
        </w:rPr>
        <w:t xml:space="preserve"> wpływ warunków atmosferycznych. </w:t>
      </w:r>
      <w:r w:rsidRPr="0019667B">
        <w:rPr>
          <w:rFonts w:ascii="Arial" w:hAnsi="Arial" w:cs="Arial"/>
          <w:sz w:val="22"/>
          <w:szCs w:val="22"/>
        </w:rPr>
        <w:t>Drzwiczki obudowy powinny być  wyposażone we wziernik umożliwiający obserwację wartości mierzonej, nastaw, itp.</w:t>
      </w:r>
    </w:p>
    <w:p w14:paraId="0C9DE9D1" w14:textId="77777777" w:rsidR="00A90CFC" w:rsidRPr="0019667B" w:rsidRDefault="00A90CFC" w:rsidP="00A90CFC">
      <w:pPr>
        <w:jc w:val="both"/>
        <w:rPr>
          <w:rFonts w:ascii="Arial" w:hAnsi="Arial" w:cs="Arial"/>
          <w:sz w:val="22"/>
          <w:szCs w:val="22"/>
        </w:rPr>
      </w:pPr>
    </w:p>
    <w:p w14:paraId="211FBEC9" w14:textId="77777777" w:rsidR="00BF207A" w:rsidRPr="0019667B" w:rsidRDefault="00C05C37" w:rsidP="00B818DB">
      <w:pPr>
        <w:jc w:val="both"/>
        <w:rPr>
          <w:rFonts w:ascii="Arial" w:hAnsi="Arial" w:cs="Arial"/>
          <w:sz w:val="22"/>
          <w:szCs w:val="22"/>
        </w:rPr>
      </w:pPr>
      <w:r w:rsidRPr="0019667B">
        <w:rPr>
          <w:rFonts w:ascii="Arial" w:hAnsi="Arial" w:cs="Arial"/>
          <w:sz w:val="22"/>
          <w:szCs w:val="22"/>
        </w:rPr>
        <w:t>E</w:t>
      </w:r>
      <w:r w:rsidR="007D4589" w:rsidRPr="0019667B">
        <w:rPr>
          <w:rFonts w:ascii="Arial" w:hAnsi="Arial" w:cs="Arial"/>
          <w:sz w:val="22"/>
          <w:szCs w:val="22"/>
        </w:rPr>
        <w:t xml:space="preserve">lementy aparatury </w:t>
      </w:r>
      <w:r w:rsidR="00406A26">
        <w:rPr>
          <w:rFonts w:ascii="Arial" w:hAnsi="Arial" w:cs="Arial"/>
          <w:sz w:val="22"/>
          <w:szCs w:val="22"/>
        </w:rPr>
        <w:t>muszą</w:t>
      </w:r>
      <w:r w:rsidR="007D4589" w:rsidRPr="0019667B">
        <w:rPr>
          <w:rFonts w:ascii="Arial" w:hAnsi="Arial" w:cs="Arial"/>
          <w:sz w:val="22"/>
          <w:szCs w:val="22"/>
        </w:rPr>
        <w:t xml:space="preserve"> być wykonane z materiałów odpowiednich do stosowania na terenie</w:t>
      </w:r>
      <w:r w:rsidR="00BF207A" w:rsidRPr="0019667B">
        <w:rPr>
          <w:rFonts w:ascii="Arial" w:hAnsi="Arial" w:cs="Arial"/>
          <w:sz w:val="22"/>
          <w:szCs w:val="22"/>
        </w:rPr>
        <w:t xml:space="preserve"> zakładu chemicznego.</w:t>
      </w:r>
    </w:p>
    <w:p w14:paraId="59E6DFE9" w14:textId="77777777" w:rsidR="00A90CFC" w:rsidRPr="0019667B" w:rsidRDefault="00A90CFC" w:rsidP="00A90CFC">
      <w:pPr>
        <w:ind w:left="708"/>
        <w:jc w:val="both"/>
        <w:rPr>
          <w:rFonts w:ascii="Arial" w:hAnsi="Arial" w:cs="Arial"/>
          <w:sz w:val="22"/>
          <w:szCs w:val="22"/>
        </w:rPr>
      </w:pPr>
    </w:p>
    <w:p w14:paraId="0928E502" w14:textId="77777777" w:rsidR="00BF207A" w:rsidRPr="0019667B" w:rsidRDefault="00BF207A" w:rsidP="00B818DB">
      <w:pPr>
        <w:jc w:val="both"/>
        <w:rPr>
          <w:rFonts w:ascii="Arial" w:hAnsi="Arial" w:cs="Arial"/>
          <w:sz w:val="22"/>
          <w:szCs w:val="22"/>
        </w:rPr>
      </w:pPr>
      <w:r w:rsidRPr="0019667B">
        <w:rPr>
          <w:rFonts w:ascii="Arial" w:hAnsi="Arial" w:cs="Arial"/>
          <w:sz w:val="22"/>
          <w:szCs w:val="22"/>
        </w:rPr>
        <w:t xml:space="preserve">Przyrządy zabudowane na obiekcie </w:t>
      </w:r>
      <w:r w:rsidR="00406A26">
        <w:rPr>
          <w:rFonts w:ascii="Arial" w:hAnsi="Arial" w:cs="Arial"/>
          <w:sz w:val="22"/>
          <w:szCs w:val="22"/>
        </w:rPr>
        <w:t>muszą</w:t>
      </w:r>
      <w:r w:rsidRPr="0019667B">
        <w:rPr>
          <w:rFonts w:ascii="Arial" w:hAnsi="Arial" w:cs="Arial"/>
          <w:sz w:val="22"/>
          <w:szCs w:val="22"/>
        </w:rPr>
        <w:t xml:space="preserve"> mieć stopień ochrony obudowy co najmniej IP-54 zgodnie z zaleceniami PN-EN</w:t>
      </w:r>
      <w:r w:rsidR="00D200BF" w:rsidRPr="0019667B">
        <w:rPr>
          <w:rFonts w:ascii="Arial" w:hAnsi="Arial" w:cs="Arial"/>
          <w:sz w:val="22"/>
          <w:szCs w:val="22"/>
        </w:rPr>
        <w:t xml:space="preserve"> </w:t>
      </w:r>
      <w:r w:rsidRPr="0019667B">
        <w:rPr>
          <w:rFonts w:ascii="Arial" w:hAnsi="Arial" w:cs="Arial"/>
          <w:sz w:val="22"/>
          <w:szCs w:val="22"/>
        </w:rPr>
        <w:t xml:space="preserve">60529. Obudowy dla aparatury zamontowanej na obiekcie </w:t>
      </w:r>
      <w:r w:rsidR="00406A26">
        <w:rPr>
          <w:rFonts w:ascii="Arial" w:hAnsi="Arial" w:cs="Arial"/>
          <w:sz w:val="22"/>
          <w:szCs w:val="22"/>
        </w:rPr>
        <w:t>muszą</w:t>
      </w:r>
      <w:r w:rsidRPr="0019667B">
        <w:rPr>
          <w:rFonts w:ascii="Arial" w:hAnsi="Arial" w:cs="Arial"/>
          <w:sz w:val="22"/>
          <w:szCs w:val="22"/>
        </w:rPr>
        <w:t xml:space="preserve"> mieć konstrukcję o dużej wytrzymałości. Okablowanie </w:t>
      </w:r>
      <w:r w:rsidR="00406A26">
        <w:rPr>
          <w:rFonts w:ascii="Arial" w:hAnsi="Arial" w:cs="Arial"/>
          <w:sz w:val="22"/>
          <w:szCs w:val="22"/>
        </w:rPr>
        <w:t>musi</w:t>
      </w:r>
      <w:r w:rsidRPr="0019667B">
        <w:rPr>
          <w:rFonts w:ascii="Arial" w:hAnsi="Arial" w:cs="Arial"/>
          <w:sz w:val="22"/>
          <w:szCs w:val="22"/>
        </w:rPr>
        <w:t xml:space="preserve"> być zabezpieczone przed </w:t>
      </w:r>
      <w:r w:rsidRPr="0019667B">
        <w:rPr>
          <w:rFonts w:ascii="Arial" w:hAnsi="Arial" w:cs="Arial"/>
          <w:sz w:val="22"/>
          <w:szCs w:val="22"/>
        </w:rPr>
        <w:lastRenderedPageBreak/>
        <w:t xml:space="preserve">możliwością uszkodzenia. Styki urządzeń przekaźnikowych </w:t>
      </w:r>
      <w:r w:rsidR="00406A26">
        <w:rPr>
          <w:rFonts w:ascii="Arial" w:hAnsi="Arial" w:cs="Arial"/>
          <w:sz w:val="22"/>
          <w:szCs w:val="22"/>
        </w:rPr>
        <w:t>muszą</w:t>
      </w:r>
      <w:r w:rsidRPr="0019667B">
        <w:rPr>
          <w:rFonts w:ascii="Arial" w:hAnsi="Arial" w:cs="Arial"/>
          <w:sz w:val="22"/>
          <w:szCs w:val="22"/>
        </w:rPr>
        <w:t xml:space="preserve"> być hermetycznie uszczelnione, aby zapewnić ich prawidłową pracę w warunkach atmosfery zakładu chemicznego.</w:t>
      </w:r>
    </w:p>
    <w:p w14:paraId="00E63EC5" w14:textId="77777777" w:rsidR="00A90CFC" w:rsidRPr="0019667B" w:rsidRDefault="00A90CFC" w:rsidP="00A90CFC">
      <w:pPr>
        <w:ind w:left="708"/>
        <w:jc w:val="both"/>
        <w:rPr>
          <w:rFonts w:ascii="Arial" w:hAnsi="Arial" w:cs="Arial"/>
          <w:sz w:val="22"/>
          <w:szCs w:val="22"/>
        </w:rPr>
      </w:pPr>
    </w:p>
    <w:p w14:paraId="1C02B228" w14:textId="77777777" w:rsidR="00BF207A" w:rsidRPr="00A90CFC" w:rsidRDefault="00BF207A" w:rsidP="00B818DB">
      <w:pPr>
        <w:jc w:val="both"/>
        <w:rPr>
          <w:rFonts w:ascii="Arial" w:hAnsi="Arial" w:cs="Arial"/>
          <w:sz w:val="22"/>
          <w:szCs w:val="22"/>
        </w:rPr>
      </w:pPr>
      <w:r w:rsidRPr="0019667B">
        <w:rPr>
          <w:rFonts w:ascii="Arial" w:hAnsi="Arial" w:cs="Arial"/>
          <w:sz w:val="22"/>
          <w:szCs w:val="22"/>
        </w:rPr>
        <w:t>Całe oprzyrządowanie musi być instalowane w miejscach, gdzie nie występują nadmierne drgania oraz działanie wysokich temperatur mogących spowodować uszkodzenia. Ponadto</w:t>
      </w:r>
      <w:r w:rsidRPr="00A90CFC">
        <w:rPr>
          <w:rFonts w:ascii="Arial" w:hAnsi="Arial" w:cs="Arial"/>
          <w:sz w:val="22"/>
          <w:szCs w:val="22"/>
        </w:rPr>
        <w:t xml:space="preserve"> nie powinno być ono montowane pod odwodnieniami ani be</w:t>
      </w:r>
      <w:r w:rsidR="00A90CFC" w:rsidRPr="00A90CFC">
        <w:rPr>
          <w:rFonts w:ascii="Arial" w:hAnsi="Arial" w:cs="Arial"/>
          <w:sz w:val="22"/>
          <w:szCs w:val="22"/>
        </w:rPr>
        <w:t>zpośrednio nad odpowietrzeniami.</w:t>
      </w:r>
    </w:p>
    <w:p w14:paraId="2E7970EA" w14:textId="77777777" w:rsidR="00A90CFC" w:rsidRPr="00A90CFC" w:rsidRDefault="00A90CFC" w:rsidP="00A90CFC">
      <w:pPr>
        <w:ind w:left="708"/>
        <w:jc w:val="both"/>
        <w:rPr>
          <w:rFonts w:ascii="Arial" w:hAnsi="Arial" w:cs="Arial"/>
          <w:sz w:val="22"/>
          <w:szCs w:val="22"/>
        </w:rPr>
      </w:pPr>
    </w:p>
    <w:p w14:paraId="03ED91D2" w14:textId="77777777" w:rsidR="00A90CFC" w:rsidRPr="00A90CFC" w:rsidRDefault="00BF207A" w:rsidP="00325C56">
      <w:pPr>
        <w:jc w:val="both"/>
        <w:rPr>
          <w:rFonts w:ascii="Arial" w:hAnsi="Arial" w:cs="Arial"/>
          <w:sz w:val="22"/>
          <w:szCs w:val="22"/>
        </w:rPr>
      </w:pPr>
      <w:r w:rsidRPr="00A90CFC">
        <w:rPr>
          <w:rFonts w:ascii="Arial" w:hAnsi="Arial" w:cs="Arial"/>
          <w:sz w:val="22"/>
          <w:szCs w:val="22"/>
        </w:rPr>
        <w:t xml:space="preserve">Jeśli wymagana jest regulacja ręczna, przetwornik </w:t>
      </w:r>
      <w:r w:rsidR="004D7B03">
        <w:rPr>
          <w:rFonts w:ascii="Arial" w:hAnsi="Arial" w:cs="Arial"/>
          <w:sz w:val="22"/>
          <w:szCs w:val="22"/>
        </w:rPr>
        <w:t>musi</w:t>
      </w:r>
      <w:r w:rsidRPr="00A90CFC">
        <w:rPr>
          <w:rFonts w:ascii="Arial" w:hAnsi="Arial" w:cs="Arial"/>
          <w:sz w:val="22"/>
          <w:szCs w:val="22"/>
        </w:rPr>
        <w:t xml:space="preserve"> być wyposażony w dodatkowy wskaźnik, zamontowany blisko zaworu regulacyjnego tak, aby był widoczny ze stanowiska operatora przy kółku ręcznym zaworu. Każdy dodatkowy wskaźnik musi być oznakowany etykietą z numerem obwodu. W polu odczytowym przyrządu powinien być naniesiony mnożnik oraz jednostki inżynierskie.</w:t>
      </w:r>
    </w:p>
    <w:p w14:paraId="4BFFE816" w14:textId="77777777" w:rsidR="00BF207A" w:rsidRPr="00A90CFC" w:rsidRDefault="00BF207A" w:rsidP="00B818DB">
      <w:pPr>
        <w:jc w:val="both"/>
        <w:rPr>
          <w:rFonts w:ascii="Arial" w:hAnsi="Arial" w:cs="Arial"/>
          <w:sz w:val="22"/>
          <w:szCs w:val="22"/>
        </w:rPr>
      </w:pPr>
      <w:r w:rsidRPr="00A90CFC">
        <w:rPr>
          <w:rFonts w:ascii="Arial" w:hAnsi="Arial" w:cs="Arial"/>
          <w:sz w:val="22"/>
          <w:szCs w:val="22"/>
        </w:rPr>
        <w:t xml:space="preserve">Obejmy, uchwyty, wsporniki montażowe </w:t>
      </w:r>
      <w:r w:rsidR="004D7B03">
        <w:rPr>
          <w:rFonts w:ascii="Arial" w:hAnsi="Arial" w:cs="Arial"/>
          <w:sz w:val="22"/>
          <w:szCs w:val="22"/>
        </w:rPr>
        <w:t>muszą</w:t>
      </w:r>
      <w:r w:rsidRPr="00A90CFC">
        <w:rPr>
          <w:rFonts w:ascii="Arial" w:hAnsi="Arial" w:cs="Arial"/>
          <w:sz w:val="22"/>
          <w:szCs w:val="22"/>
        </w:rPr>
        <w:t xml:space="preserve"> być montowane do elementów stałych konstrukcji. Jeśli nie jest to możliwe dopuszcza się montaż do podłoża za pomocą kołków rozporowych lub mocowan</w:t>
      </w:r>
      <w:r w:rsidR="00A32EE2" w:rsidRPr="00A90CFC">
        <w:rPr>
          <w:rFonts w:ascii="Arial" w:hAnsi="Arial" w:cs="Arial"/>
          <w:sz w:val="22"/>
          <w:szCs w:val="22"/>
        </w:rPr>
        <w:t>i</w:t>
      </w:r>
      <w:r w:rsidRPr="00A90CFC">
        <w:rPr>
          <w:rFonts w:ascii="Arial" w:hAnsi="Arial" w:cs="Arial"/>
          <w:sz w:val="22"/>
          <w:szCs w:val="22"/>
        </w:rPr>
        <w:t xml:space="preserve">e odpowiednimi obejmami do rurociągów technologicznych. Wsporniki nie </w:t>
      </w:r>
      <w:r w:rsidR="004D7B03">
        <w:rPr>
          <w:rFonts w:ascii="Arial" w:hAnsi="Arial" w:cs="Arial"/>
          <w:sz w:val="22"/>
          <w:szCs w:val="22"/>
        </w:rPr>
        <w:t>mogą</w:t>
      </w:r>
      <w:r w:rsidRPr="00A90CFC">
        <w:rPr>
          <w:rFonts w:ascii="Arial" w:hAnsi="Arial" w:cs="Arial"/>
          <w:sz w:val="22"/>
          <w:szCs w:val="22"/>
        </w:rPr>
        <w:t xml:space="preserve"> być spawane do kolumn, zbiorników lub do rurociągów technologicznych.</w:t>
      </w:r>
    </w:p>
    <w:p w14:paraId="33777E6E" w14:textId="77777777" w:rsidR="00A90CFC" w:rsidRPr="00A90CFC" w:rsidRDefault="00A90CFC" w:rsidP="00A90CFC">
      <w:pPr>
        <w:ind w:left="708"/>
        <w:jc w:val="both"/>
        <w:rPr>
          <w:rFonts w:ascii="Arial" w:hAnsi="Arial" w:cs="Arial"/>
          <w:sz w:val="22"/>
          <w:szCs w:val="22"/>
        </w:rPr>
      </w:pPr>
    </w:p>
    <w:p w14:paraId="0A3A0972" w14:textId="77777777" w:rsidR="00BF207A" w:rsidRPr="00A90CFC" w:rsidRDefault="00BF207A" w:rsidP="00B818DB">
      <w:pPr>
        <w:jc w:val="both"/>
        <w:rPr>
          <w:rFonts w:ascii="Arial" w:hAnsi="Arial" w:cs="Arial"/>
          <w:sz w:val="22"/>
          <w:szCs w:val="22"/>
        </w:rPr>
      </w:pPr>
      <w:r w:rsidRPr="00A90CFC">
        <w:rPr>
          <w:rFonts w:ascii="Arial" w:hAnsi="Arial" w:cs="Arial"/>
          <w:sz w:val="22"/>
          <w:szCs w:val="22"/>
        </w:rPr>
        <w:t xml:space="preserve">Należy unikać mocowania do gorących rurociągów. Jeśli </w:t>
      </w:r>
      <w:r w:rsidR="00A32EE2" w:rsidRPr="00A90CFC">
        <w:rPr>
          <w:rFonts w:ascii="Arial" w:hAnsi="Arial" w:cs="Arial"/>
          <w:sz w:val="22"/>
          <w:szCs w:val="22"/>
        </w:rPr>
        <w:t xml:space="preserve">nie </w:t>
      </w:r>
      <w:r w:rsidRPr="00A90CFC">
        <w:rPr>
          <w:rFonts w:ascii="Arial" w:hAnsi="Arial" w:cs="Arial"/>
          <w:sz w:val="22"/>
          <w:szCs w:val="22"/>
        </w:rPr>
        <w:t>jest to możliwe, to mocowanie należy odsunąć od rurociągów poprzez wykonanie odpowiedniej konstrukcji. W przypadku, kiedy temperatura rurociągów przekracza 150</w:t>
      </w:r>
      <w:r w:rsidRPr="00A90CFC">
        <w:rPr>
          <w:rFonts w:ascii="Arial" w:hAnsi="Arial" w:cs="Arial"/>
          <w:sz w:val="22"/>
          <w:szCs w:val="22"/>
        </w:rPr>
        <w:sym w:font="Symbol" w:char="F0B0"/>
      </w:r>
      <w:r w:rsidRPr="00A90CFC">
        <w:rPr>
          <w:rFonts w:ascii="Arial" w:hAnsi="Arial" w:cs="Arial"/>
          <w:sz w:val="22"/>
          <w:szCs w:val="22"/>
        </w:rPr>
        <w:t xml:space="preserve">C, należy zastosować podkładki izolujące </w:t>
      </w:r>
      <w:r w:rsidR="00416CFA">
        <w:rPr>
          <w:rFonts w:ascii="Arial" w:hAnsi="Arial" w:cs="Arial"/>
          <w:sz w:val="22"/>
          <w:szCs w:val="22"/>
        </w:rPr>
        <w:t xml:space="preserve">      </w:t>
      </w:r>
      <w:r w:rsidRPr="00A90CFC">
        <w:rPr>
          <w:rFonts w:ascii="Arial" w:hAnsi="Arial" w:cs="Arial"/>
          <w:sz w:val="22"/>
          <w:szCs w:val="22"/>
        </w:rPr>
        <w:t>z materiałów o odpowiednich właściwościach izolacyjnych umieszczone pomiędzy rurociągami i obejmą mocującą.</w:t>
      </w:r>
    </w:p>
    <w:p w14:paraId="6F8918D4" w14:textId="77777777" w:rsidR="00A90CFC" w:rsidRPr="00AD1B4F" w:rsidRDefault="00A90CFC" w:rsidP="00A90CFC">
      <w:pPr>
        <w:ind w:left="708"/>
        <w:jc w:val="both"/>
        <w:rPr>
          <w:rFonts w:ascii="Arial" w:hAnsi="Arial" w:cs="Arial"/>
          <w:sz w:val="22"/>
          <w:szCs w:val="22"/>
        </w:rPr>
      </w:pPr>
    </w:p>
    <w:p w14:paraId="798A629D" w14:textId="77777777" w:rsidR="00F840EA" w:rsidRPr="00E84583" w:rsidRDefault="00F840EA" w:rsidP="00B818DB">
      <w:pPr>
        <w:jc w:val="both"/>
        <w:rPr>
          <w:rFonts w:ascii="Arial" w:hAnsi="Arial" w:cs="Arial"/>
          <w:sz w:val="22"/>
          <w:szCs w:val="22"/>
        </w:rPr>
      </w:pPr>
      <w:r w:rsidRPr="00AD1B4F">
        <w:rPr>
          <w:rFonts w:ascii="Arial" w:hAnsi="Arial" w:cs="Arial"/>
          <w:sz w:val="22"/>
          <w:szCs w:val="22"/>
        </w:rPr>
        <w:t>Wszędzie, gdzie jest to możliwe</w:t>
      </w:r>
      <w:r w:rsidR="00BF207A" w:rsidRPr="00AD1B4F">
        <w:rPr>
          <w:rFonts w:ascii="Arial" w:hAnsi="Arial" w:cs="Arial"/>
          <w:sz w:val="22"/>
          <w:szCs w:val="22"/>
        </w:rPr>
        <w:t xml:space="preserve"> należy uniknąć mocowania konstrukcji wsporczych do </w:t>
      </w:r>
      <w:r w:rsidRPr="00AD1B4F">
        <w:rPr>
          <w:rFonts w:ascii="Arial" w:hAnsi="Arial" w:cs="Arial"/>
          <w:sz w:val="22"/>
          <w:szCs w:val="22"/>
        </w:rPr>
        <w:t xml:space="preserve">betonowych </w:t>
      </w:r>
      <w:r w:rsidR="00BF207A" w:rsidRPr="00AD1B4F">
        <w:rPr>
          <w:rFonts w:ascii="Arial" w:hAnsi="Arial" w:cs="Arial"/>
          <w:sz w:val="22"/>
          <w:szCs w:val="22"/>
        </w:rPr>
        <w:t xml:space="preserve">ścian i słupów. W szczególnych przypadkach dopuszczalny jest montaż za pomocą kołków rozporowych, </w:t>
      </w:r>
      <w:r w:rsidR="00BF207A" w:rsidRPr="00E84583">
        <w:rPr>
          <w:rFonts w:ascii="Arial" w:hAnsi="Arial" w:cs="Arial"/>
          <w:sz w:val="22"/>
          <w:szCs w:val="22"/>
        </w:rPr>
        <w:t>unikając jakichkolwiek uszkodzeń betonu.</w:t>
      </w:r>
    </w:p>
    <w:p w14:paraId="4CF62CED" w14:textId="77777777" w:rsidR="00A90CFC" w:rsidRPr="00E84583" w:rsidRDefault="00A90CFC" w:rsidP="00A90CFC">
      <w:pPr>
        <w:ind w:left="708"/>
        <w:jc w:val="both"/>
        <w:rPr>
          <w:rFonts w:ascii="Arial" w:hAnsi="Arial" w:cs="Arial"/>
          <w:sz w:val="22"/>
          <w:szCs w:val="22"/>
        </w:rPr>
      </w:pPr>
    </w:p>
    <w:p w14:paraId="1B265EBC" w14:textId="77777777" w:rsidR="00BF207A" w:rsidRPr="00AD1B4F" w:rsidRDefault="00BF207A" w:rsidP="00B818DB">
      <w:pPr>
        <w:jc w:val="both"/>
        <w:rPr>
          <w:rFonts w:ascii="Arial" w:eastAsia="Calibri" w:hAnsi="Arial" w:cs="Arial"/>
          <w:sz w:val="22"/>
          <w:szCs w:val="22"/>
        </w:rPr>
      </w:pPr>
      <w:r w:rsidRPr="00E84583">
        <w:rPr>
          <w:rFonts w:ascii="Arial" w:hAnsi="Arial" w:cs="Arial"/>
          <w:sz w:val="22"/>
          <w:szCs w:val="22"/>
        </w:rPr>
        <w:t xml:space="preserve">Kolektor zasilania pneumatycznego dla celów pomiarów i automatyki </w:t>
      </w:r>
      <w:r w:rsidR="00416CFA" w:rsidRPr="00E84583">
        <w:rPr>
          <w:rFonts w:ascii="Arial" w:hAnsi="Arial" w:cs="Arial"/>
          <w:sz w:val="22"/>
          <w:szCs w:val="22"/>
        </w:rPr>
        <w:t>musi</w:t>
      </w:r>
      <w:r w:rsidRPr="00E84583">
        <w:rPr>
          <w:rFonts w:ascii="Arial" w:hAnsi="Arial" w:cs="Arial"/>
          <w:sz w:val="22"/>
          <w:szCs w:val="22"/>
        </w:rPr>
        <w:t xml:space="preserve"> być wykonany </w:t>
      </w:r>
      <w:r w:rsidR="00416CFA" w:rsidRPr="00E84583">
        <w:rPr>
          <w:rFonts w:ascii="Arial" w:hAnsi="Arial" w:cs="Arial"/>
          <w:sz w:val="22"/>
          <w:szCs w:val="22"/>
        </w:rPr>
        <w:t xml:space="preserve">     </w:t>
      </w:r>
      <w:r w:rsidRPr="00E84583">
        <w:rPr>
          <w:rFonts w:ascii="Arial" w:hAnsi="Arial" w:cs="Arial"/>
          <w:sz w:val="22"/>
          <w:szCs w:val="22"/>
        </w:rPr>
        <w:t xml:space="preserve">z rur skręcanych. </w:t>
      </w:r>
      <w:r w:rsidR="006C17A1" w:rsidRPr="00E84583">
        <w:rPr>
          <w:rFonts w:ascii="Arial" w:hAnsi="Arial" w:cs="Arial"/>
          <w:sz w:val="22"/>
          <w:szCs w:val="22"/>
        </w:rPr>
        <w:t xml:space="preserve">Materiał rur odpowiedni do miejsca i </w:t>
      </w:r>
      <w:r w:rsidR="00B321E7" w:rsidRPr="00E84583">
        <w:rPr>
          <w:rFonts w:ascii="Arial" w:hAnsi="Arial" w:cs="Arial"/>
          <w:sz w:val="22"/>
          <w:szCs w:val="22"/>
        </w:rPr>
        <w:t xml:space="preserve">warunków otoczenia panujących na danej instalacji. </w:t>
      </w:r>
      <w:r w:rsidRPr="00E84583">
        <w:rPr>
          <w:rFonts w:ascii="Arial" w:hAnsi="Arial" w:cs="Arial"/>
          <w:sz w:val="22"/>
          <w:szCs w:val="22"/>
        </w:rPr>
        <w:t>Rozdzielacze sprężonego powietrza</w:t>
      </w:r>
      <w:r w:rsidRPr="00AD1B4F">
        <w:rPr>
          <w:rFonts w:ascii="Arial" w:hAnsi="Arial" w:cs="Arial"/>
          <w:sz w:val="22"/>
          <w:szCs w:val="22"/>
        </w:rPr>
        <w:t xml:space="preserve"> (dla 5 lub 10 punktów zasilania) powinny być umieszczone na estakadach w miejscach łatwo dostępnych. Pomiędzy kolektorem a rozdzielaczem musi być zawór odcinający.</w:t>
      </w:r>
      <w:r w:rsidR="00F840EA" w:rsidRPr="00AD1B4F">
        <w:rPr>
          <w:rFonts w:ascii="Arial" w:hAnsi="Arial" w:cs="Arial"/>
          <w:sz w:val="22"/>
          <w:szCs w:val="22"/>
        </w:rPr>
        <w:t xml:space="preserve"> </w:t>
      </w:r>
      <w:r w:rsidR="00F840EA" w:rsidRPr="00AD1B4F">
        <w:rPr>
          <w:rFonts w:ascii="Arial" w:eastAsia="Calibri" w:hAnsi="Arial" w:cs="Arial"/>
          <w:sz w:val="22"/>
          <w:szCs w:val="22"/>
        </w:rPr>
        <w:t>Rozdzielacze muszą być wyposażone w zawór drenażowy.</w:t>
      </w:r>
    </w:p>
    <w:p w14:paraId="2A0D1596" w14:textId="77777777" w:rsidR="00A90CFC" w:rsidRPr="00AD1B4F" w:rsidRDefault="00A90CFC" w:rsidP="00A90CFC">
      <w:pPr>
        <w:ind w:left="708"/>
        <w:jc w:val="both"/>
        <w:rPr>
          <w:rFonts w:ascii="Arial" w:hAnsi="Arial" w:cs="Arial"/>
          <w:sz w:val="22"/>
          <w:szCs w:val="22"/>
        </w:rPr>
      </w:pPr>
    </w:p>
    <w:p w14:paraId="5301D350" w14:textId="77777777" w:rsidR="00B818DB" w:rsidRPr="00AD1B4F" w:rsidRDefault="00BF207A" w:rsidP="00B818DB">
      <w:pPr>
        <w:jc w:val="both"/>
        <w:rPr>
          <w:rFonts w:ascii="Arial" w:hAnsi="Arial" w:cs="Arial"/>
          <w:sz w:val="22"/>
          <w:szCs w:val="22"/>
        </w:rPr>
      </w:pPr>
      <w:r w:rsidRPr="00AD1B4F">
        <w:rPr>
          <w:rFonts w:ascii="Arial" w:hAnsi="Arial" w:cs="Arial"/>
          <w:sz w:val="22"/>
          <w:szCs w:val="22"/>
        </w:rPr>
        <w:t xml:space="preserve">Połączenie pomiędzy zaworami odcinającymi na rozdzielaczach a przyrządami powinno być wykonane z rur </w:t>
      </w:r>
      <w:r w:rsidR="00A90CFC" w:rsidRPr="00AD1B4F">
        <w:rPr>
          <w:rFonts w:ascii="Arial" w:hAnsi="Arial" w:cs="Arial"/>
          <w:sz w:val="22"/>
          <w:szCs w:val="22"/>
        </w:rPr>
        <w:t>precyzyjnych</w:t>
      </w:r>
      <w:r w:rsidRPr="00AD1B4F">
        <w:rPr>
          <w:rFonts w:ascii="Arial" w:hAnsi="Arial" w:cs="Arial"/>
          <w:sz w:val="22"/>
          <w:szCs w:val="22"/>
        </w:rPr>
        <w:t xml:space="preserve"> ze stali kwasoodpornej</w:t>
      </w:r>
      <w:r w:rsidR="00A90CFC" w:rsidRPr="00AD1B4F">
        <w:rPr>
          <w:rFonts w:ascii="Arial" w:hAnsi="Arial" w:cs="Arial"/>
          <w:sz w:val="22"/>
          <w:szCs w:val="22"/>
        </w:rPr>
        <w:t>,</w:t>
      </w:r>
      <w:r w:rsidRPr="00AD1B4F">
        <w:rPr>
          <w:rFonts w:ascii="Arial" w:hAnsi="Arial" w:cs="Arial"/>
          <w:sz w:val="22"/>
          <w:szCs w:val="22"/>
        </w:rPr>
        <w:t xml:space="preserve"> ułożonych w korytkach kablowych. Rozdzielacze sprężonego powietrza oraz zawory odcinające powinny posiadać tabliczki opisowe. W trakcie prac montażowych nale</w:t>
      </w:r>
      <w:r w:rsidR="00B818DB" w:rsidRPr="00AD1B4F">
        <w:rPr>
          <w:rFonts w:ascii="Arial" w:hAnsi="Arial" w:cs="Arial"/>
          <w:sz w:val="22"/>
          <w:szCs w:val="22"/>
        </w:rPr>
        <w:t>ży stosować poniższe zalecenia:</w:t>
      </w:r>
    </w:p>
    <w:p w14:paraId="08148A45" w14:textId="77777777" w:rsidR="00B818DB" w:rsidRPr="00AD1B4F" w:rsidRDefault="00A90CFC" w:rsidP="00461418">
      <w:pPr>
        <w:numPr>
          <w:ilvl w:val="0"/>
          <w:numId w:val="21"/>
        </w:numPr>
        <w:jc w:val="both"/>
        <w:rPr>
          <w:rFonts w:ascii="Arial" w:hAnsi="Arial" w:cs="Arial"/>
          <w:sz w:val="22"/>
          <w:szCs w:val="22"/>
        </w:rPr>
      </w:pPr>
      <w:r w:rsidRPr="00AD1B4F">
        <w:rPr>
          <w:rFonts w:ascii="Arial" w:hAnsi="Arial" w:cs="Arial"/>
          <w:sz w:val="22"/>
          <w:szCs w:val="22"/>
        </w:rPr>
        <w:t>zaworki odcinające muszą posiadać dźwignię z opcja blokady,</w:t>
      </w:r>
    </w:p>
    <w:p w14:paraId="17092341" w14:textId="77777777" w:rsidR="00B818DB" w:rsidRPr="00AD1B4F" w:rsidRDefault="00BD003D" w:rsidP="00461418">
      <w:pPr>
        <w:numPr>
          <w:ilvl w:val="0"/>
          <w:numId w:val="21"/>
        </w:numPr>
        <w:jc w:val="both"/>
        <w:rPr>
          <w:rFonts w:ascii="Arial" w:hAnsi="Arial" w:cs="Arial"/>
          <w:sz w:val="22"/>
          <w:szCs w:val="22"/>
        </w:rPr>
      </w:pPr>
      <w:r w:rsidRPr="00AD1B4F">
        <w:rPr>
          <w:rFonts w:ascii="Arial" w:hAnsi="Arial" w:cs="Arial"/>
          <w:sz w:val="22"/>
          <w:szCs w:val="22"/>
        </w:rPr>
        <w:t xml:space="preserve">należy </w:t>
      </w:r>
      <w:r w:rsidR="00BF207A" w:rsidRPr="00AD1B4F">
        <w:rPr>
          <w:rFonts w:ascii="Arial" w:hAnsi="Arial" w:cs="Arial"/>
          <w:sz w:val="22"/>
          <w:szCs w:val="22"/>
        </w:rPr>
        <w:t>unikać łączenia rurek,</w:t>
      </w:r>
    </w:p>
    <w:p w14:paraId="549A3234" w14:textId="77777777" w:rsidR="00B818DB" w:rsidRPr="00AD1B4F" w:rsidRDefault="00BF207A" w:rsidP="00461418">
      <w:pPr>
        <w:numPr>
          <w:ilvl w:val="0"/>
          <w:numId w:val="21"/>
        </w:numPr>
        <w:jc w:val="both"/>
        <w:rPr>
          <w:rFonts w:ascii="Arial" w:hAnsi="Arial" w:cs="Arial"/>
          <w:sz w:val="22"/>
          <w:szCs w:val="22"/>
        </w:rPr>
      </w:pPr>
      <w:r w:rsidRPr="00AD1B4F">
        <w:rPr>
          <w:rFonts w:ascii="Arial" w:hAnsi="Arial" w:cs="Arial"/>
          <w:sz w:val="22"/>
          <w:szCs w:val="22"/>
        </w:rPr>
        <w:t>unikać redukcji przekroju rurek,</w:t>
      </w:r>
    </w:p>
    <w:p w14:paraId="3A84DA92" w14:textId="77777777" w:rsidR="00B818DB" w:rsidRPr="00AD1B4F" w:rsidRDefault="00BF207A" w:rsidP="00B818DB">
      <w:pPr>
        <w:numPr>
          <w:ilvl w:val="0"/>
          <w:numId w:val="21"/>
        </w:numPr>
        <w:jc w:val="both"/>
        <w:rPr>
          <w:rFonts w:ascii="Arial" w:hAnsi="Arial" w:cs="Arial"/>
          <w:sz w:val="22"/>
          <w:szCs w:val="22"/>
        </w:rPr>
      </w:pPr>
      <w:r w:rsidRPr="00AD1B4F">
        <w:rPr>
          <w:rFonts w:ascii="Arial" w:hAnsi="Arial" w:cs="Arial"/>
          <w:sz w:val="22"/>
          <w:szCs w:val="22"/>
        </w:rPr>
        <w:t>wszystkie połączenia skręcane muszą być uszczelnione taśmą teflonową.</w:t>
      </w:r>
    </w:p>
    <w:p w14:paraId="15C1D92D" w14:textId="77777777" w:rsidR="00BF207A" w:rsidRPr="00AD1B4F" w:rsidRDefault="00BF207A" w:rsidP="00B818DB">
      <w:pPr>
        <w:jc w:val="both"/>
        <w:rPr>
          <w:rFonts w:ascii="Arial" w:hAnsi="Arial" w:cs="Arial"/>
          <w:sz w:val="22"/>
          <w:szCs w:val="22"/>
        </w:rPr>
      </w:pPr>
      <w:r w:rsidRPr="00AD1B4F">
        <w:rPr>
          <w:rFonts w:ascii="Arial" w:hAnsi="Arial" w:cs="Arial"/>
          <w:sz w:val="22"/>
          <w:szCs w:val="22"/>
        </w:rPr>
        <w:t xml:space="preserve">Aparatura obiektowa zamontowana w strefie zagrożonej wybuchem </w:t>
      </w:r>
      <w:r w:rsidR="00BD003D" w:rsidRPr="00AD1B4F">
        <w:rPr>
          <w:rFonts w:ascii="Arial" w:hAnsi="Arial" w:cs="Arial"/>
          <w:sz w:val="22"/>
          <w:szCs w:val="22"/>
        </w:rPr>
        <w:t>musi</w:t>
      </w:r>
      <w:r w:rsidRPr="00AD1B4F">
        <w:rPr>
          <w:rFonts w:ascii="Arial" w:hAnsi="Arial" w:cs="Arial"/>
          <w:sz w:val="22"/>
          <w:szCs w:val="22"/>
        </w:rPr>
        <w:t xml:space="preserve"> być podłączona do systemu uziemiającego. Dotyczy to przetworników, </w:t>
      </w:r>
      <w:r w:rsidR="00BD003D" w:rsidRPr="00AD1B4F">
        <w:rPr>
          <w:rFonts w:ascii="Arial" w:hAnsi="Arial" w:cs="Arial"/>
          <w:sz w:val="22"/>
          <w:szCs w:val="22"/>
        </w:rPr>
        <w:t xml:space="preserve">szafek ochronnych, </w:t>
      </w:r>
      <w:r w:rsidRPr="00AD1B4F">
        <w:rPr>
          <w:rFonts w:ascii="Arial" w:hAnsi="Arial" w:cs="Arial"/>
          <w:sz w:val="22"/>
          <w:szCs w:val="22"/>
        </w:rPr>
        <w:t>skrzynek</w:t>
      </w:r>
      <w:r w:rsidR="00BD003D" w:rsidRPr="00AD1B4F">
        <w:rPr>
          <w:rFonts w:ascii="Arial" w:hAnsi="Arial" w:cs="Arial"/>
          <w:sz w:val="22"/>
          <w:szCs w:val="22"/>
        </w:rPr>
        <w:t xml:space="preserve"> złącznych</w:t>
      </w:r>
      <w:r w:rsidRPr="00AD1B4F">
        <w:rPr>
          <w:rFonts w:ascii="Arial" w:hAnsi="Arial" w:cs="Arial"/>
          <w:sz w:val="22"/>
          <w:szCs w:val="22"/>
        </w:rPr>
        <w:t>, analizatorów, lokalnych pulpitów</w:t>
      </w:r>
      <w:r w:rsidR="00BD003D" w:rsidRPr="00AD1B4F">
        <w:rPr>
          <w:rFonts w:ascii="Arial" w:hAnsi="Arial" w:cs="Arial"/>
          <w:sz w:val="22"/>
          <w:szCs w:val="22"/>
        </w:rPr>
        <w:t>/paneli</w:t>
      </w:r>
      <w:r w:rsidRPr="00AD1B4F">
        <w:rPr>
          <w:rFonts w:ascii="Arial" w:hAnsi="Arial" w:cs="Arial"/>
          <w:sz w:val="22"/>
          <w:szCs w:val="22"/>
        </w:rPr>
        <w:t xml:space="preserve"> sterowniczych. Parametry uziemienia muszą spełniać</w:t>
      </w:r>
      <w:r w:rsidR="00573733">
        <w:rPr>
          <w:rFonts w:ascii="Arial" w:hAnsi="Arial" w:cs="Arial"/>
          <w:sz w:val="22"/>
          <w:szCs w:val="22"/>
        </w:rPr>
        <w:t xml:space="preserve"> wymagania producentów</w:t>
      </w:r>
      <w:r w:rsidRPr="00AD1B4F">
        <w:rPr>
          <w:rFonts w:ascii="Arial" w:hAnsi="Arial" w:cs="Arial"/>
          <w:sz w:val="22"/>
          <w:szCs w:val="22"/>
        </w:rPr>
        <w:t xml:space="preserve"> aparatury PiA.</w:t>
      </w:r>
    </w:p>
    <w:p w14:paraId="48B5476C" w14:textId="77777777" w:rsidR="00B818DB" w:rsidRPr="00AD1B4F" w:rsidRDefault="00B818DB" w:rsidP="00B818DB">
      <w:pPr>
        <w:autoSpaceDE w:val="0"/>
        <w:autoSpaceDN w:val="0"/>
        <w:adjustRightInd w:val="0"/>
        <w:jc w:val="both"/>
        <w:rPr>
          <w:rFonts w:ascii="Arial" w:hAnsi="Arial" w:cs="Arial"/>
          <w:sz w:val="22"/>
          <w:szCs w:val="22"/>
        </w:rPr>
      </w:pPr>
    </w:p>
    <w:p w14:paraId="6D81DD4A" w14:textId="77777777" w:rsidR="00BD003D" w:rsidRPr="00AD1B4F" w:rsidRDefault="00BD003D" w:rsidP="00B818DB">
      <w:pPr>
        <w:autoSpaceDE w:val="0"/>
        <w:autoSpaceDN w:val="0"/>
        <w:adjustRightInd w:val="0"/>
        <w:jc w:val="both"/>
        <w:rPr>
          <w:rFonts w:ascii="Arial" w:eastAsia="Calibri" w:hAnsi="Arial" w:cs="Arial"/>
          <w:sz w:val="22"/>
          <w:szCs w:val="22"/>
        </w:rPr>
      </w:pPr>
      <w:r w:rsidRPr="00AD1B4F">
        <w:rPr>
          <w:rFonts w:ascii="Arial" w:eastAsia="Calibri" w:hAnsi="Arial" w:cs="Arial"/>
          <w:sz w:val="22"/>
          <w:szCs w:val="22"/>
        </w:rPr>
        <w:lastRenderedPageBreak/>
        <w:t>Aparatura pomiarowa oraz rurki impulsowe - tam, gdzie jest to konieczne – muszą być ogrzewane przy użyciu elektrycznych taśm grzejnych lub w przypadku modernizacji istniejących instalacji, na których występuje ogrzewanie parowe, każdorazowo za zgodą użytkownika mogą być ogrzewane parowo (zakres branży mechanicznej). Sposób ogrzewania należy uzgodnić i dostosować do możliwości zabudowy na obiekcie danej instalacji na etapie projektu technicznego. Elementy ogrzewane należy izolować termicznie.</w:t>
      </w:r>
    </w:p>
    <w:p w14:paraId="2A133EAB" w14:textId="77777777" w:rsidR="00B818DB" w:rsidRDefault="00B818DB" w:rsidP="00B818DB">
      <w:pPr>
        <w:jc w:val="both"/>
        <w:rPr>
          <w:rFonts w:ascii="Arial" w:eastAsia="Calibri" w:hAnsi="Arial" w:cs="Arial"/>
          <w:sz w:val="22"/>
          <w:szCs w:val="22"/>
        </w:rPr>
      </w:pPr>
    </w:p>
    <w:p w14:paraId="3F57F76B" w14:textId="77777777" w:rsidR="00B818DB" w:rsidRPr="00210C55" w:rsidRDefault="00BF207A" w:rsidP="00B818DB">
      <w:pPr>
        <w:jc w:val="both"/>
        <w:rPr>
          <w:rFonts w:ascii="Arial" w:hAnsi="Arial" w:cs="Arial"/>
          <w:sz w:val="22"/>
          <w:szCs w:val="22"/>
        </w:rPr>
      </w:pPr>
      <w:r w:rsidRPr="00210C55">
        <w:rPr>
          <w:rFonts w:ascii="Arial" w:hAnsi="Arial" w:cs="Arial"/>
          <w:sz w:val="22"/>
          <w:szCs w:val="22"/>
        </w:rPr>
        <w:t xml:space="preserve">Zasilanie elektryczne do celów grzewczych </w:t>
      </w:r>
      <w:r w:rsidR="00DC550A" w:rsidRPr="00210C55">
        <w:rPr>
          <w:rFonts w:ascii="Arial" w:hAnsi="Arial" w:cs="Arial"/>
          <w:sz w:val="22"/>
          <w:szCs w:val="22"/>
        </w:rPr>
        <w:t>należy prowadzić</w:t>
      </w:r>
      <w:r w:rsidRPr="00210C55">
        <w:rPr>
          <w:rFonts w:ascii="Arial" w:hAnsi="Arial" w:cs="Arial"/>
          <w:sz w:val="22"/>
          <w:szCs w:val="22"/>
        </w:rPr>
        <w:t xml:space="preserve"> z tablic rozdzielczych umieszczonych w rozdzielni elektrycznej nn. Obwody ogrzewania elektrycznego </w:t>
      </w:r>
      <w:r w:rsidR="00DC550A" w:rsidRPr="00210C55">
        <w:rPr>
          <w:rFonts w:ascii="Arial" w:hAnsi="Arial" w:cs="Arial"/>
          <w:sz w:val="22"/>
          <w:szCs w:val="22"/>
        </w:rPr>
        <w:t>muszą być wyposażone w</w:t>
      </w:r>
      <w:r w:rsidRPr="00210C55">
        <w:rPr>
          <w:rFonts w:ascii="Arial" w:hAnsi="Arial" w:cs="Arial"/>
          <w:sz w:val="22"/>
          <w:szCs w:val="22"/>
        </w:rPr>
        <w:t xml:space="preserve"> wyłącznik dwubiegunowy. Montaż systemu ogrzewania elektrycznego </w:t>
      </w:r>
      <w:r w:rsidR="00DC550A" w:rsidRPr="00210C55">
        <w:rPr>
          <w:rFonts w:ascii="Arial" w:hAnsi="Arial" w:cs="Arial"/>
          <w:sz w:val="22"/>
          <w:szCs w:val="22"/>
        </w:rPr>
        <w:t>należy</w:t>
      </w:r>
      <w:r w:rsidRPr="00210C55">
        <w:rPr>
          <w:rFonts w:ascii="Arial" w:hAnsi="Arial" w:cs="Arial"/>
          <w:sz w:val="22"/>
          <w:szCs w:val="22"/>
        </w:rPr>
        <w:t xml:space="preserve"> wykona</w:t>
      </w:r>
      <w:r w:rsidR="00DC550A" w:rsidRPr="00210C55">
        <w:rPr>
          <w:rFonts w:ascii="Arial" w:hAnsi="Arial" w:cs="Arial"/>
          <w:sz w:val="22"/>
          <w:szCs w:val="22"/>
        </w:rPr>
        <w:t>ć w sposób</w:t>
      </w:r>
      <w:r w:rsidRPr="00210C55">
        <w:rPr>
          <w:rFonts w:ascii="Arial" w:hAnsi="Arial" w:cs="Arial"/>
          <w:sz w:val="22"/>
          <w:szCs w:val="22"/>
        </w:rPr>
        <w:t xml:space="preserve"> </w:t>
      </w:r>
      <w:r w:rsidR="00DC550A" w:rsidRPr="00210C55">
        <w:rPr>
          <w:rFonts w:ascii="Arial" w:hAnsi="Arial" w:cs="Arial"/>
          <w:sz w:val="22"/>
          <w:szCs w:val="22"/>
        </w:rPr>
        <w:t>umożliwiający</w:t>
      </w:r>
      <w:r w:rsidRPr="00210C55">
        <w:rPr>
          <w:rFonts w:ascii="Arial" w:hAnsi="Arial" w:cs="Arial"/>
          <w:sz w:val="22"/>
          <w:szCs w:val="22"/>
        </w:rPr>
        <w:t xml:space="preserve"> łatw</w:t>
      </w:r>
      <w:r w:rsidR="00DC550A" w:rsidRPr="00210C55">
        <w:rPr>
          <w:rFonts w:ascii="Arial" w:hAnsi="Arial" w:cs="Arial"/>
          <w:sz w:val="22"/>
          <w:szCs w:val="22"/>
        </w:rPr>
        <w:t>y</w:t>
      </w:r>
      <w:r w:rsidRPr="00210C55">
        <w:rPr>
          <w:rFonts w:ascii="Arial" w:hAnsi="Arial" w:cs="Arial"/>
          <w:sz w:val="22"/>
          <w:szCs w:val="22"/>
        </w:rPr>
        <w:t xml:space="preserve"> demont</w:t>
      </w:r>
      <w:r w:rsidR="00DC550A" w:rsidRPr="00210C55">
        <w:rPr>
          <w:rFonts w:ascii="Arial" w:hAnsi="Arial" w:cs="Arial"/>
          <w:sz w:val="22"/>
          <w:szCs w:val="22"/>
        </w:rPr>
        <w:t>aż aparatury</w:t>
      </w:r>
      <w:r w:rsidRPr="00210C55">
        <w:rPr>
          <w:rFonts w:ascii="Arial" w:hAnsi="Arial" w:cs="Arial"/>
          <w:sz w:val="22"/>
          <w:szCs w:val="22"/>
        </w:rPr>
        <w:t xml:space="preserve"> bez uszkodzenia elementów ogrzewania.</w:t>
      </w:r>
      <w:r w:rsidR="00DC550A" w:rsidRPr="00210C55">
        <w:rPr>
          <w:rFonts w:ascii="Arial" w:hAnsi="Arial" w:cs="Arial"/>
          <w:sz w:val="22"/>
          <w:szCs w:val="22"/>
        </w:rPr>
        <w:t xml:space="preserve"> System ogrzewania elektrycznego należy ująć w zakresie  branży elektrycznej.</w:t>
      </w:r>
    </w:p>
    <w:p w14:paraId="2CBBA0C9" w14:textId="77777777" w:rsidR="00BF207A" w:rsidRPr="00210C55" w:rsidRDefault="00BF207A" w:rsidP="00B818DB">
      <w:pPr>
        <w:jc w:val="both"/>
        <w:rPr>
          <w:rFonts w:ascii="Arial" w:hAnsi="Arial" w:cs="Arial"/>
          <w:sz w:val="22"/>
          <w:szCs w:val="22"/>
        </w:rPr>
      </w:pPr>
      <w:r w:rsidRPr="00210C55">
        <w:rPr>
          <w:rFonts w:ascii="Arial" w:hAnsi="Arial"/>
          <w:sz w:val="22"/>
        </w:rPr>
        <w:t xml:space="preserve">Inicjatory blokad oraz elementy wykonawcze blokad zainstalowane na obiekcie należy </w:t>
      </w:r>
      <w:r w:rsidR="00DC550A" w:rsidRPr="00210C55">
        <w:rPr>
          <w:rFonts w:ascii="Arial" w:hAnsi="Arial"/>
          <w:sz w:val="22"/>
        </w:rPr>
        <w:t xml:space="preserve">oznaczyć trwale i </w:t>
      </w:r>
      <w:r w:rsidRPr="00210C55">
        <w:rPr>
          <w:rFonts w:ascii="Arial" w:hAnsi="Arial"/>
          <w:sz w:val="22"/>
        </w:rPr>
        <w:t xml:space="preserve">wyraźnie </w:t>
      </w:r>
      <w:r w:rsidR="00DC550A" w:rsidRPr="00210C55">
        <w:rPr>
          <w:rFonts w:ascii="Arial" w:hAnsi="Arial"/>
          <w:sz w:val="22"/>
        </w:rPr>
        <w:t>(czerwona tabliczka z białym opisem)</w:t>
      </w:r>
      <w:r w:rsidRPr="00210C55">
        <w:rPr>
          <w:rFonts w:ascii="Arial" w:hAnsi="Arial"/>
          <w:sz w:val="22"/>
        </w:rPr>
        <w:t>.</w:t>
      </w:r>
    </w:p>
    <w:p w14:paraId="3513FB7D" w14:textId="77777777" w:rsidR="00B818DB" w:rsidRPr="00210C55" w:rsidRDefault="00B818DB" w:rsidP="00B818DB">
      <w:pPr>
        <w:jc w:val="both"/>
        <w:rPr>
          <w:rFonts w:ascii="Arial" w:hAnsi="Arial" w:cs="Arial"/>
          <w:sz w:val="22"/>
          <w:szCs w:val="22"/>
        </w:rPr>
      </w:pPr>
    </w:p>
    <w:p w14:paraId="5AA3B44A" w14:textId="77777777" w:rsidR="007A39C1" w:rsidRDefault="00BF207A" w:rsidP="00401690">
      <w:pPr>
        <w:jc w:val="both"/>
        <w:rPr>
          <w:rFonts w:ascii="Arial" w:hAnsi="Arial" w:cs="Arial"/>
          <w:sz w:val="22"/>
          <w:szCs w:val="22"/>
        </w:rPr>
      </w:pPr>
      <w:r w:rsidRPr="00210C55">
        <w:rPr>
          <w:rFonts w:ascii="Arial" w:hAnsi="Arial" w:cs="Arial"/>
          <w:sz w:val="22"/>
          <w:szCs w:val="22"/>
        </w:rPr>
        <w:t>Każdy przyrząd pomiarowy, oraz element wykonawczy (zawór) powinien być wyposażony</w:t>
      </w:r>
      <w:r w:rsidR="00763845">
        <w:rPr>
          <w:rFonts w:ascii="Arial" w:hAnsi="Arial" w:cs="Arial"/>
          <w:sz w:val="22"/>
          <w:szCs w:val="22"/>
        </w:rPr>
        <w:t xml:space="preserve">    </w:t>
      </w:r>
      <w:r w:rsidRPr="00210C55">
        <w:rPr>
          <w:rFonts w:ascii="Arial" w:hAnsi="Arial" w:cs="Arial"/>
          <w:sz w:val="22"/>
          <w:szCs w:val="22"/>
        </w:rPr>
        <w:t xml:space="preserve"> w tabliczkę znamionową wykonaną ze stali nierdzewnej, zamocowaną na stałe. Tabliczka znamionowa powinna zawierać pełny wykaz parametrów</w:t>
      </w:r>
      <w:r w:rsidR="005F5C2D" w:rsidRPr="00210C55">
        <w:rPr>
          <w:rFonts w:ascii="Arial" w:hAnsi="Arial" w:cs="Arial"/>
          <w:sz w:val="22"/>
          <w:szCs w:val="22"/>
        </w:rPr>
        <w:t xml:space="preserve"> oraz charakterystykę przyrządu</w:t>
      </w:r>
      <w:r w:rsidR="001422D4" w:rsidRPr="00210C55">
        <w:rPr>
          <w:rFonts w:ascii="Arial" w:hAnsi="Arial" w:cs="Arial"/>
          <w:sz w:val="22"/>
          <w:szCs w:val="22"/>
        </w:rPr>
        <w:t xml:space="preserve"> </w:t>
      </w:r>
      <w:r w:rsidR="00763845">
        <w:rPr>
          <w:rFonts w:ascii="Arial" w:hAnsi="Arial" w:cs="Arial"/>
          <w:sz w:val="22"/>
          <w:szCs w:val="22"/>
        </w:rPr>
        <w:t xml:space="preserve">      </w:t>
      </w:r>
      <w:r w:rsidR="001422D4" w:rsidRPr="00210C55">
        <w:rPr>
          <w:rFonts w:ascii="Arial" w:hAnsi="Arial" w:cs="Arial"/>
          <w:sz w:val="22"/>
          <w:szCs w:val="22"/>
        </w:rPr>
        <w:t>i być zamontowana w sposób umożliwiający odczyt umieszczonych na niej informacji</w:t>
      </w:r>
      <w:r w:rsidR="005F5C2D" w:rsidRPr="00210C55">
        <w:rPr>
          <w:rFonts w:ascii="Arial" w:hAnsi="Arial" w:cs="Arial"/>
          <w:sz w:val="22"/>
          <w:szCs w:val="22"/>
        </w:rPr>
        <w:t>.</w:t>
      </w:r>
    </w:p>
    <w:p w14:paraId="55485878" w14:textId="77777777" w:rsidR="00B2374E" w:rsidRDefault="00B2374E" w:rsidP="00401690">
      <w:pPr>
        <w:jc w:val="both"/>
        <w:rPr>
          <w:rFonts w:ascii="Arial" w:hAnsi="Arial" w:cs="Arial"/>
          <w:sz w:val="22"/>
          <w:szCs w:val="22"/>
        </w:rPr>
      </w:pPr>
    </w:p>
    <w:p w14:paraId="5376C869" w14:textId="77777777" w:rsidR="006E4015" w:rsidRDefault="006E4015" w:rsidP="00401690">
      <w:pPr>
        <w:jc w:val="both"/>
        <w:rPr>
          <w:rFonts w:ascii="Arial" w:hAnsi="Arial" w:cs="Arial"/>
          <w:sz w:val="22"/>
          <w:szCs w:val="22"/>
        </w:rPr>
      </w:pPr>
    </w:p>
    <w:p w14:paraId="0EF355AA" w14:textId="77777777" w:rsidR="007A39C1" w:rsidRPr="00131E4B" w:rsidRDefault="007A39C1" w:rsidP="00131E4B">
      <w:pPr>
        <w:pStyle w:val="Nagwek1"/>
        <w:numPr>
          <w:ilvl w:val="2"/>
          <w:numId w:val="1"/>
        </w:numPr>
        <w:tabs>
          <w:tab w:val="clear" w:pos="1440"/>
          <w:tab w:val="num" w:pos="709"/>
        </w:tabs>
        <w:ind w:left="709" w:hanging="709"/>
        <w:jc w:val="both"/>
        <w:rPr>
          <w:rFonts w:cs="Arial"/>
          <w:szCs w:val="22"/>
        </w:rPr>
      </w:pPr>
      <w:bookmarkStart w:id="23" w:name="_Toc475077762"/>
      <w:r w:rsidRPr="00131E4B">
        <w:rPr>
          <w:rFonts w:cs="Arial"/>
          <w:szCs w:val="22"/>
        </w:rPr>
        <w:t>Dostęp do aparatury obiektowej</w:t>
      </w:r>
      <w:bookmarkEnd w:id="23"/>
    </w:p>
    <w:p w14:paraId="282A155B" w14:textId="77777777" w:rsidR="007A39C1" w:rsidRPr="00210C55" w:rsidRDefault="007A39C1" w:rsidP="00747DCD"/>
    <w:p w14:paraId="7181F92E" w14:textId="77777777" w:rsidR="00B818DB" w:rsidRPr="00210C55" w:rsidRDefault="007A39C1" w:rsidP="00B818DB">
      <w:pPr>
        <w:jc w:val="both"/>
        <w:rPr>
          <w:rFonts w:ascii="Arial" w:hAnsi="Arial" w:cs="Arial"/>
          <w:sz w:val="22"/>
          <w:szCs w:val="22"/>
        </w:rPr>
      </w:pPr>
      <w:r w:rsidRPr="00210C55">
        <w:rPr>
          <w:rFonts w:ascii="Arial" w:hAnsi="Arial" w:cs="Arial"/>
          <w:sz w:val="22"/>
          <w:szCs w:val="22"/>
        </w:rPr>
        <w:t xml:space="preserve">Aparatura obiektowa i jej elementy, takie jak zwężki pomiarowe, czujniki temperatury, itp. oraz zawory odcinające przyrządy od rurociągów lub aparatów technologicznych </w:t>
      </w:r>
      <w:r w:rsidR="001422D4" w:rsidRPr="00210C55">
        <w:rPr>
          <w:rFonts w:ascii="Arial" w:hAnsi="Arial" w:cs="Arial"/>
          <w:sz w:val="22"/>
          <w:szCs w:val="22"/>
        </w:rPr>
        <w:t>muszą</w:t>
      </w:r>
      <w:r w:rsidRPr="00210C55">
        <w:rPr>
          <w:rFonts w:ascii="Arial" w:hAnsi="Arial" w:cs="Arial"/>
          <w:sz w:val="22"/>
          <w:szCs w:val="22"/>
        </w:rPr>
        <w:t xml:space="preserve"> mieć zapewniony łatwy </w:t>
      </w:r>
      <w:r w:rsidR="001422D4" w:rsidRPr="00210C55">
        <w:rPr>
          <w:rFonts w:ascii="Arial" w:hAnsi="Arial" w:cs="Arial"/>
          <w:sz w:val="22"/>
          <w:szCs w:val="22"/>
        </w:rPr>
        <w:t xml:space="preserve">i bezpieczny </w:t>
      </w:r>
      <w:r w:rsidRPr="00210C55">
        <w:rPr>
          <w:rFonts w:ascii="Arial" w:hAnsi="Arial" w:cs="Arial"/>
          <w:sz w:val="22"/>
          <w:szCs w:val="22"/>
        </w:rPr>
        <w:t>dostęp z podestów</w:t>
      </w:r>
      <w:r w:rsidR="001422D4" w:rsidRPr="00210C55">
        <w:rPr>
          <w:rFonts w:ascii="Arial" w:hAnsi="Arial" w:cs="Arial"/>
          <w:sz w:val="22"/>
          <w:szCs w:val="22"/>
        </w:rPr>
        <w:t>. Ewentualny dostęp do aparatury obiektowej z mobilnych podestów</w:t>
      </w:r>
      <w:r w:rsidRPr="00210C55">
        <w:rPr>
          <w:rFonts w:ascii="Arial" w:hAnsi="Arial" w:cs="Arial"/>
          <w:sz w:val="22"/>
          <w:szCs w:val="22"/>
        </w:rPr>
        <w:t xml:space="preserve"> </w:t>
      </w:r>
      <w:r w:rsidR="001422D4" w:rsidRPr="00210C55">
        <w:rPr>
          <w:rFonts w:ascii="Arial" w:hAnsi="Arial" w:cs="Arial"/>
          <w:sz w:val="22"/>
          <w:szCs w:val="22"/>
        </w:rPr>
        <w:t>musi być uzgodniony i zaakceptowany przez Kupującego</w:t>
      </w:r>
      <w:r w:rsidR="00B818DB" w:rsidRPr="00210C55">
        <w:rPr>
          <w:rFonts w:ascii="Arial" w:hAnsi="Arial" w:cs="Arial"/>
          <w:sz w:val="22"/>
          <w:szCs w:val="22"/>
        </w:rPr>
        <w:t>.</w:t>
      </w:r>
    </w:p>
    <w:p w14:paraId="22415199" w14:textId="77777777" w:rsidR="00B818DB" w:rsidRPr="00210C55" w:rsidRDefault="00B818DB" w:rsidP="001422D4">
      <w:pPr>
        <w:ind w:left="708"/>
        <w:jc w:val="both"/>
        <w:rPr>
          <w:rFonts w:ascii="Arial" w:hAnsi="Arial" w:cs="Arial"/>
          <w:sz w:val="22"/>
          <w:szCs w:val="22"/>
        </w:rPr>
      </w:pPr>
    </w:p>
    <w:p w14:paraId="3EE42609" w14:textId="77777777" w:rsidR="007A39C1" w:rsidRPr="00210C55" w:rsidRDefault="007A39C1" w:rsidP="00B818DB">
      <w:pPr>
        <w:jc w:val="both"/>
        <w:rPr>
          <w:rFonts w:ascii="Arial" w:hAnsi="Arial" w:cs="Arial"/>
          <w:sz w:val="22"/>
          <w:szCs w:val="22"/>
        </w:rPr>
      </w:pPr>
      <w:r w:rsidRPr="00210C55">
        <w:rPr>
          <w:rFonts w:ascii="Arial" w:hAnsi="Arial" w:cs="Arial"/>
          <w:sz w:val="22"/>
          <w:szCs w:val="22"/>
        </w:rPr>
        <w:t>Aby ułatwić odczyt wskazań, aparatura obi</w:t>
      </w:r>
      <w:r w:rsidR="00B818DB" w:rsidRPr="00210C55">
        <w:rPr>
          <w:rFonts w:ascii="Arial" w:hAnsi="Arial" w:cs="Arial"/>
          <w:sz w:val="22"/>
          <w:szCs w:val="22"/>
        </w:rPr>
        <w:t xml:space="preserve">ektowa </w:t>
      </w:r>
      <w:r w:rsidR="00DD055D">
        <w:rPr>
          <w:rFonts w:ascii="Arial" w:hAnsi="Arial" w:cs="Arial"/>
          <w:sz w:val="22"/>
          <w:szCs w:val="22"/>
        </w:rPr>
        <w:t>musi</w:t>
      </w:r>
      <w:r w:rsidR="00B818DB" w:rsidRPr="00210C55">
        <w:rPr>
          <w:rFonts w:ascii="Arial" w:hAnsi="Arial" w:cs="Arial"/>
          <w:sz w:val="22"/>
          <w:szCs w:val="22"/>
        </w:rPr>
        <w:t xml:space="preserve"> być montowana na</w:t>
      </w:r>
      <w:r w:rsidR="00210C55">
        <w:rPr>
          <w:rFonts w:ascii="Arial" w:hAnsi="Arial" w:cs="Arial"/>
          <w:sz w:val="22"/>
          <w:szCs w:val="22"/>
        </w:rPr>
        <w:t xml:space="preserve"> </w:t>
      </w:r>
      <w:r w:rsidRPr="00210C55">
        <w:rPr>
          <w:rFonts w:ascii="Arial" w:hAnsi="Arial" w:cs="Arial"/>
          <w:sz w:val="22"/>
          <w:szCs w:val="22"/>
        </w:rPr>
        <w:t xml:space="preserve">wspornikach/podstawach, tak żeby środkowy punkt przyrządu znajdował się na poziomie </w:t>
      </w:r>
      <w:smartTag w:uri="urn:schemas-microsoft-com:office:smarttags" w:element="metricconverter">
        <w:smartTagPr>
          <w:attr w:name="ProductID" w:val="1,5 m"/>
        </w:smartTagPr>
        <w:r w:rsidRPr="00210C55">
          <w:rPr>
            <w:rFonts w:ascii="Arial" w:hAnsi="Arial" w:cs="Arial"/>
            <w:sz w:val="22"/>
            <w:szCs w:val="22"/>
          </w:rPr>
          <w:t>1,5 m</w:t>
        </w:r>
      </w:smartTag>
      <w:r w:rsidRPr="00210C55">
        <w:rPr>
          <w:rFonts w:ascii="Arial" w:hAnsi="Arial" w:cs="Arial"/>
          <w:sz w:val="22"/>
          <w:szCs w:val="22"/>
        </w:rPr>
        <w:t xml:space="preserve"> nad podestami lub pomostami obsługowymi. Przyrządy powinny zawsze być instalowane w miejscach łatwo dostępnych. Nie wolno instalować sprzętu w miejscach o utrudnionym dostępie – pod drabinami lub schodami. </w:t>
      </w:r>
    </w:p>
    <w:p w14:paraId="5193FDBC" w14:textId="77777777" w:rsidR="001422D4" w:rsidRPr="00210C55" w:rsidRDefault="001422D4" w:rsidP="001422D4">
      <w:pPr>
        <w:ind w:left="708"/>
        <w:jc w:val="both"/>
        <w:rPr>
          <w:rFonts w:ascii="Arial" w:hAnsi="Arial" w:cs="Arial"/>
          <w:sz w:val="22"/>
          <w:szCs w:val="22"/>
        </w:rPr>
      </w:pPr>
    </w:p>
    <w:p w14:paraId="357A06AA" w14:textId="77777777" w:rsidR="00325C56" w:rsidRDefault="008970CC" w:rsidP="00DC7768">
      <w:pPr>
        <w:jc w:val="both"/>
        <w:rPr>
          <w:rFonts w:ascii="Arial" w:hAnsi="Arial" w:cs="Arial"/>
          <w:sz w:val="22"/>
          <w:szCs w:val="22"/>
        </w:rPr>
      </w:pPr>
      <w:r w:rsidRPr="00210C55">
        <w:rPr>
          <w:rFonts w:ascii="Arial" w:hAnsi="Arial" w:cs="Arial"/>
          <w:sz w:val="22"/>
          <w:szCs w:val="22"/>
        </w:rPr>
        <w:t xml:space="preserve">Skrzynki połączeniowe do kabli wielożyłowych </w:t>
      </w:r>
      <w:r w:rsidR="001C710A">
        <w:rPr>
          <w:rFonts w:ascii="Arial" w:hAnsi="Arial" w:cs="Arial"/>
          <w:sz w:val="22"/>
          <w:szCs w:val="22"/>
        </w:rPr>
        <w:t>muszą</w:t>
      </w:r>
      <w:r w:rsidRPr="00210C55">
        <w:rPr>
          <w:rFonts w:ascii="Arial" w:hAnsi="Arial" w:cs="Arial"/>
          <w:sz w:val="22"/>
          <w:szCs w:val="22"/>
        </w:rPr>
        <w:t xml:space="preserve"> być montowane w miejscu łatwo dostępnym, około </w:t>
      </w:r>
      <w:smartTag w:uri="urn:schemas-microsoft-com:office:smarttags" w:element="metricconverter">
        <w:smartTagPr>
          <w:attr w:name="ProductID" w:val="1,5 m"/>
        </w:smartTagPr>
        <w:r w:rsidRPr="00210C55">
          <w:rPr>
            <w:rFonts w:ascii="Arial" w:hAnsi="Arial" w:cs="Arial"/>
            <w:sz w:val="22"/>
            <w:szCs w:val="22"/>
          </w:rPr>
          <w:t>1,5</w:t>
        </w:r>
        <w:r w:rsidR="00626F89" w:rsidRPr="00210C55">
          <w:rPr>
            <w:rFonts w:ascii="Arial" w:hAnsi="Arial" w:cs="Arial"/>
            <w:sz w:val="22"/>
            <w:szCs w:val="22"/>
          </w:rPr>
          <w:t xml:space="preserve"> </w:t>
        </w:r>
        <w:r w:rsidRPr="00210C55">
          <w:rPr>
            <w:rFonts w:ascii="Arial" w:hAnsi="Arial" w:cs="Arial"/>
            <w:sz w:val="22"/>
            <w:szCs w:val="22"/>
          </w:rPr>
          <w:t>m</w:t>
        </w:r>
      </w:smartTag>
      <w:r w:rsidRPr="00210C55">
        <w:rPr>
          <w:rFonts w:ascii="Arial" w:hAnsi="Arial" w:cs="Arial"/>
          <w:sz w:val="22"/>
          <w:szCs w:val="22"/>
        </w:rPr>
        <w:t xml:space="preserve"> nad podestem, aby zapewnić łatwą obsługę. </w:t>
      </w:r>
      <w:r w:rsidR="00626F89" w:rsidRPr="00210C55">
        <w:rPr>
          <w:rFonts w:ascii="Arial" w:hAnsi="Arial" w:cs="Arial"/>
          <w:sz w:val="22"/>
          <w:szCs w:val="22"/>
        </w:rPr>
        <w:t>Należy zachować</w:t>
      </w:r>
      <w:r w:rsidRPr="00210C55">
        <w:rPr>
          <w:rFonts w:ascii="Arial" w:hAnsi="Arial" w:cs="Arial"/>
          <w:sz w:val="22"/>
          <w:szCs w:val="22"/>
        </w:rPr>
        <w:t xml:space="preserve"> </w:t>
      </w:r>
      <w:r w:rsidR="00626F89" w:rsidRPr="00210C55">
        <w:rPr>
          <w:rFonts w:ascii="Arial" w:hAnsi="Arial" w:cs="Arial"/>
          <w:sz w:val="22"/>
          <w:szCs w:val="22"/>
        </w:rPr>
        <w:t xml:space="preserve">odpowiedni </w:t>
      </w:r>
      <w:r w:rsidRPr="00210C55">
        <w:rPr>
          <w:rFonts w:ascii="Arial" w:hAnsi="Arial" w:cs="Arial"/>
          <w:sz w:val="22"/>
          <w:szCs w:val="22"/>
        </w:rPr>
        <w:t>odstęp miedzy nimi a elementami konstrukcji, do których, mają być zamontowane. Odstęp powinien być ustalony stosownie do grubości przewidywanej izolacji</w:t>
      </w:r>
      <w:r w:rsidR="00771778" w:rsidRPr="00210C55">
        <w:rPr>
          <w:rFonts w:ascii="Arial" w:hAnsi="Arial" w:cs="Arial"/>
          <w:sz w:val="22"/>
          <w:szCs w:val="22"/>
        </w:rPr>
        <w:t xml:space="preserve"> termicznej lub izolacji ognioodpornej. Wszystkie skrzynki połączeniowe </w:t>
      </w:r>
      <w:r w:rsidR="001B15C7">
        <w:rPr>
          <w:rFonts w:ascii="Arial" w:hAnsi="Arial" w:cs="Arial"/>
          <w:sz w:val="22"/>
          <w:szCs w:val="22"/>
        </w:rPr>
        <w:t>muszą</w:t>
      </w:r>
      <w:r w:rsidR="00771778" w:rsidRPr="00210C55">
        <w:rPr>
          <w:rFonts w:ascii="Arial" w:hAnsi="Arial" w:cs="Arial"/>
          <w:sz w:val="22"/>
          <w:szCs w:val="22"/>
        </w:rPr>
        <w:t xml:space="preserve"> być opisane na zewnętrznej stronie pokryw zamykających, takie samo oznaczenie </w:t>
      </w:r>
      <w:r w:rsidR="001B15C7">
        <w:rPr>
          <w:rFonts w:ascii="Arial" w:hAnsi="Arial" w:cs="Arial"/>
          <w:sz w:val="22"/>
          <w:szCs w:val="22"/>
        </w:rPr>
        <w:t>musi</w:t>
      </w:r>
      <w:r w:rsidR="00771778" w:rsidRPr="00210C55">
        <w:rPr>
          <w:rFonts w:ascii="Arial" w:hAnsi="Arial" w:cs="Arial"/>
          <w:sz w:val="22"/>
          <w:szCs w:val="22"/>
        </w:rPr>
        <w:t xml:space="preserve"> być umieszczone na kablach wieloparowych wychodzących ze skrzynki.   </w:t>
      </w:r>
    </w:p>
    <w:p w14:paraId="255E7AC8" w14:textId="77777777" w:rsidR="00296A2E" w:rsidRPr="00DC7768" w:rsidRDefault="00771778" w:rsidP="00DC7768">
      <w:pPr>
        <w:jc w:val="both"/>
        <w:rPr>
          <w:rFonts w:ascii="Arial" w:hAnsi="Arial" w:cs="Arial"/>
          <w:sz w:val="22"/>
          <w:szCs w:val="22"/>
        </w:rPr>
      </w:pPr>
      <w:r w:rsidRPr="00210C55">
        <w:rPr>
          <w:rFonts w:ascii="Arial" w:hAnsi="Arial" w:cs="Arial"/>
          <w:sz w:val="22"/>
          <w:szCs w:val="22"/>
        </w:rPr>
        <w:t xml:space="preserve">                                                                                                           </w:t>
      </w:r>
    </w:p>
    <w:p w14:paraId="34990806" w14:textId="77777777" w:rsidR="007D4589" w:rsidRPr="00131E4B" w:rsidRDefault="007D4589" w:rsidP="00131E4B">
      <w:pPr>
        <w:pStyle w:val="Nagwek1"/>
        <w:numPr>
          <w:ilvl w:val="2"/>
          <w:numId w:val="1"/>
        </w:numPr>
        <w:tabs>
          <w:tab w:val="clear" w:pos="1440"/>
          <w:tab w:val="num" w:pos="709"/>
        </w:tabs>
        <w:ind w:left="709" w:hanging="709"/>
        <w:jc w:val="both"/>
        <w:rPr>
          <w:rFonts w:cs="Arial"/>
          <w:szCs w:val="22"/>
        </w:rPr>
      </w:pPr>
      <w:bookmarkStart w:id="24" w:name="_Toc475077763"/>
      <w:r w:rsidRPr="00131E4B">
        <w:rPr>
          <w:rFonts w:cs="Arial"/>
          <w:szCs w:val="22"/>
        </w:rPr>
        <w:t>Pomiary przepływu</w:t>
      </w:r>
      <w:bookmarkEnd w:id="24"/>
    </w:p>
    <w:p w14:paraId="6DD59EF3" w14:textId="77777777" w:rsidR="0018614E" w:rsidRPr="00534DA0" w:rsidRDefault="0018614E" w:rsidP="0018614E"/>
    <w:p w14:paraId="373FC923" w14:textId="77777777" w:rsidR="0018614E" w:rsidRDefault="00A11D17" w:rsidP="00B818DB">
      <w:pPr>
        <w:pStyle w:val="Nagwek1"/>
        <w:numPr>
          <w:ilvl w:val="3"/>
          <w:numId w:val="1"/>
        </w:numPr>
        <w:tabs>
          <w:tab w:val="clear" w:pos="2160"/>
          <w:tab w:val="num" w:pos="851"/>
        </w:tabs>
        <w:ind w:left="851" w:hanging="851"/>
      </w:pPr>
      <w:bookmarkStart w:id="25" w:name="_Toc475077764"/>
      <w:r>
        <w:t>Zwężki pomiarowe</w:t>
      </w:r>
      <w:bookmarkEnd w:id="25"/>
    </w:p>
    <w:p w14:paraId="25141D1B" w14:textId="77777777" w:rsidR="0018614E" w:rsidRDefault="0018614E" w:rsidP="00747DCD">
      <w:pPr>
        <w:tabs>
          <w:tab w:val="left" w:pos="284"/>
        </w:tabs>
        <w:ind w:firstLine="709"/>
      </w:pPr>
    </w:p>
    <w:p w14:paraId="0FAD6309" w14:textId="77777777" w:rsidR="00BD4EDA" w:rsidRPr="00E22EDB" w:rsidRDefault="00E22EDB" w:rsidP="00B818DB">
      <w:pPr>
        <w:tabs>
          <w:tab w:val="left" w:pos="284"/>
        </w:tabs>
        <w:jc w:val="both"/>
        <w:rPr>
          <w:rFonts w:cs="Arial"/>
          <w:szCs w:val="22"/>
        </w:rPr>
      </w:pPr>
      <w:r w:rsidRPr="00E22EDB">
        <w:rPr>
          <w:rFonts w:ascii="Arial" w:hAnsi="Arial" w:cs="Arial"/>
          <w:sz w:val="22"/>
          <w:szCs w:val="22"/>
        </w:rPr>
        <w:t>Typow</w:t>
      </w:r>
      <w:r>
        <w:rPr>
          <w:rFonts w:ascii="Arial" w:hAnsi="Arial" w:cs="Arial"/>
          <w:sz w:val="22"/>
          <w:szCs w:val="22"/>
        </w:rPr>
        <w:t>ą</w:t>
      </w:r>
      <w:r w:rsidRPr="00E22EDB">
        <w:rPr>
          <w:rFonts w:ascii="Arial" w:hAnsi="Arial" w:cs="Arial"/>
          <w:sz w:val="22"/>
          <w:szCs w:val="22"/>
        </w:rPr>
        <w:t xml:space="preserve"> i </w:t>
      </w:r>
      <w:r w:rsidR="00BD4EDA" w:rsidRPr="00E22EDB">
        <w:rPr>
          <w:rFonts w:ascii="Arial" w:hAnsi="Arial" w:cs="Arial"/>
          <w:sz w:val="22"/>
          <w:szCs w:val="22"/>
        </w:rPr>
        <w:t xml:space="preserve">najczęściej </w:t>
      </w:r>
      <w:r w:rsidR="00556DF1" w:rsidRPr="00E22EDB">
        <w:rPr>
          <w:rFonts w:ascii="Arial" w:hAnsi="Arial" w:cs="Arial"/>
          <w:sz w:val="22"/>
          <w:szCs w:val="22"/>
        </w:rPr>
        <w:t>stosowan</w:t>
      </w:r>
      <w:r>
        <w:rPr>
          <w:rFonts w:ascii="Arial" w:hAnsi="Arial" w:cs="Arial"/>
          <w:sz w:val="22"/>
          <w:szCs w:val="22"/>
        </w:rPr>
        <w:t>ą</w:t>
      </w:r>
      <w:r w:rsidR="00556DF1" w:rsidRPr="00E22EDB">
        <w:rPr>
          <w:rFonts w:ascii="Arial" w:hAnsi="Arial" w:cs="Arial"/>
          <w:sz w:val="22"/>
          <w:szCs w:val="22"/>
        </w:rPr>
        <w:t xml:space="preserve"> </w:t>
      </w:r>
      <w:r>
        <w:rPr>
          <w:rFonts w:ascii="Arial" w:hAnsi="Arial" w:cs="Arial"/>
          <w:sz w:val="22"/>
          <w:szCs w:val="22"/>
        </w:rPr>
        <w:t xml:space="preserve">zwężką </w:t>
      </w:r>
      <w:r w:rsidR="007F765B" w:rsidRPr="00E22EDB">
        <w:rPr>
          <w:rFonts w:ascii="Arial" w:hAnsi="Arial" w:cs="Arial"/>
          <w:sz w:val="22"/>
          <w:szCs w:val="22"/>
        </w:rPr>
        <w:t xml:space="preserve">jest kryza </w:t>
      </w:r>
      <w:r w:rsidR="00B818DB">
        <w:rPr>
          <w:rFonts w:ascii="Arial" w:hAnsi="Arial" w:cs="Arial"/>
          <w:sz w:val="22"/>
          <w:szCs w:val="22"/>
        </w:rPr>
        <w:t xml:space="preserve">pomiarowa </w:t>
      </w:r>
      <w:r w:rsidR="007F765B" w:rsidRPr="00E22EDB">
        <w:rPr>
          <w:rFonts w:ascii="Arial" w:hAnsi="Arial" w:cs="Arial"/>
          <w:sz w:val="22"/>
          <w:szCs w:val="22"/>
        </w:rPr>
        <w:t>ostro-krawędziowa</w:t>
      </w:r>
      <w:r w:rsidR="00BD4EDA" w:rsidRPr="00E22EDB">
        <w:rPr>
          <w:rFonts w:ascii="Arial" w:hAnsi="Arial" w:cs="Arial"/>
          <w:sz w:val="22"/>
          <w:szCs w:val="22"/>
        </w:rPr>
        <w:t xml:space="preserve"> </w:t>
      </w:r>
      <w:r w:rsidR="00763845">
        <w:rPr>
          <w:rFonts w:ascii="Arial" w:hAnsi="Arial" w:cs="Arial"/>
          <w:sz w:val="22"/>
          <w:szCs w:val="22"/>
        </w:rPr>
        <w:t xml:space="preserve">                 </w:t>
      </w:r>
      <w:r w:rsidR="007F765B" w:rsidRPr="00E22EDB">
        <w:rPr>
          <w:rFonts w:ascii="Arial" w:hAnsi="Arial" w:cs="Arial"/>
          <w:sz w:val="22"/>
          <w:szCs w:val="22"/>
        </w:rPr>
        <w:t>z odbiorem kołnierzowym ciśnienia, symetryczna, współosiowa.</w:t>
      </w:r>
    </w:p>
    <w:p w14:paraId="09BD1C07" w14:textId="77777777" w:rsidR="00B818DB" w:rsidRDefault="00B818DB" w:rsidP="00B818DB">
      <w:pPr>
        <w:tabs>
          <w:tab w:val="left" w:pos="284"/>
        </w:tabs>
        <w:jc w:val="both"/>
        <w:rPr>
          <w:rFonts w:ascii="Arial" w:hAnsi="Arial" w:cs="Arial"/>
          <w:sz w:val="22"/>
          <w:szCs w:val="22"/>
        </w:rPr>
      </w:pPr>
    </w:p>
    <w:p w14:paraId="36E8DE28" w14:textId="77777777" w:rsidR="00243788" w:rsidRPr="003A780B" w:rsidRDefault="00243788" w:rsidP="00B818DB">
      <w:pPr>
        <w:tabs>
          <w:tab w:val="left" w:pos="284"/>
        </w:tabs>
        <w:jc w:val="both"/>
        <w:rPr>
          <w:rFonts w:ascii="Arial" w:hAnsi="Arial" w:cs="Arial"/>
          <w:sz w:val="22"/>
          <w:szCs w:val="22"/>
        </w:rPr>
      </w:pPr>
      <w:r w:rsidRPr="00E22EDB">
        <w:rPr>
          <w:rFonts w:ascii="Arial" w:hAnsi="Arial" w:cs="Arial"/>
          <w:sz w:val="22"/>
          <w:szCs w:val="22"/>
        </w:rPr>
        <w:lastRenderedPageBreak/>
        <w:t xml:space="preserve">Stosowane zwężki pomiarowe </w:t>
      </w:r>
      <w:r w:rsidR="008F6CAF" w:rsidRPr="00E22EDB">
        <w:rPr>
          <w:rFonts w:ascii="Arial" w:hAnsi="Arial" w:cs="Arial"/>
          <w:sz w:val="22"/>
          <w:szCs w:val="22"/>
        </w:rPr>
        <w:t>muszą</w:t>
      </w:r>
      <w:r w:rsidRPr="00E22EDB">
        <w:rPr>
          <w:rFonts w:ascii="Arial" w:hAnsi="Arial" w:cs="Arial"/>
          <w:sz w:val="22"/>
          <w:szCs w:val="22"/>
        </w:rPr>
        <w:t xml:space="preserve"> spełniać poniższe wy</w:t>
      </w:r>
      <w:r w:rsidR="00DC1788" w:rsidRPr="00E22EDB">
        <w:rPr>
          <w:rFonts w:ascii="Arial" w:hAnsi="Arial" w:cs="Arial"/>
          <w:sz w:val="22"/>
          <w:szCs w:val="22"/>
        </w:rPr>
        <w:t>mogi</w:t>
      </w:r>
      <w:r w:rsidR="00B818DB">
        <w:rPr>
          <w:rFonts w:ascii="Arial" w:hAnsi="Arial" w:cs="Arial"/>
          <w:sz w:val="22"/>
          <w:szCs w:val="22"/>
        </w:rPr>
        <w:t>.</w:t>
      </w:r>
    </w:p>
    <w:p w14:paraId="1E9F856A" w14:textId="77777777" w:rsidR="00B818DB" w:rsidRDefault="00B818DB" w:rsidP="00461418">
      <w:pPr>
        <w:numPr>
          <w:ilvl w:val="0"/>
          <w:numId w:val="22"/>
        </w:numPr>
        <w:jc w:val="both"/>
        <w:rPr>
          <w:rFonts w:ascii="Arial" w:hAnsi="Arial" w:cs="Arial"/>
          <w:sz w:val="22"/>
          <w:szCs w:val="22"/>
        </w:rPr>
      </w:pPr>
      <w:r>
        <w:rPr>
          <w:rFonts w:ascii="Arial" w:hAnsi="Arial" w:cs="Arial"/>
          <w:sz w:val="22"/>
          <w:szCs w:val="22"/>
        </w:rPr>
        <w:t>K</w:t>
      </w:r>
      <w:r w:rsidR="00243788" w:rsidRPr="00E737E9">
        <w:rPr>
          <w:rFonts w:ascii="Arial" w:hAnsi="Arial" w:cs="Arial"/>
          <w:sz w:val="22"/>
          <w:szCs w:val="22"/>
        </w:rPr>
        <w:t>ołnierze</w:t>
      </w:r>
      <w:r w:rsidR="00E22EDB" w:rsidRPr="00E737E9">
        <w:rPr>
          <w:rFonts w:ascii="Arial" w:hAnsi="Arial" w:cs="Arial"/>
          <w:sz w:val="22"/>
          <w:szCs w:val="22"/>
        </w:rPr>
        <w:t xml:space="preserve"> </w:t>
      </w:r>
      <w:r w:rsidR="00243788" w:rsidRPr="00E737E9">
        <w:rPr>
          <w:rFonts w:ascii="Arial" w:hAnsi="Arial" w:cs="Arial"/>
          <w:sz w:val="22"/>
          <w:szCs w:val="22"/>
        </w:rPr>
        <w:t>do zabudowy zwężki</w:t>
      </w:r>
      <w:r w:rsidR="00E22EDB" w:rsidRPr="00E737E9">
        <w:rPr>
          <w:rFonts w:ascii="Arial" w:hAnsi="Arial" w:cs="Arial"/>
          <w:sz w:val="22"/>
          <w:szCs w:val="22"/>
        </w:rPr>
        <w:t xml:space="preserve">  </w:t>
      </w:r>
      <w:r w:rsidR="00243788" w:rsidRPr="00E737E9">
        <w:rPr>
          <w:rFonts w:ascii="Arial" w:hAnsi="Arial" w:cs="Arial"/>
          <w:sz w:val="22"/>
          <w:szCs w:val="22"/>
        </w:rPr>
        <w:t>szyjkowe, spawane, wyposażone w zaworki odcinające</w:t>
      </w:r>
      <w:r>
        <w:rPr>
          <w:rFonts w:ascii="Arial" w:hAnsi="Arial" w:cs="Arial"/>
          <w:sz w:val="22"/>
          <w:szCs w:val="22"/>
        </w:rPr>
        <w:t>.</w:t>
      </w:r>
    </w:p>
    <w:p w14:paraId="68CE0806" w14:textId="77777777" w:rsidR="00B818DB" w:rsidRPr="00E84583" w:rsidRDefault="00B818DB" w:rsidP="00461418">
      <w:pPr>
        <w:numPr>
          <w:ilvl w:val="0"/>
          <w:numId w:val="22"/>
        </w:numPr>
        <w:jc w:val="both"/>
        <w:rPr>
          <w:rFonts w:ascii="Arial" w:hAnsi="Arial" w:cs="Arial"/>
          <w:sz w:val="22"/>
          <w:szCs w:val="22"/>
        </w:rPr>
      </w:pPr>
      <w:r>
        <w:rPr>
          <w:rFonts w:ascii="Arial" w:hAnsi="Arial" w:cs="Arial"/>
          <w:sz w:val="22"/>
          <w:szCs w:val="22"/>
        </w:rPr>
        <w:t>K</w:t>
      </w:r>
      <w:r w:rsidR="00243788" w:rsidRPr="00B818DB">
        <w:rPr>
          <w:rFonts w:ascii="Arial" w:hAnsi="Arial" w:cs="Arial"/>
          <w:sz w:val="22"/>
          <w:szCs w:val="22"/>
        </w:rPr>
        <w:t>ompaktowy</w:t>
      </w:r>
      <w:r w:rsidR="00E22EDB" w:rsidRPr="00B818DB">
        <w:rPr>
          <w:rFonts w:ascii="Arial" w:hAnsi="Arial" w:cs="Arial"/>
          <w:sz w:val="22"/>
          <w:szCs w:val="22"/>
        </w:rPr>
        <w:t xml:space="preserve"> </w:t>
      </w:r>
      <w:r w:rsidR="00243788" w:rsidRPr="00B818DB">
        <w:rPr>
          <w:rFonts w:ascii="Arial" w:hAnsi="Arial" w:cs="Arial"/>
          <w:sz w:val="22"/>
          <w:szCs w:val="22"/>
        </w:rPr>
        <w:t xml:space="preserve">przepływomierz zwężkowy powinien być stosowany </w:t>
      </w:r>
      <w:r w:rsidR="00556DF1" w:rsidRPr="00B818DB">
        <w:rPr>
          <w:rFonts w:ascii="Arial" w:hAnsi="Arial" w:cs="Arial"/>
          <w:sz w:val="22"/>
          <w:szCs w:val="22"/>
        </w:rPr>
        <w:t>do</w:t>
      </w:r>
      <w:r w:rsidR="00243788" w:rsidRPr="00B818DB">
        <w:rPr>
          <w:rFonts w:ascii="Arial" w:hAnsi="Arial" w:cs="Arial"/>
          <w:sz w:val="22"/>
          <w:szCs w:val="22"/>
        </w:rPr>
        <w:t xml:space="preserve"> rurociągu procesowego </w:t>
      </w:r>
      <w:r w:rsidR="00556DF1" w:rsidRPr="00B818DB">
        <w:rPr>
          <w:rFonts w:ascii="Arial" w:hAnsi="Arial" w:cs="Arial"/>
          <w:sz w:val="22"/>
          <w:szCs w:val="22"/>
        </w:rPr>
        <w:t xml:space="preserve">o </w:t>
      </w:r>
      <w:r w:rsidR="004863CB" w:rsidRPr="00B818DB">
        <w:rPr>
          <w:rFonts w:ascii="Arial" w:hAnsi="Arial" w:cs="Arial"/>
          <w:sz w:val="22"/>
          <w:szCs w:val="22"/>
        </w:rPr>
        <w:t>średnicy</w:t>
      </w:r>
      <w:r w:rsidR="00556DF1" w:rsidRPr="00B818DB">
        <w:rPr>
          <w:rFonts w:ascii="Arial" w:hAnsi="Arial" w:cs="Arial"/>
          <w:sz w:val="22"/>
          <w:szCs w:val="22"/>
        </w:rPr>
        <w:t xml:space="preserve"> </w:t>
      </w:r>
      <w:r w:rsidR="00243788" w:rsidRPr="00B818DB">
        <w:rPr>
          <w:rFonts w:ascii="Arial" w:hAnsi="Arial" w:cs="Arial"/>
          <w:sz w:val="22"/>
          <w:szCs w:val="22"/>
        </w:rPr>
        <w:t>poniżej</w:t>
      </w:r>
      <w:r w:rsidR="00DC1788" w:rsidRPr="00B818DB">
        <w:rPr>
          <w:rFonts w:ascii="Arial" w:hAnsi="Arial" w:cs="Arial"/>
          <w:sz w:val="22"/>
          <w:szCs w:val="22"/>
        </w:rPr>
        <w:t xml:space="preserve"> </w:t>
      </w:r>
      <w:smartTag w:uri="urn:schemas-microsoft-com:office:smarttags" w:element="metricconverter">
        <w:smartTagPr>
          <w:attr w:name="ProductID" w:val="2”"/>
        </w:smartTagPr>
        <w:r w:rsidR="00243788" w:rsidRPr="00B818DB">
          <w:rPr>
            <w:rFonts w:ascii="Arial" w:hAnsi="Arial" w:cs="Arial"/>
            <w:sz w:val="22"/>
            <w:szCs w:val="22"/>
          </w:rPr>
          <w:t>2”</w:t>
        </w:r>
      </w:smartTag>
      <w:r w:rsidR="00AA02C5" w:rsidRPr="00B818DB">
        <w:rPr>
          <w:rFonts w:ascii="Arial" w:hAnsi="Arial" w:cs="Arial"/>
          <w:sz w:val="22"/>
          <w:szCs w:val="22"/>
        </w:rPr>
        <w:t>.</w:t>
      </w:r>
      <w:r w:rsidR="00E22EDB" w:rsidRPr="00B818DB">
        <w:rPr>
          <w:rFonts w:ascii="Arial" w:hAnsi="Arial" w:cs="Arial"/>
          <w:sz w:val="22"/>
          <w:szCs w:val="22"/>
        </w:rPr>
        <w:t xml:space="preserve"> </w:t>
      </w:r>
      <w:r w:rsidR="00AA02C5" w:rsidRPr="00B818DB">
        <w:rPr>
          <w:rFonts w:ascii="Arial" w:hAnsi="Arial" w:cs="Arial"/>
          <w:sz w:val="22"/>
          <w:szCs w:val="22"/>
        </w:rPr>
        <w:t>D</w:t>
      </w:r>
      <w:r w:rsidR="00556DF1" w:rsidRPr="00B818DB">
        <w:rPr>
          <w:rFonts w:ascii="Arial" w:hAnsi="Arial" w:cs="Arial"/>
          <w:sz w:val="22"/>
          <w:szCs w:val="22"/>
        </w:rPr>
        <w:t xml:space="preserve">ostawa </w:t>
      </w:r>
      <w:r w:rsidR="00243788" w:rsidRPr="00B818DB">
        <w:rPr>
          <w:rFonts w:ascii="Arial" w:hAnsi="Arial" w:cs="Arial"/>
          <w:sz w:val="22"/>
          <w:szCs w:val="22"/>
        </w:rPr>
        <w:t>powinna być kompletna</w:t>
      </w:r>
      <w:r w:rsidR="00DC1788" w:rsidRPr="00B818DB">
        <w:rPr>
          <w:rFonts w:ascii="Arial" w:hAnsi="Arial" w:cs="Arial"/>
          <w:sz w:val="22"/>
          <w:szCs w:val="22"/>
        </w:rPr>
        <w:t>, tzn</w:t>
      </w:r>
      <w:r w:rsidR="00E737E9" w:rsidRPr="00B818DB">
        <w:rPr>
          <w:rFonts w:ascii="Arial" w:hAnsi="Arial" w:cs="Arial"/>
          <w:sz w:val="22"/>
          <w:szCs w:val="22"/>
        </w:rPr>
        <w:t>.</w:t>
      </w:r>
      <w:r w:rsidR="00DC1788" w:rsidRPr="00B818DB">
        <w:rPr>
          <w:rFonts w:ascii="Arial" w:hAnsi="Arial" w:cs="Arial"/>
          <w:sz w:val="22"/>
          <w:szCs w:val="22"/>
        </w:rPr>
        <w:t>:</w:t>
      </w:r>
      <w:r w:rsidR="00243788" w:rsidRPr="00B818DB">
        <w:rPr>
          <w:rFonts w:ascii="Arial" w:hAnsi="Arial" w:cs="Arial"/>
          <w:sz w:val="22"/>
          <w:szCs w:val="22"/>
        </w:rPr>
        <w:t xml:space="preserve"> wraz </w:t>
      </w:r>
      <w:r w:rsidR="00763845">
        <w:rPr>
          <w:rFonts w:ascii="Arial" w:hAnsi="Arial" w:cs="Arial"/>
          <w:sz w:val="22"/>
          <w:szCs w:val="22"/>
        </w:rPr>
        <w:t xml:space="preserve">        </w:t>
      </w:r>
      <w:r w:rsidR="00243788" w:rsidRPr="00B818DB">
        <w:rPr>
          <w:rFonts w:ascii="Arial" w:hAnsi="Arial" w:cs="Arial"/>
          <w:sz w:val="22"/>
          <w:szCs w:val="22"/>
        </w:rPr>
        <w:t xml:space="preserve">z </w:t>
      </w:r>
      <w:r w:rsidR="00556DF1" w:rsidRPr="00B818DB">
        <w:rPr>
          <w:rFonts w:ascii="Arial" w:hAnsi="Arial" w:cs="Arial"/>
          <w:sz w:val="22"/>
          <w:szCs w:val="22"/>
        </w:rPr>
        <w:t xml:space="preserve">zwężką </w:t>
      </w:r>
      <w:r w:rsidR="00243788" w:rsidRPr="00B818DB">
        <w:rPr>
          <w:rFonts w:ascii="Arial" w:hAnsi="Arial" w:cs="Arial"/>
          <w:sz w:val="22"/>
          <w:szCs w:val="22"/>
        </w:rPr>
        <w:t xml:space="preserve">pomiarową powinny być dostarczone kołnierze z odcinkami prostek przed </w:t>
      </w:r>
      <w:r w:rsidR="00763845">
        <w:rPr>
          <w:rFonts w:ascii="Arial" w:hAnsi="Arial" w:cs="Arial"/>
          <w:sz w:val="22"/>
          <w:szCs w:val="22"/>
        </w:rPr>
        <w:t xml:space="preserve">      </w:t>
      </w:r>
      <w:r w:rsidR="00243788" w:rsidRPr="00B818DB">
        <w:rPr>
          <w:rFonts w:ascii="Arial" w:hAnsi="Arial" w:cs="Arial"/>
          <w:sz w:val="22"/>
          <w:szCs w:val="22"/>
        </w:rPr>
        <w:t xml:space="preserve">i </w:t>
      </w:r>
      <w:r w:rsidR="00243788" w:rsidRPr="00E84583">
        <w:rPr>
          <w:rFonts w:ascii="Arial" w:hAnsi="Arial" w:cs="Arial"/>
          <w:sz w:val="22"/>
          <w:szCs w:val="22"/>
        </w:rPr>
        <w:t xml:space="preserve">za </w:t>
      </w:r>
      <w:r w:rsidR="00556DF1" w:rsidRPr="00E84583">
        <w:rPr>
          <w:rFonts w:ascii="Arial" w:hAnsi="Arial" w:cs="Arial"/>
          <w:sz w:val="22"/>
          <w:szCs w:val="22"/>
        </w:rPr>
        <w:t xml:space="preserve">zwężką </w:t>
      </w:r>
      <w:r w:rsidR="00243788" w:rsidRPr="00E84583">
        <w:rPr>
          <w:rFonts w:ascii="Arial" w:hAnsi="Arial" w:cs="Arial"/>
          <w:sz w:val="22"/>
          <w:szCs w:val="22"/>
        </w:rPr>
        <w:t>pomiarową oraz elementami złącznymi i uszczelkami</w:t>
      </w:r>
      <w:r w:rsidRPr="00E84583">
        <w:rPr>
          <w:rFonts w:ascii="Arial" w:hAnsi="Arial" w:cs="Arial"/>
          <w:sz w:val="22"/>
          <w:szCs w:val="22"/>
        </w:rPr>
        <w:t>.</w:t>
      </w:r>
    </w:p>
    <w:p w14:paraId="4316CA30" w14:textId="77777777" w:rsidR="00B818DB" w:rsidRPr="00E84583" w:rsidRDefault="00B818DB" w:rsidP="00461418">
      <w:pPr>
        <w:numPr>
          <w:ilvl w:val="0"/>
          <w:numId w:val="22"/>
        </w:numPr>
        <w:jc w:val="both"/>
        <w:rPr>
          <w:rFonts w:ascii="Arial" w:hAnsi="Arial" w:cs="Arial"/>
          <w:sz w:val="22"/>
          <w:szCs w:val="22"/>
        </w:rPr>
      </w:pPr>
      <w:r w:rsidRPr="00E84583">
        <w:rPr>
          <w:rFonts w:ascii="Arial" w:eastAsia="Calibri" w:hAnsi="Arial" w:cs="Arial"/>
          <w:sz w:val="22"/>
          <w:szCs w:val="22"/>
        </w:rPr>
        <w:t>K</w:t>
      </w:r>
      <w:r w:rsidR="00E737E9" w:rsidRPr="00E84583">
        <w:rPr>
          <w:rFonts w:ascii="Arial" w:eastAsia="Calibri" w:hAnsi="Arial" w:cs="Arial"/>
          <w:sz w:val="22"/>
          <w:szCs w:val="22"/>
        </w:rPr>
        <w:t>ompaktowy przepływomierz zwężkowy powinien</w:t>
      </w:r>
      <w:r w:rsidR="00E737E9" w:rsidRPr="00E84583">
        <w:rPr>
          <w:rFonts w:ascii="Arial" w:hAnsi="Arial" w:cs="Arial"/>
          <w:sz w:val="22"/>
          <w:szCs w:val="22"/>
        </w:rPr>
        <w:t xml:space="preserve"> </w:t>
      </w:r>
      <w:r w:rsidR="00E737E9" w:rsidRPr="00E84583">
        <w:rPr>
          <w:rFonts w:ascii="Arial" w:eastAsia="Calibri" w:hAnsi="Arial" w:cs="Arial"/>
          <w:sz w:val="22"/>
          <w:szCs w:val="22"/>
        </w:rPr>
        <w:t>mieć odcięcie oraz obejście (by-pass)</w:t>
      </w:r>
      <w:r w:rsidRPr="00E84583">
        <w:rPr>
          <w:rFonts w:ascii="Arial" w:eastAsia="Calibri" w:hAnsi="Arial" w:cs="Arial"/>
          <w:sz w:val="22"/>
          <w:szCs w:val="22"/>
        </w:rPr>
        <w:t>.</w:t>
      </w:r>
      <w:r w:rsidR="000D115A" w:rsidRPr="00E84583">
        <w:rPr>
          <w:rFonts w:ascii="Arial" w:eastAsia="Calibri" w:hAnsi="Arial" w:cs="Arial"/>
          <w:sz w:val="22"/>
          <w:szCs w:val="22"/>
        </w:rPr>
        <w:t xml:space="preserve"> W przypadku mediów zabrudzonych niezbędne jest zastosowanie filtra siatkowego (</w:t>
      </w:r>
      <w:r w:rsidR="00871444" w:rsidRPr="00E84583">
        <w:rPr>
          <w:rFonts w:ascii="Arial" w:eastAsia="Calibri" w:hAnsi="Arial" w:cs="Arial"/>
          <w:sz w:val="22"/>
          <w:szCs w:val="22"/>
        </w:rPr>
        <w:t>realizacja</w:t>
      </w:r>
      <w:r w:rsidR="000D115A" w:rsidRPr="00E84583">
        <w:rPr>
          <w:rFonts w:ascii="Arial" w:eastAsia="Calibri" w:hAnsi="Arial" w:cs="Arial"/>
          <w:sz w:val="22"/>
          <w:szCs w:val="22"/>
        </w:rPr>
        <w:t xml:space="preserve"> w zakresie bran</w:t>
      </w:r>
      <w:r w:rsidR="00871444" w:rsidRPr="00E84583">
        <w:rPr>
          <w:rFonts w:ascii="Arial" w:eastAsia="Calibri" w:hAnsi="Arial" w:cs="Arial"/>
          <w:sz w:val="22"/>
          <w:szCs w:val="22"/>
        </w:rPr>
        <w:t>ż</w:t>
      </w:r>
      <w:r w:rsidR="000D115A" w:rsidRPr="00E84583">
        <w:rPr>
          <w:rFonts w:ascii="Arial" w:eastAsia="Calibri" w:hAnsi="Arial" w:cs="Arial"/>
          <w:sz w:val="22"/>
          <w:szCs w:val="22"/>
        </w:rPr>
        <w:t>y mechanicznej).</w:t>
      </w:r>
    </w:p>
    <w:p w14:paraId="5C575E84" w14:textId="77777777" w:rsidR="00B818DB" w:rsidRPr="00E84583" w:rsidRDefault="00B818DB" w:rsidP="00461418">
      <w:pPr>
        <w:numPr>
          <w:ilvl w:val="0"/>
          <w:numId w:val="22"/>
        </w:numPr>
        <w:jc w:val="both"/>
        <w:rPr>
          <w:rFonts w:ascii="Arial" w:hAnsi="Arial" w:cs="Arial"/>
          <w:sz w:val="22"/>
          <w:szCs w:val="22"/>
        </w:rPr>
      </w:pPr>
      <w:r w:rsidRPr="00E84583">
        <w:rPr>
          <w:rFonts w:ascii="Arial" w:hAnsi="Arial" w:cs="Arial"/>
          <w:sz w:val="22"/>
          <w:szCs w:val="22"/>
        </w:rPr>
        <w:t>J</w:t>
      </w:r>
      <w:r w:rsidR="00243788" w:rsidRPr="00E84583">
        <w:rPr>
          <w:rFonts w:ascii="Arial" w:hAnsi="Arial" w:cs="Arial"/>
          <w:sz w:val="22"/>
          <w:szCs w:val="22"/>
        </w:rPr>
        <w:t>eżeli wymagany jest mały spadek ciśnienia na elemencie pomiarowym</w:t>
      </w:r>
      <w:r w:rsidR="00BA435E" w:rsidRPr="00E84583">
        <w:rPr>
          <w:rFonts w:ascii="Arial" w:hAnsi="Arial" w:cs="Arial"/>
          <w:sz w:val="22"/>
          <w:szCs w:val="22"/>
        </w:rPr>
        <w:t xml:space="preserve"> lub zależy nam na zwiększonej dokładności pomiaru</w:t>
      </w:r>
      <w:r w:rsidR="00243788" w:rsidRPr="00E84583">
        <w:rPr>
          <w:rFonts w:ascii="Arial" w:hAnsi="Arial" w:cs="Arial"/>
          <w:sz w:val="22"/>
          <w:szCs w:val="22"/>
        </w:rPr>
        <w:t xml:space="preserve">, </w:t>
      </w:r>
      <w:r w:rsidR="00BA435E" w:rsidRPr="00E84583">
        <w:rPr>
          <w:rFonts w:ascii="Arial" w:hAnsi="Arial" w:cs="Arial"/>
          <w:sz w:val="22"/>
          <w:szCs w:val="22"/>
        </w:rPr>
        <w:t xml:space="preserve">to </w:t>
      </w:r>
      <w:r w:rsidR="00243788" w:rsidRPr="00E84583">
        <w:rPr>
          <w:rFonts w:ascii="Arial" w:hAnsi="Arial" w:cs="Arial"/>
          <w:sz w:val="22"/>
          <w:szCs w:val="22"/>
        </w:rPr>
        <w:t>należy stosować dysze Venturiego</w:t>
      </w:r>
      <w:r w:rsidR="00BA435E" w:rsidRPr="00E84583">
        <w:rPr>
          <w:rFonts w:ascii="Arial" w:hAnsi="Arial" w:cs="Arial"/>
          <w:sz w:val="22"/>
          <w:szCs w:val="22"/>
        </w:rPr>
        <w:t>.</w:t>
      </w:r>
      <w:r w:rsidR="00DC1788" w:rsidRPr="00E84583">
        <w:rPr>
          <w:rFonts w:ascii="Arial" w:hAnsi="Arial" w:cs="Arial"/>
          <w:sz w:val="22"/>
          <w:szCs w:val="22"/>
        </w:rPr>
        <w:t xml:space="preserve"> </w:t>
      </w:r>
      <w:r w:rsidR="00BA435E" w:rsidRPr="00E84583">
        <w:rPr>
          <w:rFonts w:ascii="Arial" w:hAnsi="Arial" w:cs="Arial"/>
          <w:sz w:val="22"/>
          <w:szCs w:val="22"/>
        </w:rPr>
        <w:t>W</w:t>
      </w:r>
      <w:r w:rsidR="00DC1788" w:rsidRPr="00E84583">
        <w:rPr>
          <w:rFonts w:ascii="Arial" w:hAnsi="Arial" w:cs="Arial"/>
          <w:sz w:val="22"/>
          <w:szCs w:val="22"/>
        </w:rPr>
        <w:t>ówczas w</w:t>
      </w:r>
      <w:r w:rsidR="00243788" w:rsidRPr="00E84583">
        <w:rPr>
          <w:rFonts w:ascii="Arial" w:hAnsi="Arial" w:cs="Arial"/>
          <w:sz w:val="22"/>
          <w:szCs w:val="22"/>
        </w:rPr>
        <w:t xml:space="preserve"> </w:t>
      </w:r>
      <w:r w:rsidR="00BA435E" w:rsidRPr="00E84583">
        <w:rPr>
          <w:rFonts w:ascii="Arial" w:hAnsi="Arial" w:cs="Arial"/>
          <w:sz w:val="22"/>
          <w:szCs w:val="22"/>
        </w:rPr>
        <w:t>zakres</w:t>
      </w:r>
      <w:r w:rsidR="00E737E9" w:rsidRPr="00E84583">
        <w:rPr>
          <w:rFonts w:ascii="Arial" w:hAnsi="Arial" w:cs="Arial"/>
          <w:sz w:val="22"/>
          <w:szCs w:val="22"/>
        </w:rPr>
        <w:t>ie</w:t>
      </w:r>
      <w:r w:rsidR="00BA435E" w:rsidRPr="00E84583">
        <w:rPr>
          <w:rFonts w:ascii="Arial" w:hAnsi="Arial" w:cs="Arial"/>
          <w:sz w:val="22"/>
          <w:szCs w:val="22"/>
        </w:rPr>
        <w:t xml:space="preserve"> </w:t>
      </w:r>
      <w:r w:rsidR="00243788" w:rsidRPr="00E84583">
        <w:rPr>
          <w:rFonts w:ascii="Arial" w:hAnsi="Arial" w:cs="Arial"/>
          <w:sz w:val="22"/>
          <w:szCs w:val="22"/>
        </w:rPr>
        <w:t xml:space="preserve">kompletnej dostawy </w:t>
      </w:r>
      <w:r w:rsidR="00E737E9" w:rsidRPr="00E84583">
        <w:rPr>
          <w:rFonts w:ascii="Arial" w:hAnsi="Arial" w:cs="Arial"/>
          <w:sz w:val="22"/>
          <w:szCs w:val="22"/>
        </w:rPr>
        <w:t>muszą</w:t>
      </w:r>
      <w:r w:rsidR="00243788" w:rsidRPr="00E84583">
        <w:rPr>
          <w:rFonts w:ascii="Arial" w:hAnsi="Arial" w:cs="Arial"/>
          <w:sz w:val="22"/>
          <w:szCs w:val="22"/>
        </w:rPr>
        <w:t xml:space="preserve"> </w:t>
      </w:r>
      <w:r w:rsidR="00E737E9" w:rsidRPr="00E84583">
        <w:rPr>
          <w:rFonts w:ascii="Arial" w:hAnsi="Arial" w:cs="Arial"/>
          <w:sz w:val="22"/>
          <w:szCs w:val="22"/>
        </w:rPr>
        <w:t>być</w:t>
      </w:r>
      <w:r w:rsidR="00243788" w:rsidRPr="00E84583">
        <w:rPr>
          <w:rFonts w:ascii="Arial" w:hAnsi="Arial" w:cs="Arial"/>
          <w:sz w:val="22"/>
          <w:szCs w:val="22"/>
        </w:rPr>
        <w:t xml:space="preserve"> uszczelki, śruby, nakrętki</w:t>
      </w:r>
      <w:r w:rsidR="001A1AA1" w:rsidRPr="00E84583">
        <w:rPr>
          <w:rFonts w:ascii="Arial" w:hAnsi="Arial" w:cs="Arial"/>
          <w:sz w:val="22"/>
          <w:szCs w:val="22"/>
        </w:rPr>
        <w:t xml:space="preserve">           </w:t>
      </w:r>
      <w:r w:rsidR="00243788" w:rsidRPr="00E84583">
        <w:rPr>
          <w:rFonts w:ascii="Arial" w:hAnsi="Arial" w:cs="Arial"/>
          <w:sz w:val="22"/>
          <w:szCs w:val="22"/>
        </w:rPr>
        <w:t xml:space="preserve"> i zawory odcinające</w:t>
      </w:r>
      <w:r w:rsidRPr="00E84583">
        <w:rPr>
          <w:rFonts w:ascii="Arial" w:hAnsi="Arial" w:cs="Arial"/>
          <w:sz w:val="22"/>
          <w:szCs w:val="22"/>
        </w:rPr>
        <w:t>.</w:t>
      </w:r>
    </w:p>
    <w:p w14:paraId="1ED1C7F2" w14:textId="77777777" w:rsidR="00B818DB" w:rsidRPr="00E84583" w:rsidRDefault="00B818DB" w:rsidP="00461418">
      <w:pPr>
        <w:numPr>
          <w:ilvl w:val="0"/>
          <w:numId w:val="22"/>
        </w:numPr>
        <w:jc w:val="both"/>
        <w:rPr>
          <w:rFonts w:ascii="Arial" w:hAnsi="Arial" w:cs="Arial"/>
          <w:sz w:val="22"/>
          <w:szCs w:val="22"/>
        </w:rPr>
      </w:pPr>
      <w:r w:rsidRPr="00E84583">
        <w:rPr>
          <w:rFonts w:ascii="Arial" w:hAnsi="Arial" w:cs="Arial"/>
          <w:sz w:val="22"/>
          <w:szCs w:val="22"/>
        </w:rPr>
        <w:t>J</w:t>
      </w:r>
      <w:r w:rsidR="00243788" w:rsidRPr="00E84583">
        <w:rPr>
          <w:rFonts w:ascii="Arial" w:hAnsi="Arial" w:cs="Arial"/>
          <w:sz w:val="22"/>
          <w:szCs w:val="22"/>
        </w:rPr>
        <w:t>eśli</w:t>
      </w:r>
      <w:r w:rsidR="00E737E9" w:rsidRPr="00E84583">
        <w:rPr>
          <w:rFonts w:ascii="Arial" w:hAnsi="Arial" w:cs="Arial"/>
          <w:sz w:val="22"/>
          <w:szCs w:val="22"/>
        </w:rPr>
        <w:t xml:space="preserve"> </w:t>
      </w:r>
      <w:r w:rsidR="00243788" w:rsidRPr="00E84583">
        <w:rPr>
          <w:rFonts w:ascii="Arial" w:hAnsi="Arial" w:cs="Arial"/>
          <w:sz w:val="22"/>
          <w:szCs w:val="22"/>
        </w:rPr>
        <w:t>strata ciśnienia na elemencie pomiarowym jest niedopuszczalna</w:t>
      </w:r>
      <w:r w:rsidR="00BA435E" w:rsidRPr="00E84583">
        <w:rPr>
          <w:rFonts w:ascii="Arial" w:hAnsi="Arial" w:cs="Arial"/>
          <w:sz w:val="22"/>
          <w:szCs w:val="22"/>
        </w:rPr>
        <w:t>, to</w:t>
      </w:r>
      <w:r w:rsidR="00243788" w:rsidRPr="00E84583">
        <w:rPr>
          <w:rFonts w:ascii="Arial" w:hAnsi="Arial" w:cs="Arial"/>
          <w:sz w:val="22"/>
          <w:szCs w:val="22"/>
        </w:rPr>
        <w:t xml:space="preserve"> </w:t>
      </w:r>
      <w:r w:rsidR="000D115A" w:rsidRPr="00E84583">
        <w:rPr>
          <w:rFonts w:ascii="Arial" w:hAnsi="Arial" w:cs="Arial"/>
          <w:sz w:val="22"/>
          <w:szCs w:val="22"/>
        </w:rPr>
        <w:t xml:space="preserve">preferowane jest zastosowanie </w:t>
      </w:r>
      <w:r w:rsidR="00243788" w:rsidRPr="00E84583">
        <w:rPr>
          <w:rFonts w:ascii="Arial" w:hAnsi="Arial" w:cs="Arial"/>
          <w:sz w:val="22"/>
          <w:szCs w:val="22"/>
        </w:rPr>
        <w:t xml:space="preserve">rurki </w:t>
      </w:r>
      <w:r w:rsidR="00BA435E" w:rsidRPr="00E84583">
        <w:rPr>
          <w:rFonts w:ascii="Arial" w:hAnsi="Arial" w:cs="Arial"/>
          <w:sz w:val="22"/>
          <w:szCs w:val="22"/>
        </w:rPr>
        <w:t xml:space="preserve">Pitota (np. Annubar) </w:t>
      </w:r>
      <w:r w:rsidR="00243788" w:rsidRPr="00E84583">
        <w:rPr>
          <w:rFonts w:ascii="Arial" w:hAnsi="Arial" w:cs="Arial"/>
          <w:sz w:val="22"/>
          <w:szCs w:val="22"/>
        </w:rPr>
        <w:t>w wersji pozwalającej na wymianę pod ciśnieniem</w:t>
      </w:r>
      <w:r w:rsidRPr="00E84583">
        <w:rPr>
          <w:rFonts w:ascii="Arial" w:hAnsi="Arial" w:cs="Arial"/>
          <w:sz w:val="22"/>
          <w:szCs w:val="22"/>
        </w:rPr>
        <w:t>.</w:t>
      </w:r>
    </w:p>
    <w:p w14:paraId="70F04828" w14:textId="77777777" w:rsidR="00B818DB" w:rsidRDefault="00B818DB" w:rsidP="00461418">
      <w:pPr>
        <w:numPr>
          <w:ilvl w:val="0"/>
          <w:numId w:val="22"/>
        </w:numPr>
        <w:jc w:val="both"/>
        <w:rPr>
          <w:rFonts w:ascii="Arial" w:hAnsi="Arial" w:cs="Arial"/>
          <w:sz w:val="22"/>
          <w:szCs w:val="22"/>
        </w:rPr>
      </w:pPr>
      <w:r>
        <w:rPr>
          <w:rFonts w:ascii="Arial" w:hAnsi="Arial" w:cs="Arial"/>
          <w:sz w:val="22"/>
          <w:szCs w:val="22"/>
        </w:rPr>
        <w:t>P</w:t>
      </w:r>
      <w:r w:rsidR="00243788" w:rsidRPr="00B818DB">
        <w:rPr>
          <w:rFonts w:ascii="Arial" w:hAnsi="Arial" w:cs="Arial"/>
          <w:sz w:val="22"/>
          <w:szCs w:val="22"/>
        </w:rPr>
        <w:t>rzepływomierze</w:t>
      </w:r>
      <w:r w:rsidR="00E737E9" w:rsidRPr="00B818DB">
        <w:rPr>
          <w:rFonts w:ascii="Arial" w:hAnsi="Arial" w:cs="Arial"/>
          <w:sz w:val="22"/>
          <w:szCs w:val="22"/>
        </w:rPr>
        <w:t xml:space="preserve"> </w:t>
      </w:r>
      <w:r w:rsidR="00243788" w:rsidRPr="00B818DB">
        <w:rPr>
          <w:rFonts w:ascii="Arial" w:hAnsi="Arial" w:cs="Arial"/>
          <w:sz w:val="22"/>
          <w:szCs w:val="22"/>
        </w:rPr>
        <w:t xml:space="preserve">powinny być zamontowane w poziomym odcinku rurociągu, jeśli jest to możliwe. Od strony dopływu i odpływu powinny być zachowane zalecane odcinki proste, zgodne z normą ISO. Niedozwolone jest </w:t>
      </w:r>
      <w:r w:rsidR="007C56B2" w:rsidRPr="00B818DB">
        <w:rPr>
          <w:rFonts w:ascii="Arial" w:hAnsi="Arial" w:cs="Arial"/>
          <w:sz w:val="22"/>
          <w:szCs w:val="22"/>
        </w:rPr>
        <w:t xml:space="preserve">stosowanie </w:t>
      </w:r>
      <w:r w:rsidR="00556DF1" w:rsidRPr="00B818DB">
        <w:rPr>
          <w:rFonts w:ascii="Arial" w:hAnsi="Arial" w:cs="Arial"/>
          <w:sz w:val="22"/>
          <w:szCs w:val="22"/>
        </w:rPr>
        <w:t xml:space="preserve">prostownic </w:t>
      </w:r>
      <w:r w:rsidR="00243788" w:rsidRPr="00B818DB">
        <w:rPr>
          <w:rFonts w:ascii="Arial" w:hAnsi="Arial" w:cs="Arial"/>
          <w:sz w:val="22"/>
          <w:szCs w:val="22"/>
        </w:rPr>
        <w:t>strumieni</w:t>
      </w:r>
      <w:r w:rsidR="00556DF1" w:rsidRPr="00B818DB">
        <w:rPr>
          <w:rFonts w:ascii="Arial" w:hAnsi="Arial" w:cs="Arial"/>
          <w:sz w:val="22"/>
          <w:szCs w:val="22"/>
        </w:rPr>
        <w:t>a</w:t>
      </w:r>
      <w:r>
        <w:rPr>
          <w:rFonts w:ascii="Arial" w:hAnsi="Arial" w:cs="Arial"/>
          <w:sz w:val="22"/>
          <w:szCs w:val="22"/>
        </w:rPr>
        <w:t>.</w:t>
      </w:r>
    </w:p>
    <w:p w14:paraId="4D0D1E0B" w14:textId="77777777" w:rsidR="00B818DB" w:rsidRDefault="00B818DB" w:rsidP="00461418">
      <w:pPr>
        <w:numPr>
          <w:ilvl w:val="0"/>
          <w:numId w:val="22"/>
        </w:numPr>
        <w:jc w:val="both"/>
        <w:rPr>
          <w:rFonts w:ascii="Arial" w:hAnsi="Arial" w:cs="Arial"/>
          <w:sz w:val="22"/>
          <w:szCs w:val="22"/>
        </w:rPr>
      </w:pPr>
      <w:r>
        <w:rPr>
          <w:rFonts w:ascii="Arial" w:hAnsi="Arial" w:cs="Arial"/>
          <w:sz w:val="22"/>
          <w:szCs w:val="22"/>
        </w:rPr>
        <w:t>O</w:t>
      </w:r>
      <w:r w:rsidR="009E2710" w:rsidRPr="00B818DB">
        <w:rPr>
          <w:rFonts w:ascii="Arial" w:hAnsi="Arial" w:cs="Arial"/>
          <w:sz w:val="22"/>
          <w:szCs w:val="22"/>
        </w:rPr>
        <w:t xml:space="preserve">bliczenia </w:t>
      </w:r>
      <w:r w:rsidR="00243788" w:rsidRPr="00B818DB">
        <w:rPr>
          <w:rFonts w:ascii="Arial" w:hAnsi="Arial" w:cs="Arial"/>
          <w:sz w:val="22"/>
          <w:szCs w:val="22"/>
        </w:rPr>
        <w:t xml:space="preserve">zwężek pomiarowych </w:t>
      </w:r>
      <w:r w:rsidR="009E2710" w:rsidRPr="00B818DB">
        <w:rPr>
          <w:rFonts w:ascii="Arial" w:hAnsi="Arial" w:cs="Arial"/>
          <w:sz w:val="22"/>
          <w:szCs w:val="22"/>
        </w:rPr>
        <w:t xml:space="preserve">muszą być </w:t>
      </w:r>
      <w:r w:rsidR="00243788" w:rsidRPr="00B818DB">
        <w:rPr>
          <w:rFonts w:ascii="Arial" w:hAnsi="Arial" w:cs="Arial"/>
          <w:sz w:val="22"/>
          <w:szCs w:val="22"/>
        </w:rPr>
        <w:t xml:space="preserve">zgodne z </w:t>
      </w:r>
      <w:r w:rsidR="007C56B2" w:rsidRPr="00B818DB">
        <w:rPr>
          <w:rFonts w:ascii="Arial" w:hAnsi="Arial" w:cs="Arial"/>
          <w:sz w:val="22"/>
          <w:szCs w:val="22"/>
        </w:rPr>
        <w:t xml:space="preserve">PN-EN </w:t>
      </w:r>
      <w:r w:rsidR="00243788" w:rsidRPr="00B818DB">
        <w:rPr>
          <w:rFonts w:ascii="Arial" w:hAnsi="Arial" w:cs="Arial"/>
          <w:sz w:val="22"/>
          <w:szCs w:val="22"/>
        </w:rPr>
        <w:t xml:space="preserve">ISO </w:t>
      </w:r>
      <w:r w:rsidR="009E2710" w:rsidRPr="00B818DB">
        <w:rPr>
          <w:rFonts w:ascii="Arial" w:hAnsi="Arial" w:cs="Arial"/>
          <w:sz w:val="22"/>
          <w:szCs w:val="22"/>
        </w:rPr>
        <w:br/>
      </w:r>
      <w:r w:rsidR="00243788" w:rsidRPr="00B818DB">
        <w:rPr>
          <w:rFonts w:ascii="Arial" w:hAnsi="Arial" w:cs="Arial"/>
          <w:sz w:val="22"/>
          <w:szCs w:val="22"/>
        </w:rPr>
        <w:t>5167-1-Część 1</w:t>
      </w:r>
      <w:r>
        <w:rPr>
          <w:rFonts w:ascii="Arial" w:hAnsi="Arial" w:cs="Arial"/>
          <w:sz w:val="22"/>
          <w:szCs w:val="22"/>
        </w:rPr>
        <w:t>.</w:t>
      </w:r>
    </w:p>
    <w:p w14:paraId="0B465B0D" w14:textId="77777777" w:rsidR="00B818DB" w:rsidRDefault="00B818DB" w:rsidP="00461418">
      <w:pPr>
        <w:numPr>
          <w:ilvl w:val="0"/>
          <w:numId w:val="22"/>
        </w:numPr>
        <w:jc w:val="both"/>
        <w:rPr>
          <w:rFonts w:ascii="Arial" w:hAnsi="Arial" w:cs="Arial"/>
          <w:sz w:val="22"/>
          <w:szCs w:val="22"/>
        </w:rPr>
      </w:pPr>
      <w:r>
        <w:rPr>
          <w:rFonts w:ascii="Arial" w:hAnsi="Arial" w:cs="Arial"/>
          <w:sz w:val="22"/>
          <w:szCs w:val="22"/>
        </w:rPr>
        <w:t>Z</w:t>
      </w:r>
      <w:r w:rsidR="0017038B" w:rsidRPr="00B818DB">
        <w:rPr>
          <w:rFonts w:ascii="Arial" w:hAnsi="Arial" w:cs="Arial"/>
          <w:sz w:val="22"/>
          <w:szCs w:val="22"/>
        </w:rPr>
        <w:t xml:space="preserve">wężki </w:t>
      </w:r>
      <w:r w:rsidR="00243788" w:rsidRPr="00B818DB">
        <w:rPr>
          <w:rFonts w:ascii="Arial" w:hAnsi="Arial" w:cs="Arial"/>
          <w:sz w:val="22"/>
          <w:szCs w:val="22"/>
        </w:rPr>
        <w:t xml:space="preserve">pomiarowe powinny mieć otwory odpowietrzające lub odwodniające, jeśli średnica otworu zwężki jest większa niż </w:t>
      </w:r>
      <w:smartTag w:uri="urn:schemas-microsoft-com:office:smarttags" w:element="metricconverter">
        <w:smartTagPr>
          <w:attr w:name="ProductID" w:val="25 mm"/>
        </w:smartTagPr>
        <w:r w:rsidR="00243788" w:rsidRPr="00B818DB">
          <w:rPr>
            <w:rFonts w:ascii="Arial" w:hAnsi="Arial" w:cs="Arial"/>
            <w:sz w:val="22"/>
            <w:szCs w:val="22"/>
          </w:rPr>
          <w:t>25 mm</w:t>
        </w:r>
      </w:smartTag>
      <w:r>
        <w:rPr>
          <w:rFonts w:ascii="Arial" w:hAnsi="Arial" w:cs="Arial"/>
          <w:sz w:val="22"/>
          <w:szCs w:val="22"/>
        </w:rPr>
        <w:t>.</w:t>
      </w:r>
    </w:p>
    <w:p w14:paraId="251FA70A" w14:textId="77777777" w:rsidR="009E2710" w:rsidRPr="00B818DB" w:rsidRDefault="00B818DB" w:rsidP="00461418">
      <w:pPr>
        <w:numPr>
          <w:ilvl w:val="0"/>
          <w:numId w:val="22"/>
        </w:numPr>
        <w:jc w:val="both"/>
        <w:rPr>
          <w:rFonts w:ascii="Arial" w:hAnsi="Arial" w:cs="Arial"/>
          <w:sz w:val="22"/>
          <w:szCs w:val="22"/>
        </w:rPr>
      </w:pPr>
      <w:r>
        <w:rPr>
          <w:rFonts w:ascii="Arial" w:hAnsi="Arial" w:cs="Arial"/>
          <w:sz w:val="22"/>
          <w:szCs w:val="22"/>
        </w:rPr>
        <w:t>Z</w:t>
      </w:r>
      <w:r w:rsidR="009E2710" w:rsidRPr="00B818DB">
        <w:rPr>
          <w:rFonts w:ascii="Arial" w:eastAsia="Calibri" w:hAnsi="Arial" w:cs="Arial"/>
          <w:sz w:val="22"/>
          <w:szCs w:val="22"/>
        </w:rPr>
        <w:t>wężki pomiarowe muszą być wyraźnie oznakowane z uwzględnieniem co najmniej nazwy punktu pomiarowego, średnicy otworu zwężki, średnicy nominalnej, materiału, kierunku przepływu.</w:t>
      </w:r>
    </w:p>
    <w:p w14:paraId="4A57EFA4" w14:textId="77777777" w:rsidR="00A11D17" w:rsidRPr="00534DA0" w:rsidRDefault="00A11D17" w:rsidP="00A11D17"/>
    <w:p w14:paraId="2A914B95" w14:textId="77777777" w:rsidR="00A11D17" w:rsidRDefault="00A11D17" w:rsidP="00B818DB">
      <w:pPr>
        <w:pStyle w:val="Nagwek1"/>
        <w:numPr>
          <w:ilvl w:val="3"/>
          <w:numId w:val="1"/>
        </w:numPr>
        <w:tabs>
          <w:tab w:val="clear" w:pos="2160"/>
          <w:tab w:val="num" w:pos="851"/>
        </w:tabs>
        <w:ind w:left="851" w:hanging="851"/>
      </w:pPr>
      <w:bookmarkStart w:id="26" w:name="_Toc475077765"/>
      <w:r>
        <w:t>Przepływomierze wirowe (Vortex)</w:t>
      </w:r>
      <w:bookmarkEnd w:id="26"/>
    </w:p>
    <w:p w14:paraId="230D6747" w14:textId="77777777" w:rsidR="001B6EFB" w:rsidRPr="001B6EFB" w:rsidRDefault="00A11D17" w:rsidP="004A36CF">
      <w:r w:rsidRPr="001B6EFB">
        <w:t xml:space="preserve"> </w:t>
      </w:r>
    </w:p>
    <w:p w14:paraId="543FC198" w14:textId="77777777" w:rsidR="001B6EFB" w:rsidRPr="00A533AE" w:rsidRDefault="001B6EFB" w:rsidP="00B818DB">
      <w:pPr>
        <w:jc w:val="both"/>
        <w:rPr>
          <w:rFonts w:ascii="Arial" w:hAnsi="Arial" w:cs="Arial"/>
          <w:sz w:val="22"/>
          <w:szCs w:val="22"/>
        </w:rPr>
      </w:pPr>
      <w:r w:rsidRPr="00A533AE">
        <w:rPr>
          <w:rFonts w:ascii="Arial" w:hAnsi="Arial" w:cs="Arial"/>
          <w:sz w:val="22"/>
          <w:szCs w:val="22"/>
        </w:rPr>
        <w:t xml:space="preserve">Przepływomierze wirowe są preferowane w przypadku pomiarów przepływu </w:t>
      </w:r>
      <w:r w:rsidR="009E2710">
        <w:rPr>
          <w:rFonts w:ascii="Arial" w:hAnsi="Arial" w:cs="Arial"/>
          <w:sz w:val="22"/>
          <w:szCs w:val="22"/>
        </w:rPr>
        <w:t xml:space="preserve">czystych mediów (czyste gazy, </w:t>
      </w:r>
      <w:r w:rsidR="003D01A5">
        <w:rPr>
          <w:rFonts w:ascii="Arial" w:hAnsi="Arial" w:cs="Arial"/>
          <w:sz w:val="22"/>
          <w:szCs w:val="22"/>
        </w:rPr>
        <w:t>ciecze</w:t>
      </w:r>
      <w:r w:rsidR="009E2710">
        <w:rPr>
          <w:rFonts w:ascii="Arial" w:hAnsi="Arial" w:cs="Arial"/>
          <w:sz w:val="22"/>
          <w:szCs w:val="22"/>
        </w:rPr>
        <w:t xml:space="preserve"> i</w:t>
      </w:r>
      <w:r w:rsidR="003D01A5">
        <w:rPr>
          <w:rFonts w:ascii="Arial" w:hAnsi="Arial" w:cs="Arial"/>
          <w:sz w:val="22"/>
          <w:szCs w:val="22"/>
        </w:rPr>
        <w:t xml:space="preserve"> para wodna)</w:t>
      </w:r>
      <w:r w:rsidR="003D01A5" w:rsidRPr="00A533AE">
        <w:rPr>
          <w:rFonts w:ascii="Arial" w:hAnsi="Arial" w:cs="Arial"/>
          <w:sz w:val="22"/>
          <w:szCs w:val="22"/>
        </w:rPr>
        <w:t xml:space="preserve"> </w:t>
      </w:r>
      <w:r w:rsidRPr="00A533AE">
        <w:rPr>
          <w:rFonts w:ascii="Arial" w:hAnsi="Arial" w:cs="Arial"/>
          <w:sz w:val="22"/>
          <w:szCs w:val="22"/>
        </w:rPr>
        <w:t>oraz  pomiarów o dużej rozpiętości zakresu. Mogą być używane jako alternatywna metoda  pomiaru przepływu dla średnic do DN 200.</w:t>
      </w:r>
    </w:p>
    <w:p w14:paraId="2CF2C3E7" w14:textId="77777777" w:rsidR="00D91FB3" w:rsidRDefault="00D91FB3" w:rsidP="00D91FB3">
      <w:pPr>
        <w:jc w:val="both"/>
        <w:rPr>
          <w:rFonts w:ascii="Arial" w:hAnsi="Arial" w:cs="Arial"/>
          <w:sz w:val="22"/>
          <w:szCs w:val="22"/>
        </w:rPr>
      </w:pPr>
    </w:p>
    <w:p w14:paraId="78524D08" w14:textId="77777777" w:rsidR="00D91FB3" w:rsidRDefault="001B6EFB" w:rsidP="00D91FB3">
      <w:pPr>
        <w:jc w:val="both"/>
        <w:rPr>
          <w:rFonts w:ascii="Arial" w:hAnsi="Arial" w:cs="Arial"/>
          <w:sz w:val="22"/>
          <w:szCs w:val="22"/>
        </w:rPr>
      </w:pPr>
      <w:r w:rsidRPr="00A533AE">
        <w:rPr>
          <w:rFonts w:ascii="Arial" w:hAnsi="Arial" w:cs="Arial"/>
          <w:sz w:val="22"/>
          <w:szCs w:val="22"/>
        </w:rPr>
        <w:t xml:space="preserve">Przepływomierze wirowe </w:t>
      </w:r>
      <w:r w:rsidR="008F6CAF">
        <w:rPr>
          <w:rFonts w:ascii="Arial" w:hAnsi="Arial" w:cs="Arial"/>
          <w:sz w:val="22"/>
          <w:szCs w:val="22"/>
        </w:rPr>
        <w:t>muszą</w:t>
      </w:r>
      <w:r w:rsidR="008F6CAF" w:rsidRPr="00A533AE">
        <w:rPr>
          <w:rFonts w:ascii="Arial" w:hAnsi="Arial" w:cs="Arial"/>
          <w:sz w:val="22"/>
          <w:szCs w:val="22"/>
        </w:rPr>
        <w:t xml:space="preserve"> </w:t>
      </w:r>
      <w:r w:rsidRPr="00A533AE">
        <w:rPr>
          <w:rFonts w:ascii="Arial" w:hAnsi="Arial" w:cs="Arial"/>
          <w:sz w:val="22"/>
          <w:szCs w:val="22"/>
        </w:rPr>
        <w:t>być dostarczone zgodnie z obowiązującymi no</w:t>
      </w:r>
      <w:r w:rsidR="00D91FB3">
        <w:rPr>
          <w:rFonts w:ascii="Arial" w:hAnsi="Arial" w:cs="Arial"/>
          <w:sz w:val="22"/>
          <w:szCs w:val="22"/>
        </w:rPr>
        <w:t xml:space="preserve">rmami </w:t>
      </w:r>
      <w:r w:rsidR="00042AC0">
        <w:rPr>
          <w:rFonts w:ascii="Arial" w:hAnsi="Arial" w:cs="Arial"/>
          <w:sz w:val="22"/>
          <w:szCs w:val="22"/>
        </w:rPr>
        <w:t xml:space="preserve">           </w:t>
      </w:r>
      <w:r w:rsidR="00D91FB3">
        <w:rPr>
          <w:rFonts w:ascii="Arial" w:hAnsi="Arial" w:cs="Arial"/>
          <w:sz w:val="22"/>
          <w:szCs w:val="22"/>
        </w:rPr>
        <w:t>i poniższymi wymaganiami.</w:t>
      </w:r>
    </w:p>
    <w:p w14:paraId="08621D20" w14:textId="77777777" w:rsidR="00D91FB3" w:rsidRDefault="00D91FB3" w:rsidP="00461418">
      <w:pPr>
        <w:numPr>
          <w:ilvl w:val="0"/>
          <w:numId w:val="23"/>
        </w:numPr>
        <w:jc w:val="both"/>
        <w:rPr>
          <w:rFonts w:ascii="Arial" w:hAnsi="Arial" w:cs="Arial"/>
          <w:sz w:val="22"/>
          <w:szCs w:val="22"/>
        </w:rPr>
      </w:pPr>
      <w:r>
        <w:rPr>
          <w:rFonts w:ascii="Arial" w:hAnsi="Arial" w:cs="Arial"/>
          <w:sz w:val="22"/>
          <w:szCs w:val="22"/>
        </w:rPr>
        <w:t>D</w:t>
      </w:r>
      <w:r w:rsidR="001B6EFB" w:rsidRPr="00A533AE">
        <w:rPr>
          <w:rFonts w:ascii="Arial" w:hAnsi="Arial" w:cs="Arial"/>
          <w:sz w:val="22"/>
          <w:szCs w:val="22"/>
        </w:rPr>
        <w:t xml:space="preserve">okładność pomiarów powinna wynosić </w:t>
      </w:r>
      <w:r w:rsidR="001B6EFB" w:rsidRPr="00A533AE">
        <w:rPr>
          <w:rFonts w:ascii="Arial" w:hAnsi="Arial" w:cs="Arial"/>
          <w:sz w:val="22"/>
          <w:szCs w:val="22"/>
        </w:rPr>
        <w:sym w:font="Symbol" w:char="F0B1"/>
      </w:r>
      <w:r w:rsidR="001B6EFB" w:rsidRPr="00A533AE">
        <w:rPr>
          <w:rFonts w:ascii="Arial" w:hAnsi="Arial" w:cs="Arial"/>
          <w:sz w:val="22"/>
          <w:szCs w:val="22"/>
        </w:rPr>
        <w:t xml:space="preserve">1.0% dla cieczy  oraz </w:t>
      </w:r>
      <w:r w:rsidR="001B6EFB" w:rsidRPr="00A533AE">
        <w:rPr>
          <w:rFonts w:ascii="Arial" w:hAnsi="Arial" w:cs="Arial"/>
          <w:sz w:val="22"/>
          <w:szCs w:val="22"/>
        </w:rPr>
        <w:sym w:font="Symbol" w:char="F0B1"/>
      </w:r>
      <w:r w:rsidR="001B6EFB" w:rsidRPr="00A533AE">
        <w:rPr>
          <w:rFonts w:ascii="Arial" w:hAnsi="Arial" w:cs="Arial"/>
          <w:sz w:val="22"/>
          <w:szCs w:val="22"/>
        </w:rPr>
        <w:t>1.5% dla gazów lub  par (w warunkach odniesienia)</w:t>
      </w:r>
      <w:r>
        <w:rPr>
          <w:rFonts w:ascii="Arial" w:hAnsi="Arial" w:cs="Arial"/>
          <w:sz w:val="22"/>
          <w:szCs w:val="22"/>
        </w:rPr>
        <w:t>.</w:t>
      </w:r>
    </w:p>
    <w:p w14:paraId="370419C9" w14:textId="77777777" w:rsidR="00D91FB3" w:rsidRDefault="00D91FB3" w:rsidP="00461418">
      <w:pPr>
        <w:numPr>
          <w:ilvl w:val="0"/>
          <w:numId w:val="23"/>
        </w:numPr>
        <w:jc w:val="both"/>
        <w:rPr>
          <w:rFonts w:ascii="Arial" w:hAnsi="Arial" w:cs="Arial"/>
          <w:sz w:val="22"/>
          <w:szCs w:val="22"/>
        </w:rPr>
      </w:pPr>
      <w:r>
        <w:rPr>
          <w:rFonts w:ascii="Arial" w:hAnsi="Arial" w:cs="Arial"/>
          <w:sz w:val="22"/>
          <w:szCs w:val="22"/>
        </w:rPr>
        <w:t>P</w:t>
      </w:r>
      <w:r w:rsidR="001B6EFB" w:rsidRPr="00D91FB3">
        <w:rPr>
          <w:rFonts w:ascii="Arial" w:hAnsi="Arial" w:cs="Arial"/>
          <w:sz w:val="22"/>
          <w:szCs w:val="22"/>
        </w:rPr>
        <w:t xml:space="preserve">referowany jest zintegrowany przetwornik sygnału. Jeśli przetwornik jest oddzielny to powinien być wyposażony </w:t>
      </w:r>
      <w:r w:rsidR="00431ABD" w:rsidRPr="00D91FB3">
        <w:rPr>
          <w:rFonts w:ascii="Arial" w:hAnsi="Arial" w:cs="Arial"/>
          <w:sz w:val="22"/>
          <w:szCs w:val="22"/>
        </w:rPr>
        <w:t xml:space="preserve">w obejmy do montażu na rurze </w:t>
      </w:r>
      <w:smartTag w:uri="urn:schemas-microsoft-com:office:smarttags" w:element="metricconverter">
        <w:smartTagPr>
          <w:attr w:name="ProductID" w:val="2”"/>
        </w:smartTagPr>
        <w:r w:rsidR="00431ABD" w:rsidRPr="00D91FB3">
          <w:rPr>
            <w:rFonts w:ascii="Arial" w:hAnsi="Arial" w:cs="Arial"/>
            <w:sz w:val="22"/>
            <w:szCs w:val="22"/>
          </w:rPr>
          <w:t>2”</w:t>
        </w:r>
      </w:smartTag>
      <w:r>
        <w:rPr>
          <w:rFonts w:ascii="Arial" w:hAnsi="Arial" w:cs="Arial"/>
          <w:sz w:val="22"/>
          <w:szCs w:val="22"/>
        </w:rPr>
        <w:t>.</w:t>
      </w:r>
    </w:p>
    <w:p w14:paraId="335E0099" w14:textId="77777777" w:rsidR="00D91FB3" w:rsidRDefault="00D91FB3" w:rsidP="00461418">
      <w:pPr>
        <w:numPr>
          <w:ilvl w:val="0"/>
          <w:numId w:val="23"/>
        </w:numPr>
        <w:jc w:val="both"/>
        <w:rPr>
          <w:rFonts w:ascii="Arial" w:hAnsi="Arial" w:cs="Arial"/>
          <w:sz w:val="22"/>
          <w:szCs w:val="22"/>
        </w:rPr>
      </w:pPr>
      <w:r>
        <w:rPr>
          <w:rFonts w:ascii="Arial" w:hAnsi="Arial" w:cs="Arial"/>
          <w:sz w:val="22"/>
          <w:szCs w:val="22"/>
        </w:rPr>
        <w:t>W</w:t>
      </w:r>
      <w:r w:rsidR="001B6EFB" w:rsidRPr="00D91FB3">
        <w:rPr>
          <w:rFonts w:ascii="Arial" w:hAnsi="Arial" w:cs="Arial"/>
          <w:sz w:val="22"/>
          <w:szCs w:val="22"/>
        </w:rPr>
        <w:t xml:space="preserve"> przypadku zastosowania zintegrowanego przetwornika sygnału, wymiana części elektronicznej powinna odbywać się bez demontażu całego przyrządu</w:t>
      </w:r>
      <w:r>
        <w:rPr>
          <w:rFonts w:ascii="Arial" w:hAnsi="Arial" w:cs="Arial"/>
          <w:sz w:val="22"/>
          <w:szCs w:val="22"/>
        </w:rPr>
        <w:t>.</w:t>
      </w:r>
    </w:p>
    <w:p w14:paraId="3849B97C" w14:textId="77777777" w:rsidR="00D91FB3" w:rsidRDefault="00D91FB3" w:rsidP="00461418">
      <w:pPr>
        <w:numPr>
          <w:ilvl w:val="0"/>
          <w:numId w:val="23"/>
        </w:numPr>
        <w:jc w:val="both"/>
        <w:rPr>
          <w:rFonts w:ascii="Arial" w:hAnsi="Arial" w:cs="Arial"/>
          <w:sz w:val="22"/>
          <w:szCs w:val="22"/>
        </w:rPr>
      </w:pPr>
      <w:r>
        <w:rPr>
          <w:rFonts w:ascii="Arial" w:hAnsi="Arial" w:cs="Arial"/>
          <w:sz w:val="22"/>
          <w:szCs w:val="22"/>
        </w:rPr>
        <w:t>P</w:t>
      </w:r>
      <w:r w:rsidR="001B6EFB" w:rsidRPr="00D91FB3">
        <w:rPr>
          <w:rFonts w:ascii="Arial" w:hAnsi="Arial" w:cs="Arial"/>
          <w:sz w:val="22"/>
          <w:szCs w:val="22"/>
        </w:rPr>
        <w:t>rzepływomierz</w:t>
      </w:r>
      <w:r w:rsidR="00431ABD" w:rsidRPr="00D91FB3">
        <w:rPr>
          <w:rFonts w:ascii="Arial" w:hAnsi="Arial" w:cs="Arial"/>
          <w:sz w:val="22"/>
          <w:szCs w:val="22"/>
        </w:rPr>
        <w:t xml:space="preserve"> </w:t>
      </w:r>
      <w:r w:rsidR="001B6EFB" w:rsidRPr="00D91FB3">
        <w:rPr>
          <w:rFonts w:ascii="Arial" w:hAnsi="Arial" w:cs="Arial"/>
          <w:sz w:val="22"/>
          <w:szCs w:val="22"/>
        </w:rPr>
        <w:t>powinien być zainstalowany na poziomym odcinku rurociągu</w:t>
      </w:r>
      <w:r w:rsidR="00431ABD" w:rsidRPr="00D91FB3">
        <w:rPr>
          <w:rFonts w:ascii="Arial" w:hAnsi="Arial" w:cs="Arial"/>
          <w:sz w:val="22"/>
          <w:szCs w:val="22"/>
        </w:rPr>
        <w:t>, o</w:t>
      </w:r>
      <w:r w:rsidR="001B6EFB" w:rsidRPr="00D91FB3">
        <w:rPr>
          <w:rFonts w:ascii="Arial" w:hAnsi="Arial" w:cs="Arial"/>
          <w:sz w:val="22"/>
          <w:szCs w:val="22"/>
        </w:rPr>
        <w:t>d strony dopływu i odpływu powinny być zachowane zalecane proste odcinki</w:t>
      </w:r>
      <w:r>
        <w:rPr>
          <w:rFonts w:ascii="Arial" w:hAnsi="Arial" w:cs="Arial"/>
          <w:sz w:val="22"/>
          <w:szCs w:val="22"/>
        </w:rPr>
        <w:t>.</w:t>
      </w:r>
    </w:p>
    <w:p w14:paraId="7F5DA3F5" w14:textId="77777777" w:rsidR="00D91FB3" w:rsidRDefault="00D91FB3" w:rsidP="00461418">
      <w:pPr>
        <w:numPr>
          <w:ilvl w:val="0"/>
          <w:numId w:val="23"/>
        </w:numPr>
        <w:jc w:val="both"/>
        <w:rPr>
          <w:rFonts w:ascii="Arial" w:hAnsi="Arial" w:cs="Arial"/>
          <w:sz w:val="22"/>
          <w:szCs w:val="22"/>
        </w:rPr>
      </w:pPr>
      <w:r>
        <w:rPr>
          <w:rFonts w:ascii="Arial" w:hAnsi="Arial" w:cs="Arial"/>
          <w:sz w:val="22"/>
          <w:szCs w:val="22"/>
        </w:rPr>
        <w:t>J</w:t>
      </w:r>
      <w:r w:rsidR="007223CA" w:rsidRPr="00D91FB3">
        <w:rPr>
          <w:rFonts w:ascii="Arial" w:hAnsi="Arial" w:cs="Arial"/>
          <w:sz w:val="22"/>
          <w:szCs w:val="22"/>
        </w:rPr>
        <w:t>eżeli</w:t>
      </w:r>
      <w:r w:rsidR="001B6EFB" w:rsidRPr="00D91FB3">
        <w:rPr>
          <w:rFonts w:ascii="Arial" w:hAnsi="Arial" w:cs="Arial"/>
          <w:sz w:val="22"/>
          <w:szCs w:val="22"/>
        </w:rPr>
        <w:t xml:space="preserve"> to możliwe przepływomierze wirowe powinny być dobrane z 30% rezerwą zakresu pomiarowego</w:t>
      </w:r>
      <w:r>
        <w:rPr>
          <w:rFonts w:ascii="Arial" w:hAnsi="Arial" w:cs="Arial"/>
          <w:sz w:val="22"/>
          <w:szCs w:val="22"/>
        </w:rPr>
        <w:t>.</w:t>
      </w:r>
    </w:p>
    <w:p w14:paraId="4667ED02" w14:textId="77777777" w:rsidR="00AF7914" w:rsidRPr="00D45D55" w:rsidRDefault="00042AC0" w:rsidP="0019336C">
      <w:pPr>
        <w:numPr>
          <w:ilvl w:val="0"/>
          <w:numId w:val="23"/>
        </w:numPr>
        <w:jc w:val="both"/>
        <w:rPr>
          <w:rFonts w:ascii="Arial" w:hAnsi="Arial" w:cs="Arial"/>
          <w:sz w:val="22"/>
          <w:szCs w:val="22"/>
        </w:rPr>
      </w:pPr>
      <w:r>
        <w:rPr>
          <w:rFonts w:ascii="Arial" w:hAnsi="Arial" w:cs="Arial"/>
          <w:sz w:val="22"/>
          <w:szCs w:val="22"/>
        </w:rPr>
        <w:t>P</w:t>
      </w:r>
      <w:r w:rsidR="005449BA" w:rsidRPr="00D91FB3">
        <w:rPr>
          <w:rFonts w:ascii="Arial" w:hAnsi="Arial" w:cs="Arial"/>
          <w:sz w:val="22"/>
          <w:szCs w:val="22"/>
        </w:rPr>
        <w:t>rzepływomierz</w:t>
      </w:r>
      <w:r w:rsidR="00D91FB3">
        <w:rPr>
          <w:rFonts w:ascii="Arial" w:hAnsi="Arial" w:cs="Arial"/>
          <w:sz w:val="22"/>
          <w:szCs w:val="22"/>
        </w:rPr>
        <w:t>e</w:t>
      </w:r>
      <w:r w:rsidR="005449BA" w:rsidRPr="00D91FB3">
        <w:rPr>
          <w:rFonts w:ascii="Arial" w:hAnsi="Arial" w:cs="Arial"/>
          <w:sz w:val="22"/>
          <w:szCs w:val="22"/>
        </w:rPr>
        <w:t xml:space="preserve"> </w:t>
      </w:r>
      <w:r w:rsidR="002D0BAD" w:rsidRPr="00D91FB3">
        <w:rPr>
          <w:rFonts w:ascii="Arial" w:hAnsi="Arial" w:cs="Arial"/>
          <w:sz w:val="22"/>
          <w:szCs w:val="22"/>
        </w:rPr>
        <w:t>powin</w:t>
      </w:r>
      <w:r w:rsidR="00D91FB3">
        <w:rPr>
          <w:rFonts w:ascii="Arial" w:hAnsi="Arial" w:cs="Arial"/>
          <w:sz w:val="22"/>
          <w:szCs w:val="22"/>
        </w:rPr>
        <w:t>ny</w:t>
      </w:r>
      <w:r w:rsidR="005449BA" w:rsidRPr="00D91FB3">
        <w:rPr>
          <w:rFonts w:ascii="Arial" w:hAnsi="Arial" w:cs="Arial"/>
          <w:sz w:val="22"/>
          <w:szCs w:val="22"/>
        </w:rPr>
        <w:t xml:space="preserve"> być wyposażon</w:t>
      </w:r>
      <w:r w:rsidR="00D91FB3">
        <w:rPr>
          <w:rFonts w:ascii="Arial" w:hAnsi="Arial" w:cs="Arial"/>
          <w:sz w:val="22"/>
          <w:szCs w:val="22"/>
        </w:rPr>
        <w:t>e</w:t>
      </w:r>
      <w:r w:rsidR="005449BA" w:rsidRPr="00D91FB3">
        <w:rPr>
          <w:rFonts w:ascii="Arial" w:hAnsi="Arial" w:cs="Arial"/>
          <w:sz w:val="22"/>
          <w:szCs w:val="22"/>
        </w:rPr>
        <w:t xml:space="preserve"> w</w:t>
      </w:r>
      <w:r w:rsidR="00D91FB3">
        <w:rPr>
          <w:rFonts w:ascii="Arial" w:hAnsi="Arial" w:cs="Arial"/>
          <w:sz w:val="22"/>
          <w:szCs w:val="22"/>
        </w:rPr>
        <w:t>e</w:t>
      </w:r>
      <w:r w:rsidR="005449BA" w:rsidRPr="00D91FB3">
        <w:rPr>
          <w:rFonts w:ascii="Arial" w:hAnsi="Arial" w:cs="Arial"/>
          <w:sz w:val="22"/>
          <w:szCs w:val="22"/>
        </w:rPr>
        <w:t xml:space="preserve"> wskaźnik LCD</w:t>
      </w:r>
      <w:r w:rsidR="00D91FB3">
        <w:rPr>
          <w:rFonts w:ascii="Arial" w:hAnsi="Arial" w:cs="Arial"/>
          <w:sz w:val="22"/>
          <w:szCs w:val="22"/>
        </w:rPr>
        <w:t>.</w:t>
      </w:r>
    </w:p>
    <w:p w14:paraId="1BFC3B13" w14:textId="77777777" w:rsidR="00AF7914" w:rsidRPr="00534DA0" w:rsidRDefault="00AF7914" w:rsidP="0019336C"/>
    <w:p w14:paraId="3672F71C" w14:textId="77777777" w:rsidR="00BE4707" w:rsidRPr="00BE4707" w:rsidRDefault="00F81EE7" w:rsidP="00D91FB3">
      <w:pPr>
        <w:pStyle w:val="Nagwek1"/>
        <w:numPr>
          <w:ilvl w:val="3"/>
          <w:numId w:val="1"/>
        </w:numPr>
        <w:tabs>
          <w:tab w:val="clear" w:pos="2160"/>
          <w:tab w:val="num" w:pos="851"/>
        </w:tabs>
        <w:ind w:left="851" w:hanging="851"/>
      </w:pPr>
      <w:bookmarkStart w:id="27" w:name="_Toc475077766"/>
      <w:r>
        <w:lastRenderedPageBreak/>
        <w:t>Przepływomierze masowe</w:t>
      </w:r>
      <w:bookmarkEnd w:id="27"/>
    </w:p>
    <w:p w14:paraId="737EB147" w14:textId="77777777" w:rsidR="00DB3DE4" w:rsidRPr="00DB3DE4" w:rsidRDefault="00DB3DE4" w:rsidP="00DB3DE4"/>
    <w:p w14:paraId="5E63F544" w14:textId="77777777" w:rsidR="00DB3DE4" w:rsidRPr="00A533AE" w:rsidRDefault="00DB3DE4" w:rsidP="00D91FB3">
      <w:pPr>
        <w:jc w:val="both"/>
        <w:rPr>
          <w:rFonts w:ascii="Arial" w:hAnsi="Arial" w:cs="Arial"/>
          <w:sz w:val="22"/>
          <w:szCs w:val="22"/>
        </w:rPr>
      </w:pPr>
      <w:r w:rsidRPr="00A533AE">
        <w:rPr>
          <w:rFonts w:ascii="Arial" w:hAnsi="Arial" w:cs="Arial"/>
          <w:sz w:val="22"/>
          <w:szCs w:val="22"/>
        </w:rPr>
        <w:t>Przepływomierze masowe</w:t>
      </w:r>
      <w:r w:rsidR="00431ABD">
        <w:rPr>
          <w:rFonts w:ascii="Arial" w:hAnsi="Arial" w:cs="Arial"/>
          <w:sz w:val="22"/>
          <w:szCs w:val="22"/>
        </w:rPr>
        <w:t xml:space="preserve"> </w:t>
      </w:r>
      <w:r w:rsidR="006456AC">
        <w:rPr>
          <w:rFonts w:ascii="Arial" w:hAnsi="Arial" w:cs="Arial"/>
          <w:sz w:val="22"/>
          <w:szCs w:val="22"/>
        </w:rPr>
        <w:t>muszą być dostarczone zgodnie</w:t>
      </w:r>
      <w:r w:rsidRPr="00A533AE">
        <w:rPr>
          <w:rFonts w:ascii="Arial" w:hAnsi="Arial" w:cs="Arial"/>
          <w:sz w:val="22"/>
          <w:szCs w:val="22"/>
        </w:rPr>
        <w:t xml:space="preserve"> z obowiązującymi normami</w:t>
      </w:r>
      <w:r w:rsidR="005A2D2A">
        <w:rPr>
          <w:rFonts w:ascii="Arial" w:hAnsi="Arial" w:cs="Arial"/>
          <w:sz w:val="22"/>
          <w:szCs w:val="22"/>
        </w:rPr>
        <w:t xml:space="preserve"> </w:t>
      </w:r>
      <w:r w:rsidR="00F50189">
        <w:rPr>
          <w:rFonts w:ascii="Arial" w:hAnsi="Arial" w:cs="Arial"/>
          <w:sz w:val="22"/>
          <w:szCs w:val="22"/>
        </w:rPr>
        <w:t xml:space="preserve">          </w:t>
      </w:r>
      <w:r w:rsidR="00D91FB3">
        <w:rPr>
          <w:rFonts w:ascii="Arial" w:hAnsi="Arial" w:cs="Arial"/>
          <w:sz w:val="22"/>
          <w:szCs w:val="22"/>
        </w:rPr>
        <w:t>i poniższymi wymaganiami.</w:t>
      </w:r>
    </w:p>
    <w:p w14:paraId="3BC510F0" w14:textId="77777777" w:rsidR="00D91FB3" w:rsidRDefault="00D91FB3" w:rsidP="00461418">
      <w:pPr>
        <w:numPr>
          <w:ilvl w:val="0"/>
          <w:numId w:val="24"/>
        </w:numPr>
        <w:jc w:val="both"/>
        <w:rPr>
          <w:rFonts w:ascii="Arial" w:hAnsi="Arial" w:cs="Arial"/>
          <w:sz w:val="22"/>
          <w:szCs w:val="22"/>
        </w:rPr>
      </w:pPr>
      <w:r>
        <w:rPr>
          <w:rFonts w:ascii="Arial" w:hAnsi="Arial" w:cs="Arial"/>
          <w:sz w:val="22"/>
          <w:szCs w:val="22"/>
        </w:rPr>
        <w:t>D</w:t>
      </w:r>
      <w:r w:rsidR="00DB3DE4" w:rsidRPr="00A533AE">
        <w:rPr>
          <w:rFonts w:ascii="Arial" w:hAnsi="Arial" w:cs="Arial"/>
          <w:sz w:val="22"/>
          <w:szCs w:val="22"/>
        </w:rPr>
        <w:t xml:space="preserve">okładność pomiarów dla przepływomierzy masowych powinna wynosić nie mniej niż  </w:t>
      </w:r>
      <w:r w:rsidR="00DB3DE4" w:rsidRPr="00A533AE">
        <w:rPr>
          <w:rFonts w:ascii="Arial" w:hAnsi="Arial" w:cs="Arial"/>
          <w:sz w:val="22"/>
          <w:szCs w:val="22"/>
        </w:rPr>
        <w:sym w:font="Symbol" w:char="F0B1"/>
      </w:r>
      <w:r w:rsidR="00DB3DE4" w:rsidRPr="00A533AE">
        <w:rPr>
          <w:rFonts w:ascii="Arial" w:hAnsi="Arial" w:cs="Arial"/>
          <w:sz w:val="22"/>
          <w:szCs w:val="22"/>
        </w:rPr>
        <w:t xml:space="preserve">0,2% pełnego  zakresu  wielkości  mierzonej  dla  cieczy oraz </w:t>
      </w:r>
      <w:r w:rsidR="00DB3DE4" w:rsidRPr="00A533AE">
        <w:rPr>
          <w:rFonts w:ascii="Arial" w:hAnsi="Arial" w:cs="Arial"/>
          <w:sz w:val="22"/>
          <w:szCs w:val="22"/>
        </w:rPr>
        <w:sym w:font="Symbol" w:char="F0B1"/>
      </w:r>
      <w:r w:rsidR="00DB3DE4" w:rsidRPr="00A533AE">
        <w:rPr>
          <w:rFonts w:ascii="Arial" w:hAnsi="Arial" w:cs="Arial"/>
          <w:sz w:val="22"/>
          <w:szCs w:val="22"/>
        </w:rPr>
        <w:t>0,5% pełnego  zakresu  wielkości  mierzonej   dla gazów lub par (w warunkach  odniesienia)</w:t>
      </w:r>
      <w:r>
        <w:rPr>
          <w:rFonts w:ascii="Arial" w:hAnsi="Arial" w:cs="Arial"/>
          <w:sz w:val="22"/>
          <w:szCs w:val="22"/>
        </w:rPr>
        <w:t>.</w:t>
      </w:r>
    </w:p>
    <w:p w14:paraId="12279BDC" w14:textId="77777777" w:rsidR="00D91FB3" w:rsidRDefault="00D91FB3" w:rsidP="00461418">
      <w:pPr>
        <w:numPr>
          <w:ilvl w:val="0"/>
          <w:numId w:val="24"/>
        </w:numPr>
        <w:jc w:val="both"/>
        <w:rPr>
          <w:rFonts w:ascii="Arial" w:hAnsi="Arial" w:cs="Arial"/>
          <w:sz w:val="22"/>
          <w:szCs w:val="22"/>
        </w:rPr>
      </w:pPr>
      <w:r>
        <w:rPr>
          <w:rFonts w:ascii="Arial" w:hAnsi="Arial" w:cs="Arial"/>
          <w:sz w:val="22"/>
          <w:szCs w:val="22"/>
        </w:rPr>
        <w:t>P</w:t>
      </w:r>
      <w:r w:rsidR="00DB3DE4" w:rsidRPr="00D91FB3">
        <w:rPr>
          <w:rFonts w:ascii="Arial" w:hAnsi="Arial" w:cs="Arial"/>
          <w:sz w:val="22"/>
          <w:szCs w:val="22"/>
        </w:rPr>
        <w:t>rzepływomierze masowe powinny mierzyć bezpośrednio strumień masowy przepływu</w:t>
      </w:r>
      <w:r>
        <w:rPr>
          <w:rFonts w:ascii="Arial" w:hAnsi="Arial" w:cs="Arial"/>
          <w:sz w:val="22"/>
          <w:szCs w:val="22"/>
        </w:rPr>
        <w:t>.</w:t>
      </w:r>
    </w:p>
    <w:p w14:paraId="14930424" w14:textId="77777777" w:rsidR="00D91FB3" w:rsidRDefault="00D91FB3" w:rsidP="00461418">
      <w:pPr>
        <w:numPr>
          <w:ilvl w:val="0"/>
          <w:numId w:val="24"/>
        </w:numPr>
        <w:jc w:val="both"/>
        <w:rPr>
          <w:rFonts w:ascii="Arial" w:hAnsi="Arial" w:cs="Arial"/>
          <w:sz w:val="22"/>
          <w:szCs w:val="22"/>
        </w:rPr>
      </w:pPr>
      <w:r>
        <w:rPr>
          <w:rFonts w:ascii="Arial" w:hAnsi="Arial" w:cs="Arial"/>
          <w:sz w:val="22"/>
          <w:szCs w:val="22"/>
        </w:rPr>
        <w:t>N</w:t>
      </w:r>
      <w:r w:rsidR="00DB3DE4" w:rsidRPr="00D91FB3">
        <w:rPr>
          <w:rFonts w:ascii="Arial" w:hAnsi="Arial" w:cs="Arial"/>
          <w:sz w:val="22"/>
          <w:szCs w:val="22"/>
        </w:rPr>
        <w:t>a rurociągach należy wykonać odcięcia i obejście (by-pass)  przepływomierza</w:t>
      </w:r>
      <w:r>
        <w:rPr>
          <w:rFonts w:ascii="Arial" w:hAnsi="Arial" w:cs="Arial"/>
          <w:sz w:val="22"/>
          <w:szCs w:val="22"/>
        </w:rPr>
        <w:t>.</w:t>
      </w:r>
    </w:p>
    <w:p w14:paraId="67129BE9" w14:textId="77777777" w:rsidR="00D91FB3" w:rsidRDefault="00D91FB3" w:rsidP="00461418">
      <w:pPr>
        <w:numPr>
          <w:ilvl w:val="0"/>
          <w:numId w:val="24"/>
        </w:numPr>
        <w:jc w:val="both"/>
        <w:rPr>
          <w:rFonts w:ascii="Arial" w:hAnsi="Arial" w:cs="Arial"/>
          <w:sz w:val="22"/>
          <w:szCs w:val="22"/>
        </w:rPr>
      </w:pPr>
      <w:r>
        <w:rPr>
          <w:rFonts w:ascii="Arial" w:eastAsia="Calibri" w:hAnsi="Arial" w:cs="Arial"/>
          <w:sz w:val="22"/>
          <w:szCs w:val="22"/>
        </w:rPr>
        <w:t>W</w:t>
      </w:r>
      <w:r w:rsidR="00F64BB9" w:rsidRPr="00D91FB3">
        <w:rPr>
          <w:rFonts w:ascii="Arial" w:eastAsia="Calibri" w:hAnsi="Arial" w:cs="Arial"/>
          <w:sz w:val="22"/>
          <w:szCs w:val="22"/>
        </w:rPr>
        <w:t>ymagane jest stosowanie przepływomierzy Coriolisa z wbudowaną procedurą weryfikacji pomiaru w trybie on-line.</w:t>
      </w:r>
    </w:p>
    <w:p w14:paraId="4FF43ABF" w14:textId="77777777" w:rsidR="00D91FB3" w:rsidRPr="00D91FB3" w:rsidRDefault="00D91FB3" w:rsidP="00461418">
      <w:pPr>
        <w:numPr>
          <w:ilvl w:val="0"/>
          <w:numId w:val="24"/>
        </w:numPr>
        <w:jc w:val="both"/>
        <w:rPr>
          <w:rFonts w:ascii="Arial" w:hAnsi="Arial" w:cs="Arial"/>
          <w:sz w:val="22"/>
          <w:szCs w:val="22"/>
        </w:rPr>
      </w:pPr>
      <w:r w:rsidRPr="00D91FB3">
        <w:rPr>
          <w:rFonts w:ascii="Arial" w:hAnsi="Arial" w:cs="Arial"/>
          <w:sz w:val="22"/>
          <w:szCs w:val="22"/>
        </w:rPr>
        <w:t>Przepływomierze powinny być wyposażony we wskaźnik LCD.</w:t>
      </w:r>
    </w:p>
    <w:p w14:paraId="677E89F3" w14:textId="77777777" w:rsidR="002842BB" w:rsidRPr="00534DA0" w:rsidRDefault="002842BB" w:rsidP="00707535"/>
    <w:p w14:paraId="7C7F23F0" w14:textId="77777777" w:rsidR="003629E4" w:rsidRDefault="00F81EE7" w:rsidP="00D91FB3">
      <w:pPr>
        <w:pStyle w:val="Nagwek1"/>
        <w:numPr>
          <w:ilvl w:val="3"/>
          <w:numId w:val="1"/>
        </w:numPr>
        <w:tabs>
          <w:tab w:val="clear" w:pos="2160"/>
          <w:tab w:val="num" w:pos="851"/>
        </w:tabs>
        <w:ind w:left="851" w:hanging="851"/>
      </w:pPr>
      <w:bookmarkStart w:id="28" w:name="_Toc475077767"/>
      <w:r>
        <w:t>Przepływomierze dla ciał sypkich i proszków</w:t>
      </w:r>
      <w:bookmarkEnd w:id="28"/>
    </w:p>
    <w:p w14:paraId="3492A746" w14:textId="77777777" w:rsidR="003629E4" w:rsidRPr="003629E4" w:rsidRDefault="003629E4" w:rsidP="003629E4"/>
    <w:p w14:paraId="7927F048" w14:textId="77777777" w:rsidR="00D91FB3" w:rsidRDefault="003629E4" w:rsidP="00D91FB3">
      <w:pPr>
        <w:jc w:val="both"/>
        <w:rPr>
          <w:rFonts w:ascii="Arial" w:hAnsi="Arial" w:cs="Arial"/>
          <w:sz w:val="22"/>
          <w:szCs w:val="22"/>
        </w:rPr>
      </w:pPr>
      <w:r w:rsidRPr="00F64BB9">
        <w:rPr>
          <w:rFonts w:ascii="Arial" w:hAnsi="Arial" w:cs="Arial"/>
          <w:sz w:val="22"/>
          <w:szCs w:val="22"/>
        </w:rPr>
        <w:t xml:space="preserve">Przepływomierze dla ciał sypkich i proszków </w:t>
      </w:r>
      <w:r w:rsidR="001B3FC7" w:rsidRPr="00F64BB9">
        <w:rPr>
          <w:rFonts w:ascii="Arial" w:hAnsi="Arial" w:cs="Arial"/>
          <w:sz w:val="22"/>
          <w:szCs w:val="22"/>
        </w:rPr>
        <w:t xml:space="preserve">muszą </w:t>
      </w:r>
      <w:r w:rsidRPr="00F64BB9">
        <w:rPr>
          <w:rFonts w:ascii="Arial" w:hAnsi="Arial" w:cs="Arial"/>
          <w:sz w:val="22"/>
          <w:szCs w:val="22"/>
        </w:rPr>
        <w:t xml:space="preserve">być dostarczone zgodnie </w:t>
      </w:r>
      <w:r w:rsidR="00C30172">
        <w:rPr>
          <w:rFonts w:ascii="Arial" w:hAnsi="Arial" w:cs="Arial"/>
          <w:sz w:val="22"/>
          <w:szCs w:val="22"/>
        </w:rPr>
        <w:t xml:space="preserve">                       </w:t>
      </w:r>
      <w:r w:rsidRPr="00F64BB9">
        <w:rPr>
          <w:rFonts w:ascii="Arial" w:hAnsi="Arial" w:cs="Arial"/>
          <w:sz w:val="22"/>
          <w:szCs w:val="22"/>
        </w:rPr>
        <w:t>z obowiązującymi norma</w:t>
      </w:r>
      <w:r w:rsidR="00D91FB3">
        <w:rPr>
          <w:rFonts w:ascii="Arial" w:hAnsi="Arial" w:cs="Arial"/>
          <w:sz w:val="22"/>
          <w:szCs w:val="22"/>
        </w:rPr>
        <w:t>mi oraz poniższymi wymaganiami.</w:t>
      </w:r>
    </w:p>
    <w:p w14:paraId="0C3A01C8" w14:textId="77777777" w:rsidR="00D91FB3" w:rsidRDefault="00D91FB3" w:rsidP="00461418">
      <w:pPr>
        <w:numPr>
          <w:ilvl w:val="0"/>
          <w:numId w:val="25"/>
        </w:numPr>
        <w:jc w:val="both"/>
        <w:rPr>
          <w:rFonts w:ascii="Arial" w:hAnsi="Arial" w:cs="Arial"/>
          <w:sz w:val="22"/>
          <w:szCs w:val="22"/>
        </w:rPr>
      </w:pPr>
      <w:r w:rsidRPr="00E84583">
        <w:rPr>
          <w:rFonts w:ascii="Arial" w:hAnsi="Arial" w:cs="Arial"/>
          <w:sz w:val="22"/>
          <w:szCs w:val="22"/>
        </w:rPr>
        <w:t>D</w:t>
      </w:r>
      <w:r w:rsidR="003629E4" w:rsidRPr="00E84583">
        <w:rPr>
          <w:rFonts w:ascii="Arial" w:hAnsi="Arial" w:cs="Arial"/>
          <w:sz w:val="22"/>
          <w:szCs w:val="22"/>
        </w:rPr>
        <w:t xml:space="preserve">okładność pomiarów dla przepływomierzy masowych powinna wynosić nie mniej niż  </w:t>
      </w:r>
      <w:r w:rsidR="003629E4" w:rsidRPr="00E84583">
        <w:rPr>
          <w:rFonts w:ascii="Arial" w:hAnsi="Arial" w:cs="Arial"/>
          <w:sz w:val="22"/>
          <w:szCs w:val="22"/>
        </w:rPr>
        <w:sym w:font="Symbol" w:char="F0B1"/>
      </w:r>
      <w:r w:rsidR="000D115A" w:rsidRPr="00E84583">
        <w:rPr>
          <w:rFonts w:ascii="Arial" w:hAnsi="Arial" w:cs="Arial"/>
          <w:sz w:val="22"/>
          <w:szCs w:val="22"/>
        </w:rPr>
        <w:t>1</w:t>
      </w:r>
      <w:r w:rsidR="003629E4" w:rsidRPr="00E84583">
        <w:rPr>
          <w:rFonts w:ascii="Arial" w:hAnsi="Arial" w:cs="Arial"/>
          <w:sz w:val="22"/>
          <w:szCs w:val="22"/>
        </w:rPr>
        <w:t>,</w:t>
      </w:r>
      <w:r w:rsidR="000D115A" w:rsidRPr="00E84583">
        <w:rPr>
          <w:rFonts w:ascii="Arial" w:hAnsi="Arial" w:cs="Arial"/>
          <w:sz w:val="22"/>
          <w:szCs w:val="22"/>
        </w:rPr>
        <w:t>0</w:t>
      </w:r>
      <w:r w:rsidR="003629E4" w:rsidRPr="00E84583">
        <w:rPr>
          <w:rFonts w:ascii="Arial" w:hAnsi="Arial" w:cs="Arial"/>
          <w:sz w:val="22"/>
          <w:szCs w:val="22"/>
        </w:rPr>
        <w:t>% pełnego</w:t>
      </w:r>
      <w:r w:rsidR="003629E4" w:rsidRPr="00F64BB9">
        <w:rPr>
          <w:rFonts w:ascii="Arial" w:hAnsi="Arial" w:cs="Arial"/>
          <w:sz w:val="22"/>
          <w:szCs w:val="22"/>
        </w:rPr>
        <w:t xml:space="preserve">  zakresu  wielkości  mierzonej</w:t>
      </w:r>
      <w:r>
        <w:rPr>
          <w:rFonts w:ascii="Arial" w:hAnsi="Arial" w:cs="Arial"/>
          <w:sz w:val="22"/>
          <w:szCs w:val="22"/>
        </w:rPr>
        <w:t>.</w:t>
      </w:r>
    </w:p>
    <w:p w14:paraId="28630071" w14:textId="77777777" w:rsidR="007C5E05" w:rsidRPr="007C5E05" w:rsidRDefault="00D91FB3" w:rsidP="00461418">
      <w:pPr>
        <w:numPr>
          <w:ilvl w:val="0"/>
          <w:numId w:val="25"/>
        </w:numPr>
        <w:jc w:val="both"/>
        <w:rPr>
          <w:rFonts w:ascii="Arial" w:hAnsi="Arial" w:cs="Arial"/>
          <w:b/>
          <w:sz w:val="22"/>
          <w:szCs w:val="22"/>
        </w:rPr>
      </w:pPr>
      <w:r>
        <w:rPr>
          <w:rFonts w:ascii="Arial" w:hAnsi="Arial" w:cs="Arial"/>
          <w:sz w:val="22"/>
          <w:szCs w:val="22"/>
        </w:rPr>
        <w:t>P</w:t>
      </w:r>
      <w:r w:rsidR="003629E4" w:rsidRPr="00D91FB3">
        <w:rPr>
          <w:rFonts w:ascii="Arial" w:hAnsi="Arial" w:cs="Arial"/>
          <w:sz w:val="22"/>
          <w:szCs w:val="22"/>
        </w:rPr>
        <w:t xml:space="preserve">rzepływomierz powinien być kompletny i dostarczony zgodnie z Dyrektywą </w:t>
      </w:r>
      <w:r w:rsidR="007C5E05">
        <w:rPr>
          <w:rFonts w:ascii="Arial" w:hAnsi="Arial" w:cs="Arial"/>
          <w:sz w:val="22"/>
          <w:szCs w:val="22"/>
        </w:rPr>
        <w:t xml:space="preserve">Parlamentu Europejskiego i Rady 2014/32/UE z dnia 26 lutego 2014r. </w:t>
      </w:r>
      <w:r w:rsidR="007C5E05" w:rsidRPr="007C5E05">
        <w:rPr>
          <w:rStyle w:val="Pogrubienie"/>
          <w:rFonts w:ascii="Arial" w:hAnsi="Arial" w:cs="Arial"/>
          <w:b w:val="0"/>
          <w:sz w:val="22"/>
          <w:szCs w:val="22"/>
        </w:rPr>
        <w:t>w sprawie harmonizacji ustawodawstw państw członkowskich odnoszących się do udostępniania na rynku przyrządów pomiarowych.</w:t>
      </w:r>
    </w:p>
    <w:p w14:paraId="7914BE06" w14:textId="77777777" w:rsidR="007C5E05" w:rsidRPr="00534DA0" w:rsidRDefault="007C5E05" w:rsidP="00C54030"/>
    <w:p w14:paraId="2BCAD741" w14:textId="77777777" w:rsidR="009C0F7D" w:rsidRDefault="009C0F7D" w:rsidP="0054246D">
      <w:pPr>
        <w:pStyle w:val="Nagwek1"/>
        <w:numPr>
          <w:ilvl w:val="3"/>
          <w:numId w:val="1"/>
        </w:numPr>
        <w:tabs>
          <w:tab w:val="clear" w:pos="2160"/>
          <w:tab w:val="num" w:pos="851"/>
        </w:tabs>
        <w:ind w:left="851" w:hanging="851"/>
      </w:pPr>
      <w:bookmarkStart w:id="29" w:name="_Toc475077768"/>
      <w:r>
        <w:t>Rotametry</w:t>
      </w:r>
      <w:bookmarkEnd w:id="29"/>
    </w:p>
    <w:p w14:paraId="1FB0A1D2" w14:textId="77777777" w:rsidR="009C0F7D" w:rsidRPr="00A533AE" w:rsidRDefault="009C0F7D" w:rsidP="009C0F7D">
      <w:pPr>
        <w:jc w:val="both"/>
        <w:rPr>
          <w:rFonts w:ascii="Arial" w:hAnsi="Arial" w:cs="Arial"/>
          <w:b/>
          <w:sz w:val="22"/>
          <w:szCs w:val="22"/>
        </w:rPr>
      </w:pPr>
    </w:p>
    <w:p w14:paraId="563CBA86" w14:textId="77777777" w:rsidR="00D91FB3" w:rsidRDefault="000E4460" w:rsidP="00D91FB3">
      <w:pPr>
        <w:jc w:val="both"/>
        <w:rPr>
          <w:rFonts w:ascii="Arial" w:hAnsi="Arial" w:cs="Arial"/>
          <w:sz w:val="22"/>
          <w:szCs w:val="22"/>
        </w:rPr>
      </w:pPr>
      <w:r>
        <w:rPr>
          <w:rFonts w:ascii="Arial" w:hAnsi="Arial" w:cs="Arial"/>
          <w:sz w:val="22"/>
          <w:szCs w:val="22"/>
        </w:rPr>
        <w:t xml:space="preserve">Rotametry przeznaczone są głównie do pomiarów lokalnych oraz mniej istotnych                                                                                                                                                        pomiarów zdalnych. </w:t>
      </w:r>
    </w:p>
    <w:p w14:paraId="72CC7A39" w14:textId="77777777" w:rsidR="00D91FB3" w:rsidRDefault="00D91FB3" w:rsidP="00D91FB3">
      <w:pPr>
        <w:jc w:val="both"/>
        <w:rPr>
          <w:rFonts w:ascii="Arial" w:hAnsi="Arial" w:cs="Arial"/>
          <w:sz w:val="22"/>
          <w:szCs w:val="22"/>
        </w:rPr>
      </w:pPr>
    </w:p>
    <w:p w14:paraId="2979CADA" w14:textId="77777777" w:rsidR="00D91FB3" w:rsidRDefault="000E4460" w:rsidP="00D91FB3">
      <w:pPr>
        <w:jc w:val="both"/>
        <w:rPr>
          <w:rFonts w:ascii="Arial" w:hAnsi="Arial" w:cs="Arial"/>
          <w:sz w:val="22"/>
          <w:szCs w:val="22"/>
        </w:rPr>
      </w:pPr>
      <w:r>
        <w:rPr>
          <w:rFonts w:ascii="Arial" w:hAnsi="Arial" w:cs="Arial"/>
          <w:sz w:val="22"/>
          <w:szCs w:val="22"/>
        </w:rPr>
        <w:t>P</w:t>
      </w:r>
      <w:r w:rsidR="00AF19B2">
        <w:rPr>
          <w:rFonts w:ascii="Arial" w:hAnsi="Arial" w:cs="Arial"/>
          <w:sz w:val="22"/>
          <w:szCs w:val="22"/>
        </w:rPr>
        <w:t>rzepływomierze te</w:t>
      </w:r>
      <w:r w:rsidRPr="00A533AE">
        <w:rPr>
          <w:rFonts w:ascii="Arial" w:hAnsi="Arial" w:cs="Arial"/>
          <w:sz w:val="22"/>
          <w:szCs w:val="22"/>
        </w:rPr>
        <w:t xml:space="preserve"> </w:t>
      </w:r>
      <w:r w:rsidR="000A4669">
        <w:rPr>
          <w:rFonts w:ascii="Arial" w:hAnsi="Arial" w:cs="Arial"/>
          <w:sz w:val="22"/>
          <w:szCs w:val="22"/>
        </w:rPr>
        <w:t xml:space="preserve">muszą </w:t>
      </w:r>
      <w:r w:rsidR="009C0F7D" w:rsidRPr="00A533AE">
        <w:rPr>
          <w:rFonts w:ascii="Arial" w:hAnsi="Arial" w:cs="Arial"/>
          <w:sz w:val="22"/>
          <w:szCs w:val="22"/>
        </w:rPr>
        <w:t xml:space="preserve">być dostarczone zgodnie z obowiązującymi normami </w:t>
      </w:r>
      <w:r w:rsidR="00040148">
        <w:rPr>
          <w:rFonts w:ascii="Arial" w:hAnsi="Arial" w:cs="Arial"/>
          <w:sz w:val="22"/>
          <w:szCs w:val="22"/>
        </w:rPr>
        <w:t xml:space="preserve">                   </w:t>
      </w:r>
      <w:r w:rsidR="009C0F7D" w:rsidRPr="00A533AE">
        <w:rPr>
          <w:rFonts w:ascii="Arial" w:hAnsi="Arial" w:cs="Arial"/>
          <w:sz w:val="22"/>
          <w:szCs w:val="22"/>
        </w:rPr>
        <w:t>i poniższymi</w:t>
      </w:r>
      <w:r w:rsidR="009C0F7D">
        <w:rPr>
          <w:rFonts w:ascii="Arial" w:hAnsi="Arial" w:cs="Arial"/>
          <w:sz w:val="22"/>
          <w:szCs w:val="22"/>
        </w:rPr>
        <w:t xml:space="preserve"> </w:t>
      </w:r>
      <w:r w:rsidR="00D91FB3">
        <w:rPr>
          <w:rFonts w:ascii="Arial" w:hAnsi="Arial" w:cs="Arial"/>
          <w:sz w:val="22"/>
          <w:szCs w:val="22"/>
        </w:rPr>
        <w:t>wymaganiami.</w:t>
      </w:r>
    </w:p>
    <w:p w14:paraId="4067E7A2" w14:textId="77777777" w:rsidR="00D91FB3" w:rsidRDefault="00D91FB3" w:rsidP="00461418">
      <w:pPr>
        <w:numPr>
          <w:ilvl w:val="0"/>
          <w:numId w:val="26"/>
        </w:numPr>
        <w:jc w:val="both"/>
        <w:rPr>
          <w:rFonts w:ascii="Arial" w:hAnsi="Arial" w:cs="Arial"/>
          <w:sz w:val="22"/>
          <w:szCs w:val="22"/>
        </w:rPr>
      </w:pPr>
      <w:r>
        <w:rPr>
          <w:rFonts w:ascii="Arial" w:hAnsi="Arial" w:cs="Arial"/>
          <w:sz w:val="22"/>
          <w:szCs w:val="22"/>
        </w:rPr>
        <w:t>R</w:t>
      </w:r>
      <w:r w:rsidR="009C0F7D" w:rsidRPr="00A533AE">
        <w:rPr>
          <w:rFonts w:ascii="Arial" w:hAnsi="Arial" w:cs="Arial"/>
          <w:sz w:val="22"/>
          <w:szCs w:val="22"/>
        </w:rPr>
        <w:t xml:space="preserve">otametr </w:t>
      </w:r>
      <w:r w:rsidR="00040148">
        <w:rPr>
          <w:rFonts w:ascii="Arial" w:hAnsi="Arial" w:cs="Arial"/>
          <w:sz w:val="22"/>
          <w:szCs w:val="22"/>
        </w:rPr>
        <w:t>musi</w:t>
      </w:r>
      <w:r w:rsidR="009C0F7D" w:rsidRPr="00A533AE">
        <w:rPr>
          <w:rFonts w:ascii="Arial" w:hAnsi="Arial" w:cs="Arial"/>
          <w:sz w:val="22"/>
          <w:szCs w:val="22"/>
        </w:rPr>
        <w:t xml:space="preserve"> być wyposażony w odcięcie na dopływie i odpływie</w:t>
      </w:r>
      <w:r>
        <w:rPr>
          <w:rFonts w:ascii="Arial" w:hAnsi="Arial" w:cs="Arial"/>
          <w:sz w:val="22"/>
          <w:szCs w:val="22"/>
        </w:rPr>
        <w:t>.</w:t>
      </w:r>
    </w:p>
    <w:p w14:paraId="6D2E14E8" w14:textId="77777777" w:rsidR="00E65C2C" w:rsidRDefault="00D91FB3" w:rsidP="00461418">
      <w:pPr>
        <w:numPr>
          <w:ilvl w:val="0"/>
          <w:numId w:val="26"/>
        </w:numPr>
        <w:jc w:val="both"/>
        <w:rPr>
          <w:rFonts w:ascii="Arial" w:hAnsi="Arial" w:cs="Arial"/>
          <w:sz w:val="22"/>
          <w:szCs w:val="22"/>
        </w:rPr>
      </w:pPr>
      <w:r w:rsidRPr="00D91FB3">
        <w:rPr>
          <w:rFonts w:ascii="Arial" w:hAnsi="Arial" w:cs="Arial"/>
          <w:sz w:val="22"/>
          <w:szCs w:val="22"/>
        </w:rPr>
        <w:t>W</w:t>
      </w:r>
      <w:r w:rsidR="004B32EC" w:rsidRPr="00D91FB3">
        <w:rPr>
          <w:rFonts w:ascii="Arial" w:hAnsi="Arial" w:cs="Arial"/>
          <w:sz w:val="22"/>
          <w:szCs w:val="22"/>
        </w:rPr>
        <w:t>lot od dołu, przyłącza kołnierzowe zgodne z klasą rurociągu</w:t>
      </w:r>
      <w:r w:rsidR="004A6AC2" w:rsidRPr="00D91FB3">
        <w:rPr>
          <w:rFonts w:ascii="Arial" w:hAnsi="Arial" w:cs="Arial"/>
          <w:sz w:val="22"/>
          <w:szCs w:val="22"/>
        </w:rPr>
        <w:t xml:space="preserve"> (w analityce </w:t>
      </w:r>
      <w:r w:rsidR="00763845">
        <w:rPr>
          <w:rFonts w:ascii="Arial" w:hAnsi="Arial" w:cs="Arial"/>
          <w:sz w:val="22"/>
          <w:szCs w:val="22"/>
        </w:rPr>
        <w:t xml:space="preserve">                 </w:t>
      </w:r>
      <w:r w:rsidR="004A6AC2" w:rsidRPr="00D91FB3">
        <w:rPr>
          <w:rFonts w:ascii="Arial" w:hAnsi="Arial" w:cs="Arial"/>
          <w:sz w:val="22"/>
          <w:szCs w:val="22"/>
        </w:rPr>
        <w:t>i w specjalnych przypadkach w przyrządach technologi</w:t>
      </w:r>
      <w:r w:rsidR="00E65C2C">
        <w:rPr>
          <w:rFonts w:ascii="Arial" w:hAnsi="Arial" w:cs="Arial"/>
          <w:sz w:val="22"/>
          <w:szCs w:val="22"/>
        </w:rPr>
        <w:t xml:space="preserve">cznych dopuszcza się stosowanie </w:t>
      </w:r>
      <w:r w:rsidR="004A6AC2" w:rsidRPr="00D91FB3">
        <w:rPr>
          <w:rFonts w:ascii="Arial" w:hAnsi="Arial" w:cs="Arial"/>
          <w:sz w:val="22"/>
          <w:szCs w:val="22"/>
        </w:rPr>
        <w:t>przyłączy NPT)</w:t>
      </w:r>
      <w:r w:rsidRPr="00D91FB3">
        <w:rPr>
          <w:rFonts w:ascii="Arial" w:hAnsi="Arial" w:cs="Arial"/>
          <w:sz w:val="22"/>
          <w:szCs w:val="22"/>
        </w:rPr>
        <w:t>.</w:t>
      </w:r>
      <w:r w:rsidR="004B32EC" w:rsidRPr="00E65C2C">
        <w:rPr>
          <w:rFonts w:ascii="Arial" w:hAnsi="Arial" w:cs="Arial"/>
          <w:sz w:val="22"/>
          <w:szCs w:val="22"/>
        </w:rPr>
        <w:t xml:space="preserve">                                                                                                                                                                                                                                                                                                                                                                                                            </w:t>
      </w:r>
      <w:r w:rsidR="00E65C2C">
        <w:rPr>
          <w:rFonts w:ascii="Arial" w:hAnsi="Arial" w:cs="Arial"/>
          <w:sz w:val="22"/>
          <w:szCs w:val="22"/>
        </w:rPr>
        <w:t xml:space="preserve">                              </w:t>
      </w:r>
    </w:p>
    <w:p w14:paraId="1BE4E711" w14:textId="77777777" w:rsidR="00D91FB3" w:rsidRPr="00E65C2C" w:rsidRDefault="00E65C2C" w:rsidP="00461418">
      <w:pPr>
        <w:numPr>
          <w:ilvl w:val="0"/>
          <w:numId w:val="26"/>
        </w:numPr>
        <w:jc w:val="both"/>
        <w:rPr>
          <w:rFonts w:ascii="Arial" w:hAnsi="Arial" w:cs="Arial"/>
          <w:sz w:val="22"/>
          <w:szCs w:val="22"/>
        </w:rPr>
      </w:pPr>
      <w:r>
        <w:rPr>
          <w:rFonts w:ascii="Arial" w:hAnsi="Arial" w:cs="Arial"/>
          <w:sz w:val="22"/>
          <w:szCs w:val="22"/>
        </w:rPr>
        <w:t>S</w:t>
      </w:r>
      <w:r w:rsidR="009C0F7D" w:rsidRPr="00E65C2C">
        <w:rPr>
          <w:rFonts w:ascii="Arial" w:hAnsi="Arial" w:cs="Arial"/>
          <w:sz w:val="22"/>
          <w:szCs w:val="22"/>
        </w:rPr>
        <w:t xml:space="preserve">kala rotametru </w:t>
      </w:r>
      <w:r w:rsidR="00040148">
        <w:rPr>
          <w:rFonts w:ascii="Arial" w:hAnsi="Arial" w:cs="Arial"/>
          <w:sz w:val="22"/>
          <w:szCs w:val="22"/>
        </w:rPr>
        <w:t>musi</w:t>
      </w:r>
      <w:r w:rsidR="009C0F7D" w:rsidRPr="00E65C2C">
        <w:rPr>
          <w:rFonts w:ascii="Arial" w:hAnsi="Arial" w:cs="Arial"/>
          <w:sz w:val="22"/>
          <w:szCs w:val="22"/>
        </w:rPr>
        <w:t xml:space="preserve"> być wykonana na całej długości z bezpieczneg</w:t>
      </w:r>
      <w:r w:rsidR="00541ECB">
        <w:rPr>
          <w:rFonts w:ascii="Arial" w:hAnsi="Arial" w:cs="Arial"/>
          <w:sz w:val="22"/>
          <w:szCs w:val="22"/>
        </w:rPr>
        <w:t xml:space="preserve">o szkła                </w:t>
      </w:r>
      <w:r w:rsidR="009C0F7D" w:rsidRPr="00E65C2C">
        <w:rPr>
          <w:rFonts w:ascii="Arial" w:hAnsi="Arial" w:cs="Arial"/>
          <w:sz w:val="22"/>
          <w:szCs w:val="22"/>
        </w:rPr>
        <w:t>z</w:t>
      </w:r>
      <w:r w:rsidR="003012D7" w:rsidRPr="00E65C2C">
        <w:rPr>
          <w:rFonts w:ascii="Arial" w:hAnsi="Arial" w:cs="Arial"/>
          <w:sz w:val="22"/>
          <w:szCs w:val="22"/>
        </w:rPr>
        <w:t xml:space="preserve"> </w:t>
      </w:r>
      <w:r w:rsidR="009C0F7D" w:rsidRPr="00E65C2C">
        <w:rPr>
          <w:rFonts w:ascii="Arial" w:hAnsi="Arial" w:cs="Arial"/>
          <w:sz w:val="22"/>
          <w:szCs w:val="22"/>
        </w:rPr>
        <w:t>uszczelnieniami</w:t>
      </w:r>
      <w:r w:rsidR="00E90699" w:rsidRPr="00E65C2C">
        <w:rPr>
          <w:rFonts w:ascii="Arial" w:hAnsi="Arial" w:cs="Arial"/>
          <w:sz w:val="22"/>
          <w:szCs w:val="22"/>
        </w:rPr>
        <w:t xml:space="preserve">, odpornymi na medium, </w:t>
      </w:r>
      <w:r w:rsidR="009C0F7D" w:rsidRPr="00E65C2C">
        <w:rPr>
          <w:rFonts w:ascii="Arial" w:hAnsi="Arial" w:cs="Arial"/>
          <w:sz w:val="22"/>
          <w:szCs w:val="22"/>
        </w:rPr>
        <w:t>po obu stronach</w:t>
      </w:r>
      <w:r>
        <w:rPr>
          <w:rFonts w:ascii="Arial" w:hAnsi="Arial" w:cs="Arial"/>
          <w:sz w:val="22"/>
          <w:szCs w:val="22"/>
        </w:rPr>
        <w:t>.</w:t>
      </w:r>
    </w:p>
    <w:p w14:paraId="37814879" w14:textId="77777777" w:rsidR="00D91FB3" w:rsidRDefault="00D91FB3" w:rsidP="00461418">
      <w:pPr>
        <w:numPr>
          <w:ilvl w:val="0"/>
          <w:numId w:val="26"/>
        </w:numPr>
        <w:jc w:val="both"/>
        <w:rPr>
          <w:rFonts w:ascii="Arial" w:hAnsi="Arial" w:cs="Arial"/>
          <w:sz w:val="22"/>
          <w:szCs w:val="22"/>
        </w:rPr>
      </w:pPr>
      <w:r>
        <w:rPr>
          <w:rFonts w:ascii="Arial" w:hAnsi="Arial" w:cs="Arial"/>
          <w:sz w:val="22"/>
          <w:szCs w:val="22"/>
        </w:rPr>
        <w:t>R</w:t>
      </w:r>
      <w:r w:rsidR="009C0F7D" w:rsidRPr="00D91FB3">
        <w:rPr>
          <w:rFonts w:ascii="Arial" w:hAnsi="Arial" w:cs="Arial"/>
          <w:sz w:val="22"/>
          <w:szCs w:val="22"/>
        </w:rPr>
        <w:t xml:space="preserve">otametr </w:t>
      </w:r>
      <w:r w:rsidR="00541ECB">
        <w:rPr>
          <w:rFonts w:ascii="Arial" w:hAnsi="Arial" w:cs="Arial"/>
          <w:sz w:val="22"/>
          <w:szCs w:val="22"/>
        </w:rPr>
        <w:t>musi</w:t>
      </w:r>
      <w:r w:rsidR="009C0F7D" w:rsidRPr="00D91FB3">
        <w:rPr>
          <w:rFonts w:ascii="Arial" w:hAnsi="Arial" w:cs="Arial"/>
          <w:sz w:val="22"/>
          <w:szCs w:val="22"/>
        </w:rPr>
        <w:t xml:space="preserve"> mieć metalową obudowę</w:t>
      </w:r>
      <w:r>
        <w:rPr>
          <w:rFonts w:ascii="Arial" w:hAnsi="Arial" w:cs="Arial"/>
          <w:sz w:val="22"/>
          <w:szCs w:val="22"/>
        </w:rPr>
        <w:t>.</w:t>
      </w:r>
    </w:p>
    <w:p w14:paraId="75C626DD" w14:textId="77777777" w:rsidR="00D91FB3" w:rsidRDefault="00D91FB3" w:rsidP="00461418">
      <w:pPr>
        <w:numPr>
          <w:ilvl w:val="0"/>
          <w:numId w:val="26"/>
        </w:numPr>
        <w:jc w:val="both"/>
        <w:rPr>
          <w:rFonts w:ascii="Arial" w:hAnsi="Arial" w:cs="Arial"/>
          <w:sz w:val="22"/>
          <w:szCs w:val="22"/>
        </w:rPr>
      </w:pPr>
      <w:r>
        <w:rPr>
          <w:rFonts w:ascii="Arial" w:hAnsi="Arial" w:cs="Arial"/>
          <w:sz w:val="22"/>
          <w:szCs w:val="22"/>
        </w:rPr>
        <w:t>D</w:t>
      </w:r>
      <w:r w:rsidR="009C0F7D" w:rsidRPr="00D91FB3">
        <w:rPr>
          <w:rFonts w:ascii="Arial" w:hAnsi="Arial" w:cs="Arial"/>
          <w:sz w:val="22"/>
          <w:szCs w:val="22"/>
        </w:rPr>
        <w:t xml:space="preserve">okładność pomiaru </w:t>
      </w:r>
      <w:r w:rsidR="00541ECB">
        <w:rPr>
          <w:rFonts w:ascii="Arial" w:hAnsi="Arial" w:cs="Arial"/>
          <w:sz w:val="22"/>
          <w:szCs w:val="22"/>
        </w:rPr>
        <w:t>musi</w:t>
      </w:r>
      <w:r w:rsidR="009C0F7D" w:rsidRPr="00D91FB3">
        <w:rPr>
          <w:rFonts w:ascii="Arial" w:hAnsi="Arial" w:cs="Arial"/>
          <w:sz w:val="22"/>
          <w:szCs w:val="22"/>
        </w:rPr>
        <w:t xml:space="preserve"> wynosić nie mniej niż 1,6% pełnego zakresu</w:t>
      </w:r>
      <w:r>
        <w:rPr>
          <w:rFonts w:ascii="Arial" w:hAnsi="Arial" w:cs="Arial"/>
          <w:sz w:val="22"/>
          <w:szCs w:val="22"/>
        </w:rPr>
        <w:t>.</w:t>
      </w:r>
    </w:p>
    <w:p w14:paraId="4DCDF57A" w14:textId="77777777" w:rsidR="0052658A" w:rsidRPr="00D91FB3" w:rsidRDefault="00D91FB3" w:rsidP="00461418">
      <w:pPr>
        <w:numPr>
          <w:ilvl w:val="0"/>
          <w:numId w:val="26"/>
        </w:numPr>
        <w:jc w:val="both"/>
        <w:rPr>
          <w:rFonts w:ascii="Arial" w:hAnsi="Arial" w:cs="Arial"/>
          <w:sz w:val="22"/>
          <w:szCs w:val="22"/>
        </w:rPr>
      </w:pPr>
      <w:r>
        <w:rPr>
          <w:rFonts w:ascii="Arial" w:hAnsi="Arial" w:cs="Arial"/>
          <w:sz w:val="22"/>
          <w:szCs w:val="22"/>
        </w:rPr>
        <w:t>D</w:t>
      </w:r>
      <w:r w:rsidR="009C0F7D" w:rsidRPr="00D91FB3">
        <w:rPr>
          <w:rFonts w:ascii="Arial" w:hAnsi="Arial" w:cs="Arial"/>
          <w:sz w:val="22"/>
          <w:szCs w:val="22"/>
        </w:rPr>
        <w:t>la układów przepłukiwania, należy dobierać rotametry ze stałą regulacją przepływu oraz alarmem niskiego przepływu.</w:t>
      </w:r>
    </w:p>
    <w:p w14:paraId="714F39A3" w14:textId="77777777" w:rsidR="00C54030" w:rsidRPr="00534DA0" w:rsidRDefault="000B343C" w:rsidP="00C54030">
      <w:r>
        <w:t xml:space="preserve">              </w:t>
      </w:r>
      <w:r w:rsidR="005631FA">
        <w:t xml:space="preserve">              </w:t>
      </w:r>
    </w:p>
    <w:p w14:paraId="076306C6" w14:textId="77777777" w:rsidR="00C54030" w:rsidRPr="00DB3DE4" w:rsidRDefault="00C54030" w:rsidP="00E65C2C">
      <w:pPr>
        <w:pStyle w:val="Nagwek1"/>
        <w:numPr>
          <w:ilvl w:val="3"/>
          <w:numId w:val="1"/>
        </w:numPr>
        <w:tabs>
          <w:tab w:val="clear" w:pos="2160"/>
          <w:tab w:val="num" w:pos="851"/>
        </w:tabs>
        <w:ind w:left="851" w:hanging="851"/>
      </w:pPr>
      <w:bookmarkStart w:id="30" w:name="_Toc475077769"/>
      <w:r>
        <w:t>Lokalne wskaźniki przepływu</w:t>
      </w:r>
      <w:bookmarkEnd w:id="30"/>
    </w:p>
    <w:p w14:paraId="7D078469" w14:textId="77777777" w:rsidR="00067DC7" w:rsidRPr="00C54030" w:rsidRDefault="005631FA" w:rsidP="00C54030">
      <w:r>
        <w:t xml:space="preserve">                                                                                                                                                                                                                                                                             </w:t>
      </w:r>
      <w:r w:rsidR="00C54030">
        <w:t xml:space="preserve">                          </w:t>
      </w:r>
    </w:p>
    <w:p w14:paraId="246FAFF9" w14:textId="77777777" w:rsidR="00E65C2C" w:rsidRDefault="000D11B2" w:rsidP="00E65C2C">
      <w:pPr>
        <w:jc w:val="both"/>
        <w:rPr>
          <w:rFonts w:ascii="Arial" w:hAnsi="Arial" w:cs="Arial"/>
          <w:sz w:val="22"/>
          <w:szCs w:val="22"/>
        </w:rPr>
      </w:pPr>
      <w:r>
        <w:rPr>
          <w:rFonts w:ascii="Arial" w:hAnsi="Arial" w:cs="Arial"/>
          <w:sz w:val="22"/>
          <w:szCs w:val="22"/>
        </w:rPr>
        <w:t xml:space="preserve">Jeżeli istnieje potrzeba lokalnego wskaźnika przepływu, to wówczas </w:t>
      </w:r>
      <w:r w:rsidR="00067DC7" w:rsidRPr="00A533AE">
        <w:rPr>
          <w:rFonts w:ascii="Arial" w:hAnsi="Arial" w:cs="Arial"/>
          <w:sz w:val="22"/>
          <w:szCs w:val="22"/>
        </w:rPr>
        <w:t>należy zastosować zwężkę pomiarową</w:t>
      </w:r>
      <w:r w:rsidR="00067DC7">
        <w:rPr>
          <w:rFonts w:ascii="Arial" w:hAnsi="Arial" w:cs="Arial"/>
          <w:sz w:val="22"/>
          <w:szCs w:val="22"/>
        </w:rPr>
        <w:t xml:space="preserve"> </w:t>
      </w:r>
      <w:r w:rsidR="00067DC7" w:rsidRPr="00A533AE">
        <w:rPr>
          <w:rFonts w:ascii="Arial" w:hAnsi="Arial" w:cs="Arial"/>
          <w:sz w:val="22"/>
          <w:szCs w:val="22"/>
        </w:rPr>
        <w:t>ze wskaźnikiem różnicy ciśnień (manometr różnicowy).</w:t>
      </w:r>
    </w:p>
    <w:p w14:paraId="6BBEB8CC" w14:textId="77777777" w:rsidR="00067DC7" w:rsidRPr="00A533AE" w:rsidRDefault="00067DC7" w:rsidP="00E65C2C">
      <w:pPr>
        <w:jc w:val="both"/>
        <w:rPr>
          <w:rFonts w:ascii="Arial" w:hAnsi="Arial" w:cs="Arial"/>
          <w:sz w:val="22"/>
          <w:szCs w:val="22"/>
        </w:rPr>
      </w:pPr>
      <w:r w:rsidRPr="00A533AE">
        <w:rPr>
          <w:rFonts w:ascii="Arial" w:hAnsi="Arial" w:cs="Arial"/>
          <w:sz w:val="22"/>
          <w:szCs w:val="22"/>
        </w:rPr>
        <w:t>Jeśli sygnał pomiarowy jest przekazywany do DCS, wskaźnik lokalny powinien być</w:t>
      </w:r>
      <w:r>
        <w:rPr>
          <w:rFonts w:ascii="Arial" w:hAnsi="Arial" w:cs="Arial"/>
          <w:sz w:val="22"/>
          <w:szCs w:val="22"/>
        </w:rPr>
        <w:t xml:space="preserve"> </w:t>
      </w:r>
      <w:r w:rsidRPr="00A533AE">
        <w:rPr>
          <w:rFonts w:ascii="Arial" w:hAnsi="Arial" w:cs="Arial"/>
          <w:sz w:val="22"/>
          <w:szCs w:val="22"/>
        </w:rPr>
        <w:t>podłączony szeregowo z przetwornikiem (w tej samej pętli prądowej).</w:t>
      </w:r>
    </w:p>
    <w:p w14:paraId="0EC4660B" w14:textId="77777777" w:rsidR="00E65C2C" w:rsidRDefault="00E65C2C" w:rsidP="00E65C2C">
      <w:pPr>
        <w:jc w:val="both"/>
        <w:rPr>
          <w:rFonts w:ascii="Arial" w:hAnsi="Arial" w:cs="Arial"/>
          <w:sz w:val="22"/>
          <w:szCs w:val="22"/>
        </w:rPr>
      </w:pPr>
    </w:p>
    <w:p w14:paraId="1F8B7842" w14:textId="77777777" w:rsidR="00707535" w:rsidRPr="00AF7914" w:rsidRDefault="00067DC7" w:rsidP="00AF7914">
      <w:pPr>
        <w:jc w:val="both"/>
        <w:rPr>
          <w:rFonts w:ascii="Arial" w:hAnsi="Arial" w:cs="Arial"/>
          <w:sz w:val="22"/>
          <w:szCs w:val="22"/>
        </w:rPr>
      </w:pPr>
      <w:r w:rsidRPr="00A533AE">
        <w:rPr>
          <w:rFonts w:ascii="Arial" w:hAnsi="Arial" w:cs="Arial"/>
          <w:sz w:val="22"/>
          <w:szCs w:val="22"/>
        </w:rPr>
        <w:t xml:space="preserve">Jeśli wymagane są dodatkowe obliczenia w DCS, wówczas sygnał pomiarowy powinien być </w:t>
      </w:r>
      <w:r>
        <w:rPr>
          <w:rFonts w:ascii="Arial" w:hAnsi="Arial" w:cs="Arial"/>
          <w:sz w:val="22"/>
          <w:szCs w:val="22"/>
        </w:rPr>
        <w:t>re</w:t>
      </w:r>
      <w:r w:rsidRPr="00A533AE">
        <w:rPr>
          <w:rFonts w:ascii="Arial" w:hAnsi="Arial" w:cs="Arial"/>
          <w:sz w:val="22"/>
          <w:szCs w:val="22"/>
        </w:rPr>
        <w:t>transm</w:t>
      </w:r>
      <w:r w:rsidR="00E65C2C">
        <w:rPr>
          <w:rFonts w:ascii="Arial" w:hAnsi="Arial" w:cs="Arial"/>
          <w:sz w:val="22"/>
          <w:szCs w:val="22"/>
        </w:rPr>
        <w:t>itowany z systemu do wskaźnika.</w:t>
      </w:r>
      <w:r w:rsidR="000B343C">
        <w:t xml:space="preserve">  </w:t>
      </w:r>
    </w:p>
    <w:p w14:paraId="449141A9" w14:textId="77777777" w:rsidR="00C54030" w:rsidRPr="00534DA0" w:rsidRDefault="003616E7" w:rsidP="00C54030">
      <w:r>
        <w:t xml:space="preserve">  </w:t>
      </w:r>
    </w:p>
    <w:p w14:paraId="1390C764" w14:textId="77777777" w:rsidR="003616E7" w:rsidRDefault="00C54030" w:rsidP="00E65C2C">
      <w:pPr>
        <w:pStyle w:val="Nagwek1"/>
        <w:numPr>
          <w:ilvl w:val="3"/>
          <w:numId w:val="1"/>
        </w:numPr>
        <w:tabs>
          <w:tab w:val="clear" w:pos="2160"/>
          <w:tab w:val="num" w:pos="851"/>
        </w:tabs>
        <w:ind w:left="851" w:hanging="851"/>
      </w:pPr>
      <w:bookmarkStart w:id="31" w:name="_Toc475077770"/>
      <w:r>
        <w:t>Inne urządzenia do pomiaru przepływu</w:t>
      </w:r>
      <w:bookmarkEnd w:id="31"/>
    </w:p>
    <w:p w14:paraId="343DF662" w14:textId="77777777" w:rsidR="003616E7" w:rsidRDefault="003616E7" w:rsidP="003616E7">
      <w:pPr>
        <w:pStyle w:val="Tekstpodstawowy"/>
        <w:jc w:val="both"/>
        <w:rPr>
          <w:rFonts w:cs="Arial"/>
          <w:szCs w:val="22"/>
        </w:rPr>
      </w:pPr>
    </w:p>
    <w:p w14:paraId="4821EA23" w14:textId="77777777" w:rsidR="003616E7" w:rsidRPr="00A533AE" w:rsidRDefault="003616E7" w:rsidP="008C4E1D">
      <w:pPr>
        <w:pStyle w:val="Tekstpodstawowy"/>
        <w:jc w:val="both"/>
      </w:pPr>
      <w:r w:rsidRPr="00A533AE">
        <w:rPr>
          <w:rFonts w:cs="Arial"/>
          <w:szCs w:val="22"/>
        </w:rPr>
        <w:t xml:space="preserve">W zależności od potrzeb lub wymagań projektu </w:t>
      </w:r>
      <w:r w:rsidR="00E058B7">
        <w:rPr>
          <w:rFonts w:cs="Arial"/>
          <w:szCs w:val="22"/>
        </w:rPr>
        <w:t xml:space="preserve">bazowego (wymogi danej aplikacji pomiarowej) </w:t>
      </w:r>
      <w:r w:rsidRPr="00A533AE">
        <w:rPr>
          <w:rFonts w:cs="Arial"/>
          <w:szCs w:val="22"/>
        </w:rPr>
        <w:t>mogą być zastosowane niżej wymienione</w:t>
      </w:r>
      <w:r w:rsidR="00AF60EE">
        <w:rPr>
          <w:rFonts w:cs="Arial"/>
          <w:szCs w:val="22"/>
        </w:rPr>
        <w:t xml:space="preserve"> typy</w:t>
      </w:r>
      <w:r w:rsidRPr="00A533AE">
        <w:rPr>
          <w:rFonts w:cs="Arial"/>
          <w:szCs w:val="22"/>
        </w:rPr>
        <w:t xml:space="preserve"> urządze</w:t>
      </w:r>
      <w:r w:rsidR="00AF60EE">
        <w:rPr>
          <w:rFonts w:cs="Arial"/>
          <w:szCs w:val="22"/>
        </w:rPr>
        <w:t>ń</w:t>
      </w:r>
      <w:r w:rsidRPr="00A533AE">
        <w:rPr>
          <w:rFonts w:cs="Arial"/>
          <w:szCs w:val="22"/>
        </w:rPr>
        <w:t xml:space="preserve"> do pomiaru</w:t>
      </w:r>
      <w:r w:rsidR="00AF60EE">
        <w:rPr>
          <w:rFonts w:cs="Arial"/>
          <w:szCs w:val="22"/>
        </w:rPr>
        <w:t xml:space="preserve"> przepływu:</w:t>
      </w:r>
      <w:r>
        <w:rPr>
          <w:rFonts w:cs="Arial"/>
          <w:szCs w:val="22"/>
        </w:rPr>
        <w:t xml:space="preserve">                                                                                                      </w:t>
      </w:r>
    </w:p>
    <w:p w14:paraId="58202711" w14:textId="77777777" w:rsidR="00E65C2C" w:rsidRDefault="002051F3" w:rsidP="00461418">
      <w:pPr>
        <w:numPr>
          <w:ilvl w:val="0"/>
          <w:numId w:val="27"/>
        </w:numPr>
        <w:jc w:val="both"/>
        <w:rPr>
          <w:rFonts w:ascii="Arial" w:hAnsi="Arial" w:cs="Arial"/>
          <w:sz w:val="22"/>
          <w:szCs w:val="22"/>
        </w:rPr>
      </w:pPr>
      <w:r>
        <w:rPr>
          <w:rFonts w:ascii="Arial" w:hAnsi="Arial" w:cs="Arial"/>
          <w:sz w:val="22"/>
          <w:szCs w:val="22"/>
        </w:rPr>
        <w:t>p</w:t>
      </w:r>
      <w:r w:rsidR="003616E7" w:rsidRPr="00A533AE">
        <w:rPr>
          <w:rFonts w:ascii="Arial" w:hAnsi="Arial" w:cs="Arial"/>
          <w:sz w:val="22"/>
          <w:szCs w:val="22"/>
        </w:rPr>
        <w:t>rzepływomierze magnetyczne</w:t>
      </w:r>
      <w:r w:rsidR="00AC0709">
        <w:rPr>
          <w:rFonts w:ascii="Arial" w:hAnsi="Arial" w:cs="Arial"/>
          <w:sz w:val="22"/>
          <w:szCs w:val="22"/>
        </w:rPr>
        <w:t>,</w:t>
      </w:r>
    </w:p>
    <w:p w14:paraId="648795A9" w14:textId="77777777" w:rsidR="00E65C2C" w:rsidRDefault="002051F3" w:rsidP="00461418">
      <w:pPr>
        <w:numPr>
          <w:ilvl w:val="0"/>
          <w:numId w:val="27"/>
        </w:numPr>
        <w:jc w:val="both"/>
        <w:rPr>
          <w:rFonts w:ascii="Arial" w:hAnsi="Arial" w:cs="Arial"/>
          <w:sz w:val="22"/>
          <w:szCs w:val="22"/>
        </w:rPr>
      </w:pPr>
      <w:r w:rsidRPr="00E65C2C">
        <w:rPr>
          <w:rFonts w:ascii="Arial" w:hAnsi="Arial" w:cs="Arial"/>
          <w:sz w:val="22"/>
          <w:szCs w:val="22"/>
        </w:rPr>
        <w:t>p</w:t>
      </w:r>
      <w:r w:rsidR="003616E7" w:rsidRPr="00E65C2C">
        <w:rPr>
          <w:rFonts w:ascii="Arial" w:hAnsi="Arial" w:cs="Arial"/>
          <w:sz w:val="22"/>
          <w:szCs w:val="22"/>
        </w:rPr>
        <w:t>rzepływomierze ultradźwiękowe</w:t>
      </w:r>
      <w:r w:rsidR="00AC0709" w:rsidRPr="00E65C2C">
        <w:rPr>
          <w:rFonts w:ascii="Arial" w:hAnsi="Arial" w:cs="Arial"/>
          <w:sz w:val="22"/>
          <w:szCs w:val="22"/>
        </w:rPr>
        <w:t>,</w:t>
      </w:r>
    </w:p>
    <w:p w14:paraId="4085501B" w14:textId="77777777" w:rsidR="00E65C2C" w:rsidRDefault="002051F3" w:rsidP="00461418">
      <w:pPr>
        <w:numPr>
          <w:ilvl w:val="0"/>
          <w:numId w:val="27"/>
        </w:numPr>
        <w:jc w:val="both"/>
        <w:rPr>
          <w:rFonts w:ascii="Arial" w:hAnsi="Arial" w:cs="Arial"/>
          <w:sz w:val="22"/>
          <w:szCs w:val="22"/>
        </w:rPr>
      </w:pPr>
      <w:r w:rsidRPr="00E65C2C">
        <w:rPr>
          <w:rFonts w:ascii="Arial" w:hAnsi="Arial" w:cs="Arial"/>
          <w:sz w:val="22"/>
          <w:szCs w:val="22"/>
        </w:rPr>
        <w:t>p</w:t>
      </w:r>
      <w:r w:rsidR="003616E7" w:rsidRPr="00E65C2C">
        <w:rPr>
          <w:rFonts w:ascii="Arial" w:hAnsi="Arial" w:cs="Arial"/>
          <w:sz w:val="22"/>
          <w:szCs w:val="22"/>
        </w:rPr>
        <w:t>rzepływomierze turbinkowe</w:t>
      </w:r>
      <w:r w:rsidR="00AC0709" w:rsidRPr="00E65C2C">
        <w:rPr>
          <w:rFonts w:ascii="Arial" w:hAnsi="Arial" w:cs="Arial"/>
          <w:sz w:val="22"/>
          <w:szCs w:val="22"/>
        </w:rPr>
        <w:t>,</w:t>
      </w:r>
    </w:p>
    <w:p w14:paraId="555F023C" w14:textId="77777777" w:rsidR="003616E7" w:rsidRPr="00E65C2C" w:rsidRDefault="00C67819" w:rsidP="00461418">
      <w:pPr>
        <w:numPr>
          <w:ilvl w:val="0"/>
          <w:numId w:val="27"/>
        </w:numPr>
        <w:jc w:val="both"/>
        <w:rPr>
          <w:rFonts w:ascii="Arial" w:hAnsi="Arial" w:cs="Arial"/>
          <w:sz w:val="22"/>
          <w:szCs w:val="22"/>
        </w:rPr>
      </w:pPr>
      <w:r>
        <w:rPr>
          <w:rFonts w:ascii="Arial" w:hAnsi="Arial" w:cs="Arial"/>
          <w:sz w:val="22"/>
          <w:szCs w:val="22"/>
        </w:rPr>
        <w:t>przepływomierze termiczne</w:t>
      </w:r>
      <w:r w:rsidR="00AC0709" w:rsidRPr="00E65C2C">
        <w:rPr>
          <w:rFonts w:ascii="Arial" w:hAnsi="Arial" w:cs="Arial"/>
          <w:sz w:val="22"/>
          <w:szCs w:val="22"/>
        </w:rPr>
        <w:t>.</w:t>
      </w:r>
    </w:p>
    <w:p w14:paraId="38E59D40" w14:textId="77777777" w:rsidR="00E65C2C" w:rsidRDefault="00E65C2C" w:rsidP="00E65C2C">
      <w:pPr>
        <w:jc w:val="both"/>
        <w:rPr>
          <w:rFonts w:ascii="Arial" w:hAnsi="Arial" w:cs="Arial"/>
          <w:sz w:val="22"/>
          <w:szCs w:val="22"/>
        </w:rPr>
      </w:pPr>
    </w:p>
    <w:p w14:paraId="5BCE77D7" w14:textId="77777777" w:rsidR="003616E7" w:rsidRDefault="003616E7" w:rsidP="00E65C2C">
      <w:pPr>
        <w:jc w:val="both"/>
        <w:rPr>
          <w:rFonts w:ascii="Arial" w:hAnsi="Arial" w:cs="Arial"/>
          <w:sz w:val="22"/>
          <w:szCs w:val="22"/>
        </w:rPr>
      </w:pPr>
      <w:r w:rsidRPr="00A533AE">
        <w:rPr>
          <w:rFonts w:ascii="Arial" w:hAnsi="Arial" w:cs="Arial"/>
          <w:sz w:val="22"/>
          <w:szCs w:val="22"/>
        </w:rPr>
        <w:t>Zastosowanie urządzeń wymienionych w p</w:t>
      </w:r>
      <w:r>
        <w:rPr>
          <w:rFonts w:ascii="Arial" w:hAnsi="Arial" w:cs="Arial"/>
          <w:sz w:val="22"/>
          <w:szCs w:val="22"/>
        </w:rPr>
        <w:t>unkcie</w:t>
      </w:r>
      <w:r w:rsidRPr="00A533AE">
        <w:rPr>
          <w:rFonts w:ascii="Arial" w:hAnsi="Arial" w:cs="Arial"/>
          <w:sz w:val="22"/>
          <w:szCs w:val="22"/>
        </w:rPr>
        <w:t xml:space="preserve"> </w:t>
      </w:r>
      <w:r w:rsidR="00654A33">
        <w:rPr>
          <w:rFonts w:ascii="Arial" w:hAnsi="Arial" w:cs="Arial"/>
          <w:sz w:val="22"/>
          <w:szCs w:val="22"/>
        </w:rPr>
        <w:t>3.2.3.</w:t>
      </w:r>
      <w:r w:rsidR="003E06BD">
        <w:rPr>
          <w:rFonts w:ascii="Arial" w:hAnsi="Arial" w:cs="Arial"/>
          <w:sz w:val="22"/>
          <w:szCs w:val="22"/>
        </w:rPr>
        <w:t>7</w:t>
      </w:r>
      <w:r w:rsidRPr="00A533AE">
        <w:rPr>
          <w:rFonts w:ascii="Arial" w:hAnsi="Arial" w:cs="Arial"/>
          <w:sz w:val="22"/>
          <w:szCs w:val="22"/>
        </w:rPr>
        <w:t xml:space="preserve"> wymaga każdorazowo zgody </w:t>
      </w:r>
      <w:r w:rsidR="003E06BD">
        <w:rPr>
          <w:rFonts w:ascii="Arial" w:hAnsi="Arial" w:cs="Arial"/>
          <w:sz w:val="22"/>
          <w:szCs w:val="22"/>
        </w:rPr>
        <w:t>Kupującego.</w:t>
      </w:r>
    </w:p>
    <w:p w14:paraId="1AD859E9" w14:textId="77777777" w:rsidR="00E63AE0" w:rsidRPr="00A533AE" w:rsidRDefault="00E63AE0" w:rsidP="00E65C2C">
      <w:pPr>
        <w:jc w:val="both"/>
        <w:rPr>
          <w:rFonts w:ascii="Arial" w:hAnsi="Arial" w:cs="Arial"/>
          <w:sz w:val="22"/>
          <w:szCs w:val="22"/>
        </w:rPr>
      </w:pPr>
    </w:p>
    <w:p w14:paraId="78FDFB36" w14:textId="77777777" w:rsidR="00C77427" w:rsidRPr="00631477" w:rsidRDefault="001B0BAA" w:rsidP="00631477">
      <w:pPr>
        <w:pStyle w:val="Nagwek1"/>
        <w:numPr>
          <w:ilvl w:val="2"/>
          <w:numId w:val="1"/>
        </w:numPr>
        <w:tabs>
          <w:tab w:val="clear" w:pos="1440"/>
          <w:tab w:val="num" w:pos="709"/>
        </w:tabs>
        <w:ind w:left="709" w:hanging="709"/>
        <w:jc w:val="both"/>
        <w:rPr>
          <w:rFonts w:cs="Arial"/>
          <w:szCs w:val="22"/>
        </w:rPr>
      </w:pPr>
      <w:bookmarkStart w:id="32" w:name="_Toc475077771"/>
      <w:r w:rsidRPr="00631477">
        <w:rPr>
          <w:rFonts w:cs="Arial"/>
          <w:szCs w:val="22"/>
        </w:rPr>
        <w:t>Pomiary poziomu</w:t>
      </w:r>
      <w:bookmarkEnd w:id="32"/>
    </w:p>
    <w:p w14:paraId="429B2FF7" w14:textId="77777777" w:rsidR="00C54030" w:rsidRPr="00534DA0" w:rsidRDefault="00C54030" w:rsidP="00C54030"/>
    <w:p w14:paraId="568BFF8E" w14:textId="77777777" w:rsidR="00C54030" w:rsidRPr="00BE4707" w:rsidRDefault="001B0BAA" w:rsidP="00CA48EC">
      <w:pPr>
        <w:pStyle w:val="Nagwek1"/>
        <w:numPr>
          <w:ilvl w:val="3"/>
          <w:numId w:val="1"/>
        </w:numPr>
        <w:tabs>
          <w:tab w:val="clear" w:pos="2160"/>
          <w:tab w:val="num" w:pos="851"/>
        </w:tabs>
        <w:ind w:left="851" w:hanging="851"/>
      </w:pPr>
      <w:bookmarkStart w:id="33" w:name="_Toc475077772"/>
      <w:r>
        <w:t>Przetworniki poziomu</w:t>
      </w:r>
      <w:bookmarkEnd w:id="33"/>
    </w:p>
    <w:p w14:paraId="53D7C8D8" w14:textId="77777777" w:rsidR="00526945" w:rsidRPr="001B0BAA" w:rsidRDefault="00526945" w:rsidP="004A36CF"/>
    <w:p w14:paraId="1840F3A4" w14:textId="77777777" w:rsidR="00526945" w:rsidRPr="003E06BD" w:rsidRDefault="00526945" w:rsidP="00E65C2C">
      <w:pPr>
        <w:jc w:val="both"/>
        <w:rPr>
          <w:rFonts w:ascii="Arial" w:hAnsi="Arial" w:cs="Arial"/>
          <w:sz w:val="22"/>
          <w:szCs w:val="22"/>
        </w:rPr>
      </w:pPr>
      <w:r w:rsidRPr="003E06BD">
        <w:rPr>
          <w:rFonts w:ascii="Arial" w:hAnsi="Arial" w:cs="Arial"/>
          <w:sz w:val="22"/>
          <w:szCs w:val="22"/>
        </w:rPr>
        <w:t>Ogólnie oprzyrządo</w:t>
      </w:r>
      <w:r w:rsidR="002973F9" w:rsidRPr="003E06BD">
        <w:rPr>
          <w:rFonts w:ascii="Arial" w:hAnsi="Arial" w:cs="Arial"/>
          <w:sz w:val="22"/>
          <w:szCs w:val="22"/>
        </w:rPr>
        <w:t xml:space="preserve">wanie do pomiaru poziomu </w:t>
      </w:r>
      <w:r w:rsidR="00F31562" w:rsidRPr="003E06BD">
        <w:rPr>
          <w:rFonts w:ascii="Arial" w:hAnsi="Arial" w:cs="Arial"/>
          <w:sz w:val="22"/>
          <w:szCs w:val="22"/>
        </w:rPr>
        <w:t xml:space="preserve">musi </w:t>
      </w:r>
      <w:r w:rsidRPr="003E06BD">
        <w:rPr>
          <w:rFonts w:ascii="Arial" w:hAnsi="Arial" w:cs="Arial"/>
          <w:sz w:val="22"/>
          <w:szCs w:val="22"/>
        </w:rPr>
        <w:t>być zgodne z obowiązującymi  n</w:t>
      </w:r>
      <w:r w:rsidR="00E65C2C">
        <w:rPr>
          <w:rFonts w:ascii="Arial" w:hAnsi="Arial" w:cs="Arial"/>
          <w:sz w:val="22"/>
          <w:szCs w:val="22"/>
        </w:rPr>
        <w:t>ormami i poniższymi wymaganiami.</w:t>
      </w:r>
    </w:p>
    <w:p w14:paraId="0ECFA702" w14:textId="77777777" w:rsidR="00E65C2C" w:rsidRDefault="00E65C2C" w:rsidP="00461418">
      <w:pPr>
        <w:numPr>
          <w:ilvl w:val="0"/>
          <w:numId w:val="28"/>
        </w:numPr>
        <w:jc w:val="both"/>
        <w:rPr>
          <w:rFonts w:ascii="Arial" w:hAnsi="Arial" w:cs="Arial"/>
          <w:sz w:val="22"/>
          <w:szCs w:val="22"/>
        </w:rPr>
      </w:pPr>
      <w:r>
        <w:rPr>
          <w:rFonts w:ascii="Arial" w:hAnsi="Arial" w:cs="Arial"/>
          <w:sz w:val="22"/>
          <w:szCs w:val="22"/>
        </w:rPr>
        <w:t>W</w:t>
      </w:r>
      <w:r w:rsidR="00526945" w:rsidRPr="003E06BD">
        <w:rPr>
          <w:rFonts w:ascii="Arial" w:hAnsi="Arial" w:cs="Arial"/>
          <w:sz w:val="22"/>
          <w:szCs w:val="22"/>
        </w:rPr>
        <w:t xml:space="preserve">szędzie, gdzie jest to możliwe w  zakresie od 350 do </w:t>
      </w:r>
      <w:smartTag w:uri="urn:schemas-microsoft-com:office:smarttags" w:element="metricconverter">
        <w:smartTagPr>
          <w:attr w:name="ProductID" w:val="3000 mm"/>
        </w:smartTagPr>
        <w:r w:rsidR="00526945" w:rsidRPr="003E06BD">
          <w:rPr>
            <w:rFonts w:ascii="Arial" w:hAnsi="Arial" w:cs="Arial"/>
            <w:sz w:val="22"/>
            <w:szCs w:val="22"/>
          </w:rPr>
          <w:t>3000 mm</w:t>
        </w:r>
      </w:smartTag>
      <w:r w:rsidR="00526945" w:rsidRPr="003E06BD">
        <w:rPr>
          <w:rFonts w:ascii="Arial" w:hAnsi="Arial" w:cs="Arial"/>
          <w:sz w:val="22"/>
          <w:szCs w:val="22"/>
        </w:rPr>
        <w:t xml:space="preserve"> należy stosować</w:t>
      </w:r>
      <w:r w:rsidR="003E06BD" w:rsidRPr="003E06BD">
        <w:rPr>
          <w:rFonts w:ascii="Arial" w:hAnsi="Arial" w:cs="Arial"/>
          <w:sz w:val="22"/>
          <w:szCs w:val="22"/>
        </w:rPr>
        <w:t xml:space="preserve"> radarowe lub</w:t>
      </w:r>
      <w:r w:rsidR="00526945" w:rsidRPr="003E06BD">
        <w:rPr>
          <w:rFonts w:ascii="Arial" w:hAnsi="Arial" w:cs="Arial"/>
          <w:sz w:val="22"/>
          <w:szCs w:val="22"/>
        </w:rPr>
        <w:t xml:space="preserve"> nurnikowe przetworniki poziomu z komorą pomiarową. Komora pomiarowa powinna być wyposażona w zawory odcinające</w:t>
      </w:r>
      <w:r w:rsidR="003E06BD" w:rsidRPr="003E06BD">
        <w:rPr>
          <w:rFonts w:ascii="Arial" w:hAnsi="Arial" w:cs="Arial"/>
          <w:sz w:val="22"/>
          <w:szCs w:val="22"/>
        </w:rPr>
        <w:t xml:space="preserve"> (zakres branży mechanicznej)</w:t>
      </w:r>
      <w:r>
        <w:rPr>
          <w:rFonts w:ascii="Arial" w:hAnsi="Arial" w:cs="Arial"/>
          <w:sz w:val="22"/>
          <w:szCs w:val="22"/>
        </w:rPr>
        <w:t>.</w:t>
      </w:r>
    </w:p>
    <w:p w14:paraId="4F46B5B1" w14:textId="77777777" w:rsidR="00E65C2C" w:rsidRDefault="00E65C2C" w:rsidP="00461418">
      <w:pPr>
        <w:numPr>
          <w:ilvl w:val="0"/>
          <w:numId w:val="28"/>
        </w:numPr>
        <w:jc w:val="both"/>
        <w:rPr>
          <w:rFonts w:ascii="Arial" w:hAnsi="Arial" w:cs="Arial"/>
          <w:sz w:val="22"/>
          <w:szCs w:val="22"/>
        </w:rPr>
      </w:pPr>
      <w:r w:rsidRPr="00E84583">
        <w:rPr>
          <w:rFonts w:ascii="Arial" w:hAnsi="Arial" w:cs="Arial"/>
          <w:sz w:val="22"/>
          <w:szCs w:val="22"/>
        </w:rPr>
        <w:t>K</w:t>
      </w:r>
      <w:r w:rsidR="00526945" w:rsidRPr="00E84583">
        <w:rPr>
          <w:rFonts w:ascii="Arial" w:hAnsi="Arial" w:cs="Arial"/>
          <w:sz w:val="22"/>
          <w:szCs w:val="22"/>
        </w:rPr>
        <w:t>omora pomiarow</w:t>
      </w:r>
      <w:r w:rsidR="005F1C03" w:rsidRPr="00E84583">
        <w:rPr>
          <w:rFonts w:ascii="Arial" w:hAnsi="Arial" w:cs="Arial"/>
          <w:sz w:val="22"/>
          <w:szCs w:val="22"/>
        </w:rPr>
        <w:t>a</w:t>
      </w:r>
      <w:r w:rsidR="00526945" w:rsidRPr="00E84583">
        <w:rPr>
          <w:rFonts w:ascii="Arial" w:hAnsi="Arial" w:cs="Arial"/>
          <w:sz w:val="22"/>
          <w:szCs w:val="22"/>
        </w:rPr>
        <w:t xml:space="preserve"> </w:t>
      </w:r>
      <w:r w:rsidR="003E06BD" w:rsidRPr="00E84583">
        <w:rPr>
          <w:rFonts w:ascii="Arial" w:hAnsi="Arial" w:cs="Arial"/>
          <w:sz w:val="22"/>
          <w:szCs w:val="22"/>
        </w:rPr>
        <w:t>musi posiadać</w:t>
      </w:r>
      <w:r w:rsidR="003B0B3C" w:rsidRPr="00E84583">
        <w:rPr>
          <w:rFonts w:ascii="Arial" w:hAnsi="Arial" w:cs="Arial"/>
          <w:sz w:val="22"/>
          <w:szCs w:val="22"/>
        </w:rPr>
        <w:t xml:space="preserve"> kołnierze przyłączeniowe </w:t>
      </w:r>
      <w:smartTag w:uri="urn:schemas-microsoft-com:office:smarttags" w:element="metricconverter">
        <w:smartTagPr>
          <w:attr w:name="ProductID" w:val="2”"/>
        </w:smartTagPr>
        <w:r w:rsidR="003B0B3C" w:rsidRPr="00E84583">
          <w:rPr>
            <w:rFonts w:ascii="Arial" w:hAnsi="Arial" w:cs="Arial"/>
            <w:sz w:val="22"/>
            <w:szCs w:val="22"/>
          </w:rPr>
          <w:t>2”</w:t>
        </w:r>
      </w:smartTag>
      <w:r w:rsidR="00526945" w:rsidRPr="00E84583">
        <w:rPr>
          <w:rFonts w:ascii="Arial" w:hAnsi="Arial" w:cs="Arial"/>
          <w:sz w:val="22"/>
          <w:szCs w:val="22"/>
        </w:rPr>
        <w:t xml:space="preserve"> ANSI, zawór </w:t>
      </w:r>
      <w:r w:rsidR="000D115A" w:rsidRPr="00E84583">
        <w:rPr>
          <w:rFonts w:ascii="Arial" w:hAnsi="Arial" w:cs="Arial"/>
          <w:sz w:val="22"/>
          <w:szCs w:val="22"/>
        </w:rPr>
        <w:t xml:space="preserve">odpowietrzający </w:t>
      </w:r>
      <w:r w:rsidR="003B0B3C" w:rsidRPr="00E84583">
        <w:rPr>
          <w:rFonts w:ascii="Arial" w:hAnsi="Arial" w:cs="Arial"/>
          <w:sz w:val="22"/>
          <w:szCs w:val="22"/>
        </w:rPr>
        <w:t>¾”</w:t>
      </w:r>
      <w:r w:rsidR="00526945" w:rsidRPr="00E84583">
        <w:rPr>
          <w:rFonts w:ascii="Arial" w:hAnsi="Arial" w:cs="Arial"/>
          <w:sz w:val="22"/>
          <w:szCs w:val="22"/>
        </w:rPr>
        <w:t>, z</w:t>
      </w:r>
      <w:r w:rsidR="003B0B3C" w:rsidRPr="00E84583">
        <w:rPr>
          <w:rFonts w:ascii="Arial" w:hAnsi="Arial" w:cs="Arial"/>
          <w:sz w:val="22"/>
          <w:szCs w:val="22"/>
        </w:rPr>
        <w:t>awór</w:t>
      </w:r>
      <w:r w:rsidR="003B0B3C" w:rsidRPr="00E65C2C">
        <w:rPr>
          <w:rFonts w:ascii="Arial" w:hAnsi="Arial" w:cs="Arial"/>
          <w:sz w:val="22"/>
          <w:szCs w:val="22"/>
        </w:rPr>
        <w:t xml:space="preserve"> odwadniający ¾”</w:t>
      </w:r>
      <w:r>
        <w:rPr>
          <w:rFonts w:ascii="Arial" w:hAnsi="Arial" w:cs="Arial"/>
          <w:sz w:val="22"/>
          <w:szCs w:val="22"/>
        </w:rPr>
        <w:t>.</w:t>
      </w:r>
    </w:p>
    <w:p w14:paraId="66B52974" w14:textId="77777777" w:rsidR="00E65C2C" w:rsidRDefault="00E65C2C" w:rsidP="00461418">
      <w:pPr>
        <w:numPr>
          <w:ilvl w:val="0"/>
          <w:numId w:val="28"/>
        </w:numPr>
        <w:jc w:val="both"/>
        <w:rPr>
          <w:rFonts w:ascii="Arial" w:hAnsi="Arial" w:cs="Arial"/>
          <w:sz w:val="22"/>
          <w:szCs w:val="22"/>
        </w:rPr>
      </w:pPr>
      <w:r>
        <w:rPr>
          <w:rFonts w:ascii="Arial" w:hAnsi="Arial" w:cs="Arial"/>
          <w:sz w:val="22"/>
          <w:szCs w:val="22"/>
        </w:rPr>
        <w:t>K</w:t>
      </w:r>
      <w:r w:rsidR="005F1C03" w:rsidRPr="00E65C2C">
        <w:rPr>
          <w:rFonts w:ascii="Arial" w:hAnsi="Arial" w:cs="Arial"/>
          <w:sz w:val="22"/>
          <w:szCs w:val="22"/>
        </w:rPr>
        <w:t xml:space="preserve">ołnierze </w:t>
      </w:r>
      <w:r w:rsidR="00526945" w:rsidRPr="00E65C2C">
        <w:rPr>
          <w:rFonts w:ascii="Arial" w:hAnsi="Arial" w:cs="Arial"/>
          <w:sz w:val="22"/>
          <w:szCs w:val="22"/>
        </w:rPr>
        <w:t>przyłącze</w:t>
      </w:r>
      <w:r w:rsidR="005F1C03" w:rsidRPr="00E65C2C">
        <w:rPr>
          <w:rFonts w:ascii="Arial" w:hAnsi="Arial" w:cs="Arial"/>
          <w:sz w:val="22"/>
          <w:szCs w:val="22"/>
        </w:rPr>
        <w:t xml:space="preserve">niowe </w:t>
      </w:r>
      <w:r w:rsidR="00526945" w:rsidRPr="00E65C2C">
        <w:rPr>
          <w:rFonts w:ascii="Arial" w:hAnsi="Arial" w:cs="Arial"/>
          <w:sz w:val="22"/>
          <w:szCs w:val="22"/>
        </w:rPr>
        <w:t>przetwornika</w:t>
      </w:r>
      <w:r w:rsidR="005F1C03" w:rsidRPr="00E65C2C">
        <w:rPr>
          <w:rFonts w:ascii="Arial" w:hAnsi="Arial" w:cs="Arial"/>
          <w:sz w:val="22"/>
          <w:szCs w:val="22"/>
        </w:rPr>
        <w:t xml:space="preserve"> radarowego lub</w:t>
      </w:r>
      <w:r w:rsidR="00526945" w:rsidRPr="00E65C2C">
        <w:rPr>
          <w:rFonts w:ascii="Arial" w:hAnsi="Arial" w:cs="Arial"/>
          <w:sz w:val="22"/>
          <w:szCs w:val="22"/>
        </w:rPr>
        <w:t xml:space="preserve"> nurnikowego </w:t>
      </w:r>
      <w:r w:rsidR="005F1C03" w:rsidRPr="00E65C2C">
        <w:rPr>
          <w:rFonts w:ascii="Arial" w:hAnsi="Arial" w:cs="Arial"/>
          <w:sz w:val="22"/>
          <w:szCs w:val="22"/>
        </w:rPr>
        <w:t>montowanego bezpośrednio</w:t>
      </w:r>
      <w:r w:rsidR="00526945" w:rsidRPr="00E65C2C">
        <w:rPr>
          <w:rFonts w:ascii="Arial" w:hAnsi="Arial" w:cs="Arial"/>
          <w:sz w:val="22"/>
          <w:szCs w:val="22"/>
        </w:rPr>
        <w:t xml:space="preserve"> </w:t>
      </w:r>
      <w:r w:rsidR="005F1C03" w:rsidRPr="00E65C2C">
        <w:rPr>
          <w:rFonts w:ascii="Arial" w:hAnsi="Arial" w:cs="Arial"/>
          <w:sz w:val="22"/>
          <w:szCs w:val="22"/>
        </w:rPr>
        <w:t xml:space="preserve">do </w:t>
      </w:r>
      <w:r w:rsidR="00526945" w:rsidRPr="00E65C2C">
        <w:rPr>
          <w:rFonts w:ascii="Arial" w:hAnsi="Arial" w:cs="Arial"/>
          <w:sz w:val="22"/>
          <w:szCs w:val="22"/>
        </w:rPr>
        <w:t>wn</w:t>
      </w:r>
      <w:r w:rsidR="005F1C03" w:rsidRPr="00E65C2C">
        <w:rPr>
          <w:rFonts w:ascii="Arial" w:hAnsi="Arial" w:cs="Arial"/>
          <w:sz w:val="22"/>
          <w:szCs w:val="22"/>
        </w:rPr>
        <w:t>ętrza</w:t>
      </w:r>
      <w:r w:rsidR="00526945" w:rsidRPr="00E65C2C">
        <w:rPr>
          <w:rFonts w:ascii="Arial" w:hAnsi="Arial" w:cs="Arial"/>
          <w:sz w:val="22"/>
          <w:szCs w:val="22"/>
        </w:rPr>
        <w:t xml:space="preserve"> zbiornika powinn</w:t>
      </w:r>
      <w:r w:rsidR="005F1C03" w:rsidRPr="00E65C2C">
        <w:rPr>
          <w:rFonts w:ascii="Arial" w:hAnsi="Arial" w:cs="Arial"/>
          <w:sz w:val="22"/>
          <w:szCs w:val="22"/>
        </w:rPr>
        <w:t>o</w:t>
      </w:r>
      <w:r w:rsidR="00526945" w:rsidRPr="00E65C2C">
        <w:rPr>
          <w:rFonts w:ascii="Arial" w:hAnsi="Arial" w:cs="Arial"/>
          <w:sz w:val="22"/>
          <w:szCs w:val="22"/>
        </w:rPr>
        <w:t xml:space="preserve"> mieć wielkość </w:t>
      </w:r>
      <w:smartTag w:uri="urn:schemas-microsoft-com:office:smarttags" w:element="metricconverter">
        <w:smartTagPr>
          <w:attr w:name="ProductID" w:val="4”"/>
        </w:smartTagPr>
        <w:r w:rsidR="00526945" w:rsidRPr="00E65C2C">
          <w:rPr>
            <w:rFonts w:ascii="Arial" w:hAnsi="Arial" w:cs="Arial"/>
            <w:sz w:val="22"/>
            <w:szCs w:val="22"/>
          </w:rPr>
          <w:t>4”</w:t>
        </w:r>
      </w:smartTag>
      <w:r w:rsidR="00526945" w:rsidRPr="00E65C2C">
        <w:rPr>
          <w:rFonts w:ascii="Arial" w:hAnsi="Arial" w:cs="Arial"/>
          <w:sz w:val="22"/>
          <w:szCs w:val="22"/>
        </w:rPr>
        <w:t xml:space="preserve"> ANSI</w:t>
      </w:r>
      <w:r w:rsidR="005F1C03" w:rsidRPr="00E65C2C">
        <w:rPr>
          <w:rFonts w:ascii="Arial" w:hAnsi="Arial" w:cs="Arial"/>
          <w:sz w:val="22"/>
          <w:szCs w:val="22"/>
        </w:rPr>
        <w:t xml:space="preserve"> </w:t>
      </w:r>
      <w:r w:rsidR="00526945" w:rsidRPr="00E65C2C">
        <w:rPr>
          <w:rFonts w:ascii="Arial" w:hAnsi="Arial" w:cs="Arial"/>
          <w:sz w:val="22"/>
          <w:szCs w:val="22"/>
        </w:rPr>
        <w:t xml:space="preserve">(dla </w:t>
      </w:r>
      <w:r w:rsidRPr="00E65C2C">
        <w:rPr>
          <w:rFonts w:ascii="Arial" w:hAnsi="Arial" w:cs="Arial"/>
          <w:sz w:val="22"/>
          <w:szCs w:val="22"/>
        </w:rPr>
        <w:t xml:space="preserve">medium </w:t>
      </w:r>
      <w:r w:rsidR="00526945" w:rsidRPr="00E65C2C">
        <w:rPr>
          <w:rFonts w:ascii="Arial" w:hAnsi="Arial" w:cs="Arial"/>
          <w:sz w:val="22"/>
          <w:szCs w:val="22"/>
        </w:rPr>
        <w:t>niekorozyjnego i w zbiornikach bezciśnieniowych)</w:t>
      </w:r>
      <w:r>
        <w:rPr>
          <w:rFonts w:ascii="Arial" w:hAnsi="Arial" w:cs="Arial"/>
          <w:sz w:val="22"/>
          <w:szCs w:val="22"/>
        </w:rPr>
        <w:t>.</w:t>
      </w:r>
    </w:p>
    <w:p w14:paraId="4F044565" w14:textId="77777777" w:rsidR="00E65C2C" w:rsidRDefault="00E65C2C" w:rsidP="00461418">
      <w:pPr>
        <w:numPr>
          <w:ilvl w:val="0"/>
          <w:numId w:val="28"/>
        </w:numPr>
        <w:jc w:val="both"/>
        <w:rPr>
          <w:rFonts w:ascii="Arial" w:hAnsi="Arial" w:cs="Arial"/>
          <w:sz w:val="22"/>
          <w:szCs w:val="22"/>
        </w:rPr>
      </w:pPr>
      <w:r>
        <w:rPr>
          <w:rFonts w:ascii="Arial" w:hAnsi="Arial" w:cs="Arial"/>
          <w:sz w:val="22"/>
          <w:szCs w:val="22"/>
        </w:rPr>
        <w:t>W</w:t>
      </w:r>
      <w:r w:rsidR="00526945" w:rsidRPr="00E65C2C">
        <w:rPr>
          <w:rFonts w:ascii="Arial" w:hAnsi="Arial" w:cs="Arial"/>
          <w:sz w:val="22"/>
          <w:szCs w:val="22"/>
        </w:rPr>
        <w:t xml:space="preserve"> przypadku zakresu </w:t>
      </w:r>
      <w:r w:rsidR="00AB2DF2" w:rsidRPr="00E65C2C">
        <w:rPr>
          <w:rFonts w:ascii="Arial" w:hAnsi="Arial" w:cs="Arial"/>
          <w:sz w:val="22"/>
          <w:szCs w:val="22"/>
        </w:rPr>
        <w:t xml:space="preserve">pomiarowego </w:t>
      </w:r>
      <w:r w:rsidR="00526945" w:rsidRPr="00E65C2C">
        <w:rPr>
          <w:rFonts w:ascii="Arial" w:hAnsi="Arial" w:cs="Arial"/>
          <w:sz w:val="22"/>
          <w:szCs w:val="22"/>
        </w:rPr>
        <w:t xml:space="preserve">większego niż </w:t>
      </w:r>
      <w:smartTag w:uri="urn:schemas-microsoft-com:office:smarttags" w:element="metricconverter">
        <w:smartTagPr>
          <w:attr w:name="ProductID" w:val="3000 mm"/>
        </w:smartTagPr>
        <w:r w:rsidR="00526945" w:rsidRPr="00E65C2C">
          <w:rPr>
            <w:rFonts w:ascii="Arial" w:hAnsi="Arial" w:cs="Arial"/>
            <w:sz w:val="22"/>
            <w:szCs w:val="22"/>
          </w:rPr>
          <w:t>3000 mm</w:t>
        </w:r>
      </w:smartTag>
      <w:r w:rsidR="00526945" w:rsidRPr="00E65C2C">
        <w:rPr>
          <w:rFonts w:ascii="Arial" w:hAnsi="Arial" w:cs="Arial"/>
          <w:sz w:val="22"/>
          <w:szCs w:val="22"/>
        </w:rPr>
        <w:t xml:space="preserve"> lub w przypadku cieczy lepkich, korozyjnych, zanieczyszczonych, albo kiedy ciecz jest mieszana lub występują drgania</w:t>
      </w:r>
      <w:r w:rsidR="00AB2DF2" w:rsidRPr="00E65C2C">
        <w:rPr>
          <w:rFonts w:ascii="Arial" w:hAnsi="Arial" w:cs="Arial"/>
          <w:sz w:val="22"/>
          <w:szCs w:val="22"/>
        </w:rPr>
        <w:t xml:space="preserve"> zaleca się stosowanie przetwornika różnicy ciśnień (typ</w:t>
      </w:r>
      <w:r w:rsidR="00006BD5" w:rsidRPr="00E65C2C">
        <w:rPr>
          <w:rFonts w:ascii="Arial" w:hAnsi="Arial" w:cs="Arial"/>
          <w:sz w:val="22"/>
          <w:szCs w:val="22"/>
        </w:rPr>
        <w:t>u</w:t>
      </w:r>
      <w:r w:rsidR="00AB2DF2" w:rsidRPr="00E65C2C">
        <w:rPr>
          <w:rFonts w:ascii="Arial" w:hAnsi="Arial" w:cs="Arial"/>
          <w:sz w:val="22"/>
          <w:szCs w:val="22"/>
        </w:rPr>
        <w:t xml:space="preserve"> Smart)</w:t>
      </w:r>
      <w:r>
        <w:rPr>
          <w:rFonts w:ascii="Arial" w:hAnsi="Arial" w:cs="Arial"/>
          <w:sz w:val="22"/>
          <w:szCs w:val="22"/>
        </w:rPr>
        <w:t>.</w:t>
      </w:r>
    </w:p>
    <w:p w14:paraId="71E71000" w14:textId="77777777" w:rsidR="00E65C2C" w:rsidRDefault="00E65C2C" w:rsidP="00461418">
      <w:pPr>
        <w:numPr>
          <w:ilvl w:val="0"/>
          <w:numId w:val="28"/>
        </w:numPr>
        <w:jc w:val="both"/>
        <w:rPr>
          <w:rFonts w:ascii="Arial" w:hAnsi="Arial" w:cs="Arial"/>
          <w:sz w:val="22"/>
          <w:szCs w:val="22"/>
        </w:rPr>
      </w:pPr>
      <w:r>
        <w:rPr>
          <w:rFonts w:ascii="Arial" w:hAnsi="Arial" w:cs="Arial"/>
          <w:sz w:val="22"/>
          <w:szCs w:val="22"/>
        </w:rPr>
        <w:t>D</w:t>
      </w:r>
      <w:r w:rsidR="00006BD5" w:rsidRPr="00E65C2C">
        <w:rPr>
          <w:rFonts w:ascii="Arial" w:hAnsi="Arial" w:cs="Arial"/>
          <w:sz w:val="22"/>
          <w:szCs w:val="22"/>
        </w:rPr>
        <w:t>la mediów</w:t>
      </w:r>
      <w:r w:rsidR="00526945" w:rsidRPr="00E65C2C">
        <w:rPr>
          <w:rFonts w:ascii="Arial" w:hAnsi="Arial" w:cs="Arial"/>
          <w:sz w:val="22"/>
          <w:szCs w:val="22"/>
        </w:rPr>
        <w:t xml:space="preserve"> podatn</w:t>
      </w:r>
      <w:r w:rsidR="00006BD5" w:rsidRPr="00E65C2C">
        <w:rPr>
          <w:rFonts w:ascii="Arial" w:hAnsi="Arial" w:cs="Arial"/>
          <w:sz w:val="22"/>
          <w:szCs w:val="22"/>
        </w:rPr>
        <w:t>ych</w:t>
      </w:r>
      <w:r w:rsidR="00526945" w:rsidRPr="00E65C2C">
        <w:rPr>
          <w:rFonts w:ascii="Arial" w:hAnsi="Arial" w:cs="Arial"/>
          <w:sz w:val="22"/>
          <w:szCs w:val="22"/>
        </w:rPr>
        <w:t xml:space="preserve"> na rozdzielanie, krzepnięcie lub osadz</w:t>
      </w:r>
      <w:r w:rsidR="00006BD5" w:rsidRPr="00E65C2C">
        <w:rPr>
          <w:rFonts w:ascii="Arial" w:hAnsi="Arial" w:cs="Arial"/>
          <w:sz w:val="22"/>
          <w:szCs w:val="22"/>
        </w:rPr>
        <w:t>anie</w:t>
      </w:r>
      <w:r w:rsidR="00526945" w:rsidRPr="00E65C2C">
        <w:rPr>
          <w:rFonts w:ascii="Arial" w:hAnsi="Arial" w:cs="Arial"/>
          <w:sz w:val="22"/>
          <w:szCs w:val="22"/>
        </w:rPr>
        <w:t xml:space="preserve"> w rurach impulsowych, należy stosować  przetworniki z oddzielaczami </w:t>
      </w:r>
      <w:r w:rsidR="00526945" w:rsidRPr="00707535">
        <w:rPr>
          <w:rFonts w:ascii="Arial" w:hAnsi="Arial" w:cs="Arial"/>
          <w:sz w:val="22"/>
          <w:szCs w:val="22"/>
        </w:rPr>
        <w:t>wielkości</w:t>
      </w:r>
      <w:r w:rsidR="00105993" w:rsidRPr="00707535">
        <w:rPr>
          <w:rFonts w:ascii="Arial" w:hAnsi="Arial" w:cs="Arial"/>
          <w:sz w:val="22"/>
          <w:szCs w:val="22"/>
        </w:rPr>
        <w:t xml:space="preserve"> </w:t>
      </w:r>
      <w:smartTag w:uri="urn:schemas-microsoft-com:office:smarttags" w:element="metricconverter">
        <w:smartTagPr>
          <w:attr w:name="ProductID" w:val="3”"/>
        </w:smartTagPr>
        <w:r w:rsidR="000D115A" w:rsidRPr="00707535">
          <w:rPr>
            <w:rFonts w:ascii="Arial" w:hAnsi="Arial" w:cs="Arial"/>
            <w:sz w:val="22"/>
            <w:szCs w:val="22"/>
          </w:rPr>
          <w:t>3</w:t>
        </w:r>
        <w:r w:rsidR="00526945" w:rsidRPr="00707535">
          <w:rPr>
            <w:rFonts w:ascii="Arial" w:hAnsi="Arial" w:cs="Arial"/>
            <w:sz w:val="22"/>
            <w:szCs w:val="22"/>
          </w:rPr>
          <w:t>”</w:t>
        </w:r>
      </w:smartTag>
      <w:r w:rsidR="00526945" w:rsidRPr="00E65C2C">
        <w:rPr>
          <w:rFonts w:ascii="Arial" w:hAnsi="Arial" w:cs="Arial"/>
          <w:sz w:val="22"/>
          <w:szCs w:val="22"/>
        </w:rPr>
        <w:t xml:space="preserve"> (inne rozmiary w przypadku specjalnych wymagań)</w:t>
      </w:r>
      <w:r w:rsidR="00AC0709" w:rsidRPr="00E65C2C">
        <w:rPr>
          <w:rFonts w:ascii="Arial" w:hAnsi="Arial" w:cs="Arial"/>
          <w:sz w:val="22"/>
          <w:szCs w:val="22"/>
        </w:rPr>
        <w:t>,</w:t>
      </w:r>
      <w:r w:rsidR="00006BD5" w:rsidRPr="00E65C2C">
        <w:rPr>
          <w:rFonts w:ascii="Arial" w:hAnsi="Arial" w:cs="Arial"/>
          <w:sz w:val="22"/>
          <w:szCs w:val="22"/>
        </w:rPr>
        <w:t xml:space="preserve"> dopuszczalne jest stosowanie przetwornikó</w:t>
      </w:r>
      <w:r>
        <w:rPr>
          <w:rFonts w:ascii="Arial" w:hAnsi="Arial" w:cs="Arial"/>
          <w:sz w:val="22"/>
          <w:szCs w:val="22"/>
        </w:rPr>
        <w:t xml:space="preserve">w </w:t>
      </w:r>
      <w:r w:rsidR="00124497">
        <w:rPr>
          <w:rFonts w:ascii="Arial" w:hAnsi="Arial" w:cs="Arial"/>
          <w:sz w:val="22"/>
          <w:szCs w:val="22"/>
        </w:rPr>
        <w:t>elektrycznej różnicy ciśnień.</w:t>
      </w:r>
    </w:p>
    <w:p w14:paraId="485DC7CF" w14:textId="77777777" w:rsidR="0052658A" w:rsidRPr="00E65C2C" w:rsidRDefault="00E65C2C" w:rsidP="00461418">
      <w:pPr>
        <w:numPr>
          <w:ilvl w:val="0"/>
          <w:numId w:val="28"/>
        </w:numPr>
        <w:jc w:val="both"/>
        <w:rPr>
          <w:rFonts w:ascii="Arial" w:hAnsi="Arial" w:cs="Arial"/>
          <w:sz w:val="22"/>
          <w:szCs w:val="22"/>
        </w:rPr>
      </w:pPr>
      <w:r>
        <w:rPr>
          <w:rFonts w:ascii="Arial" w:hAnsi="Arial" w:cs="Arial"/>
          <w:sz w:val="22"/>
          <w:szCs w:val="22"/>
        </w:rPr>
        <w:t>O</w:t>
      </w:r>
      <w:r w:rsidR="00526945" w:rsidRPr="00E65C2C">
        <w:rPr>
          <w:rFonts w:ascii="Arial" w:hAnsi="Arial" w:cs="Arial"/>
          <w:sz w:val="22"/>
          <w:szCs w:val="22"/>
        </w:rPr>
        <w:t xml:space="preserve">dpowietrzenia i odwodnienia </w:t>
      </w:r>
      <w:r>
        <w:rPr>
          <w:rFonts w:ascii="Arial" w:hAnsi="Arial" w:cs="Arial"/>
          <w:sz w:val="22"/>
          <w:szCs w:val="22"/>
        </w:rPr>
        <w:t>muszą</w:t>
      </w:r>
      <w:r w:rsidR="00526945" w:rsidRPr="00E65C2C">
        <w:rPr>
          <w:rFonts w:ascii="Arial" w:hAnsi="Arial" w:cs="Arial"/>
          <w:sz w:val="22"/>
          <w:szCs w:val="22"/>
        </w:rPr>
        <w:t xml:space="preserve"> być odprowadzone rurką do miejsc bezpiecznych lub do systemu zrzutowego</w:t>
      </w:r>
      <w:r w:rsidR="00006BD5" w:rsidRPr="00E65C2C">
        <w:rPr>
          <w:rFonts w:ascii="Arial" w:hAnsi="Arial" w:cs="Arial"/>
          <w:sz w:val="22"/>
          <w:szCs w:val="22"/>
        </w:rPr>
        <w:t>, n</w:t>
      </w:r>
      <w:r w:rsidR="00526945" w:rsidRPr="00E65C2C">
        <w:rPr>
          <w:rFonts w:ascii="Arial" w:hAnsi="Arial" w:cs="Arial"/>
          <w:sz w:val="22"/>
          <w:szCs w:val="22"/>
        </w:rPr>
        <w:t>ie dotyczy to przyrządów, które są zainstalowane na mediach nie stwarzających zagrożenia</w:t>
      </w:r>
      <w:r>
        <w:rPr>
          <w:rFonts w:ascii="Arial" w:hAnsi="Arial" w:cs="Arial"/>
          <w:sz w:val="22"/>
          <w:szCs w:val="22"/>
        </w:rPr>
        <w:t xml:space="preserve">, </w:t>
      </w:r>
      <w:r w:rsidR="00526945" w:rsidRPr="00E65C2C">
        <w:rPr>
          <w:rFonts w:ascii="Arial" w:hAnsi="Arial" w:cs="Arial"/>
          <w:sz w:val="22"/>
          <w:szCs w:val="22"/>
        </w:rPr>
        <w:t>np. niskociśnieniowe, nietoksyczne oraz niepalne płyny.</w:t>
      </w:r>
    </w:p>
    <w:p w14:paraId="50C73B1F" w14:textId="77777777" w:rsidR="001B0BAA" w:rsidRPr="00534DA0" w:rsidRDefault="001B0BAA" w:rsidP="001B0BAA"/>
    <w:p w14:paraId="0633F5D2" w14:textId="77777777" w:rsidR="001B0BAA" w:rsidRPr="00BE4707" w:rsidRDefault="00837EB9" w:rsidP="00CA48EC">
      <w:pPr>
        <w:pStyle w:val="Nagwek1"/>
        <w:numPr>
          <w:ilvl w:val="3"/>
          <w:numId w:val="1"/>
        </w:numPr>
        <w:tabs>
          <w:tab w:val="clear" w:pos="2160"/>
          <w:tab w:val="num" w:pos="851"/>
        </w:tabs>
        <w:ind w:left="851" w:hanging="851"/>
      </w:pPr>
      <w:bookmarkStart w:id="34" w:name="_Toc475077773"/>
      <w:r>
        <w:t>Wibracyjne s</w:t>
      </w:r>
      <w:r w:rsidR="001B0BAA">
        <w:t>ygnalizatory poziomu</w:t>
      </w:r>
      <w:bookmarkEnd w:id="34"/>
    </w:p>
    <w:p w14:paraId="126A3FCD" w14:textId="77777777" w:rsidR="0005243C" w:rsidRPr="0005243C" w:rsidRDefault="0005243C" w:rsidP="0005243C"/>
    <w:p w14:paraId="111E4C08" w14:textId="77777777" w:rsidR="0005243C" w:rsidRPr="00837EB9" w:rsidRDefault="00837EB9" w:rsidP="00E65C2C">
      <w:pPr>
        <w:tabs>
          <w:tab w:val="left" w:pos="284"/>
        </w:tabs>
        <w:jc w:val="both"/>
        <w:rPr>
          <w:rFonts w:ascii="Arial" w:hAnsi="Arial" w:cs="Arial"/>
          <w:sz w:val="22"/>
          <w:szCs w:val="22"/>
        </w:rPr>
      </w:pPr>
      <w:r w:rsidRPr="00837EB9">
        <w:rPr>
          <w:rFonts w:ascii="Arial" w:hAnsi="Arial" w:cs="Arial"/>
          <w:sz w:val="22"/>
          <w:szCs w:val="22"/>
        </w:rPr>
        <w:t>Wibracyjne s</w:t>
      </w:r>
      <w:r w:rsidR="0005243C" w:rsidRPr="00837EB9">
        <w:rPr>
          <w:rFonts w:ascii="Arial" w:hAnsi="Arial" w:cs="Arial"/>
          <w:sz w:val="22"/>
          <w:szCs w:val="22"/>
        </w:rPr>
        <w:t xml:space="preserve">ygnalizatory poziomu </w:t>
      </w:r>
      <w:r w:rsidR="00A45BF9" w:rsidRPr="00837EB9">
        <w:rPr>
          <w:rFonts w:ascii="Arial" w:hAnsi="Arial" w:cs="Arial"/>
          <w:sz w:val="22"/>
          <w:szCs w:val="22"/>
        </w:rPr>
        <w:t>muszą</w:t>
      </w:r>
      <w:r w:rsidR="0005243C" w:rsidRPr="00837EB9">
        <w:rPr>
          <w:rFonts w:ascii="Arial" w:hAnsi="Arial" w:cs="Arial"/>
          <w:sz w:val="22"/>
          <w:szCs w:val="22"/>
        </w:rPr>
        <w:t xml:space="preserve"> być dobrane zgodnie z obowiązującymi n</w:t>
      </w:r>
      <w:r w:rsidR="00E65C2C">
        <w:rPr>
          <w:rFonts w:ascii="Arial" w:hAnsi="Arial" w:cs="Arial"/>
          <w:sz w:val="22"/>
          <w:szCs w:val="22"/>
        </w:rPr>
        <w:t xml:space="preserve">ormami </w:t>
      </w:r>
      <w:r w:rsidR="00763845">
        <w:rPr>
          <w:rFonts w:ascii="Arial" w:hAnsi="Arial" w:cs="Arial"/>
          <w:sz w:val="22"/>
          <w:szCs w:val="22"/>
        </w:rPr>
        <w:t xml:space="preserve">      </w:t>
      </w:r>
      <w:r w:rsidR="00E65C2C">
        <w:rPr>
          <w:rFonts w:ascii="Arial" w:hAnsi="Arial" w:cs="Arial"/>
          <w:sz w:val="22"/>
          <w:szCs w:val="22"/>
        </w:rPr>
        <w:t>i poniższymi wymaganiami.</w:t>
      </w:r>
    </w:p>
    <w:p w14:paraId="525776FE" w14:textId="77777777" w:rsidR="006514C2" w:rsidRDefault="006514C2" w:rsidP="00461418">
      <w:pPr>
        <w:numPr>
          <w:ilvl w:val="0"/>
          <w:numId w:val="29"/>
        </w:numPr>
        <w:autoSpaceDE w:val="0"/>
        <w:autoSpaceDN w:val="0"/>
        <w:adjustRightInd w:val="0"/>
        <w:jc w:val="both"/>
        <w:rPr>
          <w:rFonts w:ascii="Arial" w:eastAsia="Calibri" w:hAnsi="Arial" w:cs="Arial"/>
          <w:sz w:val="22"/>
          <w:szCs w:val="22"/>
        </w:rPr>
      </w:pPr>
      <w:r>
        <w:rPr>
          <w:rFonts w:ascii="Arial" w:eastAsia="Calibri" w:hAnsi="Arial" w:cs="Arial"/>
          <w:sz w:val="22"/>
          <w:szCs w:val="22"/>
        </w:rPr>
        <w:t>M</w:t>
      </w:r>
      <w:r w:rsidR="00837EB9">
        <w:rPr>
          <w:rFonts w:ascii="Arial" w:eastAsia="Calibri" w:hAnsi="Arial" w:cs="Arial"/>
          <w:sz w:val="22"/>
          <w:szCs w:val="22"/>
        </w:rPr>
        <w:t>uszą być one zamontowane na górze</w:t>
      </w:r>
      <w:r>
        <w:rPr>
          <w:rFonts w:ascii="Arial" w:eastAsia="Calibri" w:hAnsi="Arial" w:cs="Arial"/>
          <w:sz w:val="22"/>
          <w:szCs w:val="22"/>
        </w:rPr>
        <w:t xml:space="preserve"> lub z boku zbiornika.</w:t>
      </w:r>
    </w:p>
    <w:p w14:paraId="007CCEEF" w14:textId="77777777" w:rsidR="006514C2" w:rsidRDefault="008C4E1D" w:rsidP="00461418">
      <w:pPr>
        <w:numPr>
          <w:ilvl w:val="0"/>
          <w:numId w:val="29"/>
        </w:numPr>
        <w:autoSpaceDE w:val="0"/>
        <w:autoSpaceDN w:val="0"/>
        <w:adjustRightInd w:val="0"/>
        <w:jc w:val="both"/>
        <w:rPr>
          <w:rFonts w:ascii="Arial" w:eastAsia="Calibri" w:hAnsi="Arial" w:cs="Arial"/>
          <w:sz w:val="22"/>
          <w:szCs w:val="22"/>
        </w:rPr>
      </w:pPr>
      <w:r>
        <w:rPr>
          <w:rFonts w:ascii="Arial" w:eastAsia="Calibri" w:hAnsi="Arial" w:cs="Arial"/>
          <w:sz w:val="22"/>
          <w:szCs w:val="22"/>
        </w:rPr>
        <w:lastRenderedPageBreak/>
        <w:t>M</w:t>
      </w:r>
      <w:r w:rsidR="00837EB9" w:rsidRPr="006514C2">
        <w:rPr>
          <w:rFonts w:ascii="Arial" w:eastAsia="Calibri" w:hAnsi="Arial" w:cs="Arial"/>
          <w:sz w:val="22"/>
          <w:szCs w:val="22"/>
        </w:rPr>
        <w:t xml:space="preserve">inimalny wymiar króćców połączeniowych </w:t>
      </w:r>
      <w:r w:rsidR="006514C2">
        <w:rPr>
          <w:rFonts w:ascii="Arial" w:eastAsia="Calibri" w:hAnsi="Arial" w:cs="Arial"/>
          <w:sz w:val="22"/>
          <w:szCs w:val="22"/>
        </w:rPr>
        <w:t>musi</w:t>
      </w:r>
      <w:r w:rsidR="00837EB9" w:rsidRPr="006514C2">
        <w:rPr>
          <w:rFonts w:ascii="Arial" w:eastAsia="Calibri" w:hAnsi="Arial" w:cs="Arial"/>
          <w:sz w:val="22"/>
          <w:szCs w:val="22"/>
        </w:rPr>
        <w:t xml:space="preserve"> wynosić </w:t>
      </w:r>
      <w:smartTag w:uri="urn:schemas-microsoft-com:office:smarttags" w:element="metricconverter">
        <w:smartTagPr>
          <w:attr w:name="ProductID" w:val="2”"/>
        </w:smartTagPr>
        <w:r w:rsidR="00837EB9" w:rsidRPr="006514C2">
          <w:rPr>
            <w:rFonts w:ascii="Arial" w:eastAsia="Calibri" w:hAnsi="Arial" w:cs="Arial"/>
            <w:sz w:val="22"/>
            <w:szCs w:val="22"/>
          </w:rPr>
          <w:t>2”</w:t>
        </w:r>
      </w:smartTag>
      <w:r w:rsidR="00837EB9" w:rsidRPr="006514C2">
        <w:rPr>
          <w:rFonts w:ascii="Arial" w:eastAsia="Calibri" w:hAnsi="Arial" w:cs="Arial"/>
          <w:sz w:val="22"/>
          <w:szCs w:val="22"/>
        </w:rPr>
        <w:t xml:space="preserve"> (inne wymiary </w:t>
      </w:r>
      <w:r w:rsidR="00763845">
        <w:rPr>
          <w:rFonts w:ascii="Arial" w:eastAsia="Calibri" w:hAnsi="Arial" w:cs="Arial"/>
          <w:sz w:val="22"/>
          <w:szCs w:val="22"/>
        </w:rPr>
        <w:t xml:space="preserve">               </w:t>
      </w:r>
      <w:r w:rsidR="00837EB9" w:rsidRPr="006514C2">
        <w:rPr>
          <w:rFonts w:ascii="Arial" w:eastAsia="Calibri" w:hAnsi="Arial" w:cs="Arial"/>
          <w:sz w:val="22"/>
          <w:szCs w:val="22"/>
        </w:rPr>
        <w:t>w przypadku szczególnych wymagań), przyłącze kołnierzowe, klas</w:t>
      </w:r>
      <w:r w:rsidR="006514C2">
        <w:rPr>
          <w:rFonts w:ascii="Arial" w:eastAsia="Calibri" w:hAnsi="Arial" w:cs="Arial"/>
          <w:sz w:val="22"/>
          <w:szCs w:val="22"/>
        </w:rPr>
        <w:t>a przyłącza wg. klasy zbiornika.</w:t>
      </w:r>
    </w:p>
    <w:p w14:paraId="4F1B6670" w14:textId="77777777" w:rsidR="006514C2" w:rsidRDefault="006514C2" w:rsidP="00461418">
      <w:pPr>
        <w:numPr>
          <w:ilvl w:val="0"/>
          <w:numId w:val="29"/>
        </w:numPr>
        <w:autoSpaceDE w:val="0"/>
        <w:autoSpaceDN w:val="0"/>
        <w:adjustRightInd w:val="0"/>
        <w:jc w:val="both"/>
        <w:rPr>
          <w:rFonts w:ascii="Arial" w:eastAsia="Calibri" w:hAnsi="Arial" w:cs="Arial"/>
          <w:sz w:val="22"/>
          <w:szCs w:val="22"/>
        </w:rPr>
      </w:pPr>
      <w:r>
        <w:rPr>
          <w:rFonts w:ascii="Arial" w:eastAsia="Calibri" w:hAnsi="Arial" w:cs="Arial"/>
          <w:sz w:val="22"/>
          <w:szCs w:val="22"/>
        </w:rPr>
        <w:t>S</w:t>
      </w:r>
      <w:r w:rsidR="00837EB9" w:rsidRPr="006514C2">
        <w:rPr>
          <w:rFonts w:ascii="Arial" w:eastAsia="Calibri" w:hAnsi="Arial" w:cs="Arial"/>
          <w:sz w:val="22"/>
          <w:szCs w:val="22"/>
        </w:rPr>
        <w:t>ygnalizatory muszą być zamontowane w sposób pozwalający na ich demontaż, biorąc</w:t>
      </w:r>
      <w:r w:rsidR="00D30B95" w:rsidRPr="006514C2">
        <w:rPr>
          <w:rFonts w:ascii="Arial" w:eastAsia="Calibri" w:hAnsi="Arial" w:cs="Arial"/>
          <w:sz w:val="22"/>
          <w:szCs w:val="22"/>
        </w:rPr>
        <w:t xml:space="preserve"> </w:t>
      </w:r>
      <w:r w:rsidR="00837EB9" w:rsidRPr="006514C2">
        <w:rPr>
          <w:rFonts w:ascii="Arial" w:eastAsia="Calibri" w:hAnsi="Arial" w:cs="Arial"/>
          <w:sz w:val="22"/>
          <w:szCs w:val="22"/>
        </w:rPr>
        <w:t>pod uwagę długość widełek</w:t>
      </w:r>
      <w:r w:rsidR="00D30B95" w:rsidRPr="006514C2">
        <w:rPr>
          <w:rFonts w:ascii="Arial" w:eastAsia="Calibri" w:hAnsi="Arial" w:cs="Arial"/>
          <w:sz w:val="22"/>
          <w:szCs w:val="22"/>
        </w:rPr>
        <w:t>,</w:t>
      </w:r>
      <w:r w:rsidR="00837EB9" w:rsidRPr="006514C2">
        <w:rPr>
          <w:rFonts w:ascii="Arial" w:eastAsia="Calibri" w:hAnsi="Arial" w:cs="Arial"/>
          <w:sz w:val="22"/>
          <w:szCs w:val="22"/>
        </w:rPr>
        <w:t xml:space="preserve"> dla sygnalizatorów z widełkami powyżej 1m należy</w:t>
      </w:r>
      <w:r w:rsidR="00D30B95" w:rsidRPr="006514C2">
        <w:rPr>
          <w:rFonts w:ascii="Arial" w:eastAsia="Calibri" w:hAnsi="Arial" w:cs="Arial"/>
          <w:sz w:val="22"/>
          <w:szCs w:val="22"/>
        </w:rPr>
        <w:t xml:space="preserve"> </w:t>
      </w:r>
      <w:r w:rsidR="00837EB9" w:rsidRPr="006514C2">
        <w:rPr>
          <w:rFonts w:ascii="Arial" w:eastAsia="Calibri" w:hAnsi="Arial" w:cs="Arial"/>
          <w:sz w:val="22"/>
          <w:szCs w:val="22"/>
        </w:rPr>
        <w:t>zastosować wsporniki od strony wewnętrznej zbiornika</w:t>
      </w:r>
      <w:r>
        <w:rPr>
          <w:rFonts w:ascii="Arial" w:eastAsia="Calibri" w:hAnsi="Arial" w:cs="Arial"/>
          <w:sz w:val="22"/>
          <w:szCs w:val="22"/>
        </w:rPr>
        <w:t>.</w:t>
      </w:r>
    </w:p>
    <w:p w14:paraId="6935B8B1" w14:textId="77777777" w:rsidR="006514C2" w:rsidRDefault="006514C2" w:rsidP="00461418">
      <w:pPr>
        <w:numPr>
          <w:ilvl w:val="0"/>
          <w:numId w:val="29"/>
        </w:numPr>
        <w:autoSpaceDE w:val="0"/>
        <w:autoSpaceDN w:val="0"/>
        <w:adjustRightInd w:val="0"/>
        <w:jc w:val="both"/>
        <w:rPr>
          <w:rFonts w:ascii="Arial" w:eastAsia="Calibri" w:hAnsi="Arial" w:cs="Arial"/>
          <w:sz w:val="22"/>
          <w:szCs w:val="22"/>
        </w:rPr>
      </w:pPr>
      <w:r>
        <w:rPr>
          <w:rFonts w:ascii="Arial" w:eastAsia="Calibri" w:hAnsi="Arial" w:cs="Arial"/>
          <w:sz w:val="22"/>
          <w:szCs w:val="22"/>
        </w:rPr>
        <w:t>N</w:t>
      </w:r>
      <w:r w:rsidR="00837EB9" w:rsidRPr="006514C2">
        <w:rPr>
          <w:rFonts w:ascii="Arial" w:eastAsia="Calibri" w:hAnsi="Arial" w:cs="Arial"/>
          <w:sz w:val="22"/>
          <w:szCs w:val="22"/>
        </w:rPr>
        <w:t>ależy unikać instalowania sygnalizatora wibracyjnego w pobliżu punktu napełniania</w:t>
      </w:r>
      <w:r w:rsidR="00D30B95" w:rsidRPr="006514C2">
        <w:rPr>
          <w:rFonts w:ascii="Arial" w:eastAsia="Calibri" w:hAnsi="Arial" w:cs="Arial"/>
          <w:sz w:val="22"/>
          <w:szCs w:val="22"/>
        </w:rPr>
        <w:t xml:space="preserve"> </w:t>
      </w:r>
      <w:r w:rsidR="00837EB9" w:rsidRPr="006514C2">
        <w:rPr>
          <w:rFonts w:ascii="Arial" w:eastAsia="Calibri" w:hAnsi="Arial" w:cs="Arial"/>
          <w:sz w:val="22"/>
          <w:szCs w:val="22"/>
        </w:rPr>
        <w:t>zbiornika cieczą, silnego opryskiwania widełek oraz unikać instalowania w pobliżu</w:t>
      </w:r>
      <w:r w:rsidR="00D30B95" w:rsidRPr="006514C2">
        <w:rPr>
          <w:rFonts w:ascii="Arial" w:eastAsia="Calibri" w:hAnsi="Arial" w:cs="Arial"/>
          <w:sz w:val="22"/>
          <w:szCs w:val="22"/>
        </w:rPr>
        <w:t xml:space="preserve"> </w:t>
      </w:r>
      <w:r w:rsidR="00837EB9" w:rsidRPr="006514C2">
        <w:rPr>
          <w:rFonts w:ascii="Arial" w:eastAsia="Calibri" w:hAnsi="Arial" w:cs="Arial"/>
          <w:sz w:val="22"/>
          <w:szCs w:val="22"/>
        </w:rPr>
        <w:t>źródeł ciepła</w:t>
      </w:r>
      <w:r>
        <w:rPr>
          <w:rFonts w:ascii="Arial" w:eastAsia="Calibri" w:hAnsi="Arial" w:cs="Arial"/>
          <w:sz w:val="22"/>
          <w:szCs w:val="22"/>
        </w:rPr>
        <w:t>.</w:t>
      </w:r>
    </w:p>
    <w:p w14:paraId="4CFB5A15" w14:textId="77777777" w:rsidR="006514C2" w:rsidRPr="00707535" w:rsidRDefault="006514C2" w:rsidP="00707535">
      <w:pPr>
        <w:numPr>
          <w:ilvl w:val="0"/>
          <w:numId w:val="29"/>
        </w:numPr>
        <w:autoSpaceDE w:val="0"/>
        <w:autoSpaceDN w:val="0"/>
        <w:adjustRightInd w:val="0"/>
        <w:jc w:val="both"/>
        <w:rPr>
          <w:rFonts w:ascii="Arial" w:eastAsia="Calibri" w:hAnsi="Arial" w:cs="Arial"/>
          <w:sz w:val="22"/>
          <w:szCs w:val="22"/>
        </w:rPr>
      </w:pPr>
      <w:r>
        <w:rPr>
          <w:rFonts w:ascii="Arial" w:eastAsia="Calibri" w:hAnsi="Arial" w:cs="Arial"/>
          <w:sz w:val="22"/>
          <w:szCs w:val="22"/>
        </w:rPr>
        <w:t>W</w:t>
      </w:r>
      <w:r w:rsidR="00837EB9" w:rsidRPr="006514C2">
        <w:rPr>
          <w:rFonts w:ascii="Arial" w:eastAsia="Calibri" w:hAnsi="Arial" w:cs="Arial"/>
          <w:sz w:val="22"/>
          <w:szCs w:val="22"/>
        </w:rPr>
        <w:t xml:space="preserve"> przypadku substancji lepkich (oblepiających) należy montować sygnalizatory pod</w:t>
      </w:r>
      <w:r w:rsidR="00D30B95" w:rsidRPr="006514C2">
        <w:rPr>
          <w:rFonts w:ascii="Arial" w:eastAsia="Calibri" w:hAnsi="Arial" w:cs="Arial"/>
          <w:sz w:val="22"/>
          <w:szCs w:val="22"/>
        </w:rPr>
        <w:t xml:space="preserve"> </w:t>
      </w:r>
      <w:r w:rsidR="00837EB9" w:rsidRPr="006514C2">
        <w:rPr>
          <w:rFonts w:ascii="Arial" w:eastAsia="Calibri" w:hAnsi="Arial" w:cs="Arial"/>
          <w:sz w:val="22"/>
          <w:szCs w:val="22"/>
        </w:rPr>
        <w:t>kątem, widełkami w dół (unikać montowania prostopadle do ściany zbiornika).</w:t>
      </w:r>
    </w:p>
    <w:p w14:paraId="61BBB42A" w14:textId="77777777" w:rsidR="00105993" w:rsidRPr="006514C2" w:rsidRDefault="00105993" w:rsidP="006514C2">
      <w:pPr>
        <w:autoSpaceDE w:val="0"/>
        <w:autoSpaceDN w:val="0"/>
        <w:adjustRightInd w:val="0"/>
        <w:ind w:left="720"/>
        <w:jc w:val="both"/>
        <w:rPr>
          <w:rFonts w:ascii="Arial" w:eastAsia="Calibri" w:hAnsi="Arial" w:cs="Arial"/>
          <w:sz w:val="22"/>
          <w:szCs w:val="22"/>
        </w:rPr>
      </w:pPr>
    </w:p>
    <w:p w14:paraId="78FB959B" w14:textId="77777777" w:rsidR="001B0BAA" w:rsidRPr="00BE4707" w:rsidRDefault="001B0BAA" w:rsidP="00CA48EC">
      <w:pPr>
        <w:pStyle w:val="Nagwek1"/>
        <w:numPr>
          <w:ilvl w:val="3"/>
          <w:numId w:val="1"/>
        </w:numPr>
        <w:tabs>
          <w:tab w:val="clear" w:pos="2160"/>
          <w:tab w:val="num" w:pos="851"/>
        </w:tabs>
        <w:ind w:left="851" w:hanging="851"/>
      </w:pPr>
      <w:bookmarkStart w:id="35" w:name="_Toc475077774"/>
      <w:r>
        <w:t>Poziomowskazy</w:t>
      </w:r>
      <w:bookmarkEnd w:id="35"/>
    </w:p>
    <w:p w14:paraId="66A76028" w14:textId="77777777" w:rsidR="003A44C8" w:rsidRPr="00534DA0" w:rsidRDefault="003A44C8" w:rsidP="003A44C8"/>
    <w:p w14:paraId="3E20BA52" w14:textId="77777777" w:rsidR="006514C2" w:rsidRDefault="003A44C8" w:rsidP="006514C2">
      <w:pPr>
        <w:jc w:val="both"/>
        <w:rPr>
          <w:rFonts w:ascii="Arial" w:hAnsi="Arial" w:cs="Arial"/>
          <w:sz w:val="22"/>
          <w:szCs w:val="22"/>
        </w:rPr>
      </w:pPr>
      <w:r w:rsidRPr="00A533AE">
        <w:rPr>
          <w:rFonts w:ascii="Arial" w:hAnsi="Arial" w:cs="Arial"/>
          <w:sz w:val="22"/>
          <w:szCs w:val="22"/>
        </w:rPr>
        <w:t>Wszystkie zbiorniki i kolumny, które są wyposażone w pomiary</w:t>
      </w:r>
      <w:r w:rsidR="006514C2">
        <w:rPr>
          <w:rFonts w:ascii="Arial" w:hAnsi="Arial" w:cs="Arial"/>
          <w:sz w:val="22"/>
          <w:szCs w:val="22"/>
        </w:rPr>
        <w:t xml:space="preserve"> ciągłe poziomu </w:t>
      </w:r>
      <w:r w:rsidRPr="00A533AE">
        <w:rPr>
          <w:rFonts w:ascii="Arial" w:hAnsi="Arial" w:cs="Arial"/>
          <w:sz w:val="22"/>
          <w:szCs w:val="22"/>
        </w:rPr>
        <w:t xml:space="preserve">lub sygnalizatory poziomu, </w:t>
      </w:r>
      <w:r w:rsidR="00AF56DB">
        <w:rPr>
          <w:rFonts w:ascii="Arial" w:hAnsi="Arial" w:cs="Arial"/>
          <w:sz w:val="22"/>
          <w:szCs w:val="22"/>
        </w:rPr>
        <w:t>muszą</w:t>
      </w:r>
      <w:r w:rsidR="00AF56DB" w:rsidRPr="00A533AE">
        <w:rPr>
          <w:rFonts w:ascii="Arial" w:hAnsi="Arial" w:cs="Arial"/>
          <w:sz w:val="22"/>
          <w:szCs w:val="22"/>
        </w:rPr>
        <w:t xml:space="preserve"> </w:t>
      </w:r>
      <w:r w:rsidRPr="00A533AE">
        <w:rPr>
          <w:rFonts w:ascii="Arial" w:hAnsi="Arial" w:cs="Arial"/>
          <w:sz w:val="22"/>
          <w:szCs w:val="22"/>
        </w:rPr>
        <w:t xml:space="preserve">być wyposażone również w miejscowe wskaźniki poziomu. </w:t>
      </w:r>
      <w:r w:rsidR="006514C2">
        <w:rPr>
          <w:rFonts w:ascii="Arial" w:hAnsi="Arial" w:cs="Arial"/>
          <w:sz w:val="22"/>
          <w:szCs w:val="22"/>
        </w:rPr>
        <w:t xml:space="preserve">Pozostałe </w:t>
      </w:r>
      <w:r w:rsidRPr="00A533AE">
        <w:rPr>
          <w:rFonts w:ascii="Arial" w:hAnsi="Arial" w:cs="Arial"/>
          <w:sz w:val="22"/>
          <w:szCs w:val="22"/>
        </w:rPr>
        <w:t>zbiornik</w:t>
      </w:r>
      <w:r w:rsidR="006514C2">
        <w:rPr>
          <w:rFonts w:ascii="Arial" w:hAnsi="Arial" w:cs="Arial"/>
          <w:sz w:val="22"/>
          <w:szCs w:val="22"/>
        </w:rPr>
        <w:t>i</w:t>
      </w:r>
      <w:r w:rsidRPr="00A533AE">
        <w:rPr>
          <w:rFonts w:ascii="Arial" w:hAnsi="Arial" w:cs="Arial"/>
          <w:sz w:val="22"/>
          <w:szCs w:val="22"/>
        </w:rPr>
        <w:t xml:space="preserve"> </w:t>
      </w:r>
      <w:r w:rsidR="00AF56DB">
        <w:rPr>
          <w:rFonts w:ascii="Arial" w:hAnsi="Arial" w:cs="Arial"/>
          <w:sz w:val="22"/>
          <w:szCs w:val="22"/>
        </w:rPr>
        <w:t>muszą</w:t>
      </w:r>
      <w:r w:rsidR="00AF56DB" w:rsidRPr="00A533AE">
        <w:rPr>
          <w:rFonts w:ascii="Arial" w:hAnsi="Arial" w:cs="Arial"/>
          <w:sz w:val="22"/>
          <w:szCs w:val="22"/>
        </w:rPr>
        <w:t xml:space="preserve"> </w:t>
      </w:r>
      <w:r w:rsidRPr="00A533AE">
        <w:rPr>
          <w:rFonts w:ascii="Arial" w:hAnsi="Arial" w:cs="Arial"/>
          <w:sz w:val="22"/>
          <w:szCs w:val="22"/>
        </w:rPr>
        <w:t xml:space="preserve">posiadać poziomowskazy w przypadku, kiedy obserwacja poziomu jest istotna dla poprawnego funkcjonowania instalacji lub warunków bezpieczeństwa. </w:t>
      </w:r>
    </w:p>
    <w:p w14:paraId="0898A2D3" w14:textId="77777777" w:rsidR="006514C2" w:rsidRDefault="006514C2" w:rsidP="006514C2">
      <w:pPr>
        <w:jc w:val="both"/>
        <w:rPr>
          <w:rFonts w:ascii="Arial" w:hAnsi="Arial" w:cs="Arial"/>
          <w:sz w:val="22"/>
          <w:szCs w:val="22"/>
        </w:rPr>
      </w:pPr>
    </w:p>
    <w:p w14:paraId="62AB339E" w14:textId="77777777" w:rsidR="00AF56DB" w:rsidRDefault="003A44C8" w:rsidP="006514C2">
      <w:pPr>
        <w:jc w:val="both"/>
        <w:rPr>
          <w:rFonts w:ascii="Arial" w:hAnsi="Arial" w:cs="Arial"/>
          <w:sz w:val="22"/>
          <w:szCs w:val="22"/>
        </w:rPr>
      </w:pPr>
      <w:r w:rsidRPr="00A533AE">
        <w:rPr>
          <w:rFonts w:ascii="Arial" w:hAnsi="Arial" w:cs="Arial"/>
          <w:sz w:val="22"/>
          <w:szCs w:val="22"/>
        </w:rPr>
        <w:t>Poziomowskaz</w:t>
      </w:r>
      <w:r>
        <w:rPr>
          <w:rFonts w:ascii="Arial" w:hAnsi="Arial" w:cs="Arial"/>
          <w:sz w:val="22"/>
          <w:szCs w:val="22"/>
        </w:rPr>
        <w:t xml:space="preserve"> </w:t>
      </w:r>
      <w:r w:rsidR="00A125B6">
        <w:rPr>
          <w:rFonts w:ascii="Arial" w:hAnsi="Arial" w:cs="Arial"/>
          <w:sz w:val="22"/>
          <w:szCs w:val="22"/>
        </w:rPr>
        <w:t>musi</w:t>
      </w:r>
      <w:r w:rsidRPr="00A533AE">
        <w:rPr>
          <w:rFonts w:ascii="Arial" w:hAnsi="Arial" w:cs="Arial"/>
          <w:sz w:val="22"/>
          <w:szCs w:val="22"/>
        </w:rPr>
        <w:t xml:space="preserve"> obejmować pełny zakres pomiaru innych przyrządów mierzących poziom</w:t>
      </w:r>
      <w:r>
        <w:rPr>
          <w:rFonts w:ascii="Arial" w:hAnsi="Arial" w:cs="Arial"/>
          <w:sz w:val="22"/>
          <w:szCs w:val="22"/>
        </w:rPr>
        <w:t xml:space="preserve"> zamo</w:t>
      </w:r>
      <w:r w:rsidRPr="00A533AE">
        <w:rPr>
          <w:rFonts w:ascii="Arial" w:hAnsi="Arial" w:cs="Arial"/>
          <w:sz w:val="22"/>
          <w:szCs w:val="22"/>
        </w:rPr>
        <w:t xml:space="preserve">ntowanych w tej samej sekcji zbiornika.  </w:t>
      </w:r>
    </w:p>
    <w:p w14:paraId="5CE832BA" w14:textId="77777777" w:rsidR="006514C2" w:rsidRDefault="006514C2" w:rsidP="006514C2">
      <w:pPr>
        <w:jc w:val="both"/>
        <w:rPr>
          <w:rFonts w:ascii="Arial" w:hAnsi="Arial" w:cs="Arial"/>
          <w:sz w:val="22"/>
          <w:szCs w:val="22"/>
        </w:rPr>
      </w:pPr>
    </w:p>
    <w:p w14:paraId="52EEECD9" w14:textId="77777777" w:rsidR="006514C2" w:rsidRDefault="003A44C8" w:rsidP="006514C2">
      <w:pPr>
        <w:jc w:val="both"/>
        <w:rPr>
          <w:rFonts w:ascii="Arial" w:hAnsi="Arial" w:cs="Arial"/>
          <w:sz w:val="22"/>
          <w:szCs w:val="22"/>
        </w:rPr>
      </w:pPr>
      <w:r w:rsidRPr="00A533AE">
        <w:rPr>
          <w:rFonts w:ascii="Arial" w:hAnsi="Arial" w:cs="Arial"/>
          <w:sz w:val="22"/>
          <w:szCs w:val="22"/>
        </w:rPr>
        <w:t xml:space="preserve">Poziomowskazy </w:t>
      </w:r>
      <w:r w:rsidR="00AF56DB">
        <w:rPr>
          <w:rFonts w:ascii="Arial" w:hAnsi="Arial" w:cs="Arial"/>
          <w:sz w:val="22"/>
          <w:szCs w:val="22"/>
        </w:rPr>
        <w:t>muszą</w:t>
      </w:r>
      <w:r w:rsidR="00AF56DB" w:rsidRPr="00A533AE">
        <w:rPr>
          <w:rFonts w:ascii="Arial" w:hAnsi="Arial" w:cs="Arial"/>
          <w:sz w:val="22"/>
          <w:szCs w:val="22"/>
        </w:rPr>
        <w:t xml:space="preserve"> </w:t>
      </w:r>
      <w:r w:rsidRPr="00A533AE">
        <w:rPr>
          <w:rFonts w:ascii="Arial" w:hAnsi="Arial" w:cs="Arial"/>
          <w:sz w:val="22"/>
          <w:szCs w:val="22"/>
        </w:rPr>
        <w:t>być dobierane</w:t>
      </w:r>
      <w:r>
        <w:rPr>
          <w:rFonts w:ascii="Arial" w:hAnsi="Arial" w:cs="Arial"/>
          <w:sz w:val="22"/>
          <w:szCs w:val="22"/>
        </w:rPr>
        <w:t xml:space="preserve"> </w:t>
      </w:r>
      <w:r w:rsidRPr="00A533AE">
        <w:rPr>
          <w:rFonts w:ascii="Arial" w:hAnsi="Arial" w:cs="Arial"/>
          <w:sz w:val="22"/>
          <w:szCs w:val="22"/>
        </w:rPr>
        <w:t>zgodnie z obowiązującymi normami oraz poni</w:t>
      </w:r>
      <w:r w:rsidR="006514C2">
        <w:rPr>
          <w:rFonts w:ascii="Arial" w:hAnsi="Arial" w:cs="Arial"/>
          <w:sz w:val="22"/>
          <w:szCs w:val="22"/>
        </w:rPr>
        <w:t>ższymi wymaganiami.</w:t>
      </w:r>
    </w:p>
    <w:p w14:paraId="33013486" w14:textId="77777777" w:rsidR="006514C2" w:rsidRDefault="006514C2" w:rsidP="00461418">
      <w:pPr>
        <w:numPr>
          <w:ilvl w:val="0"/>
          <w:numId w:val="30"/>
        </w:numPr>
        <w:jc w:val="both"/>
        <w:rPr>
          <w:rFonts w:ascii="Arial" w:hAnsi="Arial" w:cs="Arial"/>
          <w:sz w:val="22"/>
          <w:szCs w:val="22"/>
        </w:rPr>
      </w:pPr>
      <w:r>
        <w:rPr>
          <w:rFonts w:ascii="Arial" w:hAnsi="Arial" w:cs="Arial"/>
          <w:sz w:val="22"/>
          <w:szCs w:val="22"/>
        </w:rPr>
        <w:t>P</w:t>
      </w:r>
      <w:r w:rsidR="003A44C8" w:rsidRPr="00A533AE">
        <w:rPr>
          <w:rFonts w:ascii="Arial" w:hAnsi="Arial" w:cs="Arial"/>
          <w:sz w:val="22"/>
          <w:szCs w:val="22"/>
        </w:rPr>
        <w:t xml:space="preserve">oziomowskazy magnetyczne powinny być stosowane w większości </w:t>
      </w:r>
      <w:r w:rsidR="00977216">
        <w:rPr>
          <w:rFonts w:ascii="Arial" w:hAnsi="Arial" w:cs="Arial"/>
          <w:sz w:val="22"/>
          <w:szCs w:val="22"/>
        </w:rPr>
        <w:t xml:space="preserve">aplikacji </w:t>
      </w:r>
      <w:r w:rsidR="00763845">
        <w:rPr>
          <w:rFonts w:ascii="Arial" w:hAnsi="Arial" w:cs="Arial"/>
          <w:sz w:val="22"/>
          <w:szCs w:val="22"/>
        </w:rPr>
        <w:t xml:space="preserve">           </w:t>
      </w:r>
      <w:r w:rsidR="00977216">
        <w:rPr>
          <w:rFonts w:ascii="Arial" w:hAnsi="Arial" w:cs="Arial"/>
          <w:sz w:val="22"/>
          <w:szCs w:val="22"/>
        </w:rPr>
        <w:t>(w szczególności</w:t>
      </w:r>
      <w:r w:rsidR="003A44C8" w:rsidRPr="00A533AE">
        <w:rPr>
          <w:rFonts w:ascii="Arial" w:hAnsi="Arial" w:cs="Arial"/>
          <w:sz w:val="22"/>
          <w:szCs w:val="22"/>
        </w:rPr>
        <w:t xml:space="preserve"> dla cieczy toksycznych oraz lepkich, </w:t>
      </w:r>
      <w:r w:rsidR="00977216">
        <w:rPr>
          <w:rFonts w:ascii="Arial" w:hAnsi="Arial" w:cs="Arial"/>
          <w:sz w:val="22"/>
          <w:szCs w:val="22"/>
        </w:rPr>
        <w:t>wysokiego</w:t>
      </w:r>
      <w:r w:rsidR="003A44C8" w:rsidRPr="00A533AE">
        <w:rPr>
          <w:rFonts w:ascii="Arial" w:hAnsi="Arial" w:cs="Arial"/>
          <w:sz w:val="22"/>
          <w:szCs w:val="22"/>
        </w:rPr>
        <w:t xml:space="preserve"> </w:t>
      </w:r>
      <w:r w:rsidR="00977216" w:rsidRPr="00A533AE">
        <w:rPr>
          <w:rFonts w:ascii="Arial" w:hAnsi="Arial" w:cs="Arial"/>
          <w:sz w:val="22"/>
          <w:szCs w:val="22"/>
        </w:rPr>
        <w:t>ciśnieni</w:t>
      </w:r>
      <w:r w:rsidR="00977216">
        <w:rPr>
          <w:rFonts w:ascii="Arial" w:hAnsi="Arial" w:cs="Arial"/>
          <w:sz w:val="22"/>
          <w:szCs w:val="22"/>
        </w:rPr>
        <w:t>a</w:t>
      </w:r>
      <w:r w:rsidR="003A44C8" w:rsidRPr="00A533AE">
        <w:rPr>
          <w:rFonts w:ascii="Arial" w:hAnsi="Arial" w:cs="Arial"/>
          <w:sz w:val="22"/>
          <w:szCs w:val="22"/>
        </w:rPr>
        <w:t xml:space="preserve">, </w:t>
      </w:r>
      <w:r w:rsidR="00977216" w:rsidRPr="00A533AE">
        <w:rPr>
          <w:rFonts w:ascii="Arial" w:hAnsi="Arial" w:cs="Arial"/>
          <w:sz w:val="22"/>
          <w:szCs w:val="22"/>
        </w:rPr>
        <w:t>wysok</w:t>
      </w:r>
      <w:r w:rsidR="00977216">
        <w:rPr>
          <w:rFonts w:ascii="Arial" w:hAnsi="Arial" w:cs="Arial"/>
          <w:sz w:val="22"/>
          <w:szCs w:val="22"/>
        </w:rPr>
        <w:t>iej</w:t>
      </w:r>
      <w:r w:rsidR="00977216" w:rsidRPr="00A533AE">
        <w:rPr>
          <w:rFonts w:ascii="Arial" w:hAnsi="Arial" w:cs="Arial"/>
          <w:sz w:val="22"/>
          <w:szCs w:val="22"/>
        </w:rPr>
        <w:t xml:space="preserve"> temperatur</w:t>
      </w:r>
      <w:r w:rsidR="00977216">
        <w:rPr>
          <w:rFonts w:ascii="Arial" w:hAnsi="Arial" w:cs="Arial"/>
          <w:sz w:val="22"/>
          <w:szCs w:val="22"/>
        </w:rPr>
        <w:t>y</w:t>
      </w:r>
      <w:r w:rsidR="00977216" w:rsidRPr="00A533AE">
        <w:rPr>
          <w:rFonts w:ascii="Arial" w:hAnsi="Arial" w:cs="Arial"/>
          <w:sz w:val="22"/>
          <w:szCs w:val="22"/>
        </w:rPr>
        <w:t xml:space="preserve"> </w:t>
      </w:r>
      <w:r w:rsidR="003A44C8" w:rsidRPr="00A533AE">
        <w:rPr>
          <w:rFonts w:ascii="Arial" w:hAnsi="Arial" w:cs="Arial"/>
          <w:sz w:val="22"/>
          <w:szCs w:val="22"/>
        </w:rPr>
        <w:t>oraz  niebezpieczne warunki pracy</w:t>
      </w:r>
      <w:r w:rsidR="00977216">
        <w:rPr>
          <w:rFonts w:ascii="Arial" w:hAnsi="Arial" w:cs="Arial"/>
          <w:sz w:val="22"/>
          <w:szCs w:val="22"/>
        </w:rPr>
        <w:t>)</w:t>
      </w:r>
      <w:r>
        <w:rPr>
          <w:rFonts w:ascii="Arial" w:hAnsi="Arial" w:cs="Arial"/>
          <w:sz w:val="22"/>
          <w:szCs w:val="22"/>
        </w:rPr>
        <w:t>.</w:t>
      </w:r>
    </w:p>
    <w:p w14:paraId="5048BD8A" w14:textId="77777777" w:rsidR="006514C2" w:rsidRDefault="006514C2" w:rsidP="00461418">
      <w:pPr>
        <w:numPr>
          <w:ilvl w:val="0"/>
          <w:numId w:val="30"/>
        </w:numPr>
        <w:jc w:val="both"/>
        <w:rPr>
          <w:rFonts w:ascii="Arial" w:hAnsi="Arial" w:cs="Arial"/>
          <w:sz w:val="22"/>
          <w:szCs w:val="22"/>
        </w:rPr>
      </w:pPr>
      <w:r>
        <w:rPr>
          <w:rFonts w:ascii="Arial" w:hAnsi="Arial" w:cs="Arial"/>
          <w:sz w:val="22"/>
          <w:szCs w:val="22"/>
        </w:rPr>
        <w:t>S</w:t>
      </w:r>
      <w:r w:rsidR="003A44C8" w:rsidRPr="006514C2">
        <w:rPr>
          <w:rFonts w:ascii="Arial" w:hAnsi="Arial" w:cs="Arial"/>
          <w:sz w:val="22"/>
          <w:szCs w:val="22"/>
        </w:rPr>
        <w:t xml:space="preserve">zkła refleksyjne lub przezroczyste </w:t>
      </w:r>
      <w:r w:rsidR="00CF05CD" w:rsidRPr="006514C2">
        <w:rPr>
          <w:rFonts w:ascii="Arial" w:hAnsi="Arial" w:cs="Arial"/>
          <w:sz w:val="22"/>
          <w:szCs w:val="22"/>
        </w:rPr>
        <w:t>muszą</w:t>
      </w:r>
      <w:r w:rsidR="003A44C8" w:rsidRPr="006514C2">
        <w:rPr>
          <w:rFonts w:ascii="Arial" w:hAnsi="Arial" w:cs="Arial"/>
          <w:sz w:val="22"/>
          <w:szCs w:val="22"/>
        </w:rPr>
        <w:t xml:space="preserve"> być </w:t>
      </w:r>
      <w:r w:rsidR="00140F87" w:rsidRPr="006514C2">
        <w:rPr>
          <w:rFonts w:ascii="Arial" w:hAnsi="Arial" w:cs="Arial"/>
          <w:sz w:val="22"/>
          <w:szCs w:val="22"/>
        </w:rPr>
        <w:t>stosowane w tych przypadkach, gdy użycie poziomowskazów magnetycznych nie jest możliwe (</w:t>
      </w:r>
      <w:r w:rsidR="003A44C8" w:rsidRPr="006514C2">
        <w:rPr>
          <w:rFonts w:ascii="Arial" w:hAnsi="Arial" w:cs="Arial"/>
          <w:sz w:val="22"/>
          <w:szCs w:val="22"/>
        </w:rPr>
        <w:t>ciecz</w:t>
      </w:r>
      <w:r w:rsidR="00140F87" w:rsidRPr="006514C2">
        <w:rPr>
          <w:rFonts w:ascii="Arial" w:hAnsi="Arial" w:cs="Arial"/>
          <w:sz w:val="22"/>
          <w:szCs w:val="22"/>
        </w:rPr>
        <w:t>e</w:t>
      </w:r>
      <w:r w:rsidR="003A44C8" w:rsidRPr="006514C2">
        <w:rPr>
          <w:rFonts w:ascii="Arial" w:hAnsi="Arial" w:cs="Arial"/>
          <w:sz w:val="22"/>
          <w:szCs w:val="22"/>
        </w:rPr>
        <w:t xml:space="preserve"> </w:t>
      </w:r>
      <w:r w:rsidR="00140F87" w:rsidRPr="006514C2">
        <w:rPr>
          <w:rFonts w:ascii="Arial" w:hAnsi="Arial" w:cs="Arial"/>
          <w:sz w:val="22"/>
          <w:szCs w:val="22"/>
        </w:rPr>
        <w:t>zanieczyszczone</w:t>
      </w:r>
      <w:r w:rsidR="003A44C8" w:rsidRPr="006514C2">
        <w:rPr>
          <w:rFonts w:ascii="Arial" w:hAnsi="Arial" w:cs="Arial"/>
          <w:sz w:val="22"/>
          <w:szCs w:val="22"/>
        </w:rPr>
        <w:t xml:space="preserve">, cieczy </w:t>
      </w:r>
      <w:r w:rsidR="00140F87" w:rsidRPr="006514C2">
        <w:rPr>
          <w:rFonts w:ascii="Arial" w:hAnsi="Arial" w:cs="Arial"/>
          <w:sz w:val="22"/>
          <w:szCs w:val="22"/>
        </w:rPr>
        <w:t xml:space="preserve">zabarwione </w:t>
      </w:r>
      <w:r w:rsidR="003A44C8" w:rsidRPr="006514C2">
        <w:rPr>
          <w:rFonts w:ascii="Arial" w:hAnsi="Arial" w:cs="Arial"/>
          <w:sz w:val="22"/>
          <w:szCs w:val="22"/>
        </w:rPr>
        <w:t xml:space="preserve">oraz </w:t>
      </w:r>
      <w:r w:rsidR="00140F87" w:rsidRPr="006514C2">
        <w:rPr>
          <w:rFonts w:ascii="Arial" w:hAnsi="Arial" w:cs="Arial"/>
          <w:sz w:val="22"/>
          <w:szCs w:val="22"/>
        </w:rPr>
        <w:t xml:space="preserve">ciecze </w:t>
      </w:r>
      <w:r w:rsidR="003A44C8" w:rsidRPr="006514C2">
        <w:rPr>
          <w:rFonts w:ascii="Arial" w:hAnsi="Arial" w:cs="Arial"/>
          <w:sz w:val="22"/>
          <w:szCs w:val="22"/>
        </w:rPr>
        <w:t>rozwarstwion</w:t>
      </w:r>
      <w:r w:rsidR="00140F87" w:rsidRPr="006514C2">
        <w:rPr>
          <w:rFonts w:ascii="Arial" w:hAnsi="Arial" w:cs="Arial"/>
          <w:sz w:val="22"/>
          <w:szCs w:val="22"/>
        </w:rPr>
        <w:t xml:space="preserve">e, </w:t>
      </w:r>
      <w:r w:rsidR="003A44C8" w:rsidRPr="006514C2">
        <w:rPr>
          <w:rFonts w:ascii="Arial" w:hAnsi="Arial" w:cs="Arial"/>
          <w:sz w:val="22"/>
          <w:szCs w:val="22"/>
        </w:rPr>
        <w:t>gdzie poszczególne warstwy są łatwo rozróżnialne</w:t>
      </w:r>
      <w:r w:rsidR="00140F87" w:rsidRPr="006514C2">
        <w:rPr>
          <w:rFonts w:ascii="Arial" w:hAnsi="Arial" w:cs="Arial"/>
          <w:sz w:val="22"/>
          <w:szCs w:val="22"/>
        </w:rPr>
        <w:t>)</w:t>
      </w:r>
      <w:r>
        <w:rPr>
          <w:rFonts w:ascii="Arial" w:hAnsi="Arial" w:cs="Arial"/>
          <w:sz w:val="22"/>
          <w:szCs w:val="22"/>
        </w:rPr>
        <w:t>.</w:t>
      </w:r>
    </w:p>
    <w:p w14:paraId="119C2E34" w14:textId="77777777" w:rsidR="006514C2" w:rsidRDefault="006514C2" w:rsidP="00461418">
      <w:pPr>
        <w:numPr>
          <w:ilvl w:val="0"/>
          <w:numId w:val="30"/>
        </w:numPr>
        <w:jc w:val="both"/>
        <w:rPr>
          <w:rFonts w:ascii="Arial" w:hAnsi="Arial" w:cs="Arial"/>
          <w:sz w:val="22"/>
          <w:szCs w:val="22"/>
        </w:rPr>
      </w:pPr>
      <w:r>
        <w:rPr>
          <w:rFonts w:ascii="Arial" w:hAnsi="Arial" w:cs="Arial"/>
          <w:sz w:val="22"/>
          <w:szCs w:val="22"/>
        </w:rPr>
        <w:t>Po</w:t>
      </w:r>
      <w:r w:rsidR="003A44C8" w:rsidRPr="006514C2">
        <w:rPr>
          <w:rFonts w:ascii="Arial" w:hAnsi="Arial" w:cs="Arial"/>
          <w:sz w:val="22"/>
          <w:szCs w:val="22"/>
        </w:rPr>
        <w:t>ziomowskazy powinny być wyposażone w zawory kątowe szybko odcinające typu offsetowego wykonane z kutej stali węglowej, przyłącze ¾’’ od strony zbiornika</w:t>
      </w:r>
      <w:r>
        <w:rPr>
          <w:rFonts w:ascii="Arial" w:hAnsi="Arial" w:cs="Arial"/>
          <w:sz w:val="22"/>
          <w:szCs w:val="22"/>
        </w:rPr>
        <w:t>.</w:t>
      </w:r>
    </w:p>
    <w:p w14:paraId="2FA536EA" w14:textId="77777777" w:rsidR="006514C2" w:rsidRDefault="006514C2" w:rsidP="00461418">
      <w:pPr>
        <w:numPr>
          <w:ilvl w:val="0"/>
          <w:numId w:val="30"/>
        </w:numPr>
        <w:jc w:val="both"/>
        <w:rPr>
          <w:rFonts w:ascii="Arial" w:hAnsi="Arial" w:cs="Arial"/>
          <w:sz w:val="22"/>
          <w:szCs w:val="22"/>
        </w:rPr>
      </w:pPr>
      <w:r>
        <w:rPr>
          <w:rFonts w:ascii="Arial" w:hAnsi="Arial" w:cs="Arial"/>
          <w:sz w:val="22"/>
          <w:szCs w:val="22"/>
        </w:rPr>
        <w:t>K</w:t>
      </w:r>
      <w:r w:rsidR="003A44C8" w:rsidRPr="006514C2">
        <w:rPr>
          <w:rFonts w:ascii="Arial" w:hAnsi="Arial" w:cs="Arial"/>
          <w:sz w:val="22"/>
          <w:szCs w:val="22"/>
        </w:rPr>
        <w:t xml:space="preserve">róćce </w:t>
      </w:r>
      <w:r w:rsidR="00640417" w:rsidRPr="006514C2">
        <w:rPr>
          <w:rFonts w:ascii="Arial" w:hAnsi="Arial" w:cs="Arial"/>
          <w:sz w:val="22"/>
          <w:szCs w:val="22"/>
        </w:rPr>
        <w:t xml:space="preserve">procesowe </w:t>
      </w:r>
      <w:r w:rsidR="003A44C8" w:rsidRPr="006514C2">
        <w:rPr>
          <w:rFonts w:ascii="Arial" w:hAnsi="Arial" w:cs="Arial"/>
          <w:sz w:val="22"/>
          <w:szCs w:val="22"/>
        </w:rPr>
        <w:t>do podłączenia poziomowskazów na zbior</w:t>
      </w:r>
      <w:r>
        <w:rPr>
          <w:rFonts w:ascii="Arial" w:hAnsi="Arial" w:cs="Arial"/>
          <w:sz w:val="22"/>
          <w:szCs w:val="22"/>
        </w:rPr>
        <w:t xml:space="preserve">niku powinny być kołnierzowe </w:t>
      </w:r>
      <w:smartTag w:uri="urn:schemas-microsoft-com:office:smarttags" w:element="metricconverter">
        <w:smartTagPr>
          <w:attr w:name="ProductID" w:val="2”"/>
        </w:smartTagPr>
        <w:r>
          <w:rPr>
            <w:rFonts w:ascii="Arial" w:hAnsi="Arial" w:cs="Arial"/>
            <w:sz w:val="22"/>
            <w:szCs w:val="22"/>
          </w:rPr>
          <w:t>2”</w:t>
        </w:r>
      </w:smartTag>
      <w:r w:rsidR="003A44C8" w:rsidRPr="006514C2">
        <w:rPr>
          <w:rFonts w:ascii="Arial" w:hAnsi="Arial" w:cs="Arial"/>
          <w:sz w:val="22"/>
          <w:szCs w:val="22"/>
        </w:rPr>
        <w:t xml:space="preserve"> ANSI</w:t>
      </w:r>
      <w:r w:rsidR="00640417" w:rsidRPr="006514C2">
        <w:rPr>
          <w:rFonts w:ascii="Arial" w:hAnsi="Arial" w:cs="Arial"/>
          <w:sz w:val="22"/>
          <w:szCs w:val="22"/>
        </w:rPr>
        <w:t xml:space="preserve"> i dedykowane wyłącznie dla poziomowskazów</w:t>
      </w:r>
      <w:r>
        <w:rPr>
          <w:rFonts w:ascii="Arial" w:hAnsi="Arial" w:cs="Arial"/>
          <w:sz w:val="22"/>
          <w:szCs w:val="22"/>
        </w:rPr>
        <w:t>.</w:t>
      </w:r>
    </w:p>
    <w:p w14:paraId="7038876C" w14:textId="77777777" w:rsidR="007E5B2E" w:rsidRDefault="006514C2" w:rsidP="00461418">
      <w:pPr>
        <w:numPr>
          <w:ilvl w:val="0"/>
          <w:numId w:val="30"/>
        </w:numPr>
        <w:jc w:val="both"/>
        <w:rPr>
          <w:rFonts w:ascii="Arial" w:hAnsi="Arial" w:cs="Arial"/>
          <w:sz w:val="22"/>
          <w:szCs w:val="22"/>
        </w:rPr>
      </w:pPr>
      <w:r>
        <w:rPr>
          <w:rFonts w:ascii="Arial" w:hAnsi="Arial" w:cs="Arial"/>
          <w:sz w:val="22"/>
          <w:szCs w:val="22"/>
        </w:rPr>
        <w:t>N</w:t>
      </w:r>
      <w:r w:rsidR="003A44C8" w:rsidRPr="006514C2">
        <w:rPr>
          <w:rFonts w:ascii="Arial" w:hAnsi="Arial" w:cs="Arial"/>
          <w:sz w:val="22"/>
          <w:szCs w:val="22"/>
        </w:rPr>
        <w:t>iezależnie od kurków będą zainstalowane oddzielne zawory odcinające</w:t>
      </w:r>
      <w:r>
        <w:rPr>
          <w:rFonts w:ascii="Arial" w:hAnsi="Arial" w:cs="Arial"/>
          <w:sz w:val="22"/>
          <w:szCs w:val="22"/>
        </w:rPr>
        <w:t xml:space="preserve"> od</w:t>
      </w:r>
      <w:r w:rsidR="003A44C8" w:rsidRPr="006514C2">
        <w:rPr>
          <w:rFonts w:ascii="Arial" w:hAnsi="Arial" w:cs="Arial"/>
          <w:sz w:val="22"/>
          <w:szCs w:val="22"/>
        </w:rPr>
        <w:t xml:space="preserve"> kolumn lub  zbiorników</w:t>
      </w:r>
      <w:r w:rsidR="007E5B2E">
        <w:rPr>
          <w:rFonts w:ascii="Arial" w:hAnsi="Arial" w:cs="Arial"/>
          <w:sz w:val="22"/>
          <w:szCs w:val="22"/>
        </w:rPr>
        <w:t>.</w:t>
      </w:r>
    </w:p>
    <w:p w14:paraId="43B020F6" w14:textId="77777777" w:rsidR="007E5B2E" w:rsidRDefault="007E5B2E" w:rsidP="00461418">
      <w:pPr>
        <w:numPr>
          <w:ilvl w:val="0"/>
          <w:numId w:val="30"/>
        </w:numPr>
        <w:jc w:val="both"/>
        <w:rPr>
          <w:rFonts w:ascii="Arial" w:hAnsi="Arial" w:cs="Arial"/>
          <w:sz w:val="22"/>
          <w:szCs w:val="22"/>
        </w:rPr>
      </w:pPr>
      <w:r>
        <w:rPr>
          <w:rFonts w:ascii="Arial" w:hAnsi="Arial" w:cs="Arial"/>
          <w:sz w:val="22"/>
          <w:szCs w:val="22"/>
        </w:rPr>
        <w:t>Każdy przeź</w:t>
      </w:r>
      <w:r w:rsidR="003A44C8" w:rsidRPr="007E5B2E">
        <w:rPr>
          <w:rFonts w:ascii="Arial" w:hAnsi="Arial" w:cs="Arial"/>
          <w:sz w:val="22"/>
          <w:szCs w:val="22"/>
        </w:rPr>
        <w:t xml:space="preserve">roczysty poziomowskaz szklany </w:t>
      </w:r>
      <w:r w:rsidR="00640417" w:rsidRPr="007E5B2E">
        <w:rPr>
          <w:rFonts w:ascii="Arial" w:hAnsi="Arial" w:cs="Arial"/>
          <w:sz w:val="22"/>
          <w:szCs w:val="22"/>
        </w:rPr>
        <w:t>musi</w:t>
      </w:r>
      <w:r w:rsidR="003A44C8" w:rsidRPr="007E5B2E">
        <w:rPr>
          <w:rFonts w:ascii="Arial" w:hAnsi="Arial" w:cs="Arial"/>
          <w:sz w:val="22"/>
          <w:szCs w:val="22"/>
        </w:rPr>
        <w:t xml:space="preserve"> być wyposażony w oświetlenie </w:t>
      </w:r>
      <w:r w:rsidR="00640417" w:rsidRPr="007E5B2E">
        <w:rPr>
          <w:rFonts w:ascii="Arial" w:hAnsi="Arial" w:cs="Arial"/>
          <w:sz w:val="22"/>
          <w:szCs w:val="22"/>
        </w:rPr>
        <w:t>zasilane napięciem</w:t>
      </w:r>
      <w:r w:rsidR="003A44C8" w:rsidRPr="007E5B2E">
        <w:rPr>
          <w:rFonts w:ascii="Arial" w:hAnsi="Arial" w:cs="Arial"/>
          <w:sz w:val="22"/>
          <w:szCs w:val="22"/>
        </w:rPr>
        <w:t xml:space="preserve"> 230V AC</w:t>
      </w:r>
      <w:r>
        <w:rPr>
          <w:rFonts w:ascii="Arial" w:hAnsi="Arial" w:cs="Arial"/>
          <w:sz w:val="22"/>
          <w:szCs w:val="22"/>
        </w:rPr>
        <w:t>.</w:t>
      </w:r>
    </w:p>
    <w:p w14:paraId="56ED5867" w14:textId="77777777" w:rsidR="003A44C8" w:rsidRPr="007E5B2E" w:rsidRDefault="007E5B2E" w:rsidP="00461418">
      <w:pPr>
        <w:numPr>
          <w:ilvl w:val="0"/>
          <w:numId w:val="30"/>
        </w:numPr>
        <w:jc w:val="both"/>
        <w:rPr>
          <w:rFonts w:ascii="Arial" w:hAnsi="Arial" w:cs="Arial"/>
          <w:sz w:val="22"/>
          <w:szCs w:val="22"/>
        </w:rPr>
      </w:pPr>
      <w:r>
        <w:rPr>
          <w:rFonts w:ascii="Arial" w:hAnsi="Arial" w:cs="Arial"/>
          <w:sz w:val="22"/>
          <w:szCs w:val="22"/>
        </w:rPr>
        <w:t>O</w:t>
      </w:r>
      <w:r w:rsidR="003A44C8" w:rsidRPr="007E5B2E">
        <w:rPr>
          <w:rFonts w:ascii="Arial" w:hAnsi="Arial" w:cs="Arial"/>
          <w:sz w:val="22"/>
          <w:szCs w:val="22"/>
        </w:rPr>
        <w:t xml:space="preserve">dpowietrzenia i odwodnienia </w:t>
      </w:r>
      <w:r>
        <w:rPr>
          <w:rFonts w:ascii="Arial" w:hAnsi="Arial" w:cs="Arial"/>
          <w:sz w:val="22"/>
          <w:szCs w:val="22"/>
        </w:rPr>
        <w:t>muszą</w:t>
      </w:r>
      <w:r w:rsidR="003A44C8" w:rsidRPr="007E5B2E">
        <w:rPr>
          <w:rFonts w:ascii="Arial" w:hAnsi="Arial" w:cs="Arial"/>
          <w:sz w:val="22"/>
          <w:szCs w:val="22"/>
        </w:rPr>
        <w:t xml:space="preserve"> być odprowadzone rurką do miejsc bezpiecznych lub systemu zrzutowego</w:t>
      </w:r>
      <w:r w:rsidR="00640417" w:rsidRPr="007E5B2E">
        <w:rPr>
          <w:rFonts w:ascii="Arial" w:hAnsi="Arial" w:cs="Arial"/>
          <w:sz w:val="22"/>
          <w:szCs w:val="22"/>
        </w:rPr>
        <w:t>,</w:t>
      </w:r>
      <w:r w:rsidR="003A44C8" w:rsidRPr="007E5B2E">
        <w:rPr>
          <w:rFonts w:ascii="Arial" w:hAnsi="Arial" w:cs="Arial"/>
          <w:sz w:val="22"/>
          <w:szCs w:val="22"/>
        </w:rPr>
        <w:t xml:space="preserve"> </w:t>
      </w:r>
      <w:r w:rsidR="00640417" w:rsidRPr="007E5B2E">
        <w:rPr>
          <w:rFonts w:ascii="Arial" w:hAnsi="Arial" w:cs="Arial"/>
          <w:sz w:val="22"/>
          <w:szCs w:val="22"/>
        </w:rPr>
        <w:t>n</w:t>
      </w:r>
      <w:r w:rsidR="003A44C8" w:rsidRPr="007E5B2E">
        <w:rPr>
          <w:rFonts w:ascii="Arial" w:hAnsi="Arial" w:cs="Arial"/>
          <w:sz w:val="22"/>
          <w:szCs w:val="22"/>
        </w:rPr>
        <w:t>ie dotyczy to przyrządów, które są zainstalowane na mediach nie stwarzających zagrożenia</w:t>
      </w:r>
      <w:r>
        <w:rPr>
          <w:rFonts w:ascii="Arial" w:hAnsi="Arial" w:cs="Arial"/>
          <w:sz w:val="22"/>
          <w:szCs w:val="22"/>
        </w:rPr>
        <w:t>,</w:t>
      </w:r>
      <w:r w:rsidR="003A44C8" w:rsidRPr="007E5B2E">
        <w:rPr>
          <w:rFonts w:ascii="Arial" w:hAnsi="Arial" w:cs="Arial"/>
          <w:sz w:val="22"/>
          <w:szCs w:val="22"/>
        </w:rPr>
        <w:t xml:space="preserve"> np. niskociśnieniowe, nietoksyczne oraz niepalne płyny</w:t>
      </w:r>
      <w:r w:rsidR="004B1A27" w:rsidRPr="007E5B2E">
        <w:rPr>
          <w:rFonts w:ascii="Arial" w:hAnsi="Arial" w:cs="Arial"/>
          <w:sz w:val="22"/>
          <w:szCs w:val="22"/>
        </w:rPr>
        <w:t>.</w:t>
      </w:r>
    </w:p>
    <w:p w14:paraId="6A655BDB" w14:textId="77777777" w:rsidR="006B42D6" w:rsidRPr="00534DA0" w:rsidRDefault="006B42D6" w:rsidP="006B42D6"/>
    <w:p w14:paraId="4D81C4BD" w14:textId="77777777" w:rsidR="006B42D6" w:rsidRPr="00BE4707" w:rsidRDefault="006B42D6" w:rsidP="00CA48EC">
      <w:pPr>
        <w:pStyle w:val="Nagwek1"/>
        <w:numPr>
          <w:ilvl w:val="3"/>
          <w:numId w:val="1"/>
        </w:numPr>
        <w:tabs>
          <w:tab w:val="clear" w:pos="2160"/>
          <w:tab w:val="num" w:pos="851"/>
        </w:tabs>
        <w:ind w:left="851" w:hanging="851"/>
      </w:pPr>
      <w:bookmarkStart w:id="36" w:name="_Toc475077775"/>
      <w:r>
        <w:t>Inne urządzenia do pomiaru poziomu</w:t>
      </w:r>
      <w:bookmarkEnd w:id="36"/>
    </w:p>
    <w:p w14:paraId="06655AE2" w14:textId="77777777" w:rsidR="006B42D6" w:rsidRDefault="006B42D6" w:rsidP="003A44C8">
      <w:pPr>
        <w:pStyle w:val="Tekstpodstawowy"/>
        <w:ind w:left="426"/>
        <w:jc w:val="both"/>
        <w:rPr>
          <w:rFonts w:cs="Arial"/>
          <w:szCs w:val="22"/>
        </w:rPr>
      </w:pPr>
    </w:p>
    <w:p w14:paraId="795C49DE" w14:textId="77777777" w:rsidR="007E5B2E" w:rsidRDefault="00AF56DB" w:rsidP="007E5B2E">
      <w:pPr>
        <w:pStyle w:val="Tekstpodstawowy"/>
        <w:jc w:val="both"/>
        <w:rPr>
          <w:rFonts w:cs="Arial"/>
          <w:szCs w:val="22"/>
        </w:rPr>
      </w:pPr>
      <w:r w:rsidRPr="00A533AE">
        <w:rPr>
          <w:rFonts w:cs="Arial"/>
          <w:szCs w:val="22"/>
        </w:rPr>
        <w:t xml:space="preserve">W zależności od potrzeb lub wymagań projektu </w:t>
      </w:r>
      <w:r>
        <w:rPr>
          <w:rFonts w:cs="Arial"/>
          <w:szCs w:val="22"/>
        </w:rPr>
        <w:t xml:space="preserve">bazowego </w:t>
      </w:r>
      <w:r w:rsidRPr="00A533AE">
        <w:rPr>
          <w:rFonts w:cs="Arial"/>
          <w:szCs w:val="22"/>
        </w:rPr>
        <w:t>mogą być zastosowane niżej wymienione</w:t>
      </w:r>
      <w:r>
        <w:rPr>
          <w:rFonts w:cs="Arial"/>
          <w:szCs w:val="22"/>
        </w:rPr>
        <w:t xml:space="preserve"> typy</w:t>
      </w:r>
      <w:r w:rsidRPr="00A533AE">
        <w:rPr>
          <w:rFonts w:cs="Arial"/>
          <w:szCs w:val="22"/>
        </w:rPr>
        <w:t xml:space="preserve"> urządze</w:t>
      </w:r>
      <w:r>
        <w:rPr>
          <w:rFonts w:cs="Arial"/>
          <w:szCs w:val="22"/>
        </w:rPr>
        <w:t>ń</w:t>
      </w:r>
      <w:r w:rsidRPr="00A533AE">
        <w:rPr>
          <w:rFonts w:cs="Arial"/>
          <w:szCs w:val="22"/>
        </w:rPr>
        <w:t xml:space="preserve"> do pomiaru</w:t>
      </w:r>
      <w:r>
        <w:rPr>
          <w:rFonts w:cs="Arial"/>
          <w:szCs w:val="22"/>
        </w:rPr>
        <w:t xml:space="preserve"> poziomu:                                                                      </w:t>
      </w:r>
      <w:r w:rsidR="00C03821">
        <w:rPr>
          <w:rFonts w:cs="Arial"/>
          <w:szCs w:val="22"/>
        </w:rPr>
        <w:t xml:space="preserve">                              </w:t>
      </w:r>
    </w:p>
    <w:p w14:paraId="648ACB92" w14:textId="77777777" w:rsidR="007E5B2E" w:rsidRDefault="002051F3" w:rsidP="00461418">
      <w:pPr>
        <w:pStyle w:val="Tekstpodstawowy"/>
        <w:numPr>
          <w:ilvl w:val="0"/>
          <w:numId w:val="31"/>
        </w:numPr>
        <w:jc w:val="both"/>
        <w:rPr>
          <w:rFonts w:cs="Arial"/>
          <w:szCs w:val="22"/>
        </w:rPr>
      </w:pPr>
      <w:r>
        <w:rPr>
          <w:rFonts w:cs="Arial"/>
          <w:szCs w:val="22"/>
        </w:rPr>
        <w:lastRenderedPageBreak/>
        <w:t>p</w:t>
      </w:r>
      <w:r w:rsidR="003A44C8" w:rsidRPr="00A533AE">
        <w:rPr>
          <w:rFonts w:cs="Arial"/>
          <w:szCs w:val="22"/>
        </w:rPr>
        <w:t xml:space="preserve">rzetworniki </w:t>
      </w:r>
      <w:r w:rsidR="00640417">
        <w:rPr>
          <w:rFonts w:cs="Arial"/>
          <w:szCs w:val="22"/>
        </w:rPr>
        <w:t>ultradźwiękowe</w:t>
      </w:r>
      <w:r w:rsidR="004B1A27">
        <w:rPr>
          <w:rFonts w:cs="Arial"/>
          <w:szCs w:val="22"/>
        </w:rPr>
        <w:t>,</w:t>
      </w:r>
      <w:r w:rsidR="003A44C8" w:rsidRPr="00A533AE">
        <w:rPr>
          <w:rFonts w:cs="Arial"/>
          <w:szCs w:val="22"/>
        </w:rPr>
        <w:t xml:space="preserve"> </w:t>
      </w:r>
    </w:p>
    <w:p w14:paraId="3BB09F0B" w14:textId="77777777" w:rsidR="007E5B2E" w:rsidRDefault="002051F3" w:rsidP="00461418">
      <w:pPr>
        <w:pStyle w:val="Tekstpodstawowy"/>
        <w:numPr>
          <w:ilvl w:val="0"/>
          <w:numId w:val="31"/>
        </w:numPr>
        <w:jc w:val="both"/>
        <w:rPr>
          <w:rFonts w:cs="Arial"/>
          <w:szCs w:val="22"/>
        </w:rPr>
      </w:pPr>
      <w:r w:rsidRPr="007E5B2E">
        <w:rPr>
          <w:rFonts w:cs="Arial"/>
          <w:szCs w:val="22"/>
        </w:rPr>
        <w:t>p</w:t>
      </w:r>
      <w:r w:rsidR="003A44C8" w:rsidRPr="007E5B2E">
        <w:rPr>
          <w:rFonts w:cs="Arial"/>
          <w:szCs w:val="22"/>
        </w:rPr>
        <w:t>rzetworniki hydrostatyczne</w:t>
      </w:r>
      <w:r w:rsidR="004B1A27" w:rsidRPr="007E5B2E">
        <w:rPr>
          <w:rFonts w:cs="Arial"/>
          <w:szCs w:val="22"/>
        </w:rPr>
        <w:t>,</w:t>
      </w:r>
    </w:p>
    <w:p w14:paraId="01D23E45" w14:textId="77777777" w:rsidR="007E5B2E" w:rsidRDefault="002051F3" w:rsidP="00461418">
      <w:pPr>
        <w:pStyle w:val="Tekstpodstawowy"/>
        <w:numPr>
          <w:ilvl w:val="0"/>
          <w:numId w:val="31"/>
        </w:numPr>
        <w:jc w:val="both"/>
        <w:rPr>
          <w:rFonts w:cs="Arial"/>
          <w:szCs w:val="22"/>
        </w:rPr>
      </w:pPr>
      <w:r w:rsidRPr="007E5B2E">
        <w:rPr>
          <w:rFonts w:cs="Arial"/>
          <w:szCs w:val="22"/>
        </w:rPr>
        <w:t>s</w:t>
      </w:r>
      <w:r w:rsidR="003A44C8" w:rsidRPr="007E5B2E">
        <w:rPr>
          <w:rFonts w:cs="Arial"/>
          <w:szCs w:val="22"/>
        </w:rPr>
        <w:t xml:space="preserve">ygnalizatory </w:t>
      </w:r>
      <w:r w:rsidR="00640417" w:rsidRPr="007E5B2E">
        <w:rPr>
          <w:rFonts w:cs="Arial"/>
          <w:szCs w:val="22"/>
        </w:rPr>
        <w:t>pływakowe,</w:t>
      </w:r>
    </w:p>
    <w:p w14:paraId="79AB854D" w14:textId="77777777" w:rsidR="006977FE" w:rsidRDefault="006977FE" w:rsidP="00461418">
      <w:pPr>
        <w:pStyle w:val="Tekstpodstawowy"/>
        <w:numPr>
          <w:ilvl w:val="0"/>
          <w:numId w:val="31"/>
        </w:numPr>
        <w:jc w:val="both"/>
        <w:rPr>
          <w:rFonts w:cs="Arial"/>
          <w:szCs w:val="22"/>
        </w:rPr>
      </w:pPr>
      <w:r>
        <w:rPr>
          <w:rFonts w:cs="Arial"/>
          <w:szCs w:val="22"/>
        </w:rPr>
        <w:t>sygnalizatory radarowe,</w:t>
      </w:r>
    </w:p>
    <w:p w14:paraId="4425C992" w14:textId="77777777" w:rsidR="003A44C8" w:rsidRPr="007E5B2E" w:rsidRDefault="00640417" w:rsidP="00461418">
      <w:pPr>
        <w:pStyle w:val="Tekstpodstawowy"/>
        <w:numPr>
          <w:ilvl w:val="0"/>
          <w:numId w:val="31"/>
        </w:numPr>
        <w:jc w:val="both"/>
        <w:rPr>
          <w:rFonts w:cs="Arial"/>
          <w:szCs w:val="22"/>
        </w:rPr>
      </w:pPr>
      <w:r w:rsidRPr="007E5B2E">
        <w:rPr>
          <w:rFonts w:cs="Arial"/>
          <w:szCs w:val="22"/>
        </w:rPr>
        <w:t>sygnalizatory pojemnościowe</w:t>
      </w:r>
      <w:r w:rsidR="004B1A27" w:rsidRPr="007E5B2E">
        <w:rPr>
          <w:rFonts w:cs="Arial"/>
          <w:szCs w:val="22"/>
        </w:rPr>
        <w:t>.</w:t>
      </w:r>
    </w:p>
    <w:p w14:paraId="78B2B47C" w14:textId="77777777" w:rsidR="007E5B2E" w:rsidRDefault="007E5B2E" w:rsidP="007E5B2E">
      <w:pPr>
        <w:jc w:val="both"/>
        <w:rPr>
          <w:rFonts w:ascii="Arial" w:hAnsi="Arial" w:cs="Arial"/>
          <w:sz w:val="22"/>
          <w:szCs w:val="22"/>
        </w:rPr>
      </w:pPr>
    </w:p>
    <w:p w14:paraId="7AC30010" w14:textId="77777777" w:rsidR="00C77427" w:rsidRDefault="003A44C8" w:rsidP="00011264">
      <w:pPr>
        <w:jc w:val="both"/>
        <w:rPr>
          <w:rFonts w:ascii="Arial" w:hAnsi="Arial" w:cs="Arial"/>
          <w:sz w:val="22"/>
          <w:szCs w:val="22"/>
        </w:rPr>
      </w:pPr>
      <w:r w:rsidRPr="00A533AE">
        <w:rPr>
          <w:rFonts w:ascii="Arial" w:hAnsi="Arial" w:cs="Arial"/>
          <w:sz w:val="22"/>
          <w:szCs w:val="22"/>
        </w:rPr>
        <w:t>Zastosowanie urządzeń wymienionych w p</w:t>
      </w:r>
      <w:r>
        <w:rPr>
          <w:rFonts w:ascii="Arial" w:hAnsi="Arial" w:cs="Arial"/>
          <w:sz w:val="22"/>
          <w:szCs w:val="22"/>
        </w:rPr>
        <w:t>unkcie</w:t>
      </w:r>
      <w:r w:rsidR="00AF56DB">
        <w:rPr>
          <w:rFonts w:ascii="Arial" w:hAnsi="Arial" w:cs="Arial"/>
          <w:sz w:val="22"/>
          <w:szCs w:val="22"/>
        </w:rPr>
        <w:t xml:space="preserve"> 3.2.4.4</w:t>
      </w:r>
      <w:r w:rsidRPr="00A533AE">
        <w:rPr>
          <w:rFonts w:ascii="Arial" w:hAnsi="Arial" w:cs="Arial"/>
          <w:sz w:val="22"/>
          <w:szCs w:val="22"/>
        </w:rPr>
        <w:t xml:space="preserve"> wymaga każdorazowo zgody </w:t>
      </w:r>
      <w:r w:rsidR="00640417">
        <w:rPr>
          <w:rFonts w:ascii="Arial" w:hAnsi="Arial" w:cs="Arial"/>
          <w:sz w:val="22"/>
          <w:szCs w:val="22"/>
        </w:rPr>
        <w:t>Kupującego.</w:t>
      </w:r>
    </w:p>
    <w:p w14:paraId="25E6724E" w14:textId="77777777" w:rsidR="007F4433" w:rsidRPr="00011264" w:rsidRDefault="007F4433" w:rsidP="00011264">
      <w:pPr>
        <w:jc w:val="both"/>
        <w:rPr>
          <w:rFonts w:ascii="Arial" w:hAnsi="Arial" w:cs="Arial"/>
          <w:sz w:val="22"/>
          <w:szCs w:val="22"/>
        </w:rPr>
      </w:pPr>
    </w:p>
    <w:p w14:paraId="14BBE3FE" w14:textId="77777777" w:rsidR="00C77427" w:rsidRPr="00631477" w:rsidRDefault="00C77427" w:rsidP="00631477">
      <w:pPr>
        <w:pStyle w:val="Nagwek1"/>
        <w:numPr>
          <w:ilvl w:val="2"/>
          <w:numId w:val="1"/>
        </w:numPr>
        <w:tabs>
          <w:tab w:val="clear" w:pos="1440"/>
          <w:tab w:val="num" w:pos="709"/>
        </w:tabs>
        <w:ind w:left="709" w:hanging="709"/>
        <w:jc w:val="both"/>
        <w:rPr>
          <w:rFonts w:cs="Arial"/>
          <w:szCs w:val="22"/>
        </w:rPr>
      </w:pPr>
      <w:bookmarkStart w:id="37" w:name="_Toc475077776"/>
      <w:r w:rsidRPr="00631477">
        <w:rPr>
          <w:rFonts w:cs="Arial"/>
          <w:szCs w:val="22"/>
        </w:rPr>
        <w:t xml:space="preserve">Pomiary </w:t>
      </w:r>
      <w:r w:rsidR="00581B73" w:rsidRPr="00631477">
        <w:rPr>
          <w:rFonts w:cs="Arial"/>
          <w:szCs w:val="22"/>
        </w:rPr>
        <w:t>ciśnienia</w:t>
      </w:r>
      <w:bookmarkEnd w:id="37"/>
    </w:p>
    <w:p w14:paraId="07264FF5" w14:textId="77777777" w:rsidR="006B42D6" w:rsidRPr="00534DA0" w:rsidRDefault="006B42D6" w:rsidP="006B42D6"/>
    <w:p w14:paraId="63D624D2" w14:textId="77777777" w:rsidR="006B42D6" w:rsidRPr="00BE4707" w:rsidRDefault="006B42D6" w:rsidP="00CA48EC">
      <w:pPr>
        <w:pStyle w:val="Nagwek1"/>
        <w:numPr>
          <w:ilvl w:val="3"/>
          <w:numId w:val="1"/>
        </w:numPr>
        <w:tabs>
          <w:tab w:val="clear" w:pos="2160"/>
          <w:tab w:val="num" w:pos="851"/>
        </w:tabs>
        <w:ind w:left="851" w:hanging="851"/>
      </w:pPr>
      <w:bookmarkStart w:id="38" w:name="_Toc475077777"/>
      <w:r>
        <w:t>Manometry</w:t>
      </w:r>
      <w:bookmarkEnd w:id="38"/>
    </w:p>
    <w:p w14:paraId="294F7CAF" w14:textId="77777777" w:rsidR="006B42D6" w:rsidRDefault="006B42D6" w:rsidP="00937B95">
      <w:pPr>
        <w:ind w:left="360"/>
        <w:jc w:val="both"/>
        <w:rPr>
          <w:rFonts w:ascii="Arial" w:hAnsi="Arial" w:cs="Arial"/>
          <w:sz w:val="22"/>
          <w:szCs w:val="22"/>
        </w:rPr>
      </w:pPr>
    </w:p>
    <w:p w14:paraId="696F0ABB" w14:textId="77777777" w:rsidR="00937B95" w:rsidRPr="00A533AE" w:rsidRDefault="00937B95" w:rsidP="007E5B2E">
      <w:pPr>
        <w:jc w:val="both"/>
        <w:rPr>
          <w:rFonts w:ascii="Arial" w:hAnsi="Arial" w:cs="Arial"/>
          <w:sz w:val="22"/>
          <w:szCs w:val="22"/>
        </w:rPr>
      </w:pPr>
      <w:r w:rsidRPr="00A533AE">
        <w:rPr>
          <w:rFonts w:ascii="Arial" w:hAnsi="Arial" w:cs="Arial"/>
          <w:sz w:val="22"/>
          <w:szCs w:val="22"/>
        </w:rPr>
        <w:t xml:space="preserve">Manometry </w:t>
      </w:r>
      <w:r w:rsidR="00DC4E0A">
        <w:rPr>
          <w:rFonts w:ascii="Arial" w:hAnsi="Arial" w:cs="Arial"/>
          <w:sz w:val="22"/>
          <w:szCs w:val="22"/>
        </w:rPr>
        <w:t>muszą</w:t>
      </w:r>
      <w:r w:rsidR="00DC4E0A" w:rsidRPr="00A533AE">
        <w:rPr>
          <w:rFonts w:ascii="Arial" w:hAnsi="Arial" w:cs="Arial"/>
          <w:sz w:val="22"/>
          <w:szCs w:val="22"/>
        </w:rPr>
        <w:t xml:space="preserve"> </w:t>
      </w:r>
      <w:r w:rsidRPr="00A533AE">
        <w:rPr>
          <w:rFonts w:ascii="Arial" w:hAnsi="Arial" w:cs="Arial"/>
          <w:sz w:val="22"/>
          <w:szCs w:val="22"/>
        </w:rPr>
        <w:t>być dobrane zgodnie z obowiązującymi normami oraz poniższy</w:t>
      </w:r>
      <w:r w:rsidR="007E5B2E">
        <w:rPr>
          <w:rFonts w:ascii="Arial" w:hAnsi="Arial" w:cs="Arial"/>
          <w:sz w:val="22"/>
          <w:szCs w:val="22"/>
        </w:rPr>
        <w:t>mi wymaganiami.</w:t>
      </w:r>
    </w:p>
    <w:p w14:paraId="63FB9ADF" w14:textId="77777777" w:rsidR="007E5B2E" w:rsidRDefault="00B644D2" w:rsidP="00461418">
      <w:pPr>
        <w:numPr>
          <w:ilvl w:val="0"/>
          <w:numId w:val="32"/>
        </w:numPr>
        <w:jc w:val="both"/>
        <w:rPr>
          <w:rFonts w:ascii="Arial" w:hAnsi="Arial" w:cs="Arial"/>
          <w:sz w:val="22"/>
          <w:szCs w:val="22"/>
        </w:rPr>
      </w:pPr>
      <w:r>
        <w:rPr>
          <w:rFonts w:ascii="Arial" w:hAnsi="Arial" w:cs="Arial"/>
          <w:sz w:val="22"/>
          <w:szCs w:val="22"/>
        </w:rPr>
        <w:t>Z</w:t>
      </w:r>
      <w:r w:rsidR="00937B95" w:rsidRPr="00A533AE">
        <w:rPr>
          <w:rFonts w:ascii="Arial" w:hAnsi="Arial" w:cs="Arial"/>
          <w:sz w:val="22"/>
          <w:szCs w:val="22"/>
        </w:rPr>
        <w:t>akresy wskazań: od</w:t>
      </w:r>
      <w:r w:rsidR="00DC4E0A">
        <w:rPr>
          <w:rFonts w:ascii="Arial" w:hAnsi="Arial" w:cs="Arial"/>
          <w:sz w:val="22"/>
          <w:szCs w:val="22"/>
        </w:rPr>
        <w:t xml:space="preserve"> </w:t>
      </w:r>
      <w:r w:rsidR="00937B95" w:rsidRPr="00A533AE">
        <w:rPr>
          <w:rFonts w:ascii="Arial" w:hAnsi="Arial" w:cs="Arial"/>
          <w:sz w:val="22"/>
          <w:szCs w:val="22"/>
        </w:rPr>
        <w:t>0 do 1</w:t>
      </w:r>
      <w:r w:rsidR="00581B73">
        <w:rPr>
          <w:rFonts w:ascii="Arial" w:hAnsi="Arial" w:cs="Arial"/>
          <w:sz w:val="22"/>
          <w:szCs w:val="22"/>
        </w:rPr>
        <w:t xml:space="preserve"> </w:t>
      </w:r>
      <w:r w:rsidR="00937B95" w:rsidRPr="00A533AE">
        <w:rPr>
          <w:rFonts w:ascii="Arial" w:hAnsi="Arial" w:cs="Arial"/>
          <w:sz w:val="22"/>
          <w:szCs w:val="22"/>
        </w:rPr>
        <w:t>/</w:t>
      </w:r>
      <w:r w:rsidR="00581B73">
        <w:rPr>
          <w:rFonts w:ascii="Arial" w:hAnsi="Arial" w:cs="Arial"/>
          <w:sz w:val="22"/>
          <w:szCs w:val="22"/>
        </w:rPr>
        <w:t xml:space="preserve"> </w:t>
      </w:r>
      <w:r w:rsidR="00937B95" w:rsidRPr="00A533AE">
        <w:rPr>
          <w:rFonts w:ascii="Arial" w:hAnsi="Arial" w:cs="Arial"/>
          <w:sz w:val="22"/>
          <w:szCs w:val="22"/>
        </w:rPr>
        <w:t>1,6</w:t>
      </w:r>
      <w:r w:rsidR="00581B73">
        <w:rPr>
          <w:rFonts w:ascii="Arial" w:hAnsi="Arial" w:cs="Arial"/>
          <w:sz w:val="22"/>
          <w:szCs w:val="22"/>
        </w:rPr>
        <w:t xml:space="preserve"> </w:t>
      </w:r>
      <w:r w:rsidR="00937B95" w:rsidRPr="00A533AE">
        <w:rPr>
          <w:rFonts w:ascii="Arial" w:hAnsi="Arial" w:cs="Arial"/>
          <w:sz w:val="22"/>
          <w:szCs w:val="22"/>
        </w:rPr>
        <w:t>/</w:t>
      </w:r>
      <w:r w:rsidR="00581B73">
        <w:rPr>
          <w:rFonts w:ascii="Arial" w:hAnsi="Arial" w:cs="Arial"/>
          <w:sz w:val="22"/>
          <w:szCs w:val="22"/>
        </w:rPr>
        <w:t xml:space="preserve"> </w:t>
      </w:r>
      <w:r w:rsidR="00937B95" w:rsidRPr="00A533AE">
        <w:rPr>
          <w:rFonts w:ascii="Arial" w:hAnsi="Arial" w:cs="Arial"/>
          <w:sz w:val="22"/>
          <w:szCs w:val="22"/>
        </w:rPr>
        <w:t>2,5</w:t>
      </w:r>
      <w:r w:rsidR="00581B73">
        <w:rPr>
          <w:rFonts w:ascii="Arial" w:hAnsi="Arial" w:cs="Arial"/>
          <w:sz w:val="22"/>
          <w:szCs w:val="22"/>
        </w:rPr>
        <w:t xml:space="preserve"> </w:t>
      </w:r>
      <w:r w:rsidR="00937B95" w:rsidRPr="00A533AE">
        <w:rPr>
          <w:rFonts w:ascii="Arial" w:hAnsi="Arial" w:cs="Arial"/>
          <w:sz w:val="22"/>
          <w:szCs w:val="22"/>
        </w:rPr>
        <w:t>/</w:t>
      </w:r>
      <w:r w:rsidR="00581B73">
        <w:rPr>
          <w:rFonts w:ascii="Arial" w:hAnsi="Arial" w:cs="Arial"/>
          <w:sz w:val="22"/>
          <w:szCs w:val="22"/>
        </w:rPr>
        <w:t xml:space="preserve"> </w:t>
      </w:r>
      <w:r w:rsidR="00937B95" w:rsidRPr="00A533AE">
        <w:rPr>
          <w:rFonts w:ascii="Arial" w:hAnsi="Arial" w:cs="Arial"/>
          <w:sz w:val="22"/>
          <w:szCs w:val="22"/>
        </w:rPr>
        <w:t>4,0</w:t>
      </w:r>
      <w:r w:rsidR="00581B73">
        <w:rPr>
          <w:rFonts w:ascii="Arial" w:hAnsi="Arial" w:cs="Arial"/>
          <w:sz w:val="22"/>
          <w:szCs w:val="22"/>
        </w:rPr>
        <w:t xml:space="preserve"> </w:t>
      </w:r>
      <w:r w:rsidR="00937B95" w:rsidRPr="00A533AE">
        <w:rPr>
          <w:rFonts w:ascii="Arial" w:hAnsi="Arial" w:cs="Arial"/>
          <w:sz w:val="22"/>
          <w:szCs w:val="22"/>
        </w:rPr>
        <w:t>/</w:t>
      </w:r>
      <w:r w:rsidR="00581B73">
        <w:rPr>
          <w:rFonts w:ascii="Arial" w:hAnsi="Arial" w:cs="Arial"/>
          <w:sz w:val="22"/>
          <w:szCs w:val="22"/>
        </w:rPr>
        <w:t xml:space="preserve"> </w:t>
      </w:r>
      <w:r w:rsidR="00937B95" w:rsidRPr="00A533AE">
        <w:rPr>
          <w:rFonts w:ascii="Arial" w:hAnsi="Arial" w:cs="Arial"/>
          <w:sz w:val="22"/>
          <w:szCs w:val="22"/>
        </w:rPr>
        <w:t>6,0</w:t>
      </w:r>
      <w:r w:rsidR="00581B73">
        <w:rPr>
          <w:rFonts w:ascii="Arial" w:hAnsi="Arial" w:cs="Arial"/>
          <w:sz w:val="22"/>
          <w:szCs w:val="22"/>
        </w:rPr>
        <w:t xml:space="preserve"> </w:t>
      </w:r>
      <w:r w:rsidR="00937B95" w:rsidRPr="00A533AE">
        <w:rPr>
          <w:rFonts w:ascii="Arial" w:hAnsi="Arial" w:cs="Arial"/>
          <w:sz w:val="22"/>
          <w:szCs w:val="22"/>
        </w:rPr>
        <w:t>/</w:t>
      </w:r>
      <w:r w:rsidR="00581B73">
        <w:rPr>
          <w:rFonts w:ascii="Arial" w:hAnsi="Arial" w:cs="Arial"/>
          <w:sz w:val="22"/>
          <w:szCs w:val="22"/>
        </w:rPr>
        <w:t xml:space="preserve"> </w:t>
      </w:r>
      <w:r w:rsidR="00937B95" w:rsidRPr="00A533AE">
        <w:rPr>
          <w:rFonts w:ascii="Arial" w:hAnsi="Arial" w:cs="Arial"/>
          <w:sz w:val="22"/>
          <w:szCs w:val="22"/>
        </w:rPr>
        <w:t>10,0 oraz ich</w:t>
      </w:r>
      <w:r w:rsidR="003D0F08">
        <w:rPr>
          <w:rFonts w:ascii="Arial" w:hAnsi="Arial" w:cs="Arial"/>
          <w:sz w:val="22"/>
          <w:szCs w:val="22"/>
        </w:rPr>
        <w:t xml:space="preserve"> </w:t>
      </w:r>
      <w:r w:rsidR="005D089F">
        <w:rPr>
          <w:rFonts w:ascii="Arial" w:hAnsi="Arial" w:cs="Arial"/>
          <w:sz w:val="22"/>
          <w:szCs w:val="22"/>
        </w:rPr>
        <w:t>dziesięciokrotne</w:t>
      </w:r>
      <w:r w:rsidR="007E5B2E">
        <w:rPr>
          <w:rFonts w:ascii="Arial" w:hAnsi="Arial" w:cs="Arial"/>
          <w:sz w:val="22"/>
          <w:szCs w:val="22"/>
        </w:rPr>
        <w:t xml:space="preserve"> wielokrotności.</w:t>
      </w:r>
    </w:p>
    <w:p w14:paraId="46714F47" w14:textId="77777777" w:rsidR="007E5B2E" w:rsidRDefault="00937B95" w:rsidP="00461418">
      <w:pPr>
        <w:numPr>
          <w:ilvl w:val="0"/>
          <w:numId w:val="32"/>
        </w:numPr>
        <w:jc w:val="both"/>
        <w:rPr>
          <w:rFonts w:ascii="Arial" w:hAnsi="Arial" w:cs="Arial"/>
          <w:sz w:val="22"/>
          <w:szCs w:val="22"/>
        </w:rPr>
      </w:pPr>
      <w:r w:rsidRPr="007E5B2E">
        <w:rPr>
          <w:rFonts w:ascii="Arial" w:hAnsi="Arial" w:cs="Arial"/>
          <w:sz w:val="22"/>
          <w:szCs w:val="22"/>
        </w:rPr>
        <w:t xml:space="preserve">Wszystkie manometry </w:t>
      </w:r>
      <w:r w:rsidR="00581B73" w:rsidRPr="007E5B2E">
        <w:rPr>
          <w:rFonts w:ascii="Arial" w:hAnsi="Arial" w:cs="Arial"/>
          <w:sz w:val="22"/>
          <w:szCs w:val="22"/>
        </w:rPr>
        <w:t>muszą</w:t>
      </w:r>
      <w:r w:rsidRPr="007E5B2E">
        <w:rPr>
          <w:rFonts w:ascii="Arial" w:hAnsi="Arial" w:cs="Arial"/>
          <w:sz w:val="22"/>
          <w:szCs w:val="22"/>
        </w:rPr>
        <w:t xml:space="preserve"> mieć obudowy ze stali nierdzewnej</w:t>
      </w:r>
      <w:r w:rsidR="007E5B2E">
        <w:rPr>
          <w:rFonts w:ascii="Arial" w:hAnsi="Arial" w:cs="Arial"/>
          <w:sz w:val="22"/>
          <w:szCs w:val="22"/>
        </w:rPr>
        <w:t>, w</w:t>
      </w:r>
      <w:r w:rsidR="00581B73" w:rsidRPr="007E5B2E">
        <w:rPr>
          <w:rFonts w:ascii="Arial" w:hAnsi="Arial" w:cs="Arial"/>
          <w:sz w:val="22"/>
          <w:szCs w:val="22"/>
        </w:rPr>
        <w:t>ymagana</w:t>
      </w:r>
      <w:r w:rsidRPr="007E5B2E">
        <w:rPr>
          <w:rFonts w:ascii="Arial" w:hAnsi="Arial" w:cs="Arial"/>
          <w:sz w:val="22"/>
          <w:szCs w:val="22"/>
        </w:rPr>
        <w:t xml:space="preserve"> średnica </w:t>
      </w:r>
      <w:smartTag w:uri="urn:schemas-microsoft-com:office:smarttags" w:element="metricconverter">
        <w:smartTagPr>
          <w:attr w:name="ProductID" w:val="160 mm"/>
        </w:smartTagPr>
        <w:r w:rsidRPr="007E5B2E">
          <w:rPr>
            <w:rFonts w:ascii="Arial" w:hAnsi="Arial" w:cs="Arial"/>
            <w:sz w:val="22"/>
            <w:szCs w:val="22"/>
          </w:rPr>
          <w:t>160 mm</w:t>
        </w:r>
      </w:smartTag>
      <w:r w:rsidR="00DC4E0A" w:rsidRPr="007E5B2E">
        <w:rPr>
          <w:rFonts w:ascii="Arial" w:hAnsi="Arial" w:cs="Arial"/>
          <w:sz w:val="22"/>
          <w:szCs w:val="22"/>
        </w:rPr>
        <w:t xml:space="preserve"> (dotyczy pomiarów w rurociągach i na aparatach)</w:t>
      </w:r>
      <w:r w:rsidRPr="007E5B2E">
        <w:rPr>
          <w:rFonts w:ascii="Arial" w:hAnsi="Arial" w:cs="Arial"/>
          <w:sz w:val="22"/>
          <w:szCs w:val="22"/>
        </w:rPr>
        <w:t xml:space="preserve">, szkło odporne na rozbicie, przyłącze gwintowane M20x1,5 oraz powinny być wyposażone  </w:t>
      </w:r>
      <w:r w:rsidR="00763845">
        <w:rPr>
          <w:rFonts w:ascii="Arial" w:hAnsi="Arial" w:cs="Arial"/>
          <w:sz w:val="22"/>
          <w:szCs w:val="22"/>
        </w:rPr>
        <w:t xml:space="preserve">                   </w:t>
      </w:r>
      <w:r w:rsidRPr="007E5B2E">
        <w:rPr>
          <w:rFonts w:ascii="Arial" w:hAnsi="Arial" w:cs="Arial"/>
          <w:sz w:val="22"/>
          <w:szCs w:val="22"/>
        </w:rPr>
        <w:t>w membranę przeciążeniową</w:t>
      </w:r>
      <w:r w:rsidR="007E5B2E">
        <w:rPr>
          <w:rFonts w:ascii="Arial" w:hAnsi="Arial" w:cs="Arial"/>
          <w:sz w:val="22"/>
          <w:szCs w:val="22"/>
        </w:rPr>
        <w:t>.</w:t>
      </w:r>
    </w:p>
    <w:p w14:paraId="03FB30B6" w14:textId="77777777" w:rsidR="007E5B2E" w:rsidRDefault="007E5B2E" w:rsidP="00461418">
      <w:pPr>
        <w:numPr>
          <w:ilvl w:val="0"/>
          <w:numId w:val="32"/>
        </w:numPr>
        <w:jc w:val="both"/>
        <w:rPr>
          <w:rFonts w:ascii="Arial" w:hAnsi="Arial" w:cs="Arial"/>
          <w:sz w:val="22"/>
          <w:szCs w:val="22"/>
        </w:rPr>
      </w:pPr>
      <w:r>
        <w:rPr>
          <w:rFonts w:ascii="Arial" w:hAnsi="Arial" w:cs="Arial"/>
          <w:sz w:val="22"/>
          <w:szCs w:val="22"/>
        </w:rPr>
        <w:t>W</w:t>
      </w:r>
      <w:r w:rsidR="00FB02DC" w:rsidRPr="007E5B2E">
        <w:rPr>
          <w:rFonts w:ascii="Arial" w:hAnsi="Arial" w:cs="Arial"/>
          <w:sz w:val="22"/>
          <w:szCs w:val="22"/>
        </w:rPr>
        <w:t xml:space="preserve">ymagana </w:t>
      </w:r>
      <w:r w:rsidR="00937B95" w:rsidRPr="007E5B2E">
        <w:rPr>
          <w:rFonts w:ascii="Arial" w:hAnsi="Arial" w:cs="Arial"/>
          <w:sz w:val="22"/>
          <w:szCs w:val="22"/>
        </w:rPr>
        <w:t xml:space="preserve">minimalna dokładność pomiaru dla </w:t>
      </w:r>
      <w:r w:rsidR="00DC4E0A" w:rsidRPr="007E5B2E">
        <w:rPr>
          <w:rFonts w:ascii="Arial" w:hAnsi="Arial" w:cs="Arial"/>
          <w:sz w:val="22"/>
          <w:szCs w:val="22"/>
        </w:rPr>
        <w:t xml:space="preserve">manometrów </w:t>
      </w:r>
      <w:r w:rsidR="00937B95" w:rsidRPr="007E5B2E">
        <w:rPr>
          <w:rFonts w:ascii="Arial" w:hAnsi="Arial" w:cs="Arial"/>
          <w:sz w:val="22"/>
          <w:szCs w:val="22"/>
        </w:rPr>
        <w:t>1,0%</w:t>
      </w:r>
      <w:r>
        <w:rPr>
          <w:rFonts w:ascii="Arial" w:hAnsi="Arial" w:cs="Arial"/>
          <w:sz w:val="22"/>
          <w:szCs w:val="22"/>
        </w:rPr>
        <w:t>,</w:t>
      </w:r>
      <w:r w:rsidR="00937B95" w:rsidRPr="007E5B2E">
        <w:rPr>
          <w:rFonts w:ascii="Arial" w:hAnsi="Arial" w:cs="Arial"/>
          <w:sz w:val="22"/>
          <w:szCs w:val="22"/>
        </w:rPr>
        <w:t xml:space="preserve"> a zabezpieczenie przeciążeniowe 130% zakresu pomiarowego</w:t>
      </w:r>
      <w:r>
        <w:rPr>
          <w:rFonts w:ascii="Arial" w:hAnsi="Arial" w:cs="Arial"/>
          <w:sz w:val="22"/>
          <w:szCs w:val="22"/>
        </w:rPr>
        <w:t>.</w:t>
      </w:r>
    </w:p>
    <w:p w14:paraId="56886865" w14:textId="77777777" w:rsidR="007E5B2E" w:rsidRDefault="007E5B2E" w:rsidP="00461418">
      <w:pPr>
        <w:numPr>
          <w:ilvl w:val="0"/>
          <w:numId w:val="32"/>
        </w:numPr>
        <w:jc w:val="both"/>
        <w:rPr>
          <w:rFonts w:ascii="Arial" w:hAnsi="Arial" w:cs="Arial"/>
          <w:sz w:val="22"/>
          <w:szCs w:val="22"/>
        </w:rPr>
      </w:pPr>
      <w:r>
        <w:rPr>
          <w:rFonts w:ascii="Arial" w:hAnsi="Arial" w:cs="Arial"/>
          <w:sz w:val="22"/>
          <w:szCs w:val="22"/>
        </w:rPr>
        <w:t>W</w:t>
      </w:r>
      <w:r w:rsidR="00EB3A3E" w:rsidRPr="007E5B2E">
        <w:rPr>
          <w:rFonts w:ascii="Arial" w:hAnsi="Arial" w:cs="Arial"/>
          <w:sz w:val="22"/>
          <w:szCs w:val="22"/>
        </w:rPr>
        <w:t xml:space="preserve"> przypadku potrzeby stosowania tłumików pulsacji oraz elementów zabezpieczających od przekroczenia zakresu, </w:t>
      </w:r>
      <w:r w:rsidR="00FB02DC" w:rsidRPr="007E5B2E">
        <w:rPr>
          <w:rFonts w:ascii="Arial" w:hAnsi="Arial" w:cs="Arial"/>
          <w:sz w:val="22"/>
          <w:szCs w:val="22"/>
        </w:rPr>
        <w:t>elementy</w:t>
      </w:r>
      <w:r w:rsidR="00EB3A3E" w:rsidRPr="007E5B2E">
        <w:rPr>
          <w:rFonts w:ascii="Arial" w:hAnsi="Arial" w:cs="Arial"/>
          <w:sz w:val="22"/>
          <w:szCs w:val="22"/>
        </w:rPr>
        <w:t xml:space="preserve"> te </w:t>
      </w:r>
      <w:r>
        <w:rPr>
          <w:rFonts w:ascii="Arial" w:hAnsi="Arial" w:cs="Arial"/>
          <w:sz w:val="22"/>
          <w:szCs w:val="22"/>
        </w:rPr>
        <w:t>muszą</w:t>
      </w:r>
      <w:r w:rsidR="00937B95" w:rsidRPr="007E5B2E">
        <w:rPr>
          <w:rFonts w:ascii="Arial" w:hAnsi="Arial" w:cs="Arial"/>
          <w:sz w:val="22"/>
          <w:szCs w:val="22"/>
        </w:rPr>
        <w:t xml:space="preserve"> być  wykonane ze stali nie gorszej niż 316SS</w:t>
      </w:r>
      <w:r w:rsidR="00FB02DC" w:rsidRPr="007E5B2E">
        <w:rPr>
          <w:rFonts w:ascii="Arial" w:hAnsi="Arial" w:cs="Arial"/>
          <w:sz w:val="22"/>
          <w:szCs w:val="22"/>
        </w:rPr>
        <w:t>,</w:t>
      </w:r>
      <w:r w:rsidR="00937B95" w:rsidRPr="007E5B2E">
        <w:rPr>
          <w:rFonts w:ascii="Arial" w:hAnsi="Arial" w:cs="Arial"/>
          <w:sz w:val="22"/>
          <w:szCs w:val="22"/>
        </w:rPr>
        <w:t xml:space="preserve"> </w:t>
      </w:r>
      <w:r w:rsidR="004F5063" w:rsidRPr="007E5B2E">
        <w:rPr>
          <w:rFonts w:ascii="Arial" w:hAnsi="Arial" w:cs="Arial"/>
          <w:sz w:val="22"/>
          <w:szCs w:val="22"/>
        </w:rPr>
        <w:t xml:space="preserve">tłumiki </w:t>
      </w:r>
      <w:r w:rsidR="00937B95" w:rsidRPr="007E5B2E">
        <w:rPr>
          <w:rFonts w:ascii="Arial" w:hAnsi="Arial" w:cs="Arial"/>
          <w:sz w:val="22"/>
          <w:szCs w:val="22"/>
        </w:rPr>
        <w:t>pulsacji powinny mieć możliwość  zmiany nastawy z zewnątrz</w:t>
      </w:r>
      <w:r>
        <w:rPr>
          <w:rFonts w:ascii="Arial" w:hAnsi="Arial" w:cs="Arial"/>
          <w:sz w:val="22"/>
          <w:szCs w:val="22"/>
        </w:rPr>
        <w:t>.</w:t>
      </w:r>
    </w:p>
    <w:p w14:paraId="4A19BFF6" w14:textId="77777777" w:rsidR="007E5B2E" w:rsidRDefault="007E5B2E" w:rsidP="00461418">
      <w:pPr>
        <w:numPr>
          <w:ilvl w:val="0"/>
          <w:numId w:val="32"/>
        </w:numPr>
        <w:jc w:val="both"/>
        <w:rPr>
          <w:rFonts w:ascii="Arial" w:hAnsi="Arial" w:cs="Arial"/>
          <w:sz w:val="22"/>
          <w:szCs w:val="22"/>
        </w:rPr>
      </w:pPr>
      <w:r>
        <w:rPr>
          <w:rFonts w:ascii="Arial" w:hAnsi="Arial" w:cs="Arial"/>
          <w:sz w:val="22"/>
          <w:szCs w:val="22"/>
        </w:rPr>
        <w:t>M</w:t>
      </w:r>
      <w:r w:rsidR="00937B95" w:rsidRPr="007E5B2E">
        <w:rPr>
          <w:rFonts w:ascii="Arial" w:hAnsi="Arial" w:cs="Arial"/>
          <w:sz w:val="22"/>
          <w:szCs w:val="22"/>
        </w:rPr>
        <w:t xml:space="preserve">anometry stosowane do pomiarów ciśnienia powietrza zasilającego do przyrządów pneumatycznych </w:t>
      </w:r>
      <w:r w:rsidR="00FB02DC" w:rsidRPr="007E5B2E">
        <w:rPr>
          <w:rFonts w:ascii="Arial" w:hAnsi="Arial" w:cs="Arial"/>
          <w:sz w:val="22"/>
          <w:szCs w:val="22"/>
        </w:rPr>
        <w:t>muszą mieć średnicę</w:t>
      </w:r>
      <w:r w:rsidR="00937B95" w:rsidRPr="007E5B2E">
        <w:rPr>
          <w:rFonts w:ascii="Arial" w:hAnsi="Arial" w:cs="Arial"/>
          <w:sz w:val="22"/>
          <w:szCs w:val="22"/>
        </w:rPr>
        <w:t xml:space="preserve"> około </w:t>
      </w:r>
      <w:smartTag w:uri="urn:schemas-microsoft-com:office:smarttags" w:element="metricconverter">
        <w:smartTagPr>
          <w:attr w:name="ProductID" w:val="30 mm"/>
        </w:smartTagPr>
        <w:r w:rsidR="00937B95" w:rsidRPr="007E5B2E">
          <w:rPr>
            <w:rFonts w:ascii="Arial" w:hAnsi="Arial" w:cs="Arial"/>
            <w:sz w:val="22"/>
            <w:szCs w:val="22"/>
          </w:rPr>
          <w:t>30 mm</w:t>
        </w:r>
      </w:smartTag>
      <w:r w:rsidR="00937B95" w:rsidRPr="007E5B2E">
        <w:rPr>
          <w:rFonts w:ascii="Arial" w:hAnsi="Arial" w:cs="Arial"/>
          <w:sz w:val="22"/>
          <w:szCs w:val="22"/>
        </w:rPr>
        <w:t xml:space="preserve"> oraz gwint zewnętrzny M12x1,5</w:t>
      </w:r>
      <w:r>
        <w:rPr>
          <w:rFonts w:ascii="Arial" w:hAnsi="Arial" w:cs="Arial"/>
          <w:sz w:val="22"/>
          <w:szCs w:val="22"/>
        </w:rPr>
        <w:t>.</w:t>
      </w:r>
    </w:p>
    <w:p w14:paraId="58E60EF7" w14:textId="77777777" w:rsidR="007E5B2E" w:rsidRDefault="007E5B2E" w:rsidP="00461418">
      <w:pPr>
        <w:numPr>
          <w:ilvl w:val="0"/>
          <w:numId w:val="32"/>
        </w:numPr>
        <w:jc w:val="both"/>
        <w:rPr>
          <w:rFonts w:ascii="Arial" w:hAnsi="Arial" w:cs="Arial"/>
          <w:sz w:val="22"/>
          <w:szCs w:val="22"/>
        </w:rPr>
      </w:pPr>
      <w:r>
        <w:rPr>
          <w:rFonts w:ascii="Arial" w:hAnsi="Arial" w:cs="Arial"/>
          <w:sz w:val="22"/>
          <w:szCs w:val="22"/>
        </w:rPr>
        <w:t>P</w:t>
      </w:r>
      <w:r w:rsidR="00937B95" w:rsidRPr="007E5B2E">
        <w:rPr>
          <w:rFonts w:ascii="Arial" w:hAnsi="Arial" w:cs="Arial"/>
          <w:sz w:val="22"/>
          <w:szCs w:val="22"/>
        </w:rPr>
        <w:t xml:space="preserve">unkty pomiarowe ciśnienia </w:t>
      </w:r>
      <w:r w:rsidR="004C0392">
        <w:rPr>
          <w:rFonts w:ascii="Arial" w:hAnsi="Arial" w:cs="Arial"/>
          <w:sz w:val="22"/>
          <w:szCs w:val="22"/>
        </w:rPr>
        <w:t>muszą</w:t>
      </w:r>
      <w:r w:rsidR="00937B95" w:rsidRPr="007E5B2E">
        <w:rPr>
          <w:rFonts w:ascii="Arial" w:hAnsi="Arial" w:cs="Arial"/>
          <w:sz w:val="22"/>
          <w:szCs w:val="22"/>
        </w:rPr>
        <w:t xml:space="preserve"> być wyposażone w zawór odcinający oraz zawór spustowy</w:t>
      </w:r>
      <w:r w:rsidR="00FB02DC" w:rsidRPr="007E5B2E">
        <w:rPr>
          <w:rFonts w:ascii="Arial" w:hAnsi="Arial" w:cs="Arial"/>
          <w:sz w:val="22"/>
          <w:szCs w:val="22"/>
        </w:rPr>
        <w:t xml:space="preserve"> (możliwe zastosowanie zblocza zaworowego manometrycznego)</w:t>
      </w:r>
      <w:r>
        <w:rPr>
          <w:rFonts w:ascii="Arial" w:hAnsi="Arial" w:cs="Arial"/>
          <w:sz w:val="22"/>
          <w:szCs w:val="22"/>
        </w:rPr>
        <w:t>.</w:t>
      </w:r>
    </w:p>
    <w:p w14:paraId="0CD90854" w14:textId="77777777" w:rsidR="007E5B2E" w:rsidRDefault="007E5B2E" w:rsidP="00461418">
      <w:pPr>
        <w:numPr>
          <w:ilvl w:val="0"/>
          <w:numId w:val="32"/>
        </w:numPr>
        <w:jc w:val="both"/>
        <w:rPr>
          <w:rFonts w:ascii="Arial" w:hAnsi="Arial" w:cs="Arial"/>
          <w:sz w:val="22"/>
          <w:szCs w:val="22"/>
        </w:rPr>
      </w:pPr>
      <w:r>
        <w:rPr>
          <w:rFonts w:ascii="Arial" w:hAnsi="Arial" w:cs="Arial"/>
          <w:sz w:val="22"/>
          <w:szCs w:val="22"/>
        </w:rPr>
        <w:t>D</w:t>
      </w:r>
      <w:r w:rsidR="00F82D05">
        <w:rPr>
          <w:rFonts w:ascii="Arial" w:hAnsi="Arial" w:cs="Arial"/>
          <w:sz w:val="22"/>
          <w:szCs w:val="22"/>
        </w:rPr>
        <w:t xml:space="preserve">la mediów lepkich oraz </w:t>
      </w:r>
      <w:r>
        <w:rPr>
          <w:rFonts w:ascii="Arial" w:hAnsi="Arial" w:cs="Arial"/>
          <w:sz w:val="22"/>
          <w:szCs w:val="22"/>
        </w:rPr>
        <w:t xml:space="preserve">mediów o </w:t>
      </w:r>
      <w:r w:rsidR="00937B95" w:rsidRPr="007E5B2E">
        <w:rPr>
          <w:rFonts w:ascii="Arial" w:hAnsi="Arial" w:cs="Arial"/>
          <w:sz w:val="22"/>
          <w:szCs w:val="22"/>
        </w:rPr>
        <w:t>wysokiej temperaturze należy stosować manometry z separatorami kołnierzowymi i z kapilarami</w:t>
      </w:r>
      <w:r>
        <w:rPr>
          <w:rFonts w:ascii="Arial" w:hAnsi="Arial" w:cs="Arial"/>
          <w:sz w:val="22"/>
          <w:szCs w:val="22"/>
        </w:rPr>
        <w:t>.</w:t>
      </w:r>
    </w:p>
    <w:p w14:paraId="7D2135E2" w14:textId="77777777" w:rsidR="006B42D6" w:rsidRPr="008C4E1D" w:rsidRDefault="007E5B2E" w:rsidP="00461418">
      <w:pPr>
        <w:numPr>
          <w:ilvl w:val="0"/>
          <w:numId w:val="32"/>
        </w:numPr>
        <w:jc w:val="both"/>
        <w:rPr>
          <w:rFonts w:ascii="Arial" w:hAnsi="Arial" w:cs="Arial"/>
          <w:sz w:val="22"/>
          <w:szCs w:val="22"/>
        </w:rPr>
      </w:pPr>
      <w:r>
        <w:rPr>
          <w:rFonts w:ascii="Arial" w:hAnsi="Arial" w:cs="Arial"/>
          <w:sz w:val="22"/>
          <w:szCs w:val="22"/>
        </w:rPr>
        <w:t>M</w:t>
      </w:r>
      <w:r w:rsidR="00FB02DC" w:rsidRPr="007E5B2E">
        <w:rPr>
          <w:rFonts w:ascii="Arial" w:hAnsi="Arial" w:cs="Arial"/>
          <w:sz w:val="22"/>
          <w:szCs w:val="22"/>
        </w:rPr>
        <w:t>anometry montowane w miejscach, gdzie występują duże wahania ciśnienia lub drgania muszą być wypełnione cieczą</w:t>
      </w:r>
      <w:r w:rsidR="00C078BE" w:rsidRPr="007E5B2E">
        <w:rPr>
          <w:rFonts w:ascii="Arial" w:hAnsi="Arial" w:cs="Arial"/>
          <w:sz w:val="22"/>
          <w:szCs w:val="22"/>
        </w:rPr>
        <w:t>.</w:t>
      </w:r>
    </w:p>
    <w:p w14:paraId="7E1D2838" w14:textId="77777777" w:rsidR="00BC1070" w:rsidRPr="00534DA0" w:rsidRDefault="00BC1070" w:rsidP="006B42D6"/>
    <w:p w14:paraId="3F9CD5C5" w14:textId="77777777" w:rsidR="006B42D6" w:rsidRPr="00817747" w:rsidRDefault="006B42D6" w:rsidP="00CA48EC">
      <w:pPr>
        <w:pStyle w:val="Nagwek1"/>
        <w:numPr>
          <w:ilvl w:val="3"/>
          <w:numId w:val="1"/>
        </w:numPr>
        <w:tabs>
          <w:tab w:val="clear" w:pos="2160"/>
          <w:tab w:val="num" w:pos="851"/>
        </w:tabs>
        <w:ind w:left="851" w:hanging="851"/>
      </w:pPr>
      <w:bookmarkStart w:id="39" w:name="_Toc475077778"/>
      <w:r w:rsidRPr="00817747">
        <w:t>Przetworniki ciśnienia oraz różnicy ciśnień</w:t>
      </w:r>
      <w:bookmarkEnd w:id="39"/>
    </w:p>
    <w:p w14:paraId="7EC1AFEB" w14:textId="77777777" w:rsidR="00937B95" w:rsidRDefault="00937B95" w:rsidP="00937B95"/>
    <w:p w14:paraId="6786C3E7" w14:textId="77777777" w:rsidR="00C078BE" w:rsidRDefault="00937B95" w:rsidP="007E5B2E">
      <w:pPr>
        <w:jc w:val="both"/>
        <w:rPr>
          <w:rFonts w:ascii="Arial" w:hAnsi="Arial" w:cs="Arial"/>
          <w:sz w:val="22"/>
          <w:szCs w:val="22"/>
        </w:rPr>
      </w:pPr>
      <w:r w:rsidRPr="00A533AE">
        <w:rPr>
          <w:rFonts w:ascii="Arial" w:hAnsi="Arial" w:cs="Arial"/>
          <w:sz w:val="22"/>
          <w:szCs w:val="22"/>
        </w:rPr>
        <w:t xml:space="preserve">Przetworniki ciśnienia oraz różnicy ciśnień </w:t>
      </w:r>
      <w:r w:rsidR="005D089F">
        <w:rPr>
          <w:rFonts w:ascii="Arial" w:hAnsi="Arial" w:cs="Arial"/>
          <w:sz w:val="22"/>
          <w:szCs w:val="22"/>
        </w:rPr>
        <w:t>muszą</w:t>
      </w:r>
      <w:r w:rsidR="005D089F" w:rsidRPr="00A533AE">
        <w:rPr>
          <w:rFonts w:ascii="Arial" w:hAnsi="Arial" w:cs="Arial"/>
          <w:sz w:val="22"/>
          <w:szCs w:val="22"/>
        </w:rPr>
        <w:t xml:space="preserve"> </w:t>
      </w:r>
      <w:r w:rsidRPr="00A533AE">
        <w:rPr>
          <w:rFonts w:ascii="Arial" w:hAnsi="Arial" w:cs="Arial"/>
          <w:sz w:val="22"/>
          <w:szCs w:val="22"/>
        </w:rPr>
        <w:t>być dobierane zgodnie z obowiązującymi</w:t>
      </w:r>
      <w:r>
        <w:rPr>
          <w:rFonts w:ascii="Arial" w:hAnsi="Arial" w:cs="Arial"/>
          <w:sz w:val="22"/>
          <w:szCs w:val="22"/>
        </w:rPr>
        <w:t xml:space="preserve"> </w:t>
      </w:r>
      <w:r w:rsidRPr="00A533AE">
        <w:rPr>
          <w:rFonts w:ascii="Arial" w:hAnsi="Arial" w:cs="Arial"/>
          <w:sz w:val="22"/>
          <w:szCs w:val="22"/>
        </w:rPr>
        <w:t>norm</w:t>
      </w:r>
      <w:r w:rsidR="00FE7168">
        <w:rPr>
          <w:rFonts w:ascii="Arial" w:hAnsi="Arial" w:cs="Arial"/>
          <w:sz w:val="22"/>
          <w:szCs w:val="22"/>
        </w:rPr>
        <w:t>ami oraz poniższymi wymaganiami.</w:t>
      </w:r>
    </w:p>
    <w:p w14:paraId="381666BC" w14:textId="77777777" w:rsidR="0013535C" w:rsidRDefault="0013535C" w:rsidP="00461418">
      <w:pPr>
        <w:numPr>
          <w:ilvl w:val="0"/>
          <w:numId w:val="33"/>
        </w:numPr>
        <w:jc w:val="both"/>
        <w:rPr>
          <w:rFonts w:ascii="Arial" w:hAnsi="Arial" w:cs="Arial"/>
          <w:sz w:val="22"/>
          <w:szCs w:val="22"/>
        </w:rPr>
      </w:pPr>
      <w:r>
        <w:rPr>
          <w:rFonts w:ascii="Arial" w:hAnsi="Arial" w:cs="Arial"/>
          <w:sz w:val="22"/>
          <w:szCs w:val="22"/>
        </w:rPr>
        <w:t>P</w:t>
      </w:r>
      <w:r w:rsidR="00937B95" w:rsidRPr="00A533AE">
        <w:rPr>
          <w:rFonts w:ascii="Arial" w:hAnsi="Arial" w:cs="Arial"/>
          <w:sz w:val="22"/>
          <w:szCs w:val="22"/>
        </w:rPr>
        <w:t xml:space="preserve">rzetworniki ciśnienia oraz różnicy ciśnień </w:t>
      </w:r>
      <w:r w:rsidR="00C078BE">
        <w:rPr>
          <w:rFonts w:ascii="Arial" w:hAnsi="Arial" w:cs="Arial"/>
          <w:sz w:val="22"/>
          <w:szCs w:val="22"/>
        </w:rPr>
        <w:t>muszą</w:t>
      </w:r>
      <w:r w:rsidR="00937B95" w:rsidRPr="00A533AE">
        <w:rPr>
          <w:rFonts w:ascii="Arial" w:hAnsi="Arial" w:cs="Arial"/>
          <w:sz w:val="22"/>
          <w:szCs w:val="22"/>
        </w:rPr>
        <w:t xml:space="preserve"> być inteligentne (typu</w:t>
      </w:r>
      <w:r w:rsidR="00261956">
        <w:rPr>
          <w:rFonts w:ascii="Arial" w:hAnsi="Arial" w:cs="Arial"/>
          <w:sz w:val="22"/>
          <w:szCs w:val="22"/>
        </w:rPr>
        <w:t xml:space="preserve"> </w:t>
      </w:r>
      <w:r w:rsidR="00937B95" w:rsidRPr="00A533AE">
        <w:rPr>
          <w:rFonts w:ascii="Arial" w:hAnsi="Arial" w:cs="Arial"/>
          <w:sz w:val="22"/>
          <w:szCs w:val="22"/>
        </w:rPr>
        <w:t xml:space="preserve">Smart) oraz </w:t>
      </w:r>
      <w:r w:rsidR="00C078BE">
        <w:rPr>
          <w:rFonts w:ascii="Arial" w:hAnsi="Arial" w:cs="Arial"/>
          <w:sz w:val="22"/>
          <w:szCs w:val="22"/>
        </w:rPr>
        <w:t>muszą być</w:t>
      </w:r>
      <w:r w:rsidR="00937B95" w:rsidRPr="00A533AE">
        <w:rPr>
          <w:rFonts w:ascii="Arial" w:hAnsi="Arial" w:cs="Arial"/>
          <w:sz w:val="22"/>
          <w:szCs w:val="22"/>
        </w:rPr>
        <w:t xml:space="preserve"> umieszczane w szafkach ochronnych</w:t>
      </w:r>
      <w:r>
        <w:rPr>
          <w:rFonts w:ascii="Arial" w:hAnsi="Arial" w:cs="Arial"/>
          <w:sz w:val="22"/>
          <w:szCs w:val="22"/>
        </w:rPr>
        <w:t>. W</w:t>
      </w:r>
      <w:r w:rsidR="00C078BE">
        <w:rPr>
          <w:rFonts w:ascii="Arial" w:eastAsia="Calibri" w:hAnsi="Arial" w:cs="Arial"/>
          <w:sz w:val="22"/>
          <w:szCs w:val="22"/>
        </w:rPr>
        <w:t xml:space="preserve"> uzasadnionych przypadkach</w:t>
      </w:r>
      <w:r w:rsidR="00C078BE">
        <w:rPr>
          <w:rFonts w:ascii="Arial" w:hAnsi="Arial" w:cs="Arial"/>
          <w:sz w:val="22"/>
          <w:szCs w:val="22"/>
        </w:rPr>
        <w:t xml:space="preserve"> istnieje </w:t>
      </w:r>
      <w:r w:rsidR="00C078BE" w:rsidRPr="00C078BE">
        <w:rPr>
          <w:rFonts w:ascii="Arial" w:eastAsia="Calibri" w:hAnsi="Arial" w:cs="Arial"/>
          <w:sz w:val="22"/>
          <w:szCs w:val="22"/>
        </w:rPr>
        <w:t>możliwość rezygnacji z szafki ochronnej po uzgodnieniu</w:t>
      </w:r>
      <w:r w:rsidR="00C078BE">
        <w:rPr>
          <w:rFonts w:ascii="Arial" w:eastAsia="Calibri" w:hAnsi="Arial" w:cs="Arial"/>
          <w:sz w:val="22"/>
          <w:szCs w:val="22"/>
        </w:rPr>
        <w:t xml:space="preserve"> z Kupującym</w:t>
      </w:r>
      <w:r>
        <w:rPr>
          <w:rFonts w:ascii="Arial" w:eastAsia="Calibri" w:hAnsi="Arial" w:cs="Arial"/>
          <w:sz w:val="22"/>
          <w:szCs w:val="22"/>
        </w:rPr>
        <w:t>.</w:t>
      </w:r>
    </w:p>
    <w:p w14:paraId="4E7010C3" w14:textId="77777777" w:rsidR="0013535C" w:rsidRDefault="0013535C" w:rsidP="00461418">
      <w:pPr>
        <w:numPr>
          <w:ilvl w:val="0"/>
          <w:numId w:val="33"/>
        </w:numPr>
        <w:jc w:val="both"/>
        <w:rPr>
          <w:rFonts w:ascii="Arial" w:hAnsi="Arial" w:cs="Arial"/>
          <w:sz w:val="22"/>
          <w:szCs w:val="22"/>
        </w:rPr>
      </w:pPr>
      <w:r>
        <w:rPr>
          <w:rFonts w:ascii="Arial" w:hAnsi="Arial" w:cs="Arial"/>
          <w:sz w:val="22"/>
          <w:szCs w:val="22"/>
        </w:rPr>
        <w:t>S</w:t>
      </w:r>
      <w:r w:rsidR="00937B95" w:rsidRPr="0013535C">
        <w:rPr>
          <w:rFonts w:ascii="Arial" w:hAnsi="Arial" w:cs="Arial"/>
          <w:sz w:val="22"/>
          <w:szCs w:val="22"/>
        </w:rPr>
        <w:t>tandardowy sygnał pomiarowy</w:t>
      </w:r>
      <w:r w:rsidR="00C165B5" w:rsidRPr="0013535C">
        <w:rPr>
          <w:rFonts w:ascii="Arial" w:hAnsi="Arial" w:cs="Arial"/>
          <w:sz w:val="22"/>
          <w:szCs w:val="22"/>
        </w:rPr>
        <w:t>:</w:t>
      </w:r>
      <w:r w:rsidR="00937B95" w:rsidRPr="0013535C">
        <w:rPr>
          <w:rFonts w:ascii="Arial" w:hAnsi="Arial" w:cs="Arial"/>
          <w:sz w:val="22"/>
          <w:szCs w:val="22"/>
        </w:rPr>
        <w:t xml:space="preserve"> 4</w:t>
      </w:r>
      <w:r>
        <w:rPr>
          <w:rFonts w:ascii="Arial" w:hAnsi="Arial" w:cs="Arial"/>
          <w:sz w:val="22"/>
          <w:szCs w:val="22"/>
        </w:rPr>
        <w:t>…</w:t>
      </w:r>
      <w:r w:rsidR="00937B95" w:rsidRPr="0013535C">
        <w:rPr>
          <w:rFonts w:ascii="Arial" w:hAnsi="Arial" w:cs="Arial"/>
          <w:sz w:val="22"/>
          <w:szCs w:val="22"/>
        </w:rPr>
        <w:t xml:space="preserve">20 mA, linia dwu przewodowa 24V DC. </w:t>
      </w:r>
    </w:p>
    <w:p w14:paraId="3C3FFA35" w14:textId="77777777" w:rsidR="0013535C" w:rsidRDefault="0013535C" w:rsidP="00461418">
      <w:pPr>
        <w:numPr>
          <w:ilvl w:val="0"/>
          <w:numId w:val="33"/>
        </w:numPr>
        <w:jc w:val="both"/>
        <w:rPr>
          <w:rFonts w:ascii="Arial" w:hAnsi="Arial" w:cs="Arial"/>
          <w:sz w:val="22"/>
          <w:szCs w:val="22"/>
        </w:rPr>
      </w:pPr>
      <w:r>
        <w:rPr>
          <w:rFonts w:ascii="Arial" w:hAnsi="Arial" w:cs="Arial"/>
          <w:sz w:val="22"/>
          <w:szCs w:val="22"/>
        </w:rPr>
        <w:t>K</w:t>
      </w:r>
      <w:r w:rsidR="00937B95" w:rsidRPr="0013535C">
        <w:rPr>
          <w:rFonts w:ascii="Arial" w:hAnsi="Arial" w:cs="Arial"/>
          <w:sz w:val="22"/>
          <w:szCs w:val="22"/>
        </w:rPr>
        <w:t xml:space="preserve">ażdy przetwornik </w:t>
      </w:r>
      <w:r>
        <w:rPr>
          <w:rFonts w:ascii="Arial" w:hAnsi="Arial" w:cs="Arial"/>
          <w:sz w:val="22"/>
          <w:szCs w:val="22"/>
        </w:rPr>
        <w:t>musi</w:t>
      </w:r>
      <w:r w:rsidR="00937B95" w:rsidRPr="0013535C">
        <w:rPr>
          <w:rFonts w:ascii="Arial" w:hAnsi="Arial" w:cs="Arial"/>
          <w:sz w:val="22"/>
          <w:szCs w:val="22"/>
        </w:rPr>
        <w:t xml:space="preserve"> by</w:t>
      </w:r>
      <w:r w:rsidR="0029299B">
        <w:rPr>
          <w:rFonts w:ascii="Arial" w:hAnsi="Arial" w:cs="Arial"/>
          <w:sz w:val="22"/>
          <w:szCs w:val="22"/>
        </w:rPr>
        <w:t>ć dostarczony wraz z kompletnym</w:t>
      </w:r>
      <w:r w:rsidR="00937B95" w:rsidRPr="0013535C">
        <w:rPr>
          <w:rFonts w:ascii="Arial" w:hAnsi="Arial" w:cs="Arial"/>
          <w:sz w:val="22"/>
          <w:szCs w:val="22"/>
        </w:rPr>
        <w:t xml:space="preserve"> </w:t>
      </w:r>
      <w:r w:rsidR="00817747" w:rsidRPr="0013535C">
        <w:rPr>
          <w:rFonts w:ascii="Arial" w:hAnsi="Arial" w:cs="Arial"/>
          <w:sz w:val="22"/>
          <w:szCs w:val="22"/>
        </w:rPr>
        <w:t>zestawem</w:t>
      </w:r>
      <w:r w:rsidR="00937B95" w:rsidRPr="0013535C">
        <w:rPr>
          <w:rFonts w:ascii="Arial" w:hAnsi="Arial" w:cs="Arial"/>
          <w:sz w:val="22"/>
          <w:szCs w:val="22"/>
        </w:rPr>
        <w:t xml:space="preserve"> montażowy</w:t>
      </w:r>
      <w:r w:rsidR="00817747" w:rsidRPr="0013535C">
        <w:rPr>
          <w:rFonts w:ascii="Arial" w:hAnsi="Arial" w:cs="Arial"/>
          <w:sz w:val="22"/>
          <w:szCs w:val="22"/>
        </w:rPr>
        <w:t>m</w:t>
      </w:r>
      <w:r>
        <w:rPr>
          <w:rFonts w:ascii="Arial" w:hAnsi="Arial" w:cs="Arial"/>
          <w:sz w:val="22"/>
          <w:szCs w:val="22"/>
        </w:rPr>
        <w:t>.</w:t>
      </w:r>
    </w:p>
    <w:p w14:paraId="7D6E9645" w14:textId="77777777" w:rsidR="0013535C" w:rsidRPr="00663B0E" w:rsidRDefault="0013535C" w:rsidP="00461418">
      <w:pPr>
        <w:numPr>
          <w:ilvl w:val="0"/>
          <w:numId w:val="33"/>
        </w:numPr>
        <w:jc w:val="both"/>
        <w:rPr>
          <w:rFonts w:ascii="Arial" w:hAnsi="Arial" w:cs="Arial"/>
          <w:sz w:val="22"/>
          <w:szCs w:val="22"/>
        </w:rPr>
      </w:pPr>
      <w:r>
        <w:rPr>
          <w:rFonts w:ascii="Arial" w:hAnsi="Arial" w:cs="Arial"/>
          <w:sz w:val="22"/>
          <w:szCs w:val="22"/>
        </w:rPr>
        <w:t>T</w:t>
      </w:r>
      <w:r w:rsidR="00937B95" w:rsidRPr="0013535C">
        <w:rPr>
          <w:rFonts w:ascii="Arial" w:hAnsi="Arial" w:cs="Arial"/>
          <w:sz w:val="22"/>
          <w:szCs w:val="22"/>
        </w:rPr>
        <w:t>rasy impulsowe powinny być wykonane z rur ½”</w:t>
      </w:r>
      <w:r>
        <w:rPr>
          <w:rFonts w:ascii="Arial" w:hAnsi="Arial" w:cs="Arial"/>
          <w:sz w:val="22"/>
          <w:szCs w:val="22"/>
        </w:rPr>
        <w:t>. W uzasadnionych przypadkach istnieje</w:t>
      </w:r>
      <w:r w:rsidR="00937B95" w:rsidRPr="0013535C">
        <w:rPr>
          <w:rFonts w:ascii="Arial" w:hAnsi="Arial" w:cs="Arial"/>
          <w:sz w:val="22"/>
          <w:szCs w:val="22"/>
        </w:rPr>
        <w:t xml:space="preserve"> </w:t>
      </w:r>
      <w:r>
        <w:rPr>
          <w:rFonts w:ascii="Arial" w:eastAsia="Calibri" w:hAnsi="Arial" w:cs="Arial"/>
          <w:sz w:val="22"/>
          <w:szCs w:val="22"/>
        </w:rPr>
        <w:t xml:space="preserve">możliwość zastosowania rurek o innej </w:t>
      </w:r>
      <w:r w:rsidRPr="00663B0E">
        <w:rPr>
          <w:rFonts w:ascii="Arial" w:eastAsia="Calibri" w:hAnsi="Arial" w:cs="Arial"/>
          <w:sz w:val="22"/>
          <w:szCs w:val="22"/>
        </w:rPr>
        <w:t>średnicy po uzgodnieniu z Kupującym.</w:t>
      </w:r>
      <w:r w:rsidRPr="00663B0E">
        <w:rPr>
          <w:rFonts w:ascii="Arial" w:hAnsi="Arial" w:cs="Arial"/>
          <w:sz w:val="22"/>
          <w:szCs w:val="22"/>
        </w:rPr>
        <w:t xml:space="preserve"> </w:t>
      </w:r>
      <w:r w:rsidRPr="00663B0E">
        <w:rPr>
          <w:rFonts w:ascii="Arial" w:hAnsi="Arial" w:cs="Arial"/>
          <w:sz w:val="22"/>
          <w:szCs w:val="22"/>
        </w:rPr>
        <w:lastRenderedPageBreak/>
        <w:t>M</w:t>
      </w:r>
      <w:r w:rsidR="00937B95" w:rsidRPr="00663B0E">
        <w:rPr>
          <w:rFonts w:ascii="Arial" w:hAnsi="Arial" w:cs="Arial"/>
          <w:sz w:val="22"/>
          <w:szCs w:val="22"/>
        </w:rPr>
        <w:t xml:space="preserve">ateriał </w:t>
      </w:r>
      <w:r w:rsidRPr="00663B0E">
        <w:rPr>
          <w:rFonts w:ascii="Arial" w:hAnsi="Arial" w:cs="Arial"/>
          <w:sz w:val="22"/>
          <w:szCs w:val="22"/>
        </w:rPr>
        <w:t xml:space="preserve">tras impulsowych - </w:t>
      </w:r>
      <w:r w:rsidR="00817747" w:rsidRPr="00663B0E">
        <w:rPr>
          <w:rFonts w:ascii="Arial" w:hAnsi="Arial" w:cs="Arial"/>
          <w:sz w:val="22"/>
          <w:szCs w:val="22"/>
        </w:rPr>
        <w:t>stal nierdzewna (inny materiał w zależności od</w:t>
      </w:r>
      <w:r w:rsidR="00937B95" w:rsidRPr="00663B0E">
        <w:rPr>
          <w:rFonts w:ascii="Arial" w:hAnsi="Arial" w:cs="Arial"/>
          <w:sz w:val="22"/>
          <w:szCs w:val="22"/>
        </w:rPr>
        <w:t xml:space="preserve"> warunków technologicznych zgodnie z klasyfikacja mechaniczną rurociągów</w:t>
      </w:r>
      <w:r w:rsidR="00817747" w:rsidRPr="00663B0E">
        <w:rPr>
          <w:rFonts w:ascii="Arial" w:hAnsi="Arial" w:cs="Arial"/>
          <w:sz w:val="22"/>
          <w:szCs w:val="22"/>
        </w:rPr>
        <w:t>)</w:t>
      </w:r>
      <w:r w:rsidRPr="00663B0E">
        <w:rPr>
          <w:rFonts w:ascii="Arial" w:hAnsi="Arial" w:cs="Arial"/>
          <w:sz w:val="22"/>
          <w:szCs w:val="22"/>
        </w:rPr>
        <w:t>.</w:t>
      </w:r>
    </w:p>
    <w:p w14:paraId="1687DF29" w14:textId="77777777" w:rsidR="00F67056" w:rsidRDefault="0013535C" w:rsidP="00461418">
      <w:pPr>
        <w:numPr>
          <w:ilvl w:val="0"/>
          <w:numId w:val="33"/>
        </w:numPr>
        <w:jc w:val="both"/>
        <w:rPr>
          <w:rFonts w:ascii="Arial" w:hAnsi="Arial" w:cs="Arial"/>
          <w:sz w:val="22"/>
          <w:szCs w:val="22"/>
        </w:rPr>
      </w:pPr>
      <w:r>
        <w:rPr>
          <w:rFonts w:ascii="Arial" w:hAnsi="Arial" w:cs="Arial"/>
          <w:sz w:val="22"/>
          <w:szCs w:val="22"/>
        </w:rPr>
        <w:t>K</w:t>
      </w:r>
      <w:r w:rsidR="00937B95" w:rsidRPr="0013535C">
        <w:rPr>
          <w:rFonts w:ascii="Arial" w:hAnsi="Arial" w:cs="Arial"/>
          <w:sz w:val="22"/>
          <w:szCs w:val="22"/>
        </w:rPr>
        <w:t xml:space="preserve">ażdy przetwornik ciśnienia </w:t>
      </w:r>
      <w:r w:rsidR="00817747" w:rsidRPr="0013535C">
        <w:rPr>
          <w:rFonts w:ascii="Arial" w:hAnsi="Arial" w:cs="Arial"/>
          <w:sz w:val="22"/>
          <w:szCs w:val="22"/>
        </w:rPr>
        <w:t>musi</w:t>
      </w:r>
      <w:r w:rsidR="00937B95" w:rsidRPr="0013535C">
        <w:rPr>
          <w:rFonts w:ascii="Arial" w:hAnsi="Arial" w:cs="Arial"/>
          <w:sz w:val="22"/>
          <w:szCs w:val="22"/>
        </w:rPr>
        <w:t xml:space="preserve"> posiadać indywidualn</w:t>
      </w:r>
      <w:r w:rsidR="00817747" w:rsidRPr="0013535C">
        <w:rPr>
          <w:rFonts w:ascii="Arial" w:hAnsi="Arial" w:cs="Arial"/>
          <w:sz w:val="22"/>
          <w:szCs w:val="22"/>
        </w:rPr>
        <w:t>e zblocze dwuzaworowe</w:t>
      </w:r>
      <w:r w:rsidR="00F67056">
        <w:rPr>
          <w:rFonts w:ascii="Arial" w:hAnsi="Arial" w:cs="Arial"/>
          <w:sz w:val="22"/>
          <w:szCs w:val="22"/>
        </w:rPr>
        <w:t>.</w:t>
      </w:r>
      <w:r w:rsidR="00817747" w:rsidRPr="0013535C">
        <w:rPr>
          <w:rFonts w:ascii="Arial" w:hAnsi="Arial" w:cs="Arial"/>
          <w:sz w:val="22"/>
          <w:szCs w:val="22"/>
        </w:rPr>
        <w:t xml:space="preserve"> </w:t>
      </w:r>
      <w:r w:rsidR="00F67056">
        <w:rPr>
          <w:rFonts w:ascii="Arial" w:hAnsi="Arial" w:cs="Arial"/>
          <w:sz w:val="22"/>
          <w:szCs w:val="22"/>
        </w:rPr>
        <w:br/>
        <w:t>W</w:t>
      </w:r>
      <w:r w:rsidR="00817747" w:rsidRPr="0013535C">
        <w:rPr>
          <w:rFonts w:ascii="Arial" w:hAnsi="Arial" w:cs="Arial"/>
          <w:sz w:val="22"/>
          <w:szCs w:val="22"/>
        </w:rPr>
        <w:t xml:space="preserve"> przypadku przetworników</w:t>
      </w:r>
      <w:r w:rsidR="00937B95" w:rsidRPr="0013535C">
        <w:rPr>
          <w:rFonts w:ascii="Arial" w:hAnsi="Arial" w:cs="Arial"/>
          <w:sz w:val="22"/>
          <w:szCs w:val="22"/>
        </w:rPr>
        <w:t xml:space="preserve"> </w:t>
      </w:r>
      <w:r w:rsidR="00817747" w:rsidRPr="0013535C">
        <w:rPr>
          <w:rFonts w:ascii="Arial" w:hAnsi="Arial" w:cs="Arial"/>
          <w:sz w:val="22"/>
          <w:szCs w:val="22"/>
        </w:rPr>
        <w:t>różnicy ciśnień wymagane jest zblocze pięciozaworowe</w:t>
      </w:r>
      <w:r w:rsidR="00F67056">
        <w:rPr>
          <w:rFonts w:ascii="Arial" w:hAnsi="Arial" w:cs="Arial"/>
          <w:sz w:val="22"/>
          <w:szCs w:val="22"/>
        </w:rPr>
        <w:t>.</w:t>
      </w:r>
    </w:p>
    <w:p w14:paraId="7588F8BD" w14:textId="77777777" w:rsidR="00F67056" w:rsidRDefault="00F67056" w:rsidP="00461418">
      <w:pPr>
        <w:numPr>
          <w:ilvl w:val="0"/>
          <w:numId w:val="33"/>
        </w:numPr>
        <w:jc w:val="both"/>
        <w:rPr>
          <w:rFonts w:ascii="Arial" w:hAnsi="Arial" w:cs="Arial"/>
          <w:sz w:val="22"/>
          <w:szCs w:val="22"/>
        </w:rPr>
      </w:pPr>
      <w:r>
        <w:rPr>
          <w:rFonts w:ascii="Arial" w:hAnsi="Arial" w:cs="Arial"/>
          <w:sz w:val="22"/>
          <w:szCs w:val="22"/>
        </w:rPr>
        <w:t>O</w:t>
      </w:r>
      <w:r w:rsidR="00937B95" w:rsidRPr="00F67056">
        <w:rPr>
          <w:rFonts w:ascii="Arial" w:hAnsi="Arial" w:cs="Arial"/>
          <w:sz w:val="22"/>
          <w:szCs w:val="22"/>
        </w:rPr>
        <w:t xml:space="preserve">dpowietrzenia i odwodnienia </w:t>
      </w:r>
      <w:r w:rsidR="00F80509">
        <w:rPr>
          <w:rFonts w:ascii="Arial" w:hAnsi="Arial" w:cs="Arial"/>
          <w:sz w:val="22"/>
          <w:szCs w:val="22"/>
        </w:rPr>
        <w:t>muszą</w:t>
      </w:r>
      <w:r w:rsidR="00937B95" w:rsidRPr="00F67056">
        <w:rPr>
          <w:rFonts w:ascii="Arial" w:hAnsi="Arial" w:cs="Arial"/>
          <w:sz w:val="22"/>
          <w:szCs w:val="22"/>
        </w:rPr>
        <w:t xml:space="preserve"> być odprowadzone rurką do miejsc bezpiecznych lub do systemu zrzutowego</w:t>
      </w:r>
      <w:r w:rsidR="00817747" w:rsidRPr="00F67056">
        <w:rPr>
          <w:rFonts w:ascii="Arial" w:hAnsi="Arial" w:cs="Arial"/>
          <w:sz w:val="22"/>
          <w:szCs w:val="22"/>
        </w:rPr>
        <w:t>, n</w:t>
      </w:r>
      <w:r w:rsidR="00937B95" w:rsidRPr="00F67056">
        <w:rPr>
          <w:rFonts w:ascii="Arial" w:hAnsi="Arial" w:cs="Arial"/>
          <w:sz w:val="22"/>
          <w:szCs w:val="22"/>
        </w:rPr>
        <w:t>ie dotyczy to przyrządów, które są zainstalowane na mediach nie stwarzających zagrożenia, np. niskociśnieniowe, nietoksyczne oraz niepalne płyny</w:t>
      </w:r>
      <w:r>
        <w:rPr>
          <w:rFonts w:ascii="Arial" w:hAnsi="Arial" w:cs="Arial"/>
          <w:sz w:val="22"/>
          <w:szCs w:val="22"/>
        </w:rPr>
        <w:t>.</w:t>
      </w:r>
    </w:p>
    <w:p w14:paraId="22BB6A7D" w14:textId="77777777" w:rsidR="00F67056" w:rsidRPr="00E84583" w:rsidRDefault="00F67056" w:rsidP="00461418">
      <w:pPr>
        <w:numPr>
          <w:ilvl w:val="0"/>
          <w:numId w:val="33"/>
        </w:numPr>
        <w:jc w:val="both"/>
        <w:rPr>
          <w:rFonts w:ascii="Arial" w:hAnsi="Arial" w:cs="Arial"/>
          <w:sz w:val="22"/>
          <w:szCs w:val="22"/>
        </w:rPr>
      </w:pPr>
      <w:r>
        <w:rPr>
          <w:rFonts w:ascii="Arial" w:hAnsi="Arial" w:cs="Arial"/>
          <w:sz w:val="22"/>
          <w:szCs w:val="22"/>
        </w:rPr>
        <w:t>S</w:t>
      </w:r>
      <w:r w:rsidR="00817747" w:rsidRPr="00F67056">
        <w:rPr>
          <w:rFonts w:ascii="Arial" w:hAnsi="Arial" w:cs="Arial"/>
          <w:sz w:val="22"/>
          <w:szCs w:val="22"/>
        </w:rPr>
        <w:t>tosowane p</w:t>
      </w:r>
      <w:r w:rsidR="00937B95" w:rsidRPr="00F67056">
        <w:rPr>
          <w:rFonts w:ascii="Arial" w:hAnsi="Arial" w:cs="Arial"/>
          <w:sz w:val="22"/>
          <w:szCs w:val="22"/>
        </w:rPr>
        <w:t xml:space="preserve">rzetworniki </w:t>
      </w:r>
      <w:r w:rsidR="00817747" w:rsidRPr="00F67056">
        <w:rPr>
          <w:rFonts w:ascii="Arial" w:hAnsi="Arial" w:cs="Arial"/>
          <w:sz w:val="22"/>
          <w:szCs w:val="22"/>
        </w:rPr>
        <w:t>muszą</w:t>
      </w:r>
      <w:r w:rsidR="00937B95" w:rsidRPr="00F67056">
        <w:rPr>
          <w:rFonts w:ascii="Arial" w:hAnsi="Arial" w:cs="Arial"/>
          <w:sz w:val="22"/>
          <w:szCs w:val="22"/>
        </w:rPr>
        <w:t xml:space="preserve"> być w wykonaniu iskrobezpiecznym</w:t>
      </w:r>
      <w:r>
        <w:rPr>
          <w:rFonts w:ascii="Arial" w:hAnsi="Arial" w:cs="Arial"/>
          <w:sz w:val="22"/>
          <w:szCs w:val="22"/>
        </w:rPr>
        <w:t xml:space="preserve"> Ex i </w:t>
      </w:r>
      <w:r w:rsidR="00937B95" w:rsidRPr="00F67056">
        <w:rPr>
          <w:rFonts w:ascii="Arial" w:hAnsi="Arial" w:cs="Arial"/>
          <w:sz w:val="22"/>
          <w:szCs w:val="22"/>
        </w:rPr>
        <w:t>lub ognioszczelnym</w:t>
      </w:r>
      <w:r>
        <w:rPr>
          <w:rFonts w:ascii="Arial" w:hAnsi="Arial" w:cs="Arial"/>
          <w:sz w:val="22"/>
          <w:szCs w:val="22"/>
        </w:rPr>
        <w:t xml:space="preserve"> Ex d</w:t>
      </w:r>
      <w:r w:rsidR="00937B95" w:rsidRPr="00F67056">
        <w:rPr>
          <w:rFonts w:ascii="Arial" w:hAnsi="Arial" w:cs="Arial"/>
          <w:sz w:val="22"/>
          <w:szCs w:val="22"/>
        </w:rPr>
        <w:t xml:space="preserve">. Preferowane jest wykonanie  iskrobezpieczne  dla  celów  sterowania  i  monitoringu  oraz  wykonanie  ognioszczelne  w  przypadku  </w:t>
      </w:r>
      <w:r w:rsidR="00937B95" w:rsidRPr="00E84583">
        <w:rPr>
          <w:rFonts w:ascii="Arial" w:hAnsi="Arial" w:cs="Arial"/>
          <w:sz w:val="22"/>
          <w:szCs w:val="22"/>
        </w:rPr>
        <w:t xml:space="preserve">zastosowania  jako  </w:t>
      </w:r>
      <w:r w:rsidRPr="00E84583">
        <w:rPr>
          <w:rFonts w:ascii="Arial" w:hAnsi="Arial" w:cs="Arial"/>
          <w:sz w:val="22"/>
          <w:szCs w:val="22"/>
        </w:rPr>
        <w:t>inicjator układu blokadowego podłączony</w:t>
      </w:r>
      <w:r w:rsidR="009A0585" w:rsidRPr="00E84583">
        <w:rPr>
          <w:rFonts w:ascii="Arial" w:hAnsi="Arial" w:cs="Arial"/>
          <w:sz w:val="22"/>
          <w:szCs w:val="22"/>
        </w:rPr>
        <w:t xml:space="preserve"> </w:t>
      </w:r>
      <w:r w:rsidRPr="00E84583">
        <w:rPr>
          <w:rFonts w:ascii="Arial" w:hAnsi="Arial" w:cs="Arial"/>
          <w:sz w:val="22"/>
          <w:szCs w:val="22"/>
        </w:rPr>
        <w:t>do systemu  zabezpieczeń  ESD.</w:t>
      </w:r>
    </w:p>
    <w:p w14:paraId="0AF112C2" w14:textId="77777777" w:rsidR="00F67056" w:rsidRPr="00E84583" w:rsidRDefault="00F67056" w:rsidP="00461418">
      <w:pPr>
        <w:numPr>
          <w:ilvl w:val="0"/>
          <w:numId w:val="33"/>
        </w:numPr>
        <w:jc w:val="both"/>
        <w:rPr>
          <w:rFonts w:ascii="Arial" w:hAnsi="Arial" w:cs="Arial"/>
          <w:sz w:val="22"/>
          <w:szCs w:val="22"/>
        </w:rPr>
      </w:pPr>
      <w:r w:rsidRPr="00E84583">
        <w:rPr>
          <w:rFonts w:ascii="Arial" w:hAnsi="Arial" w:cs="Arial"/>
          <w:sz w:val="22"/>
          <w:szCs w:val="22"/>
        </w:rPr>
        <w:t>J</w:t>
      </w:r>
      <w:r w:rsidR="00937B95" w:rsidRPr="00E84583">
        <w:rPr>
          <w:rFonts w:ascii="Arial" w:hAnsi="Arial" w:cs="Arial"/>
          <w:sz w:val="22"/>
          <w:szCs w:val="22"/>
        </w:rPr>
        <w:t>eśli jest to niezbędne</w:t>
      </w:r>
      <w:r w:rsidR="00EC6188" w:rsidRPr="00E84583">
        <w:rPr>
          <w:rFonts w:ascii="Arial" w:hAnsi="Arial" w:cs="Arial"/>
          <w:sz w:val="22"/>
          <w:szCs w:val="22"/>
        </w:rPr>
        <w:t>, to</w:t>
      </w:r>
      <w:r w:rsidR="00937B95" w:rsidRPr="00E84583">
        <w:rPr>
          <w:rFonts w:ascii="Arial" w:hAnsi="Arial" w:cs="Arial"/>
          <w:sz w:val="22"/>
          <w:szCs w:val="22"/>
        </w:rPr>
        <w:t xml:space="preserve"> należy zastosować przetworniki ciśnienia z</w:t>
      </w:r>
      <w:r w:rsidR="003D0F08" w:rsidRPr="00E84583">
        <w:rPr>
          <w:rFonts w:ascii="Arial" w:hAnsi="Arial" w:cs="Arial"/>
          <w:sz w:val="22"/>
          <w:szCs w:val="22"/>
        </w:rPr>
        <w:t xml:space="preserve"> </w:t>
      </w:r>
      <w:r w:rsidRPr="00E84583">
        <w:rPr>
          <w:rFonts w:ascii="Arial" w:hAnsi="Arial" w:cs="Arial"/>
          <w:sz w:val="22"/>
          <w:szCs w:val="22"/>
        </w:rPr>
        <w:t xml:space="preserve">oddzielaczami </w:t>
      </w:r>
      <w:smartTag w:uri="urn:schemas-microsoft-com:office:smarttags" w:element="metricconverter">
        <w:smartTagPr>
          <w:attr w:name="ProductID" w:val="2”"/>
        </w:smartTagPr>
        <w:r w:rsidRPr="00E84583">
          <w:rPr>
            <w:rFonts w:ascii="Arial" w:hAnsi="Arial" w:cs="Arial"/>
            <w:sz w:val="22"/>
            <w:szCs w:val="22"/>
          </w:rPr>
          <w:t>2”</w:t>
        </w:r>
      </w:smartTag>
      <w:r w:rsidR="00937B95" w:rsidRPr="00E84583">
        <w:rPr>
          <w:rFonts w:ascii="Arial" w:hAnsi="Arial" w:cs="Arial"/>
          <w:sz w:val="22"/>
          <w:szCs w:val="22"/>
        </w:rPr>
        <w:t xml:space="preserve">, </w:t>
      </w:r>
      <w:r w:rsidR="009A0585" w:rsidRPr="00E84583">
        <w:rPr>
          <w:rFonts w:ascii="Arial" w:hAnsi="Arial" w:cs="Arial"/>
          <w:sz w:val="22"/>
          <w:szCs w:val="22"/>
        </w:rPr>
        <w:t xml:space="preserve">materiał min. 316SS, </w:t>
      </w:r>
      <w:r w:rsidR="00937B95" w:rsidRPr="00E84583">
        <w:rPr>
          <w:rFonts w:ascii="Arial" w:hAnsi="Arial" w:cs="Arial"/>
          <w:sz w:val="22"/>
          <w:szCs w:val="22"/>
        </w:rPr>
        <w:t>zabudow</w:t>
      </w:r>
      <w:r w:rsidR="009A0585" w:rsidRPr="00E84583">
        <w:rPr>
          <w:rFonts w:ascii="Arial" w:hAnsi="Arial" w:cs="Arial"/>
          <w:sz w:val="22"/>
          <w:szCs w:val="22"/>
        </w:rPr>
        <w:t xml:space="preserve">a </w:t>
      </w:r>
      <w:r w:rsidR="00937B95" w:rsidRPr="00E84583">
        <w:rPr>
          <w:rFonts w:ascii="Arial" w:hAnsi="Arial" w:cs="Arial"/>
          <w:sz w:val="22"/>
          <w:szCs w:val="22"/>
        </w:rPr>
        <w:t>międzykołnierzow</w:t>
      </w:r>
      <w:r w:rsidRPr="00E84583">
        <w:rPr>
          <w:rFonts w:ascii="Arial" w:hAnsi="Arial" w:cs="Arial"/>
          <w:sz w:val="22"/>
          <w:szCs w:val="22"/>
        </w:rPr>
        <w:t>a.</w:t>
      </w:r>
    </w:p>
    <w:p w14:paraId="5D694BAE" w14:textId="77777777" w:rsidR="00937B95" w:rsidRPr="00E84583" w:rsidRDefault="00F67056" w:rsidP="00461418">
      <w:pPr>
        <w:numPr>
          <w:ilvl w:val="0"/>
          <w:numId w:val="33"/>
        </w:numPr>
        <w:jc w:val="both"/>
        <w:rPr>
          <w:rFonts w:ascii="Arial" w:hAnsi="Arial" w:cs="Arial"/>
          <w:sz w:val="22"/>
          <w:szCs w:val="22"/>
        </w:rPr>
      </w:pPr>
      <w:r w:rsidRPr="00E84583">
        <w:rPr>
          <w:rFonts w:ascii="Arial" w:eastAsia="Calibri" w:hAnsi="Arial" w:cs="Arial"/>
          <w:sz w:val="22"/>
          <w:szCs w:val="22"/>
        </w:rPr>
        <w:t>W</w:t>
      </w:r>
      <w:r w:rsidR="009A0585" w:rsidRPr="00E84583">
        <w:rPr>
          <w:rFonts w:ascii="Arial" w:eastAsia="Calibri" w:hAnsi="Arial" w:cs="Arial"/>
          <w:sz w:val="22"/>
          <w:szCs w:val="22"/>
        </w:rPr>
        <w:t xml:space="preserve"> aplikacjach, gdzie typ medium </w:t>
      </w:r>
      <w:r w:rsidRPr="00E84583">
        <w:rPr>
          <w:rFonts w:ascii="Arial" w:eastAsia="Calibri" w:hAnsi="Arial" w:cs="Arial"/>
          <w:sz w:val="22"/>
          <w:szCs w:val="22"/>
        </w:rPr>
        <w:t>może powodować</w:t>
      </w:r>
      <w:r w:rsidR="009A0585" w:rsidRPr="00E84583">
        <w:rPr>
          <w:rFonts w:ascii="Arial" w:eastAsia="Calibri" w:hAnsi="Arial" w:cs="Arial"/>
          <w:sz w:val="22"/>
          <w:szCs w:val="22"/>
        </w:rPr>
        <w:t xml:space="preserve"> zapychanie rurek impulsowych (media gęste, krzepnące, itp.) należy stosować przetworniki ciśnienia i różnicy ciśnienia z </w:t>
      </w:r>
      <w:r w:rsidR="00912004" w:rsidRPr="00E84583">
        <w:rPr>
          <w:rFonts w:ascii="Arial" w:eastAsia="Calibri" w:hAnsi="Arial" w:cs="Arial"/>
          <w:sz w:val="22"/>
          <w:szCs w:val="22"/>
        </w:rPr>
        <w:t>opcją detekcji zapchanych rurek</w:t>
      </w:r>
      <w:r w:rsidR="00105993" w:rsidRPr="00E84583">
        <w:rPr>
          <w:rFonts w:ascii="Arial" w:eastAsia="Calibri" w:hAnsi="Arial" w:cs="Arial"/>
          <w:sz w:val="22"/>
          <w:szCs w:val="22"/>
        </w:rPr>
        <w:t>.</w:t>
      </w:r>
      <w:r w:rsidR="00912004" w:rsidRPr="00E84583">
        <w:rPr>
          <w:rFonts w:ascii="Arial" w:eastAsia="Calibri" w:hAnsi="Arial" w:cs="Arial"/>
          <w:sz w:val="22"/>
          <w:szCs w:val="22"/>
        </w:rPr>
        <w:t xml:space="preserve"> </w:t>
      </w:r>
      <w:r w:rsidR="00105993" w:rsidRPr="00E84583">
        <w:rPr>
          <w:rFonts w:ascii="Arial" w:eastAsia="Calibri" w:hAnsi="Arial" w:cs="Arial"/>
          <w:sz w:val="22"/>
          <w:szCs w:val="22"/>
        </w:rPr>
        <w:t xml:space="preserve">Zastosowane </w:t>
      </w:r>
      <w:r w:rsidR="00912004" w:rsidRPr="00E84583">
        <w:rPr>
          <w:rFonts w:ascii="Arial" w:eastAsia="Calibri" w:hAnsi="Arial" w:cs="Arial"/>
          <w:sz w:val="22"/>
          <w:szCs w:val="22"/>
        </w:rPr>
        <w:t>trasy impulsowe muszą być możliwie krótkie</w:t>
      </w:r>
      <w:r w:rsidR="00105993" w:rsidRPr="00E84583">
        <w:rPr>
          <w:rFonts w:ascii="Arial" w:eastAsia="Calibri" w:hAnsi="Arial" w:cs="Arial"/>
          <w:sz w:val="22"/>
          <w:szCs w:val="22"/>
        </w:rPr>
        <w:t xml:space="preserve"> i proste</w:t>
      </w:r>
      <w:r w:rsidR="009F77A2" w:rsidRPr="00E84583">
        <w:rPr>
          <w:rFonts w:ascii="Arial" w:eastAsia="Calibri" w:hAnsi="Arial" w:cs="Arial"/>
          <w:sz w:val="22"/>
          <w:szCs w:val="22"/>
        </w:rPr>
        <w:t xml:space="preserve">. </w:t>
      </w:r>
      <w:r w:rsidR="00105993" w:rsidRPr="00E84583">
        <w:rPr>
          <w:rFonts w:ascii="Arial" w:eastAsia="Calibri" w:hAnsi="Arial" w:cs="Arial"/>
          <w:sz w:val="22"/>
          <w:szCs w:val="22"/>
        </w:rPr>
        <w:t xml:space="preserve">Tam, gdzie jest to wymagane, </w:t>
      </w:r>
      <w:r w:rsidR="009F77A2" w:rsidRPr="00E84583">
        <w:rPr>
          <w:rFonts w:ascii="Arial" w:eastAsia="Calibri" w:hAnsi="Arial" w:cs="Arial"/>
          <w:sz w:val="22"/>
          <w:szCs w:val="22"/>
        </w:rPr>
        <w:t>należy stosować układy płukania lub przedmuchiwania impulsów.</w:t>
      </w:r>
    </w:p>
    <w:p w14:paraId="2B893CB0" w14:textId="77777777" w:rsidR="005C7811" w:rsidRPr="00534DA0" w:rsidRDefault="005C7811" w:rsidP="006B42D6"/>
    <w:p w14:paraId="4AE9E3AF" w14:textId="77777777" w:rsidR="006B42D6" w:rsidRPr="00BE4707" w:rsidRDefault="006B42D6" w:rsidP="00CA48EC">
      <w:pPr>
        <w:pStyle w:val="Nagwek1"/>
        <w:numPr>
          <w:ilvl w:val="3"/>
          <w:numId w:val="1"/>
        </w:numPr>
        <w:tabs>
          <w:tab w:val="clear" w:pos="2160"/>
          <w:tab w:val="num" w:pos="851"/>
        </w:tabs>
        <w:ind w:left="851" w:hanging="851"/>
      </w:pPr>
      <w:bookmarkStart w:id="40" w:name="_Toc475077779"/>
      <w:r>
        <w:t>Sygnalizatory ciśnienia</w:t>
      </w:r>
      <w:bookmarkEnd w:id="40"/>
    </w:p>
    <w:p w14:paraId="09D08FD0" w14:textId="77777777" w:rsidR="00517955" w:rsidRPr="00A533AE" w:rsidRDefault="00517955" w:rsidP="00517955">
      <w:pPr>
        <w:jc w:val="both"/>
        <w:rPr>
          <w:rFonts w:ascii="Arial" w:hAnsi="Arial" w:cs="Arial"/>
          <w:b/>
          <w:sz w:val="22"/>
          <w:szCs w:val="22"/>
        </w:rPr>
      </w:pPr>
    </w:p>
    <w:p w14:paraId="2129CCDF" w14:textId="77777777" w:rsidR="00517955" w:rsidRPr="00A533AE" w:rsidRDefault="00517955" w:rsidP="00F67056">
      <w:pPr>
        <w:jc w:val="both"/>
        <w:rPr>
          <w:rFonts w:ascii="Arial" w:hAnsi="Arial" w:cs="Arial"/>
          <w:sz w:val="22"/>
          <w:szCs w:val="22"/>
        </w:rPr>
      </w:pPr>
      <w:r w:rsidRPr="00A533AE">
        <w:rPr>
          <w:rFonts w:ascii="Arial" w:hAnsi="Arial" w:cs="Arial"/>
          <w:sz w:val="22"/>
          <w:szCs w:val="22"/>
        </w:rPr>
        <w:t xml:space="preserve">Sygnalizatory ciśnienia </w:t>
      </w:r>
      <w:r w:rsidR="00833100">
        <w:rPr>
          <w:rFonts w:ascii="Arial" w:hAnsi="Arial" w:cs="Arial"/>
          <w:sz w:val="22"/>
          <w:szCs w:val="22"/>
        </w:rPr>
        <w:t>muszą</w:t>
      </w:r>
      <w:r w:rsidR="00833100" w:rsidRPr="00A533AE">
        <w:rPr>
          <w:rFonts w:ascii="Arial" w:hAnsi="Arial" w:cs="Arial"/>
          <w:sz w:val="22"/>
          <w:szCs w:val="22"/>
        </w:rPr>
        <w:t xml:space="preserve"> </w:t>
      </w:r>
      <w:r w:rsidRPr="00A533AE">
        <w:rPr>
          <w:rFonts w:ascii="Arial" w:hAnsi="Arial" w:cs="Arial"/>
          <w:sz w:val="22"/>
          <w:szCs w:val="22"/>
        </w:rPr>
        <w:t>być dobrane zgodnie z obowiązującymi normami oraz</w:t>
      </w:r>
      <w:r>
        <w:rPr>
          <w:rFonts w:ascii="Arial" w:hAnsi="Arial" w:cs="Arial"/>
          <w:sz w:val="22"/>
          <w:szCs w:val="22"/>
        </w:rPr>
        <w:t xml:space="preserve"> </w:t>
      </w:r>
      <w:r w:rsidR="00D34659">
        <w:rPr>
          <w:rFonts w:ascii="Arial" w:hAnsi="Arial" w:cs="Arial"/>
          <w:sz w:val="22"/>
          <w:szCs w:val="22"/>
        </w:rPr>
        <w:t>poniższymi wymaganiami.</w:t>
      </w:r>
    </w:p>
    <w:p w14:paraId="5BA5443A" w14:textId="77777777" w:rsidR="00D34659" w:rsidRPr="00D34659" w:rsidRDefault="00D34659" w:rsidP="00461418">
      <w:pPr>
        <w:numPr>
          <w:ilvl w:val="0"/>
          <w:numId w:val="34"/>
        </w:numPr>
        <w:jc w:val="both"/>
        <w:rPr>
          <w:rFonts w:ascii="Arial" w:hAnsi="Arial" w:cs="Arial"/>
          <w:sz w:val="22"/>
          <w:szCs w:val="22"/>
        </w:rPr>
      </w:pPr>
      <w:r w:rsidRPr="00D34659">
        <w:rPr>
          <w:rFonts w:ascii="Arial" w:hAnsi="Arial" w:cs="Arial"/>
          <w:sz w:val="22"/>
          <w:szCs w:val="22"/>
        </w:rPr>
        <w:t>S</w:t>
      </w:r>
      <w:r w:rsidR="00517955" w:rsidRPr="00D34659">
        <w:rPr>
          <w:rFonts w:ascii="Arial" w:hAnsi="Arial" w:cs="Arial"/>
          <w:sz w:val="22"/>
          <w:szCs w:val="22"/>
        </w:rPr>
        <w:t>ygnalizatory ciśnienia powinny być wykonane ze stali 316SS, konstrukcja zabezpieczona przed wpływami atmosferycznymi</w:t>
      </w:r>
      <w:r w:rsidRPr="00D34659">
        <w:rPr>
          <w:rFonts w:ascii="Arial" w:hAnsi="Arial" w:cs="Arial"/>
          <w:sz w:val="22"/>
          <w:szCs w:val="22"/>
        </w:rPr>
        <w:t>.</w:t>
      </w:r>
    </w:p>
    <w:p w14:paraId="6E374E44" w14:textId="77777777" w:rsidR="00D34659" w:rsidRPr="00D34659" w:rsidRDefault="00D34659" w:rsidP="00461418">
      <w:pPr>
        <w:numPr>
          <w:ilvl w:val="0"/>
          <w:numId w:val="34"/>
        </w:numPr>
        <w:jc w:val="both"/>
        <w:rPr>
          <w:rFonts w:ascii="Arial" w:hAnsi="Arial" w:cs="Arial"/>
          <w:sz w:val="22"/>
          <w:szCs w:val="22"/>
        </w:rPr>
      </w:pPr>
      <w:r w:rsidRPr="00D34659">
        <w:rPr>
          <w:rFonts w:ascii="Arial" w:hAnsi="Arial" w:cs="Arial"/>
          <w:sz w:val="22"/>
          <w:szCs w:val="22"/>
        </w:rPr>
        <w:t>S</w:t>
      </w:r>
      <w:r w:rsidR="00517955" w:rsidRPr="00D34659">
        <w:rPr>
          <w:rFonts w:ascii="Arial" w:hAnsi="Arial" w:cs="Arial"/>
          <w:sz w:val="22"/>
          <w:szCs w:val="22"/>
        </w:rPr>
        <w:t xml:space="preserve">ygnalizatory </w:t>
      </w:r>
      <w:r w:rsidR="00C85F0C">
        <w:rPr>
          <w:rFonts w:ascii="Arial" w:hAnsi="Arial" w:cs="Arial"/>
          <w:sz w:val="22"/>
          <w:szCs w:val="22"/>
        </w:rPr>
        <w:t>muszą</w:t>
      </w:r>
      <w:r w:rsidR="00517955" w:rsidRPr="00D34659">
        <w:rPr>
          <w:rFonts w:ascii="Arial" w:hAnsi="Arial" w:cs="Arial"/>
          <w:sz w:val="22"/>
          <w:szCs w:val="22"/>
        </w:rPr>
        <w:t xml:space="preserve"> mieć styki </w:t>
      </w:r>
      <w:r w:rsidR="00517955" w:rsidRPr="00E84583">
        <w:rPr>
          <w:rFonts w:ascii="Arial" w:hAnsi="Arial" w:cs="Arial"/>
          <w:sz w:val="22"/>
          <w:szCs w:val="22"/>
        </w:rPr>
        <w:t>kontaktowe typu mikroswitch, SPDT lub DPDT, 24V DC, 0,5A</w:t>
      </w:r>
      <w:r w:rsidR="00166F7B" w:rsidRPr="00E84583">
        <w:rPr>
          <w:rFonts w:ascii="Arial" w:hAnsi="Arial" w:cs="Arial"/>
          <w:sz w:val="22"/>
          <w:szCs w:val="22"/>
        </w:rPr>
        <w:t xml:space="preserve"> lub elektronikę NAMUR</w:t>
      </w:r>
      <w:r w:rsidRPr="00E84583">
        <w:rPr>
          <w:rFonts w:ascii="Arial" w:hAnsi="Arial" w:cs="Arial"/>
          <w:sz w:val="22"/>
          <w:szCs w:val="22"/>
        </w:rPr>
        <w:t xml:space="preserve">. </w:t>
      </w:r>
      <w:r w:rsidR="00E42132" w:rsidRPr="00E84583">
        <w:rPr>
          <w:rFonts w:ascii="Arial" w:hAnsi="Arial" w:cs="Arial"/>
          <w:sz w:val="22"/>
          <w:szCs w:val="22"/>
        </w:rPr>
        <w:t>Materiał styków musi być dobrany do danej aplikacji</w:t>
      </w:r>
      <w:r w:rsidR="00B71492" w:rsidRPr="00E84583">
        <w:rPr>
          <w:rFonts w:ascii="Arial" w:hAnsi="Arial" w:cs="Arial"/>
          <w:sz w:val="22"/>
          <w:szCs w:val="22"/>
        </w:rPr>
        <w:t xml:space="preserve"> (np. w przypadku korozyjnego środowiska styki muszą być pokryte złotem).</w:t>
      </w:r>
      <w:r w:rsidR="00E42132">
        <w:rPr>
          <w:rFonts w:ascii="Arial" w:hAnsi="Arial" w:cs="Arial"/>
          <w:sz w:val="22"/>
          <w:szCs w:val="22"/>
        </w:rPr>
        <w:t xml:space="preserve"> </w:t>
      </w:r>
      <w:r w:rsidRPr="00D34659">
        <w:rPr>
          <w:rFonts w:ascii="Arial" w:hAnsi="Arial" w:cs="Arial"/>
          <w:sz w:val="22"/>
          <w:szCs w:val="22"/>
        </w:rPr>
        <w:t>K</w:t>
      </w:r>
      <w:r w:rsidR="00517955" w:rsidRPr="00D34659">
        <w:rPr>
          <w:rFonts w:ascii="Arial" w:hAnsi="Arial" w:cs="Arial"/>
          <w:sz w:val="22"/>
          <w:szCs w:val="22"/>
        </w:rPr>
        <w:t xml:space="preserve">onstrukcja </w:t>
      </w:r>
      <w:r w:rsidR="00B71492">
        <w:rPr>
          <w:rFonts w:ascii="Arial" w:hAnsi="Arial" w:cs="Arial"/>
          <w:sz w:val="22"/>
          <w:szCs w:val="22"/>
        </w:rPr>
        <w:t xml:space="preserve">musi być </w:t>
      </w:r>
      <w:r w:rsidR="00517955" w:rsidRPr="00D34659">
        <w:rPr>
          <w:rFonts w:ascii="Arial" w:hAnsi="Arial" w:cs="Arial"/>
          <w:sz w:val="22"/>
          <w:szCs w:val="22"/>
        </w:rPr>
        <w:t>zabezpieczona przed wpływami atmosferycznymi</w:t>
      </w:r>
      <w:r w:rsidRPr="00D34659">
        <w:rPr>
          <w:rFonts w:ascii="Arial" w:hAnsi="Arial" w:cs="Arial"/>
          <w:sz w:val="22"/>
          <w:szCs w:val="22"/>
        </w:rPr>
        <w:t>. R</w:t>
      </w:r>
      <w:r w:rsidR="00517955" w:rsidRPr="00D34659">
        <w:rPr>
          <w:rFonts w:ascii="Arial" w:hAnsi="Arial" w:cs="Arial"/>
          <w:sz w:val="22"/>
          <w:szCs w:val="22"/>
        </w:rPr>
        <w:t>egulacj</w:t>
      </w:r>
      <w:r w:rsidR="00166F7B" w:rsidRPr="00D34659">
        <w:rPr>
          <w:rFonts w:ascii="Arial" w:hAnsi="Arial" w:cs="Arial"/>
          <w:sz w:val="22"/>
          <w:szCs w:val="22"/>
        </w:rPr>
        <w:t>a</w:t>
      </w:r>
      <w:r w:rsidR="00517955" w:rsidRPr="00D34659">
        <w:rPr>
          <w:rFonts w:ascii="Arial" w:hAnsi="Arial" w:cs="Arial"/>
          <w:sz w:val="22"/>
          <w:szCs w:val="22"/>
        </w:rPr>
        <w:t xml:space="preserve"> wartości nastawy dostępn</w:t>
      </w:r>
      <w:r w:rsidR="00166F7B" w:rsidRPr="00D34659">
        <w:rPr>
          <w:rFonts w:ascii="Arial" w:hAnsi="Arial" w:cs="Arial"/>
          <w:sz w:val="22"/>
          <w:szCs w:val="22"/>
        </w:rPr>
        <w:t>a</w:t>
      </w:r>
      <w:r w:rsidR="00517955" w:rsidRPr="00D34659">
        <w:rPr>
          <w:rFonts w:ascii="Arial" w:hAnsi="Arial" w:cs="Arial"/>
          <w:sz w:val="22"/>
          <w:szCs w:val="22"/>
        </w:rPr>
        <w:t xml:space="preserve"> wewnątrz obudowy</w:t>
      </w:r>
      <w:r w:rsidRPr="00D34659">
        <w:rPr>
          <w:rFonts w:ascii="Arial" w:hAnsi="Arial" w:cs="Arial"/>
          <w:sz w:val="22"/>
          <w:szCs w:val="22"/>
        </w:rPr>
        <w:t>.</w:t>
      </w:r>
    </w:p>
    <w:p w14:paraId="5AC287CE" w14:textId="77777777" w:rsidR="00D34659" w:rsidRPr="00D34659" w:rsidRDefault="00D34659" w:rsidP="00461418">
      <w:pPr>
        <w:numPr>
          <w:ilvl w:val="0"/>
          <w:numId w:val="34"/>
        </w:numPr>
        <w:jc w:val="both"/>
        <w:rPr>
          <w:rFonts w:ascii="Arial" w:hAnsi="Arial" w:cs="Arial"/>
          <w:sz w:val="22"/>
          <w:szCs w:val="22"/>
        </w:rPr>
      </w:pPr>
      <w:r w:rsidRPr="00D34659">
        <w:rPr>
          <w:rFonts w:ascii="Arial" w:hAnsi="Arial" w:cs="Arial"/>
          <w:sz w:val="22"/>
          <w:szCs w:val="22"/>
        </w:rPr>
        <w:t>W</w:t>
      </w:r>
      <w:r w:rsidR="00166F7B" w:rsidRPr="00D34659">
        <w:rPr>
          <w:rFonts w:ascii="Arial" w:hAnsi="Arial" w:cs="Arial"/>
          <w:sz w:val="22"/>
          <w:szCs w:val="22"/>
        </w:rPr>
        <w:t xml:space="preserve"> przypadku </w:t>
      </w:r>
      <w:r w:rsidRPr="00D34659">
        <w:rPr>
          <w:rFonts w:ascii="Arial" w:hAnsi="Arial" w:cs="Arial"/>
          <w:sz w:val="22"/>
          <w:szCs w:val="22"/>
        </w:rPr>
        <w:t xml:space="preserve">realizacji układów </w:t>
      </w:r>
      <w:r w:rsidR="00166F7B" w:rsidRPr="00D34659">
        <w:rPr>
          <w:rFonts w:ascii="Arial" w:hAnsi="Arial" w:cs="Arial"/>
          <w:sz w:val="22"/>
          <w:szCs w:val="22"/>
        </w:rPr>
        <w:t>sygnalizacji ciśnienia w systemach ESD wymagane jest stosowanie przetworników ciśnienia zamiast sygnalizatorów ciśnienia</w:t>
      </w:r>
      <w:r w:rsidRPr="00D34659">
        <w:rPr>
          <w:rFonts w:ascii="Arial" w:hAnsi="Arial" w:cs="Arial"/>
          <w:sz w:val="22"/>
          <w:szCs w:val="22"/>
        </w:rPr>
        <w:t>.</w:t>
      </w:r>
    </w:p>
    <w:p w14:paraId="73E0C279" w14:textId="77777777" w:rsidR="00517955" w:rsidRDefault="00D34659" w:rsidP="00461418">
      <w:pPr>
        <w:numPr>
          <w:ilvl w:val="0"/>
          <w:numId w:val="34"/>
        </w:numPr>
        <w:jc w:val="both"/>
        <w:rPr>
          <w:rFonts w:ascii="Arial" w:hAnsi="Arial" w:cs="Arial"/>
          <w:sz w:val="22"/>
          <w:szCs w:val="22"/>
        </w:rPr>
      </w:pPr>
      <w:r w:rsidRPr="00D34659">
        <w:rPr>
          <w:rFonts w:ascii="Arial" w:hAnsi="Arial" w:cs="Arial"/>
          <w:sz w:val="22"/>
          <w:szCs w:val="22"/>
        </w:rPr>
        <w:t>S</w:t>
      </w:r>
      <w:r w:rsidR="00517955" w:rsidRPr="00D34659">
        <w:rPr>
          <w:rFonts w:ascii="Arial" w:hAnsi="Arial" w:cs="Arial"/>
          <w:sz w:val="22"/>
          <w:szCs w:val="22"/>
        </w:rPr>
        <w:t xml:space="preserve">ygnalizatory ciśnienia </w:t>
      </w:r>
      <w:r w:rsidR="00166F7B" w:rsidRPr="00D34659">
        <w:rPr>
          <w:rFonts w:ascii="Arial" w:hAnsi="Arial" w:cs="Arial"/>
          <w:sz w:val="22"/>
          <w:szCs w:val="22"/>
        </w:rPr>
        <w:t>muszą</w:t>
      </w:r>
      <w:r w:rsidR="00517955" w:rsidRPr="00D34659">
        <w:rPr>
          <w:rFonts w:ascii="Arial" w:hAnsi="Arial" w:cs="Arial"/>
          <w:sz w:val="22"/>
          <w:szCs w:val="22"/>
        </w:rPr>
        <w:t xml:space="preserve"> mieć przył</w:t>
      </w:r>
      <w:r w:rsidR="00C77427" w:rsidRPr="00D34659">
        <w:rPr>
          <w:rFonts w:ascii="Arial" w:hAnsi="Arial" w:cs="Arial"/>
          <w:sz w:val="22"/>
          <w:szCs w:val="22"/>
        </w:rPr>
        <w:t xml:space="preserve">ącza ½’’ NPT, </w:t>
      </w:r>
      <w:r w:rsidRPr="00D34659">
        <w:rPr>
          <w:rFonts w:ascii="Arial" w:hAnsi="Arial" w:cs="Arial"/>
          <w:sz w:val="22"/>
          <w:szCs w:val="22"/>
        </w:rPr>
        <w:t xml:space="preserve">preferowany </w:t>
      </w:r>
      <w:r w:rsidR="00C77427" w:rsidRPr="00D34659">
        <w:rPr>
          <w:rFonts w:ascii="Arial" w:hAnsi="Arial" w:cs="Arial"/>
          <w:sz w:val="22"/>
          <w:szCs w:val="22"/>
        </w:rPr>
        <w:t>gwint wewnętrzny.</w:t>
      </w:r>
    </w:p>
    <w:p w14:paraId="10919798" w14:textId="77777777" w:rsidR="008C4E1D" w:rsidRPr="00B90D26" w:rsidRDefault="008C4E1D" w:rsidP="008C4E1D"/>
    <w:p w14:paraId="3C714A9B" w14:textId="77777777" w:rsidR="00C77427" w:rsidRPr="00633218" w:rsidRDefault="00C77427" w:rsidP="00633218">
      <w:pPr>
        <w:pStyle w:val="Nagwek1"/>
        <w:numPr>
          <w:ilvl w:val="2"/>
          <w:numId w:val="1"/>
        </w:numPr>
        <w:tabs>
          <w:tab w:val="clear" w:pos="1440"/>
          <w:tab w:val="num" w:pos="709"/>
        </w:tabs>
        <w:ind w:left="709" w:hanging="709"/>
        <w:jc w:val="both"/>
        <w:rPr>
          <w:rFonts w:cs="Arial"/>
          <w:szCs w:val="22"/>
        </w:rPr>
      </w:pPr>
      <w:bookmarkStart w:id="41" w:name="_Toc475077780"/>
      <w:r w:rsidRPr="00633218">
        <w:rPr>
          <w:rFonts w:cs="Arial"/>
          <w:szCs w:val="22"/>
        </w:rPr>
        <w:t>Pomiary temperatury</w:t>
      </w:r>
      <w:bookmarkEnd w:id="41"/>
    </w:p>
    <w:p w14:paraId="6147F279" w14:textId="77777777" w:rsidR="006B42D6" w:rsidRPr="00534DA0" w:rsidRDefault="006B42D6" w:rsidP="006B42D6"/>
    <w:p w14:paraId="202E07D1" w14:textId="77777777" w:rsidR="006B42D6" w:rsidRPr="00BE4707" w:rsidRDefault="006B42D6" w:rsidP="00CA48EC">
      <w:pPr>
        <w:pStyle w:val="Nagwek1"/>
        <w:numPr>
          <w:ilvl w:val="3"/>
          <w:numId w:val="1"/>
        </w:numPr>
        <w:tabs>
          <w:tab w:val="clear" w:pos="2160"/>
          <w:tab w:val="num" w:pos="851"/>
        </w:tabs>
        <w:ind w:left="851" w:hanging="851"/>
      </w:pPr>
      <w:bookmarkStart w:id="42" w:name="_Toc475077781"/>
      <w:r>
        <w:t>Lokalne pomiary temperatury</w:t>
      </w:r>
      <w:bookmarkEnd w:id="42"/>
    </w:p>
    <w:p w14:paraId="20EE9A12" w14:textId="77777777" w:rsidR="00D659C4" w:rsidRPr="00D659C4" w:rsidRDefault="00D659C4" w:rsidP="00D659C4"/>
    <w:p w14:paraId="7C996067" w14:textId="77777777" w:rsidR="00D34659" w:rsidRDefault="00D659C4" w:rsidP="00D34659">
      <w:pPr>
        <w:jc w:val="both"/>
        <w:rPr>
          <w:rFonts w:ascii="Arial" w:hAnsi="Arial" w:cs="Arial"/>
          <w:sz w:val="22"/>
          <w:szCs w:val="22"/>
        </w:rPr>
      </w:pPr>
      <w:r w:rsidRPr="00A533AE">
        <w:rPr>
          <w:rFonts w:ascii="Arial" w:hAnsi="Arial" w:cs="Arial"/>
          <w:sz w:val="22"/>
          <w:szCs w:val="22"/>
        </w:rPr>
        <w:t xml:space="preserve">Lokalne pomiary temperatury </w:t>
      </w:r>
      <w:r w:rsidR="00D34659" w:rsidRPr="00A533AE">
        <w:rPr>
          <w:rFonts w:ascii="Arial" w:hAnsi="Arial" w:cs="Arial"/>
          <w:sz w:val="22"/>
          <w:szCs w:val="22"/>
        </w:rPr>
        <w:t>być dobrane zgodnie z obowiązującymi normami oraz</w:t>
      </w:r>
      <w:r w:rsidR="00D34659">
        <w:rPr>
          <w:rFonts w:ascii="Arial" w:hAnsi="Arial" w:cs="Arial"/>
          <w:sz w:val="22"/>
          <w:szCs w:val="22"/>
        </w:rPr>
        <w:t xml:space="preserve"> poniższymi wymaganiami.</w:t>
      </w:r>
    </w:p>
    <w:p w14:paraId="231454A4" w14:textId="77777777" w:rsidR="00D34659" w:rsidRDefault="00D34659" w:rsidP="00461418">
      <w:pPr>
        <w:numPr>
          <w:ilvl w:val="0"/>
          <w:numId w:val="35"/>
        </w:numPr>
        <w:jc w:val="both"/>
        <w:rPr>
          <w:rFonts w:ascii="Arial" w:hAnsi="Arial" w:cs="Arial"/>
          <w:sz w:val="22"/>
          <w:szCs w:val="22"/>
        </w:rPr>
      </w:pPr>
      <w:r>
        <w:rPr>
          <w:rFonts w:ascii="Arial" w:hAnsi="Arial" w:cs="Arial"/>
          <w:sz w:val="22"/>
          <w:szCs w:val="22"/>
        </w:rPr>
        <w:t>Dopuszcza się stosowanie</w:t>
      </w:r>
      <w:r w:rsidR="00D659C4" w:rsidRPr="00A533AE">
        <w:rPr>
          <w:rFonts w:ascii="Arial" w:hAnsi="Arial" w:cs="Arial"/>
          <w:sz w:val="22"/>
          <w:szCs w:val="22"/>
        </w:rPr>
        <w:t xml:space="preserve"> termometr</w:t>
      </w:r>
      <w:r>
        <w:rPr>
          <w:rFonts w:ascii="Arial" w:hAnsi="Arial" w:cs="Arial"/>
          <w:sz w:val="22"/>
          <w:szCs w:val="22"/>
        </w:rPr>
        <w:t>ów</w:t>
      </w:r>
      <w:r w:rsidR="00D659C4" w:rsidRPr="00A533AE">
        <w:rPr>
          <w:rFonts w:ascii="Arial" w:hAnsi="Arial" w:cs="Arial"/>
          <w:sz w:val="22"/>
          <w:szCs w:val="22"/>
        </w:rPr>
        <w:t xml:space="preserve"> bimetaliczn</w:t>
      </w:r>
      <w:r>
        <w:rPr>
          <w:rFonts w:ascii="Arial" w:hAnsi="Arial" w:cs="Arial"/>
          <w:sz w:val="22"/>
          <w:szCs w:val="22"/>
        </w:rPr>
        <w:t xml:space="preserve">ych </w:t>
      </w:r>
      <w:r w:rsidR="00D659C4" w:rsidRPr="00A533AE">
        <w:rPr>
          <w:rFonts w:ascii="Arial" w:hAnsi="Arial" w:cs="Arial"/>
          <w:sz w:val="22"/>
          <w:szCs w:val="22"/>
        </w:rPr>
        <w:t>lub manometryczn</w:t>
      </w:r>
      <w:r>
        <w:rPr>
          <w:rFonts w:ascii="Arial" w:hAnsi="Arial" w:cs="Arial"/>
          <w:sz w:val="22"/>
          <w:szCs w:val="22"/>
        </w:rPr>
        <w:t>ych</w:t>
      </w:r>
      <w:r w:rsidR="00D659C4" w:rsidRPr="00A533AE">
        <w:rPr>
          <w:rFonts w:ascii="Arial" w:hAnsi="Arial" w:cs="Arial"/>
          <w:sz w:val="22"/>
          <w:szCs w:val="22"/>
        </w:rPr>
        <w:t xml:space="preserve"> wypełnion</w:t>
      </w:r>
      <w:r>
        <w:rPr>
          <w:rFonts w:ascii="Arial" w:hAnsi="Arial" w:cs="Arial"/>
          <w:sz w:val="22"/>
          <w:szCs w:val="22"/>
        </w:rPr>
        <w:t>ych</w:t>
      </w:r>
      <w:r w:rsidR="00D659C4" w:rsidRPr="00A533AE">
        <w:rPr>
          <w:rFonts w:ascii="Arial" w:hAnsi="Arial" w:cs="Arial"/>
          <w:sz w:val="22"/>
          <w:szCs w:val="22"/>
        </w:rPr>
        <w:t xml:space="preserve"> gazem lub cieczą</w:t>
      </w:r>
      <w:r>
        <w:rPr>
          <w:rFonts w:ascii="Arial" w:hAnsi="Arial" w:cs="Arial"/>
          <w:sz w:val="22"/>
          <w:szCs w:val="22"/>
        </w:rPr>
        <w:t>.</w:t>
      </w:r>
    </w:p>
    <w:p w14:paraId="5DFFEFEB" w14:textId="77777777" w:rsidR="00D34659" w:rsidRDefault="00D34659" w:rsidP="00461418">
      <w:pPr>
        <w:numPr>
          <w:ilvl w:val="0"/>
          <w:numId w:val="35"/>
        </w:numPr>
        <w:jc w:val="both"/>
        <w:rPr>
          <w:rFonts w:ascii="Arial" w:hAnsi="Arial" w:cs="Arial"/>
          <w:sz w:val="22"/>
          <w:szCs w:val="22"/>
        </w:rPr>
      </w:pPr>
      <w:r>
        <w:rPr>
          <w:rFonts w:ascii="Arial" w:hAnsi="Arial" w:cs="Arial"/>
          <w:sz w:val="22"/>
          <w:szCs w:val="22"/>
        </w:rPr>
        <w:t>Ś</w:t>
      </w:r>
      <w:r w:rsidR="00D659C4" w:rsidRPr="00D34659">
        <w:rPr>
          <w:rFonts w:ascii="Arial" w:hAnsi="Arial" w:cs="Arial"/>
          <w:sz w:val="22"/>
          <w:szCs w:val="22"/>
        </w:rPr>
        <w:t xml:space="preserve">rednica tarczy pomiarowej </w:t>
      </w:r>
      <w:smartTag w:uri="urn:schemas-microsoft-com:office:smarttags" w:element="metricconverter">
        <w:smartTagPr>
          <w:attr w:name="ProductID" w:val="160 mm"/>
        </w:smartTagPr>
        <w:r w:rsidR="00166F7B" w:rsidRPr="00D34659">
          <w:rPr>
            <w:rFonts w:ascii="Arial" w:hAnsi="Arial" w:cs="Arial"/>
            <w:sz w:val="22"/>
            <w:szCs w:val="22"/>
          </w:rPr>
          <w:t>160</w:t>
        </w:r>
        <w:r w:rsidR="00D659C4" w:rsidRPr="00D34659">
          <w:rPr>
            <w:rFonts w:ascii="Arial" w:hAnsi="Arial" w:cs="Arial"/>
            <w:sz w:val="22"/>
            <w:szCs w:val="22"/>
          </w:rPr>
          <w:t xml:space="preserve"> mm</w:t>
        </w:r>
      </w:smartTag>
      <w:r>
        <w:rPr>
          <w:rFonts w:ascii="Arial" w:hAnsi="Arial" w:cs="Arial"/>
          <w:sz w:val="22"/>
          <w:szCs w:val="22"/>
        </w:rPr>
        <w:t>.</w:t>
      </w:r>
      <w:r w:rsidR="00D659C4" w:rsidRPr="00D34659">
        <w:rPr>
          <w:rFonts w:ascii="Arial" w:hAnsi="Arial" w:cs="Arial"/>
          <w:sz w:val="22"/>
          <w:szCs w:val="22"/>
        </w:rPr>
        <w:t xml:space="preserve"> </w:t>
      </w:r>
      <w:r>
        <w:rPr>
          <w:rFonts w:ascii="Arial" w:hAnsi="Arial" w:cs="Arial"/>
          <w:sz w:val="22"/>
          <w:szCs w:val="22"/>
        </w:rPr>
        <w:t>S</w:t>
      </w:r>
      <w:r w:rsidR="00D659C4" w:rsidRPr="00D34659">
        <w:rPr>
          <w:rFonts w:ascii="Arial" w:hAnsi="Arial" w:cs="Arial"/>
          <w:sz w:val="22"/>
          <w:szCs w:val="22"/>
        </w:rPr>
        <w:t xml:space="preserve">kala </w:t>
      </w:r>
      <w:r w:rsidR="00855713" w:rsidRPr="00D34659">
        <w:rPr>
          <w:rFonts w:ascii="Arial" w:hAnsi="Arial" w:cs="Arial"/>
          <w:sz w:val="22"/>
          <w:szCs w:val="22"/>
        </w:rPr>
        <w:t xml:space="preserve">liniowa </w:t>
      </w:r>
      <w:r w:rsidR="00D659C4" w:rsidRPr="00D34659">
        <w:rPr>
          <w:rFonts w:ascii="Arial" w:hAnsi="Arial" w:cs="Arial"/>
          <w:sz w:val="22"/>
          <w:szCs w:val="22"/>
        </w:rPr>
        <w:t>w stopniach Celsjusza</w:t>
      </w:r>
      <w:r w:rsidR="00855713" w:rsidRPr="00D34659">
        <w:rPr>
          <w:rFonts w:ascii="Arial" w:hAnsi="Arial" w:cs="Arial"/>
          <w:sz w:val="22"/>
          <w:szCs w:val="22"/>
        </w:rPr>
        <w:t>, wskazania temperatury pomiędzy 20% a 80% skali</w:t>
      </w:r>
      <w:r>
        <w:rPr>
          <w:rFonts w:ascii="Arial" w:hAnsi="Arial" w:cs="Arial"/>
          <w:sz w:val="22"/>
          <w:szCs w:val="22"/>
        </w:rPr>
        <w:t>.</w:t>
      </w:r>
    </w:p>
    <w:p w14:paraId="3EA3EA21" w14:textId="77777777" w:rsidR="00C74990" w:rsidRDefault="00D34659" w:rsidP="00461418">
      <w:pPr>
        <w:numPr>
          <w:ilvl w:val="0"/>
          <w:numId w:val="35"/>
        </w:numPr>
        <w:jc w:val="both"/>
        <w:rPr>
          <w:rFonts w:ascii="Arial" w:hAnsi="Arial" w:cs="Arial"/>
          <w:sz w:val="22"/>
          <w:szCs w:val="22"/>
        </w:rPr>
      </w:pPr>
      <w:r>
        <w:rPr>
          <w:rFonts w:ascii="Arial" w:hAnsi="Arial" w:cs="Arial"/>
          <w:sz w:val="22"/>
          <w:szCs w:val="22"/>
        </w:rPr>
        <w:t>Prz</w:t>
      </w:r>
      <w:r w:rsidR="00D659C4" w:rsidRPr="00D34659">
        <w:rPr>
          <w:rFonts w:ascii="Arial" w:hAnsi="Arial" w:cs="Arial"/>
          <w:sz w:val="22"/>
          <w:szCs w:val="22"/>
        </w:rPr>
        <w:t xml:space="preserve">yłącze termometru – gwint </w:t>
      </w:r>
      <w:r w:rsidR="00C74990">
        <w:rPr>
          <w:rFonts w:ascii="Arial" w:hAnsi="Arial" w:cs="Arial"/>
          <w:sz w:val="22"/>
          <w:szCs w:val="22"/>
        </w:rPr>
        <w:t xml:space="preserve">zewnętrzny </w:t>
      </w:r>
      <w:r w:rsidR="00D659C4" w:rsidRPr="00D34659">
        <w:rPr>
          <w:rFonts w:ascii="Arial" w:hAnsi="Arial" w:cs="Arial"/>
          <w:sz w:val="22"/>
          <w:szCs w:val="22"/>
        </w:rPr>
        <w:t>M27x2</w:t>
      </w:r>
      <w:r w:rsidR="00C74990">
        <w:rPr>
          <w:rFonts w:ascii="Arial" w:hAnsi="Arial" w:cs="Arial"/>
          <w:sz w:val="22"/>
          <w:szCs w:val="22"/>
        </w:rPr>
        <w:t>.</w:t>
      </w:r>
    </w:p>
    <w:p w14:paraId="3159D313" w14:textId="77777777" w:rsidR="00C74990" w:rsidRDefault="00C74990" w:rsidP="00461418">
      <w:pPr>
        <w:numPr>
          <w:ilvl w:val="0"/>
          <w:numId w:val="35"/>
        </w:numPr>
        <w:jc w:val="both"/>
        <w:rPr>
          <w:rFonts w:ascii="Arial" w:hAnsi="Arial" w:cs="Arial"/>
          <w:sz w:val="22"/>
          <w:szCs w:val="22"/>
        </w:rPr>
      </w:pPr>
      <w:r>
        <w:rPr>
          <w:rFonts w:ascii="Arial" w:hAnsi="Arial" w:cs="Arial"/>
          <w:sz w:val="22"/>
          <w:szCs w:val="22"/>
        </w:rPr>
        <w:lastRenderedPageBreak/>
        <w:t>T</w:t>
      </w:r>
      <w:r w:rsidR="00D659C4" w:rsidRPr="00C74990">
        <w:rPr>
          <w:rFonts w:ascii="Arial" w:hAnsi="Arial" w:cs="Arial"/>
          <w:sz w:val="22"/>
          <w:szCs w:val="22"/>
        </w:rPr>
        <w:t xml:space="preserve">ermometry </w:t>
      </w:r>
      <w:r w:rsidR="00E548B9" w:rsidRPr="00C74990">
        <w:rPr>
          <w:rFonts w:ascii="Arial" w:hAnsi="Arial" w:cs="Arial"/>
          <w:sz w:val="22"/>
          <w:szCs w:val="22"/>
        </w:rPr>
        <w:t>muszą</w:t>
      </w:r>
      <w:r w:rsidR="00D659C4" w:rsidRPr="00C74990">
        <w:rPr>
          <w:rFonts w:ascii="Arial" w:hAnsi="Arial" w:cs="Arial"/>
          <w:sz w:val="22"/>
          <w:szCs w:val="22"/>
        </w:rPr>
        <w:t xml:space="preserve"> być montowane w pochwach termometrycznych, aby możliwy był ich demontaż bez konieczności zatrzymania pracy instalacji</w:t>
      </w:r>
      <w:r>
        <w:rPr>
          <w:rFonts w:ascii="Arial" w:hAnsi="Arial" w:cs="Arial"/>
          <w:sz w:val="22"/>
          <w:szCs w:val="22"/>
        </w:rPr>
        <w:t>.</w:t>
      </w:r>
    </w:p>
    <w:p w14:paraId="5E0346A2" w14:textId="77777777" w:rsidR="00C01C50" w:rsidRPr="00AD253D" w:rsidRDefault="00C74990" w:rsidP="00461418">
      <w:pPr>
        <w:numPr>
          <w:ilvl w:val="0"/>
          <w:numId w:val="35"/>
        </w:numPr>
        <w:jc w:val="both"/>
        <w:rPr>
          <w:rFonts w:ascii="Arial" w:hAnsi="Arial" w:cs="Arial"/>
          <w:sz w:val="22"/>
          <w:szCs w:val="22"/>
        </w:rPr>
      </w:pPr>
      <w:r>
        <w:rPr>
          <w:rFonts w:ascii="Arial" w:hAnsi="Arial" w:cs="Arial"/>
          <w:sz w:val="22"/>
          <w:szCs w:val="22"/>
        </w:rPr>
        <w:t>T</w:t>
      </w:r>
      <w:r w:rsidR="00D659C4" w:rsidRPr="00C74990">
        <w:rPr>
          <w:rFonts w:ascii="Arial" w:hAnsi="Arial" w:cs="Arial"/>
          <w:sz w:val="22"/>
          <w:szCs w:val="22"/>
        </w:rPr>
        <w:t>ermometry bimetaliczne powinny być używane do pomiaru temperatury powyżej 0</w:t>
      </w:r>
      <w:r w:rsidR="00D659C4" w:rsidRPr="00A533AE">
        <w:rPr>
          <w:rFonts w:ascii="Arial" w:hAnsi="Arial" w:cs="Arial"/>
          <w:sz w:val="22"/>
          <w:szCs w:val="22"/>
        </w:rPr>
        <w:sym w:font="Symbol" w:char="F0B0"/>
      </w:r>
      <w:r w:rsidR="00D659C4" w:rsidRPr="00C74990">
        <w:rPr>
          <w:rFonts w:ascii="Arial" w:hAnsi="Arial" w:cs="Arial"/>
          <w:sz w:val="22"/>
          <w:szCs w:val="22"/>
        </w:rPr>
        <w:t>C.</w:t>
      </w:r>
    </w:p>
    <w:p w14:paraId="3EB9A0AC" w14:textId="77777777" w:rsidR="006B42D6" w:rsidRPr="00534DA0" w:rsidRDefault="006B42D6" w:rsidP="006B42D6"/>
    <w:p w14:paraId="7255CEEF" w14:textId="77777777" w:rsidR="00D659C4" w:rsidRDefault="00D659C4" w:rsidP="00CA48EC">
      <w:pPr>
        <w:pStyle w:val="Nagwek1"/>
        <w:numPr>
          <w:ilvl w:val="3"/>
          <w:numId w:val="1"/>
        </w:numPr>
        <w:tabs>
          <w:tab w:val="clear" w:pos="2160"/>
          <w:tab w:val="num" w:pos="851"/>
        </w:tabs>
        <w:ind w:left="851" w:hanging="851"/>
      </w:pPr>
      <w:bookmarkStart w:id="43" w:name="_Toc475077782"/>
      <w:r>
        <w:t>Termopary oraz czujniki rezystancyjne (RTD)</w:t>
      </w:r>
      <w:bookmarkEnd w:id="43"/>
    </w:p>
    <w:p w14:paraId="60F0889B" w14:textId="77777777" w:rsidR="00D659C4" w:rsidRPr="00D659C4" w:rsidRDefault="00D659C4" w:rsidP="00D659C4"/>
    <w:p w14:paraId="06B57DCD" w14:textId="77777777" w:rsidR="00C74990" w:rsidRDefault="00D659C4" w:rsidP="00C74990">
      <w:pPr>
        <w:jc w:val="both"/>
        <w:rPr>
          <w:rFonts w:ascii="Arial" w:hAnsi="Arial" w:cs="Arial"/>
          <w:sz w:val="22"/>
          <w:szCs w:val="22"/>
        </w:rPr>
      </w:pPr>
      <w:r w:rsidRPr="00A533AE">
        <w:rPr>
          <w:rFonts w:ascii="Arial" w:hAnsi="Arial" w:cs="Arial"/>
          <w:sz w:val="22"/>
          <w:szCs w:val="22"/>
        </w:rPr>
        <w:t xml:space="preserve">Termopary oraz czujniki rezystancyjne (RTD) </w:t>
      </w:r>
      <w:r w:rsidR="00167849">
        <w:rPr>
          <w:rFonts w:ascii="Arial" w:hAnsi="Arial" w:cs="Arial"/>
          <w:sz w:val="22"/>
          <w:szCs w:val="22"/>
        </w:rPr>
        <w:t>muszą</w:t>
      </w:r>
      <w:r w:rsidR="00167849" w:rsidRPr="00A533AE">
        <w:rPr>
          <w:rFonts w:ascii="Arial" w:hAnsi="Arial" w:cs="Arial"/>
          <w:sz w:val="22"/>
          <w:szCs w:val="22"/>
        </w:rPr>
        <w:t xml:space="preserve"> </w:t>
      </w:r>
      <w:r w:rsidRPr="00A533AE">
        <w:rPr>
          <w:rFonts w:ascii="Arial" w:hAnsi="Arial" w:cs="Arial"/>
          <w:sz w:val="22"/>
          <w:szCs w:val="22"/>
        </w:rPr>
        <w:t>być dobrane zgodnie z</w:t>
      </w:r>
      <w:r>
        <w:rPr>
          <w:rFonts w:ascii="Arial" w:hAnsi="Arial" w:cs="Arial"/>
          <w:sz w:val="22"/>
          <w:szCs w:val="22"/>
        </w:rPr>
        <w:t xml:space="preserve"> </w:t>
      </w:r>
      <w:r w:rsidRPr="00A533AE">
        <w:rPr>
          <w:rFonts w:ascii="Arial" w:hAnsi="Arial" w:cs="Arial"/>
          <w:sz w:val="22"/>
          <w:szCs w:val="22"/>
        </w:rPr>
        <w:t>obowiązującymi normami oraz poniższymi wymaganiami</w:t>
      </w:r>
      <w:r w:rsidR="00C74990">
        <w:rPr>
          <w:rFonts w:ascii="Arial" w:hAnsi="Arial" w:cs="Arial"/>
          <w:sz w:val="22"/>
          <w:szCs w:val="22"/>
        </w:rPr>
        <w:t>.</w:t>
      </w:r>
    </w:p>
    <w:p w14:paraId="7BA7CCA1" w14:textId="77777777" w:rsidR="00C74990" w:rsidRDefault="00C74990" w:rsidP="00461418">
      <w:pPr>
        <w:numPr>
          <w:ilvl w:val="0"/>
          <w:numId w:val="36"/>
        </w:numPr>
        <w:jc w:val="both"/>
        <w:rPr>
          <w:rFonts w:ascii="Arial" w:hAnsi="Arial" w:cs="Arial"/>
          <w:sz w:val="22"/>
          <w:szCs w:val="22"/>
        </w:rPr>
      </w:pPr>
      <w:r>
        <w:rPr>
          <w:rFonts w:ascii="Arial" w:hAnsi="Arial" w:cs="Arial"/>
          <w:sz w:val="22"/>
          <w:szCs w:val="22"/>
        </w:rPr>
        <w:t>N</w:t>
      </w:r>
      <w:r w:rsidR="00D659C4" w:rsidRPr="00A533AE">
        <w:rPr>
          <w:rFonts w:ascii="Arial" w:hAnsi="Arial" w:cs="Arial"/>
          <w:sz w:val="22"/>
          <w:szCs w:val="22"/>
        </w:rPr>
        <w:t>ależy stosować termopary z nieuziemioną spoiną</w:t>
      </w:r>
      <w:r>
        <w:rPr>
          <w:rFonts w:ascii="Arial" w:hAnsi="Arial" w:cs="Arial"/>
          <w:sz w:val="22"/>
          <w:szCs w:val="22"/>
        </w:rPr>
        <w:t>.</w:t>
      </w:r>
    </w:p>
    <w:p w14:paraId="6F622E4D" w14:textId="77777777" w:rsidR="00C74990" w:rsidRDefault="00C74990" w:rsidP="00461418">
      <w:pPr>
        <w:numPr>
          <w:ilvl w:val="0"/>
          <w:numId w:val="36"/>
        </w:numPr>
        <w:jc w:val="both"/>
        <w:rPr>
          <w:rFonts w:ascii="Arial" w:hAnsi="Arial" w:cs="Arial"/>
          <w:sz w:val="22"/>
          <w:szCs w:val="22"/>
        </w:rPr>
      </w:pPr>
      <w:r>
        <w:rPr>
          <w:rFonts w:ascii="Arial" w:hAnsi="Arial" w:cs="Arial"/>
          <w:sz w:val="22"/>
          <w:szCs w:val="22"/>
        </w:rPr>
        <w:t>T</w:t>
      </w:r>
      <w:r w:rsidR="00D659C4" w:rsidRPr="00C74990">
        <w:rPr>
          <w:rFonts w:ascii="Arial" w:hAnsi="Arial" w:cs="Arial"/>
          <w:sz w:val="22"/>
          <w:szCs w:val="22"/>
        </w:rPr>
        <w:t xml:space="preserve">ermopary </w:t>
      </w:r>
      <w:r>
        <w:rPr>
          <w:rFonts w:ascii="Arial" w:hAnsi="Arial" w:cs="Arial"/>
          <w:sz w:val="22"/>
          <w:szCs w:val="22"/>
        </w:rPr>
        <w:t>muszą</w:t>
      </w:r>
      <w:r w:rsidR="00D659C4" w:rsidRPr="00C74990">
        <w:rPr>
          <w:rFonts w:ascii="Arial" w:hAnsi="Arial" w:cs="Arial"/>
          <w:sz w:val="22"/>
          <w:szCs w:val="22"/>
        </w:rPr>
        <w:t xml:space="preserve"> być wzorcowane zgodnie z normą </w:t>
      </w:r>
      <w:r w:rsidR="00167849" w:rsidRPr="00C74990">
        <w:rPr>
          <w:rFonts w:ascii="Arial" w:hAnsi="Arial" w:cs="Arial"/>
          <w:sz w:val="22"/>
          <w:szCs w:val="22"/>
        </w:rPr>
        <w:t>PN-EN</w:t>
      </w:r>
      <w:r w:rsidR="00D659C4" w:rsidRPr="00C74990">
        <w:rPr>
          <w:rFonts w:ascii="Arial" w:hAnsi="Arial" w:cs="Arial"/>
          <w:sz w:val="22"/>
          <w:szCs w:val="22"/>
        </w:rPr>
        <w:t xml:space="preserve"> 60584</w:t>
      </w:r>
      <w:r>
        <w:rPr>
          <w:rFonts w:ascii="Arial" w:hAnsi="Arial" w:cs="Arial"/>
          <w:sz w:val="22"/>
          <w:szCs w:val="22"/>
        </w:rPr>
        <w:t>.</w:t>
      </w:r>
    </w:p>
    <w:p w14:paraId="24973CE1" w14:textId="77777777" w:rsidR="00C74990" w:rsidRDefault="00C74990" w:rsidP="00461418">
      <w:pPr>
        <w:numPr>
          <w:ilvl w:val="0"/>
          <w:numId w:val="36"/>
        </w:numPr>
        <w:jc w:val="both"/>
        <w:rPr>
          <w:rFonts w:ascii="Arial" w:hAnsi="Arial" w:cs="Arial"/>
          <w:sz w:val="22"/>
          <w:szCs w:val="22"/>
        </w:rPr>
      </w:pPr>
      <w:r>
        <w:rPr>
          <w:rFonts w:ascii="Arial" w:hAnsi="Arial" w:cs="Arial"/>
          <w:sz w:val="22"/>
          <w:szCs w:val="22"/>
        </w:rPr>
        <w:t>D</w:t>
      </w:r>
      <w:r w:rsidR="00E926E7" w:rsidRPr="00C74990">
        <w:rPr>
          <w:rFonts w:ascii="Arial" w:hAnsi="Arial" w:cs="Arial"/>
          <w:sz w:val="22"/>
          <w:szCs w:val="22"/>
        </w:rPr>
        <w:t>ob</w:t>
      </w:r>
      <w:r>
        <w:rPr>
          <w:rFonts w:ascii="Arial" w:hAnsi="Arial" w:cs="Arial"/>
          <w:sz w:val="22"/>
          <w:szCs w:val="22"/>
        </w:rPr>
        <w:t>ó</w:t>
      </w:r>
      <w:r w:rsidR="00E926E7" w:rsidRPr="00C74990">
        <w:rPr>
          <w:rFonts w:ascii="Arial" w:hAnsi="Arial" w:cs="Arial"/>
          <w:sz w:val="22"/>
          <w:szCs w:val="22"/>
        </w:rPr>
        <w:t xml:space="preserve">r termopary należy </w:t>
      </w:r>
      <w:r>
        <w:rPr>
          <w:rFonts w:ascii="Arial" w:hAnsi="Arial" w:cs="Arial"/>
          <w:sz w:val="22"/>
          <w:szCs w:val="22"/>
        </w:rPr>
        <w:t>uzależnić od</w:t>
      </w:r>
      <w:r w:rsidR="00E926E7" w:rsidRPr="00C74990">
        <w:rPr>
          <w:rFonts w:ascii="Arial" w:hAnsi="Arial" w:cs="Arial"/>
          <w:sz w:val="22"/>
          <w:szCs w:val="22"/>
        </w:rPr>
        <w:t xml:space="preserve"> temperatur</w:t>
      </w:r>
      <w:r>
        <w:rPr>
          <w:rFonts w:ascii="Arial" w:hAnsi="Arial" w:cs="Arial"/>
          <w:sz w:val="22"/>
          <w:szCs w:val="22"/>
        </w:rPr>
        <w:t>y</w:t>
      </w:r>
      <w:r w:rsidR="00E926E7" w:rsidRPr="00C74990">
        <w:rPr>
          <w:rFonts w:ascii="Arial" w:hAnsi="Arial" w:cs="Arial"/>
          <w:sz w:val="22"/>
          <w:szCs w:val="22"/>
        </w:rPr>
        <w:t xml:space="preserve"> projektow</w:t>
      </w:r>
      <w:r>
        <w:rPr>
          <w:rFonts w:ascii="Arial" w:hAnsi="Arial" w:cs="Arial"/>
          <w:sz w:val="22"/>
          <w:szCs w:val="22"/>
        </w:rPr>
        <w:t>ej</w:t>
      </w:r>
      <w:r w:rsidR="00E926E7" w:rsidRPr="00C74990">
        <w:rPr>
          <w:rFonts w:ascii="Arial" w:hAnsi="Arial" w:cs="Arial"/>
          <w:sz w:val="22"/>
          <w:szCs w:val="22"/>
        </w:rPr>
        <w:t xml:space="preserve"> oraz rodzaj</w:t>
      </w:r>
      <w:r>
        <w:rPr>
          <w:rFonts w:ascii="Arial" w:hAnsi="Arial" w:cs="Arial"/>
          <w:sz w:val="22"/>
          <w:szCs w:val="22"/>
        </w:rPr>
        <w:t>u</w:t>
      </w:r>
      <w:r w:rsidR="00E926E7" w:rsidRPr="00C74990">
        <w:rPr>
          <w:rFonts w:ascii="Arial" w:hAnsi="Arial" w:cs="Arial"/>
          <w:sz w:val="22"/>
          <w:szCs w:val="22"/>
        </w:rPr>
        <w:t xml:space="preserve"> medium - preferowane </w:t>
      </w:r>
      <w:r>
        <w:rPr>
          <w:rFonts w:ascii="Arial" w:hAnsi="Arial" w:cs="Arial"/>
          <w:sz w:val="22"/>
          <w:szCs w:val="22"/>
        </w:rPr>
        <w:t>są termoelementy typu „J” oraz „</w:t>
      </w:r>
      <w:r w:rsidR="00D659C4" w:rsidRPr="00C74990">
        <w:rPr>
          <w:rFonts w:ascii="Arial" w:hAnsi="Arial" w:cs="Arial"/>
          <w:sz w:val="22"/>
          <w:szCs w:val="22"/>
        </w:rPr>
        <w:t>K</w:t>
      </w:r>
      <w:r>
        <w:rPr>
          <w:rFonts w:ascii="Arial" w:hAnsi="Arial" w:cs="Arial"/>
          <w:sz w:val="22"/>
          <w:szCs w:val="22"/>
        </w:rPr>
        <w:t>”.</w:t>
      </w:r>
    </w:p>
    <w:p w14:paraId="590755C9" w14:textId="77777777" w:rsidR="00C74990" w:rsidRDefault="00C74990" w:rsidP="00461418">
      <w:pPr>
        <w:numPr>
          <w:ilvl w:val="0"/>
          <w:numId w:val="36"/>
        </w:numPr>
        <w:jc w:val="both"/>
        <w:rPr>
          <w:rFonts w:ascii="Arial" w:hAnsi="Arial" w:cs="Arial"/>
          <w:sz w:val="22"/>
          <w:szCs w:val="22"/>
        </w:rPr>
      </w:pPr>
      <w:r>
        <w:rPr>
          <w:rFonts w:ascii="Arial" w:hAnsi="Arial" w:cs="Arial"/>
          <w:sz w:val="22"/>
          <w:szCs w:val="22"/>
        </w:rPr>
        <w:t>J</w:t>
      </w:r>
      <w:r w:rsidR="00D659C4" w:rsidRPr="00C74990">
        <w:rPr>
          <w:rFonts w:ascii="Arial" w:hAnsi="Arial" w:cs="Arial"/>
          <w:sz w:val="22"/>
          <w:szCs w:val="22"/>
        </w:rPr>
        <w:t>eśli termoparowy czujnik temperatury jest podłączony do systemu DCS</w:t>
      </w:r>
      <w:r>
        <w:rPr>
          <w:rFonts w:ascii="Arial" w:hAnsi="Arial" w:cs="Arial"/>
          <w:sz w:val="22"/>
          <w:szCs w:val="22"/>
        </w:rPr>
        <w:t xml:space="preserve"> lub ESD, odpowiednio</w:t>
      </w:r>
      <w:r w:rsidR="00D659C4" w:rsidRPr="00C74990">
        <w:rPr>
          <w:rFonts w:ascii="Arial" w:hAnsi="Arial" w:cs="Arial"/>
          <w:sz w:val="22"/>
          <w:szCs w:val="22"/>
        </w:rPr>
        <w:t xml:space="preserve"> w celu sterowania</w:t>
      </w:r>
      <w:r>
        <w:rPr>
          <w:rFonts w:ascii="Arial" w:hAnsi="Arial" w:cs="Arial"/>
          <w:sz w:val="22"/>
          <w:szCs w:val="22"/>
        </w:rPr>
        <w:t xml:space="preserve"> lub blokady</w:t>
      </w:r>
      <w:r w:rsidR="00D659C4" w:rsidRPr="00C74990">
        <w:rPr>
          <w:rFonts w:ascii="Arial" w:hAnsi="Arial" w:cs="Arial"/>
          <w:sz w:val="22"/>
          <w:szCs w:val="22"/>
        </w:rPr>
        <w:t xml:space="preserve"> wówczas zaleca się instal</w:t>
      </w:r>
      <w:r>
        <w:rPr>
          <w:rFonts w:ascii="Arial" w:hAnsi="Arial" w:cs="Arial"/>
          <w:sz w:val="22"/>
          <w:szCs w:val="22"/>
        </w:rPr>
        <w:t>ację</w:t>
      </w:r>
      <w:r w:rsidR="00D659C4" w:rsidRPr="00C74990">
        <w:rPr>
          <w:rFonts w:ascii="Arial" w:hAnsi="Arial" w:cs="Arial"/>
          <w:sz w:val="22"/>
          <w:szCs w:val="22"/>
        </w:rPr>
        <w:t xml:space="preserve"> przetwornika w głowicy czujnika pomiarowego</w:t>
      </w:r>
      <w:r>
        <w:rPr>
          <w:rFonts w:ascii="Arial" w:hAnsi="Arial" w:cs="Arial"/>
          <w:sz w:val="22"/>
          <w:szCs w:val="22"/>
        </w:rPr>
        <w:t>.</w:t>
      </w:r>
    </w:p>
    <w:p w14:paraId="0972D5E4" w14:textId="77777777" w:rsidR="00C74990" w:rsidRDefault="00C74990" w:rsidP="00461418">
      <w:pPr>
        <w:numPr>
          <w:ilvl w:val="0"/>
          <w:numId w:val="36"/>
        </w:numPr>
        <w:jc w:val="both"/>
        <w:rPr>
          <w:rFonts w:ascii="Arial" w:hAnsi="Arial" w:cs="Arial"/>
          <w:sz w:val="22"/>
          <w:szCs w:val="22"/>
        </w:rPr>
      </w:pPr>
      <w:r>
        <w:rPr>
          <w:rFonts w:ascii="Arial" w:hAnsi="Arial" w:cs="Arial"/>
          <w:sz w:val="22"/>
          <w:szCs w:val="22"/>
        </w:rPr>
        <w:t>Dla c</w:t>
      </w:r>
      <w:r w:rsidR="00D659C4" w:rsidRPr="00C74990">
        <w:rPr>
          <w:rFonts w:ascii="Arial" w:hAnsi="Arial" w:cs="Arial"/>
          <w:sz w:val="22"/>
          <w:szCs w:val="22"/>
        </w:rPr>
        <w:t>zuj</w:t>
      </w:r>
      <w:r>
        <w:rPr>
          <w:rFonts w:ascii="Arial" w:hAnsi="Arial" w:cs="Arial"/>
          <w:sz w:val="22"/>
          <w:szCs w:val="22"/>
        </w:rPr>
        <w:t>ników RTD typ Pt100 (100 Ohm w 0</w:t>
      </w:r>
      <w:r w:rsidR="00D659C4" w:rsidRPr="00A533AE">
        <w:rPr>
          <w:rFonts w:ascii="Arial" w:hAnsi="Arial" w:cs="Arial"/>
          <w:sz w:val="22"/>
          <w:szCs w:val="22"/>
        </w:rPr>
        <w:sym w:font="Symbol" w:char="F0B0"/>
      </w:r>
      <w:r w:rsidR="00D659C4" w:rsidRPr="00C74990">
        <w:rPr>
          <w:rFonts w:ascii="Arial" w:hAnsi="Arial" w:cs="Arial"/>
          <w:sz w:val="22"/>
          <w:szCs w:val="22"/>
        </w:rPr>
        <w:t>C</w:t>
      </w:r>
      <w:r w:rsidR="00167849" w:rsidRPr="00C74990">
        <w:rPr>
          <w:rFonts w:ascii="Arial" w:hAnsi="Arial" w:cs="Arial"/>
          <w:sz w:val="22"/>
          <w:szCs w:val="22"/>
        </w:rPr>
        <w:t>)</w:t>
      </w:r>
      <w:r>
        <w:rPr>
          <w:rFonts w:ascii="Arial" w:hAnsi="Arial" w:cs="Arial"/>
          <w:sz w:val="22"/>
          <w:szCs w:val="22"/>
        </w:rPr>
        <w:t xml:space="preserve"> wymagane jest</w:t>
      </w:r>
      <w:r w:rsidR="00D659C4" w:rsidRPr="00C74990">
        <w:rPr>
          <w:rFonts w:ascii="Arial" w:hAnsi="Arial" w:cs="Arial"/>
          <w:sz w:val="22"/>
          <w:szCs w:val="22"/>
        </w:rPr>
        <w:t xml:space="preserve"> podłączenie</w:t>
      </w:r>
      <w:r w:rsidR="00EF1A0A" w:rsidRPr="00C74990">
        <w:rPr>
          <w:rFonts w:ascii="Arial" w:hAnsi="Arial" w:cs="Arial"/>
          <w:sz w:val="22"/>
          <w:szCs w:val="22"/>
        </w:rPr>
        <w:t xml:space="preserve"> co</w:t>
      </w:r>
      <w:r>
        <w:rPr>
          <w:rFonts w:ascii="Arial" w:hAnsi="Arial" w:cs="Arial"/>
          <w:sz w:val="22"/>
          <w:szCs w:val="22"/>
        </w:rPr>
        <w:t xml:space="preserve"> </w:t>
      </w:r>
      <w:r w:rsidR="00EF1A0A" w:rsidRPr="00C74990">
        <w:rPr>
          <w:rFonts w:ascii="Arial" w:hAnsi="Arial" w:cs="Arial"/>
          <w:sz w:val="22"/>
          <w:szCs w:val="22"/>
        </w:rPr>
        <w:t>najmniej</w:t>
      </w:r>
      <w:r w:rsidR="00D659C4" w:rsidRPr="00C74990">
        <w:rPr>
          <w:rFonts w:ascii="Arial" w:hAnsi="Arial" w:cs="Arial"/>
          <w:sz w:val="22"/>
          <w:szCs w:val="22"/>
        </w:rPr>
        <w:t xml:space="preserve"> trójprzewodowe, wzorcowanie zgodnie z normą </w:t>
      </w:r>
      <w:r w:rsidR="00167849" w:rsidRPr="00C74990">
        <w:rPr>
          <w:rFonts w:ascii="Arial" w:hAnsi="Arial" w:cs="Arial"/>
          <w:sz w:val="22"/>
          <w:szCs w:val="22"/>
        </w:rPr>
        <w:t xml:space="preserve">PN-EN </w:t>
      </w:r>
      <w:r w:rsidR="00D659C4" w:rsidRPr="00C74990">
        <w:rPr>
          <w:rFonts w:ascii="Arial" w:hAnsi="Arial" w:cs="Arial"/>
          <w:sz w:val="22"/>
          <w:szCs w:val="22"/>
        </w:rPr>
        <w:t>60751</w:t>
      </w:r>
      <w:r>
        <w:rPr>
          <w:rFonts w:ascii="Arial" w:hAnsi="Arial" w:cs="Arial"/>
          <w:sz w:val="22"/>
          <w:szCs w:val="22"/>
        </w:rPr>
        <w:t>.</w:t>
      </w:r>
    </w:p>
    <w:p w14:paraId="15844573" w14:textId="77777777" w:rsidR="00C74990" w:rsidRDefault="00C74990" w:rsidP="00461418">
      <w:pPr>
        <w:numPr>
          <w:ilvl w:val="0"/>
          <w:numId w:val="36"/>
        </w:numPr>
        <w:jc w:val="both"/>
        <w:rPr>
          <w:rFonts w:ascii="Arial" w:hAnsi="Arial" w:cs="Arial"/>
          <w:sz w:val="22"/>
          <w:szCs w:val="22"/>
        </w:rPr>
      </w:pPr>
      <w:r>
        <w:rPr>
          <w:rFonts w:ascii="Arial" w:hAnsi="Arial" w:cs="Arial"/>
          <w:sz w:val="22"/>
          <w:szCs w:val="22"/>
        </w:rPr>
        <w:t>P</w:t>
      </w:r>
      <w:r w:rsidR="00D659C4" w:rsidRPr="00C74990">
        <w:rPr>
          <w:rFonts w:ascii="Arial" w:hAnsi="Arial" w:cs="Arial"/>
          <w:sz w:val="22"/>
          <w:szCs w:val="22"/>
        </w:rPr>
        <w:t xml:space="preserve">rzyłącze czujnika – gwint </w:t>
      </w:r>
      <w:r>
        <w:rPr>
          <w:rFonts w:ascii="Arial" w:hAnsi="Arial" w:cs="Arial"/>
          <w:sz w:val="22"/>
          <w:szCs w:val="22"/>
        </w:rPr>
        <w:t xml:space="preserve">zewnętrzny </w:t>
      </w:r>
      <w:r w:rsidR="00D659C4" w:rsidRPr="00C74990">
        <w:rPr>
          <w:rFonts w:ascii="Arial" w:hAnsi="Arial" w:cs="Arial"/>
          <w:sz w:val="22"/>
          <w:szCs w:val="22"/>
        </w:rPr>
        <w:t>M27x2</w:t>
      </w:r>
      <w:r>
        <w:rPr>
          <w:rFonts w:ascii="Arial" w:hAnsi="Arial" w:cs="Arial"/>
          <w:sz w:val="22"/>
          <w:szCs w:val="22"/>
        </w:rPr>
        <w:t>.</w:t>
      </w:r>
    </w:p>
    <w:p w14:paraId="0E691A68" w14:textId="77777777" w:rsidR="006B42D6" w:rsidRPr="00105993" w:rsidRDefault="00C74990" w:rsidP="006B42D6">
      <w:pPr>
        <w:numPr>
          <w:ilvl w:val="0"/>
          <w:numId w:val="36"/>
        </w:numPr>
        <w:jc w:val="both"/>
        <w:rPr>
          <w:rFonts w:ascii="Arial" w:hAnsi="Arial" w:cs="Arial"/>
          <w:sz w:val="22"/>
          <w:szCs w:val="22"/>
        </w:rPr>
      </w:pPr>
      <w:r>
        <w:rPr>
          <w:rFonts w:ascii="Arial" w:hAnsi="Arial" w:cs="Arial"/>
          <w:sz w:val="22"/>
          <w:szCs w:val="22"/>
        </w:rPr>
        <w:t>C</w:t>
      </w:r>
      <w:r w:rsidR="00D659C4" w:rsidRPr="00C74990">
        <w:rPr>
          <w:rFonts w:ascii="Arial" w:hAnsi="Arial" w:cs="Arial"/>
          <w:sz w:val="22"/>
          <w:szCs w:val="22"/>
        </w:rPr>
        <w:t xml:space="preserve">zujniki obu typów </w:t>
      </w:r>
      <w:r w:rsidR="00E548B9" w:rsidRPr="00C74990">
        <w:rPr>
          <w:rFonts w:ascii="Arial" w:hAnsi="Arial" w:cs="Arial"/>
          <w:sz w:val="22"/>
          <w:szCs w:val="22"/>
        </w:rPr>
        <w:t>(</w:t>
      </w:r>
      <w:r w:rsidR="00D659C4" w:rsidRPr="00C74990">
        <w:rPr>
          <w:rFonts w:ascii="Arial" w:hAnsi="Arial" w:cs="Arial"/>
          <w:sz w:val="22"/>
          <w:szCs w:val="22"/>
        </w:rPr>
        <w:t>termopary i RTD</w:t>
      </w:r>
      <w:r w:rsidR="00E548B9" w:rsidRPr="00C74990">
        <w:rPr>
          <w:rFonts w:ascii="Arial" w:hAnsi="Arial" w:cs="Arial"/>
          <w:sz w:val="22"/>
          <w:szCs w:val="22"/>
        </w:rPr>
        <w:t>) muszą</w:t>
      </w:r>
      <w:r w:rsidR="00D659C4" w:rsidRPr="00C74990">
        <w:rPr>
          <w:rFonts w:ascii="Arial" w:hAnsi="Arial" w:cs="Arial"/>
          <w:sz w:val="22"/>
          <w:szCs w:val="22"/>
        </w:rPr>
        <w:t xml:space="preserve"> być zamontowane w pochwach  termometrycznych</w:t>
      </w:r>
      <w:r w:rsidR="00E548B9" w:rsidRPr="00C74990">
        <w:rPr>
          <w:rFonts w:ascii="Arial" w:hAnsi="Arial" w:cs="Arial"/>
          <w:sz w:val="22"/>
          <w:szCs w:val="22"/>
        </w:rPr>
        <w:t>, w</w:t>
      </w:r>
      <w:r w:rsidR="00D659C4" w:rsidRPr="00C74990">
        <w:rPr>
          <w:rFonts w:ascii="Arial" w:hAnsi="Arial" w:cs="Arial"/>
          <w:sz w:val="22"/>
          <w:szCs w:val="22"/>
        </w:rPr>
        <w:t>yjątek stanowią czujniki mierzące temperaturę powłoki (płaszc</w:t>
      </w:r>
      <w:r w:rsidR="00623AEC">
        <w:rPr>
          <w:rFonts w:ascii="Arial" w:hAnsi="Arial" w:cs="Arial"/>
          <w:sz w:val="22"/>
          <w:szCs w:val="22"/>
        </w:rPr>
        <w:t>za) aparatów technologicznych i</w:t>
      </w:r>
      <w:r w:rsidR="00D659C4" w:rsidRPr="00C74990">
        <w:rPr>
          <w:rFonts w:ascii="Arial" w:hAnsi="Arial" w:cs="Arial"/>
          <w:sz w:val="22"/>
          <w:szCs w:val="22"/>
        </w:rPr>
        <w:t xml:space="preserve"> ścianek rurociągów (tzw. termopary  </w:t>
      </w:r>
      <w:r w:rsidR="00623AEC">
        <w:rPr>
          <w:rFonts w:ascii="Arial" w:hAnsi="Arial" w:cs="Arial"/>
          <w:sz w:val="22"/>
          <w:szCs w:val="22"/>
        </w:rPr>
        <w:t>p</w:t>
      </w:r>
      <w:r w:rsidR="00D659C4" w:rsidRPr="00C74990">
        <w:rPr>
          <w:rFonts w:ascii="Arial" w:hAnsi="Arial" w:cs="Arial"/>
          <w:sz w:val="22"/>
          <w:szCs w:val="22"/>
        </w:rPr>
        <w:t>łaszczowe).</w:t>
      </w:r>
    </w:p>
    <w:p w14:paraId="7126C226" w14:textId="77777777" w:rsidR="002842BB" w:rsidRPr="00534DA0" w:rsidRDefault="002842BB" w:rsidP="006B42D6"/>
    <w:p w14:paraId="76F318BF" w14:textId="77777777" w:rsidR="00D659C4" w:rsidRDefault="00D659C4" w:rsidP="00CA48EC">
      <w:pPr>
        <w:pStyle w:val="Nagwek1"/>
        <w:numPr>
          <w:ilvl w:val="3"/>
          <w:numId w:val="1"/>
        </w:numPr>
        <w:tabs>
          <w:tab w:val="clear" w:pos="2160"/>
          <w:tab w:val="num" w:pos="851"/>
        </w:tabs>
        <w:ind w:left="851" w:hanging="851"/>
      </w:pPr>
      <w:bookmarkStart w:id="44" w:name="_Toc475077783"/>
      <w:r>
        <w:t>Pochwy termometryczne</w:t>
      </w:r>
      <w:bookmarkEnd w:id="44"/>
    </w:p>
    <w:p w14:paraId="67095BC8" w14:textId="77777777" w:rsidR="00D659C4" w:rsidRPr="00A533AE" w:rsidRDefault="00D659C4" w:rsidP="00D659C4">
      <w:pPr>
        <w:ind w:left="1068"/>
        <w:jc w:val="both"/>
        <w:rPr>
          <w:rFonts w:ascii="Arial" w:hAnsi="Arial" w:cs="Arial"/>
          <w:sz w:val="22"/>
          <w:szCs w:val="22"/>
        </w:rPr>
      </w:pPr>
    </w:p>
    <w:p w14:paraId="6D13065C" w14:textId="77777777" w:rsidR="00E548B9" w:rsidRPr="00A533AE" w:rsidRDefault="00D659C4" w:rsidP="00461A69">
      <w:pPr>
        <w:jc w:val="both"/>
        <w:rPr>
          <w:rFonts w:ascii="Arial" w:hAnsi="Arial" w:cs="Arial"/>
          <w:sz w:val="22"/>
          <w:szCs w:val="22"/>
        </w:rPr>
      </w:pPr>
      <w:r w:rsidRPr="00A533AE">
        <w:rPr>
          <w:rFonts w:ascii="Arial" w:hAnsi="Arial" w:cs="Arial"/>
          <w:sz w:val="22"/>
          <w:szCs w:val="22"/>
        </w:rPr>
        <w:t xml:space="preserve">Wszystkie czujniki temperatury </w:t>
      </w:r>
      <w:r w:rsidR="00252FF4">
        <w:rPr>
          <w:rFonts w:ascii="Arial" w:hAnsi="Arial" w:cs="Arial"/>
          <w:sz w:val="22"/>
          <w:szCs w:val="22"/>
        </w:rPr>
        <w:t>muszą</w:t>
      </w:r>
      <w:r w:rsidRPr="00A533AE">
        <w:rPr>
          <w:rFonts w:ascii="Arial" w:hAnsi="Arial" w:cs="Arial"/>
          <w:sz w:val="22"/>
          <w:szCs w:val="22"/>
        </w:rPr>
        <w:t xml:space="preserve"> być montowane w pochwach termometrycznych, aby możliwy był ich demontaż bez konieczności zatrzymania pracy instalacji. Wyjątek stanowią czujniki mierzące temperatury powłoki (płaszcza) aparatów technologicznych</w:t>
      </w:r>
      <w:r w:rsidR="00B42D92">
        <w:rPr>
          <w:rFonts w:ascii="Arial" w:hAnsi="Arial" w:cs="Arial"/>
          <w:sz w:val="22"/>
          <w:szCs w:val="22"/>
        </w:rPr>
        <w:t xml:space="preserve"> i rur, łożysk, uzwojeń silników</w:t>
      </w:r>
      <w:r w:rsidR="00E548B9">
        <w:rPr>
          <w:rFonts w:ascii="Arial" w:hAnsi="Arial" w:cs="Arial"/>
          <w:sz w:val="22"/>
          <w:szCs w:val="22"/>
        </w:rPr>
        <w:t>.</w:t>
      </w:r>
    </w:p>
    <w:p w14:paraId="0DE7D72F" w14:textId="77777777" w:rsidR="00623AEC" w:rsidRDefault="00D659C4" w:rsidP="00623AEC">
      <w:pPr>
        <w:jc w:val="both"/>
        <w:rPr>
          <w:rFonts w:ascii="Arial" w:hAnsi="Arial" w:cs="Arial"/>
          <w:sz w:val="22"/>
          <w:szCs w:val="22"/>
        </w:rPr>
      </w:pPr>
      <w:r w:rsidRPr="00A533AE">
        <w:rPr>
          <w:rFonts w:ascii="Arial" w:hAnsi="Arial" w:cs="Arial"/>
          <w:sz w:val="22"/>
          <w:szCs w:val="22"/>
        </w:rPr>
        <w:t xml:space="preserve">Pochwy termometryczne </w:t>
      </w:r>
      <w:r w:rsidR="00623AEC">
        <w:rPr>
          <w:rFonts w:ascii="Arial" w:hAnsi="Arial" w:cs="Arial"/>
          <w:sz w:val="22"/>
          <w:szCs w:val="22"/>
        </w:rPr>
        <w:t>muszą</w:t>
      </w:r>
      <w:r w:rsidRPr="00A533AE">
        <w:rPr>
          <w:rFonts w:ascii="Arial" w:hAnsi="Arial" w:cs="Arial"/>
          <w:sz w:val="22"/>
          <w:szCs w:val="22"/>
        </w:rPr>
        <w:t xml:space="preserve"> mieć przyłącza kołnierzowe</w:t>
      </w:r>
      <w:r w:rsidR="00623AEC">
        <w:rPr>
          <w:rFonts w:ascii="Arial" w:hAnsi="Arial" w:cs="Arial"/>
          <w:sz w:val="22"/>
          <w:szCs w:val="22"/>
        </w:rPr>
        <w:t>.</w:t>
      </w:r>
      <w:r w:rsidRPr="00A533AE">
        <w:rPr>
          <w:rFonts w:ascii="Arial" w:hAnsi="Arial" w:cs="Arial"/>
          <w:sz w:val="22"/>
          <w:szCs w:val="22"/>
        </w:rPr>
        <w:t xml:space="preserve"> </w:t>
      </w:r>
      <w:r w:rsidR="00623AEC">
        <w:rPr>
          <w:rFonts w:ascii="Arial" w:hAnsi="Arial" w:cs="Arial"/>
          <w:sz w:val="22"/>
          <w:szCs w:val="22"/>
        </w:rPr>
        <w:t>J</w:t>
      </w:r>
      <w:r w:rsidRPr="00A533AE">
        <w:rPr>
          <w:rFonts w:ascii="Arial" w:hAnsi="Arial" w:cs="Arial"/>
          <w:sz w:val="22"/>
          <w:szCs w:val="22"/>
        </w:rPr>
        <w:t>eśli nie jest to określone inaczej</w:t>
      </w:r>
      <w:r w:rsidR="00623AEC">
        <w:rPr>
          <w:rFonts w:ascii="Arial" w:hAnsi="Arial" w:cs="Arial"/>
          <w:sz w:val="22"/>
          <w:szCs w:val="22"/>
        </w:rPr>
        <w:t xml:space="preserve"> to należy stosować następujące rozmiary przyłączy:</w:t>
      </w:r>
      <w:r w:rsidRPr="00A533AE">
        <w:rPr>
          <w:rFonts w:ascii="Arial" w:hAnsi="Arial" w:cs="Arial"/>
          <w:sz w:val="22"/>
          <w:szCs w:val="22"/>
        </w:rPr>
        <w:t xml:space="preserve"> </w:t>
      </w:r>
    </w:p>
    <w:p w14:paraId="1236DEF3" w14:textId="77777777" w:rsidR="00623AEC" w:rsidRDefault="00D659C4" w:rsidP="00461418">
      <w:pPr>
        <w:numPr>
          <w:ilvl w:val="0"/>
          <w:numId w:val="37"/>
        </w:numPr>
        <w:jc w:val="both"/>
        <w:rPr>
          <w:rFonts w:ascii="Arial" w:hAnsi="Arial" w:cs="Arial"/>
          <w:sz w:val="22"/>
          <w:szCs w:val="22"/>
        </w:rPr>
      </w:pPr>
      <w:r w:rsidRPr="00A533AE">
        <w:rPr>
          <w:rFonts w:ascii="Arial" w:hAnsi="Arial" w:cs="Arial"/>
          <w:sz w:val="22"/>
          <w:szCs w:val="22"/>
        </w:rPr>
        <w:t xml:space="preserve">kołnierz </w:t>
      </w:r>
      <w:r w:rsidR="001467B4" w:rsidRPr="00CC7E3D">
        <w:rPr>
          <w:rFonts w:ascii="Arial" w:hAnsi="Arial" w:cs="Arial"/>
          <w:sz w:val="22"/>
          <w:szCs w:val="22"/>
        </w:rPr>
        <w:t>1</w:t>
      </w:r>
      <w:r w:rsidR="001467B4" w:rsidRPr="00CC7E3D">
        <w:rPr>
          <w:rFonts w:ascii="Arial" w:hAnsi="Arial" w:cs="Arial"/>
          <w:bCs/>
          <w:iCs/>
          <w:sz w:val="22"/>
          <w:szCs w:val="22"/>
        </w:rPr>
        <w:t xml:space="preserve"> ½</w:t>
      </w:r>
      <w:r w:rsidR="001467B4" w:rsidRPr="00CC7E3D">
        <w:rPr>
          <w:rFonts w:ascii="Arial" w:hAnsi="Arial" w:cs="Arial"/>
          <w:sz w:val="22"/>
          <w:szCs w:val="22"/>
        </w:rPr>
        <w:t xml:space="preserve"> " </w:t>
      </w:r>
      <w:r w:rsidR="00623AEC">
        <w:rPr>
          <w:rFonts w:ascii="Arial" w:hAnsi="Arial" w:cs="Arial"/>
          <w:sz w:val="22"/>
          <w:szCs w:val="22"/>
        </w:rPr>
        <w:t>ANSI (</w:t>
      </w:r>
      <w:r w:rsidRPr="00A533AE">
        <w:rPr>
          <w:rFonts w:ascii="Arial" w:hAnsi="Arial" w:cs="Arial"/>
          <w:sz w:val="22"/>
          <w:szCs w:val="22"/>
        </w:rPr>
        <w:t>rurociąg</w:t>
      </w:r>
      <w:r w:rsidR="00623AEC">
        <w:rPr>
          <w:rFonts w:ascii="Arial" w:hAnsi="Arial" w:cs="Arial"/>
          <w:sz w:val="22"/>
          <w:szCs w:val="22"/>
        </w:rPr>
        <w:t>i</w:t>
      </w:r>
      <w:r w:rsidRPr="00A533AE">
        <w:rPr>
          <w:rFonts w:ascii="Arial" w:hAnsi="Arial" w:cs="Arial"/>
          <w:sz w:val="22"/>
          <w:szCs w:val="22"/>
        </w:rPr>
        <w:t>)</w:t>
      </w:r>
      <w:r w:rsidR="00623AEC">
        <w:rPr>
          <w:rFonts w:ascii="Arial" w:hAnsi="Arial" w:cs="Arial"/>
          <w:sz w:val="22"/>
          <w:szCs w:val="22"/>
        </w:rPr>
        <w:t>,</w:t>
      </w:r>
    </w:p>
    <w:p w14:paraId="5E13BE95" w14:textId="77777777" w:rsidR="00623AEC" w:rsidRDefault="00D659C4" w:rsidP="00461418">
      <w:pPr>
        <w:numPr>
          <w:ilvl w:val="0"/>
          <w:numId w:val="37"/>
        </w:numPr>
        <w:jc w:val="both"/>
        <w:rPr>
          <w:rFonts w:ascii="Arial" w:hAnsi="Arial" w:cs="Arial"/>
          <w:sz w:val="22"/>
          <w:szCs w:val="22"/>
        </w:rPr>
      </w:pPr>
      <w:r w:rsidRPr="00A533AE">
        <w:rPr>
          <w:rFonts w:ascii="Arial" w:hAnsi="Arial" w:cs="Arial"/>
          <w:sz w:val="22"/>
          <w:szCs w:val="22"/>
        </w:rPr>
        <w:t xml:space="preserve">kołnierz </w:t>
      </w:r>
      <w:smartTag w:uri="urn:schemas-microsoft-com:office:smarttags" w:element="metricconverter">
        <w:smartTagPr>
          <w:attr w:name="ProductID" w:val="2”"/>
        </w:smartTagPr>
        <w:r w:rsidRPr="00A533AE">
          <w:rPr>
            <w:rFonts w:ascii="Arial" w:hAnsi="Arial" w:cs="Arial"/>
            <w:sz w:val="22"/>
            <w:szCs w:val="22"/>
          </w:rPr>
          <w:t>2</w:t>
        </w:r>
        <w:r w:rsidR="00623AEC">
          <w:rPr>
            <w:rFonts w:ascii="Arial" w:hAnsi="Arial" w:cs="Arial"/>
            <w:sz w:val="22"/>
            <w:szCs w:val="22"/>
          </w:rPr>
          <w:t>”</w:t>
        </w:r>
      </w:smartTag>
      <w:r w:rsidRPr="00A533AE">
        <w:rPr>
          <w:rFonts w:ascii="Arial" w:hAnsi="Arial" w:cs="Arial"/>
          <w:sz w:val="22"/>
          <w:szCs w:val="22"/>
        </w:rPr>
        <w:t xml:space="preserve"> ANSI (zbiornik</w:t>
      </w:r>
      <w:r w:rsidR="00623AEC">
        <w:rPr>
          <w:rFonts w:ascii="Arial" w:hAnsi="Arial" w:cs="Arial"/>
          <w:sz w:val="22"/>
          <w:szCs w:val="22"/>
        </w:rPr>
        <w:t>i</w:t>
      </w:r>
      <w:r w:rsidRPr="00A533AE">
        <w:rPr>
          <w:rFonts w:ascii="Arial" w:hAnsi="Arial" w:cs="Arial"/>
          <w:sz w:val="22"/>
          <w:szCs w:val="22"/>
        </w:rPr>
        <w:t xml:space="preserve"> i aparat</w:t>
      </w:r>
      <w:r w:rsidR="00623AEC">
        <w:rPr>
          <w:rFonts w:ascii="Arial" w:hAnsi="Arial" w:cs="Arial"/>
          <w:sz w:val="22"/>
          <w:szCs w:val="22"/>
        </w:rPr>
        <w:t>y</w:t>
      </w:r>
      <w:r w:rsidRPr="00A533AE">
        <w:rPr>
          <w:rFonts w:ascii="Arial" w:hAnsi="Arial" w:cs="Arial"/>
          <w:sz w:val="22"/>
          <w:szCs w:val="22"/>
        </w:rPr>
        <w:t xml:space="preserve">). </w:t>
      </w:r>
    </w:p>
    <w:p w14:paraId="36833DB6" w14:textId="77777777" w:rsidR="00623AEC" w:rsidRDefault="00623AEC" w:rsidP="00623AEC">
      <w:pPr>
        <w:jc w:val="both"/>
        <w:rPr>
          <w:rFonts w:ascii="Arial" w:hAnsi="Arial" w:cs="Arial"/>
          <w:sz w:val="22"/>
          <w:szCs w:val="22"/>
        </w:rPr>
      </w:pPr>
    </w:p>
    <w:p w14:paraId="63E331F4" w14:textId="77777777" w:rsidR="00D659C4" w:rsidRDefault="00D659C4" w:rsidP="00623AEC">
      <w:pPr>
        <w:jc w:val="both"/>
        <w:rPr>
          <w:rFonts w:ascii="Arial" w:hAnsi="Arial" w:cs="Arial"/>
          <w:sz w:val="22"/>
          <w:szCs w:val="22"/>
        </w:rPr>
      </w:pPr>
      <w:r w:rsidRPr="00A533AE">
        <w:rPr>
          <w:rFonts w:ascii="Arial" w:hAnsi="Arial" w:cs="Arial"/>
          <w:sz w:val="22"/>
          <w:szCs w:val="22"/>
        </w:rPr>
        <w:t>Połączenie czujnika termometrycznego z pochwą – gwint</w:t>
      </w:r>
      <w:r w:rsidR="00623AEC">
        <w:rPr>
          <w:rFonts w:ascii="Arial" w:hAnsi="Arial" w:cs="Arial"/>
          <w:sz w:val="22"/>
          <w:szCs w:val="22"/>
        </w:rPr>
        <w:t xml:space="preserve"> wewnętrzny</w:t>
      </w:r>
      <w:r w:rsidRPr="00A533AE">
        <w:rPr>
          <w:rFonts w:ascii="Arial" w:hAnsi="Arial" w:cs="Arial"/>
          <w:sz w:val="22"/>
          <w:szCs w:val="22"/>
        </w:rPr>
        <w:t xml:space="preserve"> M27x2</w:t>
      </w:r>
      <w:r w:rsidR="008645C8">
        <w:rPr>
          <w:rFonts w:ascii="Arial" w:hAnsi="Arial" w:cs="Arial"/>
          <w:sz w:val="22"/>
          <w:szCs w:val="22"/>
        </w:rPr>
        <w:t>.</w:t>
      </w:r>
    </w:p>
    <w:p w14:paraId="1E003862" w14:textId="77777777" w:rsidR="00E548B9" w:rsidRPr="00A533AE" w:rsidRDefault="00E548B9" w:rsidP="00E548B9">
      <w:pPr>
        <w:ind w:left="1080"/>
        <w:jc w:val="both"/>
        <w:rPr>
          <w:rFonts w:ascii="Arial" w:hAnsi="Arial" w:cs="Arial"/>
          <w:sz w:val="22"/>
          <w:szCs w:val="22"/>
        </w:rPr>
      </w:pPr>
    </w:p>
    <w:p w14:paraId="097FB9CF" w14:textId="77777777" w:rsidR="00D659C4" w:rsidRDefault="00D659C4" w:rsidP="00623AEC">
      <w:pPr>
        <w:jc w:val="both"/>
        <w:rPr>
          <w:rFonts w:ascii="Arial" w:hAnsi="Arial" w:cs="Arial"/>
          <w:sz w:val="22"/>
          <w:szCs w:val="22"/>
        </w:rPr>
      </w:pPr>
      <w:r w:rsidRPr="00A533AE">
        <w:rPr>
          <w:rFonts w:ascii="Arial" w:hAnsi="Arial" w:cs="Arial"/>
          <w:sz w:val="22"/>
          <w:szCs w:val="22"/>
        </w:rPr>
        <w:t>Dobór kołnierza pochwy, rodzaj przylgi oraz wykończenie powinny być zgodne z klasyfikacją rurociągu lub aparatu</w:t>
      </w:r>
      <w:r w:rsidR="008645C8">
        <w:rPr>
          <w:rFonts w:ascii="Arial" w:hAnsi="Arial" w:cs="Arial"/>
          <w:sz w:val="22"/>
          <w:szCs w:val="22"/>
        </w:rPr>
        <w:t>.</w:t>
      </w:r>
    </w:p>
    <w:p w14:paraId="0407E224" w14:textId="77777777" w:rsidR="00CC1B4D" w:rsidRPr="00A533AE" w:rsidRDefault="00CC1B4D" w:rsidP="00CC1B4D">
      <w:pPr>
        <w:ind w:left="1080"/>
        <w:jc w:val="both"/>
        <w:rPr>
          <w:rFonts w:ascii="Arial" w:hAnsi="Arial" w:cs="Arial"/>
          <w:sz w:val="22"/>
          <w:szCs w:val="22"/>
        </w:rPr>
      </w:pPr>
    </w:p>
    <w:p w14:paraId="3D7B2B70" w14:textId="77777777" w:rsidR="006F3E48" w:rsidRDefault="00D659C4" w:rsidP="00623AEC">
      <w:pPr>
        <w:jc w:val="both"/>
        <w:rPr>
          <w:rFonts w:ascii="Arial" w:hAnsi="Arial" w:cs="Arial"/>
          <w:sz w:val="22"/>
          <w:szCs w:val="22"/>
        </w:rPr>
      </w:pPr>
      <w:r w:rsidRPr="00A533AE">
        <w:rPr>
          <w:rFonts w:ascii="Arial" w:hAnsi="Arial" w:cs="Arial"/>
          <w:sz w:val="22"/>
          <w:szCs w:val="22"/>
        </w:rPr>
        <w:t xml:space="preserve">Pochwy termometryczne </w:t>
      </w:r>
      <w:r w:rsidR="00CC1B4D">
        <w:rPr>
          <w:rFonts w:ascii="Arial" w:hAnsi="Arial" w:cs="Arial"/>
          <w:sz w:val="22"/>
          <w:szCs w:val="22"/>
        </w:rPr>
        <w:t>muszą mieć konstrukcję litą</w:t>
      </w:r>
      <w:r w:rsidRPr="00A533AE">
        <w:rPr>
          <w:rFonts w:ascii="Arial" w:hAnsi="Arial" w:cs="Arial"/>
          <w:sz w:val="22"/>
          <w:szCs w:val="22"/>
        </w:rPr>
        <w:t xml:space="preserve"> wierc</w:t>
      </w:r>
      <w:r w:rsidR="00CC1B4D">
        <w:rPr>
          <w:rFonts w:ascii="Arial" w:hAnsi="Arial" w:cs="Arial"/>
          <w:sz w:val="22"/>
          <w:szCs w:val="22"/>
        </w:rPr>
        <w:t>oną</w:t>
      </w:r>
      <w:r w:rsidRPr="00A533AE">
        <w:rPr>
          <w:rFonts w:ascii="Arial" w:hAnsi="Arial" w:cs="Arial"/>
          <w:sz w:val="22"/>
          <w:szCs w:val="22"/>
        </w:rPr>
        <w:t xml:space="preserve">, mieć kształt stożka, materiał nie gorszy niż 316SS lub inny odpowiadający warunkom technologicznym. Wszystkie pochwy termometryczne </w:t>
      </w:r>
      <w:r w:rsidR="00CC1B4D">
        <w:rPr>
          <w:rFonts w:ascii="Arial" w:hAnsi="Arial" w:cs="Arial"/>
          <w:sz w:val="22"/>
          <w:szCs w:val="22"/>
        </w:rPr>
        <w:t>muszą</w:t>
      </w:r>
      <w:r w:rsidRPr="00A533AE">
        <w:rPr>
          <w:rFonts w:ascii="Arial" w:hAnsi="Arial" w:cs="Arial"/>
          <w:sz w:val="22"/>
          <w:szCs w:val="22"/>
        </w:rPr>
        <w:t xml:space="preserve"> być wykonane z materiałów posiadających certyfikaty</w:t>
      </w:r>
      <w:r w:rsidR="00E045E4">
        <w:rPr>
          <w:rFonts w:ascii="Arial" w:hAnsi="Arial" w:cs="Arial"/>
          <w:sz w:val="22"/>
          <w:szCs w:val="22"/>
        </w:rPr>
        <w:t xml:space="preserve">          </w:t>
      </w:r>
      <w:r w:rsidRPr="00A533AE">
        <w:rPr>
          <w:rFonts w:ascii="Arial" w:hAnsi="Arial" w:cs="Arial"/>
          <w:sz w:val="22"/>
          <w:szCs w:val="22"/>
        </w:rPr>
        <w:t xml:space="preserve"> i </w:t>
      </w:r>
      <w:r w:rsidR="00CC1B4D">
        <w:rPr>
          <w:rFonts w:ascii="Arial" w:hAnsi="Arial" w:cs="Arial"/>
          <w:sz w:val="22"/>
          <w:szCs w:val="22"/>
        </w:rPr>
        <w:t>muszą</w:t>
      </w:r>
      <w:r w:rsidRPr="00A533AE">
        <w:rPr>
          <w:rFonts w:ascii="Arial" w:hAnsi="Arial" w:cs="Arial"/>
          <w:sz w:val="22"/>
          <w:szCs w:val="22"/>
        </w:rPr>
        <w:t xml:space="preserve"> być poddane testom ciśnieniowym. </w:t>
      </w:r>
      <w:r w:rsidR="006F3E48">
        <w:rPr>
          <w:rFonts w:ascii="Arial" w:hAnsi="Arial" w:cs="Arial"/>
          <w:sz w:val="22"/>
          <w:szCs w:val="22"/>
        </w:rPr>
        <w:t xml:space="preserve">Kołnierz musi być dwustronnie spawany do pochwy. </w:t>
      </w:r>
      <w:r w:rsidRPr="00A533AE">
        <w:rPr>
          <w:rFonts w:ascii="Arial" w:hAnsi="Arial" w:cs="Arial"/>
          <w:sz w:val="22"/>
          <w:szCs w:val="22"/>
        </w:rPr>
        <w:t>Spawanie powinno być wykonanie zgodnie z normą ASME IX lub polskimi przepisami</w:t>
      </w:r>
      <w:r w:rsidR="008645C8">
        <w:rPr>
          <w:rFonts w:ascii="Arial" w:hAnsi="Arial" w:cs="Arial"/>
          <w:sz w:val="22"/>
          <w:szCs w:val="22"/>
        </w:rPr>
        <w:t>.</w:t>
      </w:r>
    </w:p>
    <w:p w14:paraId="393E2F8B" w14:textId="77777777" w:rsidR="00CC1B4D" w:rsidRDefault="00CC1B4D" w:rsidP="00CC1B4D">
      <w:pPr>
        <w:ind w:left="1080"/>
        <w:jc w:val="both"/>
        <w:rPr>
          <w:rFonts w:ascii="Arial" w:hAnsi="Arial" w:cs="Arial"/>
          <w:sz w:val="22"/>
          <w:szCs w:val="22"/>
        </w:rPr>
      </w:pPr>
    </w:p>
    <w:p w14:paraId="21B2C8C1" w14:textId="77777777" w:rsidR="00D659C4" w:rsidRDefault="006F3E48" w:rsidP="00623AEC">
      <w:pPr>
        <w:jc w:val="both"/>
        <w:rPr>
          <w:rFonts w:ascii="Arial" w:hAnsi="Arial" w:cs="Arial"/>
          <w:sz w:val="22"/>
          <w:szCs w:val="22"/>
        </w:rPr>
      </w:pPr>
      <w:r>
        <w:rPr>
          <w:rFonts w:ascii="Arial" w:hAnsi="Arial" w:cs="Arial"/>
          <w:sz w:val="22"/>
          <w:szCs w:val="22"/>
        </w:rPr>
        <w:t xml:space="preserve">Długość pochwy termometrycznej </w:t>
      </w:r>
      <w:r w:rsidR="00623AEC">
        <w:rPr>
          <w:rFonts w:ascii="Arial" w:hAnsi="Arial" w:cs="Arial"/>
          <w:sz w:val="22"/>
          <w:szCs w:val="22"/>
        </w:rPr>
        <w:t xml:space="preserve">(długość zanurzeniowa) </w:t>
      </w:r>
      <w:r>
        <w:rPr>
          <w:rFonts w:ascii="Arial" w:hAnsi="Arial" w:cs="Arial"/>
          <w:sz w:val="22"/>
          <w:szCs w:val="22"/>
        </w:rPr>
        <w:t xml:space="preserve">musi być tak dobrana, aby jej koniec mieścił się między </w:t>
      </w:r>
      <w:r w:rsidR="00CC1B4D">
        <w:rPr>
          <w:rFonts w:ascii="Arial" w:hAnsi="Arial" w:cs="Arial"/>
          <w:sz w:val="22"/>
          <w:szCs w:val="22"/>
        </w:rPr>
        <w:t xml:space="preserve">min. </w:t>
      </w:r>
      <w:r>
        <w:rPr>
          <w:rFonts w:ascii="Arial" w:hAnsi="Arial" w:cs="Arial"/>
          <w:sz w:val="22"/>
          <w:szCs w:val="22"/>
        </w:rPr>
        <w:t xml:space="preserve">1/3 a 2/3 średnicy </w:t>
      </w:r>
      <w:r w:rsidR="00CC1B4D">
        <w:rPr>
          <w:rFonts w:ascii="Arial" w:hAnsi="Arial" w:cs="Arial"/>
          <w:sz w:val="22"/>
          <w:szCs w:val="22"/>
        </w:rPr>
        <w:t>wewnętrznej rurociągu</w:t>
      </w:r>
      <w:r w:rsidR="00623AEC">
        <w:rPr>
          <w:rFonts w:ascii="Arial" w:hAnsi="Arial" w:cs="Arial"/>
          <w:sz w:val="22"/>
          <w:szCs w:val="22"/>
        </w:rPr>
        <w:t>, w którym są montowane</w:t>
      </w:r>
      <w:r w:rsidR="00CC1B4D">
        <w:rPr>
          <w:rFonts w:ascii="Arial" w:hAnsi="Arial" w:cs="Arial"/>
          <w:sz w:val="22"/>
          <w:szCs w:val="22"/>
        </w:rPr>
        <w:t>.</w:t>
      </w:r>
    </w:p>
    <w:p w14:paraId="62CC651C" w14:textId="77777777" w:rsidR="00CC1B4D" w:rsidRPr="00A533AE" w:rsidRDefault="00CC1B4D" w:rsidP="00CC1B4D">
      <w:pPr>
        <w:ind w:left="1080"/>
        <w:jc w:val="both"/>
        <w:rPr>
          <w:rFonts w:ascii="Arial" w:hAnsi="Arial" w:cs="Arial"/>
          <w:sz w:val="22"/>
          <w:szCs w:val="22"/>
        </w:rPr>
      </w:pPr>
    </w:p>
    <w:p w14:paraId="564FCA92" w14:textId="77777777" w:rsidR="00CC1B4D" w:rsidRPr="00A533AE" w:rsidRDefault="00D659C4" w:rsidP="00C01C50">
      <w:pPr>
        <w:jc w:val="both"/>
        <w:rPr>
          <w:rFonts w:ascii="Arial" w:hAnsi="Arial" w:cs="Arial"/>
          <w:sz w:val="22"/>
          <w:szCs w:val="22"/>
        </w:rPr>
      </w:pPr>
      <w:r w:rsidRPr="00A533AE">
        <w:rPr>
          <w:rFonts w:ascii="Arial" w:hAnsi="Arial" w:cs="Arial"/>
          <w:sz w:val="22"/>
          <w:szCs w:val="22"/>
        </w:rPr>
        <w:lastRenderedPageBreak/>
        <w:t xml:space="preserve">Jeśli pochwy termometryczne są zainstalowane w rurociągach gazu, oparów lub  rurociągach, gdzie występuje przepływ cieczy z dużą prędkością, należy przeprowadzić obliczenia </w:t>
      </w:r>
      <w:r w:rsidR="00B42D92">
        <w:rPr>
          <w:rFonts w:ascii="Arial" w:hAnsi="Arial" w:cs="Arial"/>
          <w:sz w:val="22"/>
          <w:szCs w:val="22"/>
        </w:rPr>
        <w:t xml:space="preserve">zgodnie z ANSI/ASME PTC 19,3, </w:t>
      </w:r>
      <w:r w:rsidRPr="00A533AE">
        <w:rPr>
          <w:rFonts w:ascii="Arial" w:hAnsi="Arial" w:cs="Arial"/>
          <w:sz w:val="22"/>
          <w:szCs w:val="22"/>
        </w:rPr>
        <w:t xml:space="preserve">uwzględniające zarówno naprężenia, jak </w:t>
      </w:r>
      <w:r w:rsidR="00E045E4">
        <w:rPr>
          <w:rFonts w:ascii="Arial" w:hAnsi="Arial" w:cs="Arial"/>
          <w:sz w:val="22"/>
          <w:szCs w:val="22"/>
        </w:rPr>
        <w:t xml:space="preserve">           </w:t>
      </w:r>
      <w:r w:rsidRPr="00A533AE">
        <w:rPr>
          <w:rFonts w:ascii="Arial" w:hAnsi="Arial" w:cs="Arial"/>
          <w:sz w:val="22"/>
          <w:szCs w:val="22"/>
        </w:rPr>
        <w:t>i drgania</w:t>
      </w:r>
      <w:r w:rsidR="008645C8">
        <w:rPr>
          <w:rFonts w:ascii="Arial" w:hAnsi="Arial" w:cs="Arial"/>
          <w:sz w:val="22"/>
          <w:szCs w:val="22"/>
        </w:rPr>
        <w:t>.</w:t>
      </w:r>
    </w:p>
    <w:p w14:paraId="4E1B365A" w14:textId="77777777" w:rsidR="00D659C4" w:rsidRPr="00A533AE" w:rsidRDefault="00D659C4" w:rsidP="00623AEC">
      <w:pPr>
        <w:jc w:val="both"/>
        <w:rPr>
          <w:rFonts w:ascii="Arial" w:hAnsi="Arial" w:cs="Arial"/>
          <w:sz w:val="22"/>
          <w:szCs w:val="22"/>
        </w:rPr>
      </w:pPr>
      <w:r w:rsidRPr="00A533AE">
        <w:rPr>
          <w:rFonts w:ascii="Arial" w:hAnsi="Arial" w:cs="Arial"/>
          <w:sz w:val="22"/>
          <w:szCs w:val="22"/>
        </w:rPr>
        <w:t xml:space="preserve">Pochwy termometryczne nie </w:t>
      </w:r>
      <w:r w:rsidR="00CC1B4D">
        <w:rPr>
          <w:rFonts w:ascii="Arial" w:hAnsi="Arial" w:cs="Arial"/>
          <w:sz w:val="22"/>
          <w:szCs w:val="22"/>
        </w:rPr>
        <w:t>mogą</w:t>
      </w:r>
      <w:r w:rsidRPr="00A533AE">
        <w:rPr>
          <w:rFonts w:ascii="Arial" w:hAnsi="Arial" w:cs="Arial"/>
          <w:sz w:val="22"/>
          <w:szCs w:val="22"/>
        </w:rPr>
        <w:t xml:space="preserve"> być montowane w rurociągach o </w:t>
      </w:r>
      <w:r w:rsidR="00B42D92">
        <w:rPr>
          <w:rFonts w:ascii="Arial" w:hAnsi="Arial" w:cs="Arial"/>
          <w:sz w:val="22"/>
          <w:szCs w:val="22"/>
        </w:rPr>
        <w:t>średnicy</w:t>
      </w:r>
      <w:r w:rsidR="00B42D92" w:rsidRPr="00A533AE">
        <w:rPr>
          <w:rFonts w:ascii="Arial" w:hAnsi="Arial" w:cs="Arial"/>
          <w:sz w:val="22"/>
          <w:szCs w:val="22"/>
        </w:rPr>
        <w:t xml:space="preserve">  mniejsz</w:t>
      </w:r>
      <w:r w:rsidR="00B42D92">
        <w:rPr>
          <w:rFonts w:ascii="Arial" w:hAnsi="Arial" w:cs="Arial"/>
          <w:sz w:val="22"/>
          <w:szCs w:val="22"/>
        </w:rPr>
        <w:t>ej</w:t>
      </w:r>
      <w:r w:rsidR="00B42D92" w:rsidRPr="00A533AE">
        <w:rPr>
          <w:rFonts w:ascii="Arial" w:hAnsi="Arial" w:cs="Arial"/>
          <w:sz w:val="22"/>
          <w:szCs w:val="22"/>
        </w:rPr>
        <w:t xml:space="preserve"> </w:t>
      </w:r>
      <w:r w:rsidRPr="00A533AE">
        <w:rPr>
          <w:rFonts w:ascii="Arial" w:hAnsi="Arial" w:cs="Arial"/>
          <w:sz w:val="22"/>
          <w:szCs w:val="22"/>
        </w:rPr>
        <w:t xml:space="preserve">niż </w:t>
      </w:r>
      <w:smartTag w:uri="urn:schemas-microsoft-com:office:smarttags" w:element="metricconverter">
        <w:smartTagPr>
          <w:attr w:name="ProductID" w:val="4”"/>
        </w:smartTagPr>
        <w:r w:rsidRPr="00A533AE">
          <w:rPr>
            <w:rFonts w:ascii="Arial" w:hAnsi="Arial" w:cs="Arial"/>
            <w:sz w:val="22"/>
            <w:szCs w:val="22"/>
          </w:rPr>
          <w:t>4</w:t>
        </w:r>
        <w:r w:rsidR="003D5A86">
          <w:rPr>
            <w:rFonts w:ascii="Arial" w:hAnsi="Arial" w:cs="Arial"/>
            <w:sz w:val="22"/>
            <w:szCs w:val="22"/>
          </w:rPr>
          <w:t>”</w:t>
        </w:r>
      </w:smartTag>
      <w:r w:rsidR="00CC1B4D">
        <w:rPr>
          <w:rFonts w:ascii="Arial" w:hAnsi="Arial" w:cs="Arial"/>
          <w:sz w:val="22"/>
          <w:szCs w:val="22"/>
        </w:rPr>
        <w:t>.</w:t>
      </w:r>
      <w:r w:rsidRPr="00A533AE">
        <w:rPr>
          <w:rFonts w:ascii="Arial" w:hAnsi="Arial" w:cs="Arial"/>
          <w:sz w:val="22"/>
          <w:szCs w:val="22"/>
        </w:rPr>
        <w:t xml:space="preserve"> </w:t>
      </w:r>
      <w:r w:rsidR="00CC1B4D">
        <w:rPr>
          <w:rFonts w:ascii="Arial" w:hAnsi="Arial" w:cs="Arial"/>
          <w:sz w:val="22"/>
          <w:szCs w:val="22"/>
        </w:rPr>
        <w:t>M</w:t>
      </w:r>
      <w:r w:rsidRPr="00A533AE">
        <w:rPr>
          <w:rFonts w:ascii="Arial" w:hAnsi="Arial" w:cs="Arial"/>
          <w:sz w:val="22"/>
          <w:szCs w:val="22"/>
        </w:rPr>
        <w:t xml:space="preserve">niejsze rurociągi </w:t>
      </w:r>
      <w:r w:rsidR="003D5A86">
        <w:rPr>
          <w:rFonts w:ascii="Arial" w:hAnsi="Arial" w:cs="Arial"/>
          <w:sz w:val="22"/>
          <w:szCs w:val="22"/>
        </w:rPr>
        <w:t>muszą</w:t>
      </w:r>
      <w:r w:rsidRPr="00A533AE">
        <w:rPr>
          <w:rFonts w:ascii="Arial" w:hAnsi="Arial" w:cs="Arial"/>
          <w:sz w:val="22"/>
          <w:szCs w:val="22"/>
        </w:rPr>
        <w:t xml:space="preserve"> być </w:t>
      </w:r>
      <w:r w:rsidR="00B42D92">
        <w:rPr>
          <w:rFonts w:ascii="Arial" w:hAnsi="Arial" w:cs="Arial"/>
          <w:sz w:val="22"/>
          <w:szCs w:val="22"/>
        </w:rPr>
        <w:t xml:space="preserve">lokalnie </w:t>
      </w:r>
      <w:r w:rsidRPr="00A533AE">
        <w:rPr>
          <w:rFonts w:ascii="Arial" w:hAnsi="Arial" w:cs="Arial"/>
          <w:sz w:val="22"/>
          <w:szCs w:val="22"/>
        </w:rPr>
        <w:t xml:space="preserve">powiększone do rozmiaru </w:t>
      </w:r>
      <w:r w:rsidR="003D5A86">
        <w:rPr>
          <w:rFonts w:ascii="Arial" w:hAnsi="Arial" w:cs="Arial"/>
          <w:sz w:val="22"/>
          <w:szCs w:val="22"/>
        </w:rPr>
        <w:t xml:space="preserve">min. </w:t>
      </w:r>
      <w:smartTag w:uri="urn:schemas-microsoft-com:office:smarttags" w:element="metricconverter">
        <w:smartTagPr>
          <w:attr w:name="ProductID" w:val="4”"/>
        </w:smartTagPr>
        <w:r w:rsidRPr="00A533AE">
          <w:rPr>
            <w:rFonts w:ascii="Arial" w:hAnsi="Arial" w:cs="Arial"/>
            <w:sz w:val="22"/>
            <w:szCs w:val="22"/>
          </w:rPr>
          <w:t>4</w:t>
        </w:r>
        <w:r w:rsidR="003D5A86">
          <w:rPr>
            <w:rFonts w:ascii="Arial" w:hAnsi="Arial" w:cs="Arial"/>
            <w:sz w:val="22"/>
            <w:szCs w:val="22"/>
          </w:rPr>
          <w:t>”</w:t>
        </w:r>
      </w:smartTag>
      <w:r w:rsidR="00491CE4">
        <w:rPr>
          <w:rFonts w:ascii="Arial" w:hAnsi="Arial" w:cs="Arial"/>
          <w:sz w:val="22"/>
          <w:szCs w:val="22"/>
        </w:rPr>
        <w:t xml:space="preserve"> w celu montażu pochwy termometrycznej</w:t>
      </w:r>
      <w:r w:rsidR="003D5A86">
        <w:rPr>
          <w:rFonts w:ascii="Arial" w:hAnsi="Arial" w:cs="Arial"/>
          <w:sz w:val="22"/>
          <w:szCs w:val="22"/>
        </w:rPr>
        <w:t>.</w:t>
      </w:r>
      <w:r w:rsidRPr="00A533AE">
        <w:rPr>
          <w:rFonts w:ascii="Arial" w:hAnsi="Arial" w:cs="Arial"/>
          <w:sz w:val="22"/>
          <w:szCs w:val="22"/>
        </w:rPr>
        <w:t xml:space="preserve"> </w:t>
      </w:r>
      <w:r w:rsidR="003D5A86">
        <w:rPr>
          <w:rFonts w:ascii="Arial" w:hAnsi="Arial" w:cs="Arial"/>
          <w:sz w:val="22"/>
          <w:szCs w:val="22"/>
        </w:rPr>
        <w:t>P</w:t>
      </w:r>
      <w:r w:rsidRPr="00A533AE">
        <w:rPr>
          <w:rFonts w:ascii="Arial" w:hAnsi="Arial" w:cs="Arial"/>
          <w:sz w:val="22"/>
          <w:szCs w:val="22"/>
        </w:rPr>
        <w:t>ochwy powinny być instalowane w kolanach rurociągów.</w:t>
      </w:r>
    </w:p>
    <w:p w14:paraId="05010971" w14:textId="77777777" w:rsidR="00F7181C" w:rsidRPr="00534DA0" w:rsidRDefault="00F7181C" w:rsidP="006B42D6"/>
    <w:p w14:paraId="13D3F95D" w14:textId="77777777" w:rsidR="00D659C4" w:rsidRDefault="00D659C4" w:rsidP="00CA48EC">
      <w:pPr>
        <w:pStyle w:val="Nagwek1"/>
        <w:numPr>
          <w:ilvl w:val="3"/>
          <w:numId w:val="1"/>
        </w:numPr>
        <w:tabs>
          <w:tab w:val="clear" w:pos="2160"/>
          <w:tab w:val="num" w:pos="851"/>
        </w:tabs>
        <w:ind w:left="851" w:hanging="851"/>
      </w:pPr>
      <w:bookmarkStart w:id="45" w:name="_Toc475077784"/>
      <w:r>
        <w:t>Przetworniki temperatury</w:t>
      </w:r>
      <w:bookmarkEnd w:id="45"/>
    </w:p>
    <w:p w14:paraId="461218EF" w14:textId="77777777" w:rsidR="00C67249" w:rsidRPr="00C67249" w:rsidRDefault="00C67249" w:rsidP="00C67249"/>
    <w:p w14:paraId="3F5372D9" w14:textId="77777777" w:rsidR="00491CE4" w:rsidRDefault="00C67249" w:rsidP="00491CE4">
      <w:pPr>
        <w:jc w:val="both"/>
        <w:rPr>
          <w:rFonts w:ascii="Arial" w:hAnsi="Arial" w:cs="Arial"/>
          <w:sz w:val="22"/>
          <w:szCs w:val="22"/>
        </w:rPr>
      </w:pPr>
      <w:r w:rsidRPr="00A533AE">
        <w:rPr>
          <w:rFonts w:ascii="Arial" w:hAnsi="Arial" w:cs="Arial"/>
          <w:sz w:val="22"/>
          <w:szCs w:val="22"/>
        </w:rPr>
        <w:t xml:space="preserve">Elektroniczne przetworniki temperatury </w:t>
      </w:r>
      <w:r w:rsidR="00B76667">
        <w:rPr>
          <w:rFonts w:ascii="Arial" w:hAnsi="Arial" w:cs="Arial"/>
          <w:sz w:val="22"/>
          <w:szCs w:val="22"/>
        </w:rPr>
        <w:t>muszą</w:t>
      </w:r>
      <w:r w:rsidR="00B76667" w:rsidRPr="00A533AE">
        <w:rPr>
          <w:rFonts w:ascii="Arial" w:hAnsi="Arial" w:cs="Arial"/>
          <w:sz w:val="22"/>
          <w:szCs w:val="22"/>
        </w:rPr>
        <w:t xml:space="preserve"> </w:t>
      </w:r>
      <w:r w:rsidRPr="00A533AE">
        <w:rPr>
          <w:rFonts w:ascii="Arial" w:hAnsi="Arial" w:cs="Arial"/>
          <w:sz w:val="22"/>
          <w:szCs w:val="22"/>
        </w:rPr>
        <w:t>być dobrane zgodnie z obowiązującymi</w:t>
      </w:r>
      <w:r>
        <w:rPr>
          <w:rFonts w:ascii="Arial" w:hAnsi="Arial" w:cs="Arial"/>
          <w:sz w:val="22"/>
          <w:szCs w:val="22"/>
        </w:rPr>
        <w:t xml:space="preserve"> </w:t>
      </w:r>
      <w:r w:rsidRPr="00A533AE">
        <w:rPr>
          <w:rFonts w:ascii="Arial" w:hAnsi="Arial" w:cs="Arial"/>
          <w:sz w:val="22"/>
          <w:szCs w:val="22"/>
        </w:rPr>
        <w:t>normami oraz poniższymi wymag</w:t>
      </w:r>
      <w:r w:rsidR="00491CE4">
        <w:rPr>
          <w:rFonts w:ascii="Arial" w:hAnsi="Arial" w:cs="Arial"/>
          <w:sz w:val="22"/>
          <w:szCs w:val="22"/>
        </w:rPr>
        <w:t>aniami.</w:t>
      </w:r>
    </w:p>
    <w:p w14:paraId="7F69C97E" w14:textId="77777777" w:rsidR="00491CE4" w:rsidRDefault="00491CE4" w:rsidP="00461418">
      <w:pPr>
        <w:numPr>
          <w:ilvl w:val="0"/>
          <w:numId w:val="38"/>
        </w:numPr>
        <w:jc w:val="both"/>
        <w:rPr>
          <w:rFonts w:ascii="Arial" w:hAnsi="Arial" w:cs="Arial"/>
          <w:sz w:val="22"/>
          <w:szCs w:val="22"/>
        </w:rPr>
      </w:pPr>
      <w:r>
        <w:rPr>
          <w:rFonts w:ascii="Arial" w:hAnsi="Arial" w:cs="Arial"/>
          <w:sz w:val="22"/>
          <w:szCs w:val="22"/>
        </w:rPr>
        <w:t>S</w:t>
      </w:r>
      <w:r w:rsidR="00C67249" w:rsidRPr="00A533AE">
        <w:rPr>
          <w:rFonts w:ascii="Arial" w:hAnsi="Arial" w:cs="Arial"/>
          <w:sz w:val="22"/>
          <w:szCs w:val="22"/>
        </w:rPr>
        <w:t>tandardowy sygnał pomiarowy 4</w:t>
      </w:r>
      <w:r>
        <w:rPr>
          <w:rFonts w:ascii="Arial" w:hAnsi="Arial" w:cs="Arial"/>
          <w:sz w:val="22"/>
          <w:szCs w:val="22"/>
        </w:rPr>
        <w:t>…</w:t>
      </w:r>
      <w:r w:rsidR="00C67249" w:rsidRPr="00A533AE">
        <w:rPr>
          <w:rFonts w:ascii="Arial" w:hAnsi="Arial" w:cs="Arial"/>
          <w:sz w:val="22"/>
          <w:szCs w:val="22"/>
        </w:rPr>
        <w:t>20 mA</w:t>
      </w:r>
      <w:r w:rsidR="003D5A86">
        <w:rPr>
          <w:rFonts w:ascii="Arial" w:hAnsi="Arial" w:cs="Arial"/>
          <w:sz w:val="22"/>
          <w:szCs w:val="22"/>
        </w:rPr>
        <w:t>,</w:t>
      </w:r>
      <w:r>
        <w:rPr>
          <w:rFonts w:ascii="Arial" w:hAnsi="Arial" w:cs="Arial"/>
          <w:sz w:val="22"/>
          <w:szCs w:val="22"/>
        </w:rPr>
        <w:t>.</w:t>
      </w:r>
    </w:p>
    <w:p w14:paraId="1863DEBD" w14:textId="77777777" w:rsidR="00491CE4" w:rsidRDefault="00491CE4" w:rsidP="00461418">
      <w:pPr>
        <w:numPr>
          <w:ilvl w:val="0"/>
          <w:numId w:val="38"/>
        </w:numPr>
        <w:jc w:val="both"/>
        <w:rPr>
          <w:rFonts w:ascii="Arial" w:hAnsi="Arial" w:cs="Arial"/>
          <w:sz w:val="22"/>
          <w:szCs w:val="22"/>
        </w:rPr>
      </w:pPr>
      <w:r>
        <w:rPr>
          <w:rFonts w:ascii="Arial" w:hAnsi="Arial" w:cs="Arial"/>
          <w:sz w:val="22"/>
          <w:szCs w:val="22"/>
        </w:rPr>
        <w:t>J</w:t>
      </w:r>
      <w:r w:rsidR="00C67249" w:rsidRPr="00491CE4">
        <w:rPr>
          <w:rFonts w:ascii="Arial" w:hAnsi="Arial" w:cs="Arial"/>
          <w:sz w:val="22"/>
          <w:szCs w:val="22"/>
        </w:rPr>
        <w:t xml:space="preserve">eśli przetwornik jest podłączony do systemu DCS lub ESD, </w:t>
      </w:r>
      <w:r w:rsidR="00CC638F">
        <w:rPr>
          <w:rFonts w:ascii="Arial" w:hAnsi="Arial" w:cs="Arial"/>
          <w:sz w:val="22"/>
          <w:szCs w:val="22"/>
        </w:rPr>
        <w:t>musi</w:t>
      </w:r>
      <w:r w:rsidR="00C67249" w:rsidRPr="00491CE4">
        <w:rPr>
          <w:rFonts w:ascii="Arial" w:hAnsi="Arial" w:cs="Arial"/>
          <w:sz w:val="22"/>
          <w:szCs w:val="22"/>
        </w:rPr>
        <w:t xml:space="preserve"> być zasilany </w:t>
      </w:r>
      <w:r w:rsidR="00E045E4">
        <w:rPr>
          <w:rFonts w:ascii="Arial" w:hAnsi="Arial" w:cs="Arial"/>
          <w:sz w:val="22"/>
          <w:szCs w:val="22"/>
        </w:rPr>
        <w:t xml:space="preserve">   </w:t>
      </w:r>
      <w:r w:rsidR="00CC638F">
        <w:rPr>
          <w:rFonts w:ascii="Arial" w:hAnsi="Arial" w:cs="Arial"/>
          <w:sz w:val="22"/>
          <w:szCs w:val="22"/>
        </w:rPr>
        <w:t xml:space="preserve">       </w:t>
      </w:r>
      <w:r w:rsidR="00E045E4">
        <w:rPr>
          <w:rFonts w:ascii="Arial" w:hAnsi="Arial" w:cs="Arial"/>
          <w:sz w:val="22"/>
          <w:szCs w:val="22"/>
        </w:rPr>
        <w:t xml:space="preserve"> </w:t>
      </w:r>
      <w:r w:rsidR="00C67249" w:rsidRPr="00491CE4">
        <w:rPr>
          <w:rFonts w:ascii="Arial" w:hAnsi="Arial" w:cs="Arial"/>
          <w:sz w:val="22"/>
          <w:szCs w:val="22"/>
        </w:rPr>
        <w:t>z mod</w:t>
      </w:r>
      <w:r w:rsidR="003D5A86" w:rsidRPr="00491CE4">
        <w:rPr>
          <w:rFonts w:ascii="Arial" w:hAnsi="Arial" w:cs="Arial"/>
          <w:sz w:val="22"/>
          <w:szCs w:val="22"/>
        </w:rPr>
        <w:t>ułów I/O w linii dwuprzewodowej</w:t>
      </w:r>
      <w:r>
        <w:rPr>
          <w:rFonts w:ascii="Arial" w:hAnsi="Arial" w:cs="Arial"/>
          <w:sz w:val="22"/>
          <w:szCs w:val="22"/>
        </w:rPr>
        <w:t xml:space="preserve"> 24V DC.</w:t>
      </w:r>
      <w:r w:rsidR="00C67249" w:rsidRPr="00491CE4">
        <w:rPr>
          <w:rFonts w:ascii="Arial" w:hAnsi="Arial" w:cs="Arial"/>
          <w:sz w:val="22"/>
          <w:szCs w:val="22"/>
        </w:rPr>
        <w:t xml:space="preserve"> </w:t>
      </w:r>
    </w:p>
    <w:p w14:paraId="4A64A4CB" w14:textId="77777777" w:rsidR="00491CE4" w:rsidRDefault="00491CE4" w:rsidP="00461418">
      <w:pPr>
        <w:numPr>
          <w:ilvl w:val="0"/>
          <w:numId w:val="38"/>
        </w:numPr>
        <w:jc w:val="both"/>
        <w:rPr>
          <w:rFonts w:ascii="Arial" w:hAnsi="Arial" w:cs="Arial"/>
          <w:sz w:val="22"/>
          <w:szCs w:val="22"/>
        </w:rPr>
      </w:pPr>
      <w:r>
        <w:rPr>
          <w:rFonts w:ascii="Arial" w:hAnsi="Arial" w:cs="Arial"/>
          <w:sz w:val="22"/>
          <w:szCs w:val="22"/>
        </w:rPr>
        <w:t>D</w:t>
      </w:r>
      <w:r w:rsidR="00C67249" w:rsidRPr="00491CE4">
        <w:rPr>
          <w:rFonts w:ascii="Arial" w:hAnsi="Arial" w:cs="Arial"/>
          <w:sz w:val="22"/>
          <w:szCs w:val="22"/>
        </w:rPr>
        <w:t>okładność</w:t>
      </w:r>
      <w:r>
        <w:rPr>
          <w:rFonts w:ascii="Arial" w:hAnsi="Arial" w:cs="Arial"/>
          <w:sz w:val="22"/>
          <w:szCs w:val="22"/>
        </w:rPr>
        <w:t xml:space="preserve"> pomiarowa</w:t>
      </w:r>
      <w:r w:rsidR="00B76667" w:rsidRPr="00491CE4">
        <w:rPr>
          <w:rFonts w:ascii="Arial" w:hAnsi="Arial" w:cs="Arial"/>
          <w:sz w:val="22"/>
          <w:szCs w:val="22"/>
        </w:rPr>
        <w:t xml:space="preserve"> </w:t>
      </w:r>
      <w:r w:rsidR="00C67249" w:rsidRPr="00491CE4">
        <w:rPr>
          <w:rFonts w:ascii="Arial" w:hAnsi="Arial" w:cs="Arial"/>
          <w:sz w:val="22"/>
          <w:szCs w:val="22"/>
        </w:rPr>
        <w:t xml:space="preserve">nie mniejsza niż </w:t>
      </w:r>
      <w:r w:rsidR="00C67249" w:rsidRPr="00A533AE">
        <w:rPr>
          <w:rFonts w:ascii="Arial" w:hAnsi="Arial" w:cs="Arial"/>
          <w:sz w:val="22"/>
          <w:szCs w:val="22"/>
        </w:rPr>
        <w:sym w:font="Symbol" w:char="F0B1"/>
      </w:r>
      <w:r w:rsidR="003D5A86" w:rsidRPr="00491CE4">
        <w:rPr>
          <w:rFonts w:ascii="Arial" w:hAnsi="Arial" w:cs="Arial"/>
          <w:sz w:val="22"/>
          <w:szCs w:val="22"/>
        </w:rPr>
        <w:t xml:space="preserve"> 0,2%</w:t>
      </w:r>
      <w:r>
        <w:rPr>
          <w:rFonts w:ascii="Arial" w:hAnsi="Arial" w:cs="Arial"/>
          <w:sz w:val="22"/>
          <w:szCs w:val="22"/>
        </w:rPr>
        <w:t>.</w:t>
      </w:r>
    </w:p>
    <w:p w14:paraId="1212D910" w14:textId="77777777" w:rsidR="00491CE4" w:rsidRDefault="00491CE4" w:rsidP="00461418">
      <w:pPr>
        <w:numPr>
          <w:ilvl w:val="0"/>
          <w:numId w:val="38"/>
        </w:numPr>
        <w:jc w:val="both"/>
        <w:rPr>
          <w:rFonts w:ascii="Arial" w:hAnsi="Arial" w:cs="Arial"/>
          <w:sz w:val="22"/>
          <w:szCs w:val="22"/>
        </w:rPr>
      </w:pPr>
      <w:r>
        <w:rPr>
          <w:rFonts w:ascii="Arial" w:hAnsi="Arial" w:cs="Arial"/>
          <w:sz w:val="22"/>
          <w:szCs w:val="22"/>
        </w:rPr>
        <w:t>P</w:t>
      </w:r>
      <w:r w:rsidR="00C67249" w:rsidRPr="00491CE4">
        <w:rPr>
          <w:rFonts w:ascii="Arial" w:hAnsi="Arial" w:cs="Arial"/>
          <w:sz w:val="22"/>
          <w:szCs w:val="22"/>
        </w:rPr>
        <w:t xml:space="preserve">rzetworniki temperatury </w:t>
      </w:r>
      <w:r w:rsidR="003D5A86" w:rsidRPr="00491CE4">
        <w:rPr>
          <w:rFonts w:ascii="Arial" w:hAnsi="Arial" w:cs="Arial"/>
          <w:sz w:val="22"/>
          <w:szCs w:val="22"/>
        </w:rPr>
        <w:t>muszą</w:t>
      </w:r>
      <w:r w:rsidR="00C67249" w:rsidRPr="00491CE4">
        <w:rPr>
          <w:rFonts w:ascii="Arial" w:hAnsi="Arial" w:cs="Arial"/>
          <w:sz w:val="22"/>
          <w:szCs w:val="22"/>
        </w:rPr>
        <w:t xml:space="preserve"> być inteligentne typu Smart wyposażone w protokół HART</w:t>
      </w:r>
      <w:r>
        <w:rPr>
          <w:rFonts w:ascii="Arial" w:hAnsi="Arial" w:cs="Arial"/>
          <w:sz w:val="22"/>
          <w:szCs w:val="22"/>
        </w:rPr>
        <w:t>.</w:t>
      </w:r>
    </w:p>
    <w:p w14:paraId="781E0211" w14:textId="77777777" w:rsidR="00491CE4" w:rsidRDefault="00491CE4" w:rsidP="00461418">
      <w:pPr>
        <w:numPr>
          <w:ilvl w:val="0"/>
          <w:numId w:val="38"/>
        </w:numPr>
        <w:jc w:val="both"/>
        <w:rPr>
          <w:rFonts w:ascii="Arial" w:hAnsi="Arial" w:cs="Arial"/>
          <w:sz w:val="22"/>
          <w:szCs w:val="22"/>
        </w:rPr>
      </w:pPr>
      <w:r>
        <w:rPr>
          <w:rFonts w:ascii="Arial" w:hAnsi="Arial" w:cs="Arial"/>
          <w:sz w:val="22"/>
          <w:szCs w:val="22"/>
        </w:rPr>
        <w:t>P</w:t>
      </w:r>
      <w:r w:rsidR="00C67249" w:rsidRPr="00491CE4">
        <w:rPr>
          <w:rFonts w:ascii="Arial" w:hAnsi="Arial" w:cs="Arial"/>
          <w:sz w:val="22"/>
          <w:szCs w:val="22"/>
        </w:rPr>
        <w:t xml:space="preserve">rzetworniki </w:t>
      </w:r>
      <w:r w:rsidR="003D5A86" w:rsidRPr="00491CE4">
        <w:rPr>
          <w:rFonts w:ascii="Arial" w:hAnsi="Arial" w:cs="Arial"/>
          <w:sz w:val="22"/>
          <w:szCs w:val="22"/>
        </w:rPr>
        <w:t>muszą</w:t>
      </w:r>
      <w:r w:rsidR="00C67249" w:rsidRPr="00491CE4">
        <w:rPr>
          <w:rFonts w:ascii="Arial" w:hAnsi="Arial" w:cs="Arial"/>
          <w:sz w:val="22"/>
          <w:szCs w:val="22"/>
        </w:rPr>
        <w:t xml:space="preserve"> być w wykonaniu iskrobezpiecznym</w:t>
      </w:r>
      <w:r>
        <w:rPr>
          <w:rFonts w:ascii="Arial" w:hAnsi="Arial" w:cs="Arial"/>
          <w:sz w:val="22"/>
          <w:szCs w:val="22"/>
        </w:rPr>
        <w:t xml:space="preserve"> </w:t>
      </w:r>
      <w:r w:rsidR="00C67249" w:rsidRPr="00491CE4">
        <w:rPr>
          <w:rFonts w:ascii="Arial" w:hAnsi="Arial" w:cs="Arial"/>
          <w:sz w:val="22"/>
          <w:szCs w:val="22"/>
        </w:rPr>
        <w:t>lub ognioszczelnym</w:t>
      </w:r>
      <w:r>
        <w:rPr>
          <w:rFonts w:ascii="Arial" w:hAnsi="Arial" w:cs="Arial"/>
          <w:sz w:val="22"/>
          <w:szCs w:val="22"/>
        </w:rPr>
        <w:t xml:space="preserve">. Wymagane </w:t>
      </w:r>
      <w:r w:rsidR="00C67249" w:rsidRPr="00491CE4">
        <w:rPr>
          <w:rFonts w:ascii="Arial" w:hAnsi="Arial" w:cs="Arial"/>
          <w:sz w:val="22"/>
          <w:szCs w:val="22"/>
        </w:rPr>
        <w:t>jest wykonanie iskrobezpieczne</w:t>
      </w:r>
      <w:r w:rsidR="003D5A86" w:rsidRPr="00491CE4">
        <w:rPr>
          <w:rFonts w:ascii="Arial" w:hAnsi="Arial" w:cs="Arial"/>
          <w:sz w:val="22"/>
          <w:szCs w:val="22"/>
        </w:rPr>
        <w:t xml:space="preserve"> Ex i</w:t>
      </w:r>
      <w:r w:rsidR="00C67249" w:rsidRPr="00491CE4">
        <w:rPr>
          <w:rFonts w:ascii="Arial" w:hAnsi="Arial" w:cs="Arial"/>
          <w:sz w:val="22"/>
          <w:szCs w:val="22"/>
        </w:rPr>
        <w:t xml:space="preserve">  w  przypadku  podłączenia  do  DCS  </w:t>
      </w:r>
      <w:r w:rsidR="003D5A86" w:rsidRPr="00491CE4">
        <w:rPr>
          <w:rFonts w:ascii="Arial" w:hAnsi="Arial" w:cs="Arial"/>
          <w:sz w:val="22"/>
          <w:szCs w:val="22"/>
        </w:rPr>
        <w:t>i</w:t>
      </w:r>
      <w:r w:rsidR="00C67249" w:rsidRPr="00491CE4">
        <w:rPr>
          <w:rFonts w:ascii="Arial" w:hAnsi="Arial" w:cs="Arial"/>
          <w:sz w:val="22"/>
          <w:szCs w:val="22"/>
        </w:rPr>
        <w:t xml:space="preserve">  wykonanie  ognioszczelne  E</w:t>
      </w:r>
      <w:r w:rsidR="000B608C" w:rsidRPr="00491CE4">
        <w:rPr>
          <w:rFonts w:ascii="Arial" w:hAnsi="Arial" w:cs="Arial"/>
          <w:sz w:val="22"/>
          <w:szCs w:val="22"/>
        </w:rPr>
        <w:t>x</w:t>
      </w:r>
      <w:r w:rsidR="00A00288" w:rsidRPr="00491CE4">
        <w:rPr>
          <w:rFonts w:ascii="Arial" w:hAnsi="Arial" w:cs="Arial"/>
          <w:sz w:val="22"/>
          <w:szCs w:val="22"/>
        </w:rPr>
        <w:t xml:space="preserve"> </w:t>
      </w:r>
      <w:r w:rsidR="000B608C" w:rsidRPr="00491CE4">
        <w:rPr>
          <w:rFonts w:ascii="Arial" w:hAnsi="Arial" w:cs="Arial"/>
          <w:sz w:val="22"/>
          <w:szCs w:val="22"/>
        </w:rPr>
        <w:t>d</w:t>
      </w:r>
      <w:r w:rsidR="00C67249" w:rsidRPr="00491CE4">
        <w:rPr>
          <w:rFonts w:ascii="Arial" w:hAnsi="Arial" w:cs="Arial"/>
          <w:sz w:val="22"/>
          <w:szCs w:val="22"/>
        </w:rPr>
        <w:t xml:space="preserve">  w  przypadku podłączenia  w  charakterze  inicjatora  do  sterownika  PLC  systemu  ESD</w:t>
      </w:r>
      <w:r>
        <w:rPr>
          <w:rFonts w:ascii="Arial" w:hAnsi="Arial" w:cs="Arial"/>
          <w:sz w:val="22"/>
          <w:szCs w:val="22"/>
        </w:rPr>
        <w:t>.</w:t>
      </w:r>
    </w:p>
    <w:p w14:paraId="32423C6A" w14:textId="77777777" w:rsidR="00FF67A7" w:rsidRDefault="00491CE4" w:rsidP="003D5A86">
      <w:pPr>
        <w:numPr>
          <w:ilvl w:val="0"/>
          <w:numId w:val="38"/>
        </w:numPr>
        <w:jc w:val="both"/>
        <w:rPr>
          <w:rFonts w:ascii="Arial" w:hAnsi="Arial" w:cs="Arial"/>
          <w:sz w:val="22"/>
          <w:szCs w:val="22"/>
        </w:rPr>
      </w:pPr>
      <w:r>
        <w:rPr>
          <w:rFonts w:ascii="Arial" w:hAnsi="Arial" w:cs="Arial"/>
          <w:sz w:val="22"/>
          <w:szCs w:val="22"/>
        </w:rPr>
        <w:t>P</w:t>
      </w:r>
      <w:r w:rsidR="00C67249" w:rsidRPr="00491CE4">
        <w:rPr>
          <w:rFonts w:ascii="Arial" w:hAnsi="Arial" w:cs="Arial"/>
          <w:sz w:val="22"/>
          <w:szCs w:val="22"/>
        </w:rPr>
        <w:t xml:space="preserve">rzetworniki </w:t>
      </w:r>
      <w:r w:rsidR="003D5A86" w:rsidRPr="00491CE4">
        <w:rPr>
          <w:rFonts w:ascii="Arial" w:hAnsi="Arial" w:cs="Arial"/>
          <w:sz w:val="22"/>
          <w:szCs w:val="22"/>
        </w:rPr>
        <w:t>muszą</w:t>
      </w:r>
      <w:r w:rsidR="00C67249" w:rsidRPr="00491CE4">
        <w:rPr>
          <w:rFonts w:ascii="Arial" w:hAnsi="Arial" w:cs="Arial"/>
          <w:sz w:val="22"/>
          <w:szCs w:val="22"/>
        </w:rPr>
        <w:t xml:space="preserve"> być montowane w głowicach czujników termometrycznych lub zlokalizowane w oddzielnej skrzynce ognioszczelnej, jeśli istnieje taka potrzeba</w:t>
      </w:r>
      <w:r w:rsidR="003D5A86" w:rsidRPr="00491CE4">
        <w:rPr>
          <w:rFonts w:ascii="Arial" w:hAnsi="Arial" w:cs="Arial"/>
          <w:sz w:val="22"/>
          <w:szCs w:val="22"/>
        </w:rPr>
        <w:t>, np. dla</w:t>
      </w:r>
      <w:r w:rsidR="00C67249" w:rsidRPr="00491CE4">
        <w:rPr>
          <w:rFonts w:ascii="Arial" w:hAnsi="Arial" w:cs="Arial"/>
          <w:sz w:val="22"/>
          <w:szCs w:val="22"/>
        </w:rPr>
        <w:t xml:space="preserve"> pomiar</w:t>
      </w:r>
      <w:r w:rsidR="003D5A86" w:rsidRPr="00491CE4">
        <w:rPr>
          <w:rFonts w:ascii="Arial" w:hAnsi="Arial" w:cs="Arial"/>
          <w:sz w:val="22"/>
          <w:szCs w:val="22"/>
        </w:rPr>
        <w:t>ów t</w:t>
      </w:r>
      <w:r w:rsidR="00C67249" w:rsidRPr="00491CE4">
        <w:rPr>
          <w:rFonts w:ascii="Arial" w:hAnsi="Arial" w:cs="Arial"/>
          <w:sz w:val="22"/>
          <w:szCs w:val="22"/>
        </w:rPr>
        <w:t>emperatury łożysk silnika elektrycznego</w:t>
      </w:r>
      <w:r w:rsidR="003D5A86" w:rsidRPr="00491CE4">
        <w:rPr>
          <w:rFonts w:ascii="Arial" w:hAnsi="Arial" w:cs="Arial"/>
          <w:sz w:val="22"/>
          <w:szCs w:val="22"/>
        </w:rPr>
        <w:t>.</w:t>
      </w:r>
    </w:p>
    <w:p w14:paraId="32147A43" w14:textId="77777777" w:rsidR="00461A69" w:rsidRPr="003D5A86" w:rsidRDefault="00461A69" w:rsidP="003D5A86">
      <w:pPr>
        <w:ind w:left="1843"/>
        <w:jc w:val="both"/>
        <w:rPr>
          <w:rFonts w:ascii="Arial" w:hAnsi="Arial" w:cs="Arial"/>
          <w:sz w:val="22"/>
          <w:szCs w:val="22"/>
        </w:rPr>
      </w:pPr>
    </w:p>
    <w:p w14:paraId="56A32851" w14:textId="77777777" w:rsidR="00F86CD3" w:rsidRPr="00633218" w:rsidRDefault="003E2D95" w:rsidP="00633218">
      <w:pPr>
        <w:pStyle w:val="Nagwek1"/>
        <w:numPr>
          <w:ilvl w:val="2"/>
          <w:numId w:val="1"/>
        </w:numPr>
        <w:tabs>
          <w:tab w:val="clear" w:pos="1440"/>
          <w:tab w:val="num" w:pos="709"/>
        </w:tabs>
        <w:ind w:left="709" w:hanging="709"/>
        <w:jc w:val="both"/>
        <w:rPr>
          <w:rFonts w:cs="Arial"/>
          <w:szCs w:val="22"/>
        </w:rPr>
      </w:pPr>
      <w:bookmarkStart w:id="46" w:name="_Toc475077785"/>
      <w:r w:rsidRPr="00633218">
        <w:rPr>
          <w:rFonts w:cs="Arial"/>
          <w:szCs w:val="22"/>
        </w:rPr>
        <w:t>Analizatory</w:t>
      </w:r>
      <w:bookmarkEnd w:id="46"/>
    </w:p>
    <w:p w14:paraId="4C4E8C4F" w14:textId="77777777" w:rsidR="00F93041" w:rsidRPr="00534DA0" w:rsidRDefault="00F93041" w:rsidP="00F93041"/>
    <w:p w14:paraId="7C698737" w14:textId="77777777" w:rsidR="00F86CD3" w:rsidRDefault="003E2D95" w:rsidP="00CA48EC">
      <w:pPr>
        <w:pStyle w:val="Nagwek1"/>
        <w:numPr>
          <w:ilvl w:val="3"/>
          <w:numId w:val="1"/>
        </w:numPr>
        <w:tabs>
          <w:tab w:val="clear" w:pos="2160"/>
          <w:tab w:val="num" w:pos="851"/>
        </w:tabs>
        <w:ind w:left="851" w:hanging="851"/>
      </w:pPr>
      <w:bookmarkStart w:id="47" w:name="_Toc475077786"/>
      <w:r>
        <w:t>Rodzaje analizatorów</w:t>
      </w:r>
      <w:bookmarkEnd w:id="47"/>
    </w:p>
    <w:p w14:paraId="777544FC" w14:textId="77777777" w:rsidR="00D67FF5" w:rsidRPr="00D67FF5" w:rsidRDefault="00D67FF5" w:rsidP="00D67FF5"/>
    <w:p w14:paraId="68E46910" w14:textId="77777777" w:rsidR="00D67FF5" w:rsidRPr="004B2172" w:rsidRDefault="00D67FF5" w:rsidP="00491CE4">
      <w:pPr>
        <w:rPr>
          <w:rFonts w:ascii="Arial" w:hAnsi="Arial" w:cs="Arial"/>
          <w:sz w:val="22"/>
          <w:szCs w:val="22"/>
        </w:rPr>
      </w:pPr>
      <w:r w:rsidRPr="004B2172">
        <w:rPr>
          <w:rFonts w:ascii="Arial" w:hAnsi="Arial" w:cs="Arial"/>
          <w:sz w:val="22"/>
          <w:szCs w:val="22"/>
        </w:rPr>
        <w:t>Przewiduje si</w:t>
      </w:r>
      <w:r w:rsidR="00471F7A">
        <w:rPr>
          <w:rFonts w:ascii="Arial" w:hAnsi="Arial" w:cs="Arial"/>
          <w:sz w:val="22"/>
          <w:szCs w:val="22"/>
        </w:rPr>
        <w:t xml:space="preserve">ę </w:t>
      </w:r>
      <w:r w:rsidRPr="004B2172">
        <w:rPr>
          <w:rFonts w:ascii="Arial" w:hAnsi="Arial" w:cs="Arial"/>
          <w:sz w:val="22"/>
          <w:szCs w:val="22"/>
        </w:rPr>
        <w:t>stosowanie na</w:t>
      </w:r>
      <w:r>
        <w:rPr>
          <w:rFonts w:ascii="Arial" w:hAnsi="Arial" w:cs="Arial"/>
          <w:sz w:val="22"/>
          <w:szCs w:val="22"/>
        </w:rPr>
        <w:t>stępujących analizatorów:</w:t>
      </w:r>
    </w:p>
    <w:p w14:paraId="1D9F6BD9" w14:textId="77777777" w:rsidR="00491CE4" w:rsidRDefault="00D67FF5" w:rsidP="00461418">
      <w:pPr>
        <w:numPr>
          <w:ilvl w:val="0"/>
          <w:numId w:val="39"/>
        </w:numPr>
        <w:rPr>
          <w:rFonts w:ascii="Arial" w:hAnsi="Arial" w:cs="Arial"/>
          <w:sz w:val="22"/>
          <w:szCs w:val="22"/>
        </w:rPr>
      </w:pPr>
      <w:r>
        <w:rPr>
          <w:rFonts w:ascii="Arial" w:hAnsi="Arial" w:cs="Arial"/>
          <w:sz w:val="22"/>
          <w:szCs w:val="22"/>
        </w:rPr>
        <w:t>próbki ciekłej (podział ze względu na mierzony parametr</w:t>
      </w:r>
      <w:r w:rsidR="004A6F95">
        <w:rPr>
          <w:rFonts w:ascii="Arial" w:hAnsi="Arial" w:cs="Arial"/>
          <w:sz w:val="22"/>
          <w:szCs w:val="22"/>
        </w:rPr>
        <w:t>)</w:t>
      </w:r>
      <w:r w:rsidR="00491CE4">
        <w:rPr>
          <w:rFonts w:ascii="Arial" w:hAnsi="Arial" w:cs="Arial"/>
          <w:sz w:val="22"/>
          <w:szCs w:val="22"/>
        </w:rPr>
        <w:t>:</w:t>
      </w:r>
    </w:p>
    <w:p w14:paraId="07F91FEE" w14:textId="77777777" w:rsidR="00491CE4" w:rsidRDefault="003441A5" w:rsidP="00461418">
      <w:pPr>
        <w:numPr>
          <w:ilvl w:val="1"/>
          <w:numId w:val="39"/>
        </w:numPr>
        <w:rPr>
          <w:rFonts w:ascii="Arial" w:hAnsi="Arial" w:cs="Arial"/>
          <w:sz w:val="22"/>
          <w:szCs w:val="22"/>
        </w:rPr>
      </w:pPr>
      <w:r>
        <w:rPr>
          <w:rFonts w:ascii="Arial" w:hAnsi="Arial" w:cs="Arial"/>
          <w:sz w:val="22"/>
          <w:szCs w:val="22"/>
        </w:rPr>
        <w:t>konduktometr</w:t>
      </w:r>
      <w:r w:rsidR="0048652F" w:rsidRPr="00491CE4">
        <w:rPr>
          <w:rFonts w:ascii="Arial" w:hAnsi="Arial" w:cs="Arial"/>
          <w:sz w:val="22"/>
          <w:szCs w:val="22"/>
        </w:rPr>
        <w:t>,</w:t>
      </w:r>
    </w:p>
    <w:p w14:paraId="7B4A947F" w14:textId="77777777" w:rsidR="00491CE4" w:rsidRDefault="003441A5" w:rsidP="00461418">
      <w:pPr>
        <w:numPr>
          <w:ilvl w:val="1"/>
          <w:numId w:val="39"/>
        </w:numPr>
        <w:rPr>
          <w:rFonts w:ascii="Arial" w:hAnsi="Arial" w:cs="Arial"/>
          <w:sz w:val="22"/>
          <w:szCs w:val="22"/>
        </w:rPr>
      </w:pPr>
      <w:r>
        <w:rPr>
          <w:rFonts w:ascii="Arial" w:hAnsi="Arial" w:cs="Arial"/>
          <w:sz w:val="22"/>
          <w:szCs w:val="22"/>
        </w:rPr>
        <w:t>pH-metr</w:t>
      </w:r>
      <w:r w:rsidR="0048652F" w:rsidRPr="00491CE4">
        <w:rPr>
          <w:rFonts w:ascii="Arial" w:hAnsi="Arial" w:cs="Arial"/>
          <w:sz w:val="22"/>
          <w:szCs w:val="22"/>
        </w:rPr>
        <w:t>,</w:t>
      </w:r>
    </w:p>
    <w:p w14:paraId="772FBE53" w14:textId="77777777" w:rsidR="00491CE4" w:rsidRDefault="00D67FF5" w:rsidP="00461418">
      <w:pPr>
        <w:numPr>
          <w:ilvl w:val="1"/>
          <w:numId w:val="39"/>
        </w:numPr>
        <w:rPr>
          <w:rFonts w:ascii="Arial" w:hAnsi="Arial" w:cs="Arial"/>
          <w:sz w:val="22"/>
          <w:szCs w:val="22"/>
        </w:rPr>
      </w:pPr>
      <w:r w:rsidRPr="00491CE4">
        <w:rPr>
          <w:rFonts w:ascii="Arial" w:hAnsi="Arial" w:cs="Arial"/>
          <w:sz w:val="22"/>
          <w:szCs w:val="22"/>
        </w:rPr>
        <w:t>potencjału redox</w:t>
      </w:r>
      <w:r w:rsidR="0048652F" w:rsidRPr="00491CE4">
        <w:rPr>
          <w:rFonts w:ascii="Arial" w:hAnsi="Arial" w:cs="Arial"/>
          <w:sz w:val="22"/>
          <w:szCs w:val="22"/>
        </w:rPr>
        <w:t>,</w:t>
      </w:r>
    </w:p>
    <w:p w14:paraId="7DA56F75" w14:textId="77777777" w:rsidR="00491CE4" w:rsidRDefault="00D67FF5" w:rsidP="00461418">
      <w:pPr>
        <w:numPr>
          <w:ilvl w:val="1"/>
          <w:numId w:val="39"/>
        </w:numPr>
        <w:rPr>
          <w:rFonts w:ascii="Arial" w:hAnsi="Arial" w:cs="Arial"/>
          <w:sz w:val="22"/>
          <w:szCs w:val="22"/>
        </w:rPr>
      </w:pPr>
      <w:r w:rsidRPr="00491CE4">
        <w:rPr>
          <w:rFonts w:ascii="Arial" w:hAnsi="Arial" w:cs="Arial"/>
          <w:sz w:val="22"/>
          <w:szCs w:val="22"/>
        </w:rPr>
        <w:t>tlenu rozpuszczonego</w:t>
      </w:r>
      <w:r w:rsidR="0048652F" w:rsidRPr="00491CE4">
        <w:rPr>
          <w:rFonts w:ascii="Arial" w:hAnsi="Arial" w:cs="Arial"/>
          <w:sz w:val="22"/>
          <w:szCs w:val="22"/>
        </w:rPr>
        <w:t>,</w:t>
      </w:r>
    </w:p>
    <w:p w14:paraId="4EB1DEB4" w14:textId="77777777" w:rsidR="00491CE4" w:rsidRDefault="00D67FF5" w:rsidP="00461418">
      <w:pPr>
        <w:numPr>
          <w:ilvl w:val="1"/>
          <w:numId w:val="39"/>
        </w:numPr>
        <w:rPr>
          <w:rFonts w:ascii="Arial" w:hAnsi="Arial" w:cs="Arial"/>
          <w:sz w:val="22"/>
          <w:szCs w:val="22"/>
        </w:rPr>
      </w:pPr>
      <w:r w:rsidRPr="00491CE4">
        <w:rPr>
          <w:rFonts w:ascii="Arial" w:hAnsi="Arial" w:cs="Arial"/>
          <w:sz w:val="22"/>
          <w:szCs w:val="22"/>
        </w:rPr>
        <w:t>krzemionki</w:t>
      </w:r>
      <w:r w:rsidR="0048652F" w:rsidRPr="00491CE4">
        <w:rPr>
          <w:rFonts w:ascii="Arial" w:hAnsi="Arial" w:cs="Arial"/>
          <w:sz w:val="22"/>
          <w:szCs w:val="22"/>
        </w:rPr>
        <w:t>,</w:t>
      </w:r>
    </w:p>
    <w:p w14:paraId="18B97B55" w14:textId="77777777" w:rsidR="00491CE4" w:rsidRDefault="00D67FF5" w:rsidP="00461418">
      <w:pPr>
        <w:numPr>
          <w:ilvl w:val="1"/>
          <w:numId w:val="39"/>
        </w:numPr>
        <w:rPr>
          <w:rFonts w:ascii="Arial" w:hAnsi="Arial" w:cs="Arial"/>
          <w:sz w:val="22"/>
          <w:szCs w:val="22"/>
        </w:rPr>
      </w:pPr>
      <w:r w:rsidRPr="00491CE4">
        <w:rPr>
          <w:rFonts w:ascii="Arial" w:hAnsi="Arial" w:cs="Arial"/>
          <w:sz w:val="22"/>
          <w:szCs w:val="22"/>
        </w:rPr>
        <w:t>jonów sodu</w:t>
      </w:r>
      <w:r w:rsidR="00491CE4">
        <w:rPr>
          <w:rFonts w:ascii="Arial" w:hAnsi="Arial" w:cs="Arial"/>
          <w:sz w:val="22"/>
          <w:szCs w:val="22"/>
        </w:rPr>
        <w:t>,</w:t>
      </w:r>
    </w:p>
    <w:p w14:paraId="1EBD1A7D" w14:textId="77777777" w:rsidR="00491CE4" w:rsidRDefault="003441A5" w:rsidP="00461418">
      <w:pPr>
        <w:numPr>
          <w:ilvl w:val="1"/>
          <w:numId w:val="39"/>
        </w:numPr>
        <w:rPr>
          <w:rFonts w:ascii="Arial" w:hAnsi="Arial" w:cs="Arial"/>
          <w:sz w:val="22"/>
          <w:szCs w:val="22"/>
        </w:rPr>
      </w:pPr>
      <w:r>
        <w:rPr>
          <w:rFonts w:ascii="Arial" w:hAnsi="Arial" w:cs="Arial"/>
          <w:sz w:val="22"/>
          <w:szCs w:val="22"/>
        </w:rPr>
        <w:t>gęstościomierz</w:t>
      </w:r>
      <w:r w:rsidR="0048652F" w:rsidRPr="00491CE4">
        <w:rPr>
          <w:rFonts w:ascii="Arial" w:hAnsi="Arial" w:cs="Arial"/>
          <w:sz w:val="22"/>
          <w:szCs w:val="22"/>
        </w:rPr>
        <w:t>,</w:t>
      </w:r>
    </w:p>
    <w:p w14:paraId="57ADE023" w14:textId="77777777" w:rsidR="00491CE4" w:rsidRDefault="003441A5" w:rsidP="00461418">
      <w:pPr>
        <w:numPr>
          <w:ilvl w:val="1"/>
          <w:numId w:val="39"/>
        </w:numPr>
        <w:rPr>
          <w:rFonts w:ascii="Arial" w:hAnsi="Arial" w:cs="Arial"/>
          <w:sz w:val="22"/>
          <w:szCs w:val="22"/>
        </w:rPr>
      </w:pPr>
      <w:r>
        <w:rPr>
          <w:rFonts w:ascii="Arial" w:hAnsi="Arial" w:cs="Arial"/>
          <w:sz w:val="22"/>
          <w:szCs w:val="22"/>
        </w:rPr>
        <w:t>mętnościomierz</w:t>
      </w:r>
      <w:r w:rsidR="0048652F" w:rsidRPr="00491CE4">
        <w:rPr>
          <w:rFonts w:ascii="Arial" w:hAnsi="Arial" w:cs="Arial"/>
          <w:sz w:val="22"/>
          <w:szCs w:val="22"/>
        </w:rPr>
        <w:t>,</w:t>
      </w:r>
    </w:p>
    <w:p w14:paraId="447C776E" w14:textId="77777777" w:rsidR="00491CE4" w:rsidRDefault="00D67FF5" w:rsidP="00461418">
      <w:pPr>
        <w:numPr>
          <w:ilvl w:val="1"/>
          <w:numId w:val="39"/>
        </w:numPr>
        <w:rPr>
          <w:rFonts w:ascii="Arial" w:hAnsi="Arial" w:cs="Arial"/>
          <w:sz w:val="22"/>
          <w:szCs w:val="22"/>
        </w:rPr>
      </w:pPr>
      <w:r w:rsidRPr="00491CE4">
        <w:rPr>
          <w:rFonts w:ascii="Arial" w:hAnsi="Arial" w:cs="Arial"/>
          <w:sz w:val="22"/>
          <w:szCs w:val="22"/>
        </w:rPr>
        <w:t>chlorków</w:t>
      </w:r>
      <w:r w:rsidR="0048652F" w:rsidRPr="00491CE4">
        <w:rPr>
          <w:rFonts w:ascii="Arial" w:hAnsi="Arial" w:cs="Arial"/>
          <w:sz w:val="22"/>
          <w:szCs w:val="22"/>
        </w:rPr>
        <w:t>,</w:t>
      </w:r>
    </w:p>
    <w:p w14:paraId="75FE9332" w14:textId="77777777" w:rsidR="00491CE4" w:rsidRDefault="00D67FF5" w:rsidP="00461418">
      <w:pPr>
        <w:numPr>
          <w:ilvl w:val="1"/>
          <w:numId w:val="39"/>
        </w:numPr>
        <w:rPr>
          <w:rFonts w:ascii="Arial" w:hAnsi="Arial" w:cs="Arial"/>
          <w:sz w:val="22"/>
          <w:szCs w:val="22"/>
        </w:rPr>
      </w:pPr>
      <w:r w:rsidRPr="00491CE4">
        <w:rPr>
          <w:rFonts w:ascii="Arial" w:hAnsi="Arial" w:cs="Arial"/>
          <w:sz w:val="22"/>
          <w:szCs w:val="22"/>
        </w:rPr>
        <w:t>TOC</w:t>
      </w:r>
      <w:r w:rsidR="0048652F" w:rsidRPr="00491CE4">
        <w:rPr>
          <w:rFonts w:ascii="Arial" w:hAnsi="Arial" w:cs="Arial"/>
          <w:sz w:val="22"/>
          <w:szCs w:val="22"/>
        </w:rPr>
        <w:t>,</w:t>
      </w:r>
    </w:p>
    <w:p w14:paraId="4261D602" w14:textId="77777777" w:rsidR="00D67FF5" w:rsidRPr="00491CE4" w:rsidRDefault="00D67FF5" w:rsidP="00461418">
      <w:pPr>
        <w:numPr>
          <w:ilvl w:val="1"/>
          <w:numId w:val="39"/>
        </w:numPr>
        <w:rPr>
          <w:rFonts w:ascii="Arial" w:hAnsi="Arial" w:cs="Arial"/>
          <w:sz w:val="22"/>
          <w:szCs w:val="22"/>
        </w:rPr>
      </w:pPr>
      <w:r w:rsidRPr="00491CE4">
        <w:rPr>
          <w:rFonts w:ascii="Arial" w:hAnsi="Arial" w:cs="Arial"/>
          <w:sz w:val="22"/>
          <w:szCs w:val="22"/>
        </w:rPr>
        <w:t>inne w zależności od wymagań procesowych</w:t>
      </w:r>
      <w:r w:rsidR="0048652F" w:rsidRPr="00491CE4">
        <w:rPr>
          <w:rFonts w:ascii="Arial" w:hAnsi="Arial" w:cs="Arial"/>
          <w:sz w:val="22"/>
          <w:szCs w:val="22"/>
        </w:rPr>
        <w:t>,</w:t>
      </w:r>
    </w:p>
    <w:p w14:paraId="3E5BD37B" w14:textId="77777777" w:rsidR="00583A85" w:rsidRDefault="00D67FF5" w:rsidP="00461418">
      <w:pPr>
        <w:numPr>
          <w:ilvl w:val="0"/>
          <w:numId w:val="39"/>
        </w:numPr>
        <w:rPr>
          <w:rFonts w:ascii="Arial" w:hAnsi="Arial" w:cs="Arial"/>
          <w:sz w:val="22"/>
          <w:szCs w:val="22"/>
        </w:rPr>
      </w:pPr>
      <w:r>
        <w:rPr>
          <w:rFonts w:ascii="Arial" w:hAnsi="Arial" w:cs="Arial"/>
          <w:sz w:val="22"/>
          <w:szCs w:val="22"/>
        </w:rPr>
        <w:t>próbki gazowej (podział ze względu na metodę pomiaru)</w:t>
      </w:r>
      <w:r w:rsidR="00583A85">
        <w:rPr>
          <w:rFonts w:ascii="Arial" w:hAnsi="Arial" w:cs="Arial"/>
          <w:sz w:val="22"/>
          <w:szCs w:val="22"/>
        </w:rPr>
        <w:t>:</w:t>
      </w:r>
    </w:p>
    <w:p w14:paraId="63CCFDD5" w14:textId="77777777" w:rsidR="00583A85" w:rsidRDefault="003441A5" w:rsidP="00461418">
      <w:pPr>
        <w:numPr>
          <w:ilvl w:val="1"/>
          <w:numId w:val="39"/>
        </w:numPr>
        <w:rPr>
          <w:rFonts w:ascii="Arial" w:hAnsi="Arial" w:cs="Arial"/>
          <w:sz w:val="22"/>
          <w:szCs w:val="22"/>
        </w:rPr>
      </w:pPr>
      <w:r>
        <w:rPr>
          <w:rFonts w:ascii="Arial" w:hAnsi="Arial" w:cs="Arial"/>
          <w:sz w:val="22"/>
          <w:szCs w:val="22"/>
        </w:rPr>
        <w:t>chromatograf</w:t>
      </w:r>
      <w:r w:rsidR="0048652F" w:rsidRPr="00583A85">
        <w:rPr>
          <w:rFonts w:ascii="Arial" w:hAnsi="Arial" w:cs="Arial"/>
          <w:sz w:val="22"/>
          <w:szCs w:val="22"/>
        </w:rPr>
        <w:t>,</w:t>
      </w:r>
    </w:p>
    <w:p w14:paraId="4A32C0A6" w14:textId="77777777" w:rsidR="00583A85" w:rsidRDefault="003441A5" w:rsidP="00461418">
      <w:pPr>
        <w:numPr>
          <w:ilvl w:val="1"/>
          <w:numId w:val="39"/>
        </w:numPr>
        <w:rPr>
          <w:rFonts w:ascii="Arial" w:hAnsi="Arial" w:cs="Arial"/>
          <w:sz w:val="22"/>
          <w:szCs w:val="22"/>
        </w:rPr>
      </w:pPr>
      <w:r>
        <w:rPr>
          <w:rFonts w:ascii="Arial" w:hAnsi="Arial" w:cs="Arial"/>
          <w:sz w:val="22"/>
          <w:szCs w:val="22"/>
        </w:rPr>
        <w:t>fotometr</w:t>
      </w:r>
      <w:r w:rsidR="00583A85">
        <w:rPr>
          <w:rFonts w:ascii="Arial" w:hAnsi="Arial" w:cs="Arial"/>
          <w:sz w:val="22"/>
          <w:szCs w:val="22"/>
        </w:rPr>
        <w:t>:</w:t>
      </w:r>
    </w:p>
    <w:p w14:paraId="18158C34" w14:textId="77777777" w:rsidR="00583A85" w:rsidRDefault="00D67FF5" w:rsidP="00461418">
      <w:pPr>
        <w:numPr>
          <w:ilvl w:val="2"/>
          <w:numId w:val="39"/>
        </w:numPr>
        <w:rPr>
          <w:rFonts w:ascii="Arial" w:hAnsi="Arial" w:cs="Arial"/>
          <w:sz w:val="22"/>
          <w:szCs w:val="22"/>
        </w:rPr>
      </w:pPr>
      <w:r w:rsidRPr="00583A85">
        <w:rPr>
          <w:rFonts w:ascii="Arial" w:hAnsi="Arial" w:cs="Arial"/>
          <w:sz w:val="22"/>
          <w:szCs w:val="22"/>
        </w:rPr>
        <w:t>w nadfiolecie UV</w:t>
      </w:r>
      <w:r w:rsidR="0048652F" w:rsidRPr="00583A85">
        <w:rPr>
          <w:rFonts w:ascii="Arial" w:hAnsi="Arial" w:cs="Arial"/>
          <w:sz w:val="22"/>
          <w:szCs w:val="22"/>
        </w:rPr>
        <w:t>,</w:t>
      </w:r>
    </w:p>
    <w:p w14:paraId="0DB06FF3" w14:textId="77777777" w:rsidR="00583A85" w:rsidRDefault="00D67FF5" w:rsidP="00461418">
      <w:pPr>
        <w:numPr>
          <w:ilvl w:val="2"/>
          <w:numId w:val="39"/>
        </w:numPr>
        <w:rPr>
          <w:rFonts w:ascii="Arial" w:hAnsi="Arial" w:cs="Arial"/>
          <w:sz w:val="22"/>
          <w:szCs w:val="22"/>
        </w:rPr>
      </w:pPr>
      <w:r w:rsidRPr="00583A85">
        <w:rPr>
          <w:rFonts w:ascii="Arial" w:hAnsi="Arial" w:cs="Arial"/>
          <w:sz w:val="22"/>
          <w:szCs w:val="22"/>
        </w:rPr>
        <w:t>w świetle widzialnym VIS</w:t>
      </w:r>
      <w:r w:rsidR="0048652F" w:rsidRPr="00583A85">
        <w:rPr>
          <w:rFonts w:ascii="Arial" w:hAnsi="Arial" w:cs="Arial"/>
          <w:sz w:val="22"/>
          <w:szCs w:val="22"/>
        </w:rPr>
        <w:t>,</w:t>
      </w:r>
    </w:p>
    <w:p w14:paraId="44C37493" w14:textId="77777777" w:rsidR="00583A85" w:rsidRDefault="00D67FF5" w:rsidP="00461418">
      <w:pPr>
        <w:numPr>
          <w:ilvl w:val="2"/>
          <w:numId w:val="39"/>
        </w:numPr>
        <w:rPr>
          <w:rFonts w:ascii="Arial" w:hAnsi="Arial" w:cs="Arial"/>
          <w:sz w:val="22"/>
          <w:szCs w:val="22"/>
        </w:rPr>
      </w:pPr>
      <w:r w:rsidRPr="00583A85">
        <w:rPr>
          <w:rFonts w:ascii="Arial" w:hAnsi="Arial" w:cs="Arial"/>
          <w:sz w:val="22"/>
          <w:szCs w:val="22"/>
        </w:rPr>
        <w:t>w podczerwieni IR</w:t>
      </w:r>
      <w:r w:rsidR="0048652F" w:rsidRPr="00583A85">
        <w:rPr>
          <w:rFonts w:ascii="Arial" w:hAnsi="Arial" w:cs="Arial"/>
          <w:sz w:val="22"/>
          <w:szCs w:val="22"/>
        </w:rPr>
        <w:t>,</w:t>
      </w:r>
    </w:p>
    <w:p w14:paraId="195C0731" w14:textId="77777777" w:rsidR="00D67FF5" w:rsidRPr="00583A85" w:rsidRDefault="00D67FF5" w:rsidP="00461418">
      <w:pPr>
        <w:numPr>
          <w:ilvl w:val="2"/>
          <w:numId w:val="39"/>
        </w:numPr>
        <w:rPr>
          <w:rFonts w:ascii="Arial" w:hAnsi="Arial" w:cs="Arial"/>
          <w:sz w:val="22"/>
          <w:szCs w:val="22"/>
        </w:rPr>
      </w:pPr>
      <w:r w:rsidRPr="00583A85">
        <w:rPr>
          <w:rFonts w:ascii="Arial" w:hAnsi="Arial" w:cs="Arial"/>
          <w:sz w:val="22"/>
          <w:szCs w:val="22"/>
        </w:rPr>
        <w:t>fluor</w:t>
      </w:r>
      <w:r w:rsidR="00D0241B" w:rsidRPr="00583A85">
        <w:rPr>
          <w:rFonts w:ascii="Arial" w:hAnsi="Arial" w:cs="Arial"/>
          <w:sz w:val="22"/>
          <w:szCs w:val="22"/>
        </w:rPr>
        <w:t>e</w:t>
      </w:r>
      <w:r w:rsidRPr="00583A85">
        <w:rPr>
          <w:rFonts w:ascii="Arial" w:hAnsi="Arial" w:cs="Arial"/>
          <w:sz w:val="22"/>
          <w:szCs w:val="22"/>
        </w:rPr>
        <w:t>scencja UV</w:t>
      </w:r>
      <w:r w:rsidR="0048652F" w:rsidRPr="00583A85">
        <w:rPr>
          <w:rFonts w:ascii="Arial" w:hAnsi="Arial" w:cs="Arial"/>
          <w:sz w:val="22"/>
          <w:szCs w:val="22"/>
        </w:rPr>
        <w:t>,</w:t>
      </w:r>
    </w:p>
    <w:p w14:paraId="7A8CA9D4" w14:textId="77777777" w:rsidR="00583A85" w:rsidRDefault="00D67FF5" w:rsidP="00461418">
      <w:pPr>
        <w:numPr>
          <w:ilvl w:val="0"/>
          <w:numId w:val="40"/>
        </w:numPr>
        <w:ind w:hanging="642"/>
        <w:rPr>
          <w:rFonts w:ascii="Arial" w:hAnsi="Arial" w:cs="Arial"/>
          <w:sz w:val="22"/>
          <w:szCs w:val="22"/>
        </w:rPr>
      </w:pPr>
      <w:r>
        <w:rPr>
          <w:rFonts w:ascii="Arial" w:hAnsi="Arial" w:cs="Arial"/>
          <w:sz w:val="22"/>
          <w:szCs w:val="22"/>
        </w:rPr>
        <w:lastRenderedPageBreak/>
        <w:t>FTIR (spektroskopia w podczerwieni z transformatą Fouriera)</w:t>
      </w:r>
      <w:r w:rsidR="0048652F">
        <w:rPr>
          <w:rFonts w:ascii="Arial" w:hAnsi="Arial" w:cs="Arial"/>
          <w:sz w:val="22"/>
          <w:szCs w:val="22"/>
        </w:rPr>
        <w:t>,</w:t>
      </w:r>
    </w:p>
    <w:p w14:paraId="015C31B7" w14:textId="77777777" w:rsidR="00583A85" w:rsidRDefault="0048652F" w:rsidP="00461418">
      <w:pPr>
        <w:numPr>
          <w:ilvl w:val="0"/>
          <w:numId w:val="40"/>
        </w:numPr>
        <w:ind w:hanging="642"/>
        <w:rPr>
          <w:rFonts w:ascii="Arial" w:hAnsi="Arial" w:cs="Arial"/>
          <w:sz w:val="22"/>
          <w:szCs w:val="22"/>
        </w:rPr>
      </w:pPr>
      <w:r w:rsidRPr="00583A85">
        <w:rPr>
          <w:rFonts w:ascii="Arial" w:hAnsi="Arial" w:cs="Arial"/>
          <w:sz w:val="22"/>
          <w:szCs w:val="22"/>
        </w:rPr>
        <w:t>l</w:t>
      </w:r>
      <w:r w:rsidR="003441A5">
        <w:rPr>
          <w:rFonts w:ascii="Arial" w:hAnsi="Arial" w:cs="Arial"/>
          <w:sz w:val="22"/>
          <w:szCs w:val="22"/>
        </w:rPr>
        <w:t>aserowy</w:t>
      </w:r>
      <w:r w:rsidRPr="00583A85">
        <w:rPr>
          <w:rFonts w:ascii="Arial" w:hAnsi="Arial" w:cs="Arial"/>
          <w:sz w:val="22"/>
          <w:szCs w:val="22"/>
        </w:rPr>
        <w:t>,</w:t>
      </w:r>
    </w:p>
    <w:p w14:paraId="48EBEB28" w14:textId="77777777" w:rsidR="00583A85" w:rsidRDefault="0048652F" w:rsidP="00461418">
      <w:pPr>
        <w:numPr>
          <w:ilvl w:val="0"/>
          <w:numId w:val="40"/>
        </w:numPr>
        <w:ind w:hanging="642"/>
        <w:rPr>
          <w:rFonts w:ascii="Arial" w:hAnsi="Arial" w:cs="Arial"/>
          <w:sz w:val="22"/>
          <w:szCs w:val="22"/>
        </w:rPr>
      </w:pPr>
      <w:r w:rsidRPr="00583A85">
        <w:rPr>
          <w:rFonts w:ascii="Arial" w:hAnsi="Arial" w:cs="Arial"/>
          <w:sz w:val="22"/>
          <w:szCs w:val="22"/>
        </w:rPr>
        <w:t>c</w:t>
      </w:r>
      <w:r w:rsidR="003441A5">
        <w:rPr>
          <w:rFonts w:ascii="Arial" w:hAnsi="Arial" w:cs="Arial"/>
          <w:sz w:val="22"/>
          <w:szCs w:val="22"/>
        </w:rPr>
        <w:t>hemiluminescencyjny</w:t>
      </w:r>
      <w:r w:rsidRPr="00583A85">
        <w:rPr>
          <w:rFonts w:ascii="Arial" w:hAnsi="Arial" w:cs="Arial"/>
          <w:sz w:val="22"/>
          <w:szCs w:val="22"/>
        </w:rPr>
        <w:t>,</w:t>
      </w:r>
    </w:p>
    <w:p w14:paraId="1DA947C8" w14:textId="77777777" w:rsidR="00583A85" w:rsidRDefault="003441A5" w:rsidP="00461418">
      <w:pPr>
        <w:numPr>
          <w:ilvl w:val="0"/>
          <w:numId w:val="40"/>
        </w:numPr>
        <w:ind w:hanging="642"/>
        <w:rPr>
          <w:rFonts w:ascii="Arial" w:hAnsi="Arial" w:cs="Arial"/>
          <w:sz w:val="22"/>
          <w:szCs w:val="22"/>
        </w:rPr>
      </w:pPr>
      <w:r>
        <w:rPr>
          <w:rFonts w:ascii="Arial" w:hAnsi="Arial" w:cs="Arial"/>
          <w:sz w:val="22"/>
          <w:szCs w:val="22"/>
        </w:rPr>
        <w:t>płomieniowo-jonizacyjny</w:t>
      </w:r>
      <w:r w:rsidR="0048652F" w:rsidRPr="00583A85">
        <w:rPr>
          <w:rFonts w:ascii="Arial" w:hAnsi="Arial" w:cs="Arial"/>
          <w:sz w:val="22"/>
          <w:szCs w:val="22"/>
        </w:rPr>
        <w:t>,</w:t>
      </w:r>
    </w:p>
    <w:p w14:paraId="02339854" w14:textId="77777777" w:rsidR="00583A85" w:rsidRDefault="00D67FF5" w:rsidP="00461418">
      <w:pPr>
        <w:numPr>
          <w:ilvl w:val="0"/>
          <w:numId w:val="40"/>
        </w:numPr>
        <w:ind w:hanging="642"/>
        <w:rPr>
          <w:rFonts w:ascii="Arial" w:hAnsi="Arial" w:cs="Arial"/>
          <w:sz w:val="22"/>
          <w:szCs w:val="22"/>
        </w:rPr>
      </w:pPr>
      <w:r w:rsidRPr="00583A85">
        <w:rPr>
          <w:rFonts w:ascii="Arial" w:hAnsi="Arial" w:cs="Arial"/>
          <w:sz w:val="22"/>
          <w:szCs w:val="22"/>
        </w:rPr>
        <w:t>przewodnictwa cieplnego</w:t>
      </w:r>
      <w:r w:rsidR="0048652F" w:rsidRPr="00583A85">
        <w:rPr>
          <w:rFonts w:ascii="Arial" w:hAnsi="Arial" w:cs="Arial"/>
          <w:sz w:val="22"/>
          <w:szCs w:val="22"/>
        </w:rPr>
        <w:t>,</w:t>
      </w:r>
    </w:p>
    <w:p w14:paraId="10678BBC" w14:textId="77777777" w:rsidR="00583A85" w:rsidRDefault="00D67FF5" w:rsidP="00461418">
      <w:pPr>
        <w:numPr>
          <w:ilvl w:val="0"/>
          <w:numId w:val="40"/>
        </w:numPr>
        <w:ind w:hanging="642"/>
        <w:rPr>
          <w:rFonts w:ascii="Arial" w:hAnsi="Arial" w:cs="Arial"/>
          <w:sz w:val="22"/>
          <w:szCs w:val="22"/>
        </w:rPr>
      </w:pPr>
      <w:r w:rsidRPr="00583A85">
        <w:rPr>
          <w:rFonts w:ascii="Arial" w:hAnsi="Arial" w:cs="Arial"/>
          <w:sz w:val="22"/>
          <w:szCs w:val="22"/>
        </w:rPr>
        <w:t>paramagnetyczn</w:t>
      </w:r>
      <w:r w:rsidR="003441A5">
        <w:rPr>
          <w:rFonts w:ascii="Arial" w:hAnsi="Arial" w:cs="Arial"/>
          <w:sz w:val="22"/>
          <w:szCs w:val="22"/>
        </w:rPr>
        <w:t>y</w:t>
      </w:r>
      <w:r w:rsidR="0048652F" w:rsidRPr="00583A85">
        <w:rPr>
          <w:rFonts w:ascii="Arial" w:hAnsi="Arial" w:cs="Arial"/>
          <w:sz w:val="22"/>
          <w:szCs w:val="22"/>
        </w:rPr>
        <w:t>,</w:t>
      </w:r>
    </w:p>
    <w:p w14:paraId="6F686E22" w14:textId="77777777" w:rsidR="00583A85" w:rsidRDefault="00D67FF5" w:rsidP="00461418">
      <w:pPr>
        <w:numPr>
          <w:ilvl w:val="0"/>
          <w:numId w:val="40"/>
        </w:numPr>
        <w:ind w:hanging="642"/>
        <w:rPr>
          <w:rFonts w:ascii="Arial" w:hAnsi="Arial" w:cs="Arial"/>
          <w:sz w:val="22"/>
          <w:szCs w:val="22"/>
        </w:rPr>
      </w:pPr>
      <w:r w:rsidRPr="00583A85">
        <w:rPr>
          <w:rFonts w:ascii="Arial" w:hAnsi="Arial" w:cs="Arial"/>
          <w:sz w:val="22"/>
          <w:szCs w:val="22"/>
        </w:rPr>
        <w:t>celi cyrkonowej</w:t>
      </w:r>
      <w:r w:rsidR="0048652F" w:rsidRPr="00583A85">
        <w:rPr>
          <w:rFonts w:ascii="Arial" w:hAnsi="Arial" w:cs="Arial"/>
          <w:sz w:val="22"/>
          <w:szCs w:val="22"/>
        </w:rPr>
        <w:t>,</w:t>
      </w:r>
    </w:p>
    <w:p w14:paraId="14560019" w14:textId="77777777" w:rsidR="00583A85" w:rsidRDefault="00D67FF5" w:rsidP="00461418">
      <w:pPr>
        <w:numPr>
          <w:ilvl w:val="0"/>
          <w:numId w:val="40"/>
        </w:numPr>
        <w:ind w:hanging="642"/>
        <w:rPr>
          <w:rFonts w:ascii="Arial" w:hAnsi="Arial" w:cs="Arial"/>
          <w:sz w:val="22"/>
          <w:szCs w:val="22"/>
        </w:rPr>
      </w:pPr>
      <w:r w:rsidRPr="00583A85">
        <w:rPr>
          <w:rFonts w:ascii="Arial" w:hAnsi="Arial" w:cs="Arial"/>
          <w:sz w:val="22"/>
          <w:szCs w:val="22"/>
        </w:rPr>
        <w:t>elektrochemiczn</w:t>
      </w:r>
      <w:r w:rsidR="003441A5">
        <w:rPr>
          <w:rFonts w:ascii="Arial" w:hAnsi="Arial" w:cs="Arial"/>
          <w:sz w:val="22"/>
          <w:szCs w:val="22"/>
        </w:rPr>
        <w:t>y</w:t>
      </w:r>
      <w:r w:rsidR="0048652F" w:rsidRPr="00583A85">
        <w:rPr>
          <w:rFonts w:ascii="Arial" w:hAnsi="Arial" w:cs="Arial"/>
          <w:sz w:val="22"/>
          <w:szCs w:val="22"/>
        </w:rPr>
        <w:t>,</w:t>
      </w:r>
    </w:p>
    <w:p w14:paraId="424E685E" w14:textId="77777777" w:rsidR="00583A85" w:rsidRDefault="00D67FF5" w:rsidP="00461418">
      <w:pPr>
        <w:numPr>
          <w:ilvl w:val="0"/>
          <w:numId w:val="40"/>
        </w:numPr>
        <w:ind w:hanging="642"/>
        <w:rPr>
          <w:rFonts w:ascii="Arial" w:hAnsi="Arial" w:cs="Arial"/>
          <w:sz w:val="22"/>
          <w:szCs w:val="22"/>
        </w:rPr>
      </w:pPr>
      <w:r w:rsidRPr="00583A85">
        <w:rPr>
          <w:rFonts w:ascii="Arial" w:hAnsi="Arial" w:cs="Arial"/>
          <w:sz w:val="22"/>
          <w:szCs w:val="22"/>
        </w:rPr>
        <w:t>psych</w:t>
      </w:r>
      <w:r w:rsidR="003441A5">
        <w:rPr>
          <w:rFonts w:ascii="Arial" w:hAnsi="Arial" w:cs="Arial"/>
          <w:sz w:val="22"/>
          <w:szCs w:val="22"/>
        </w:rPr>
        <w:t>ometr</w:t>
      </w:r>
      <w:r w:rsidR="0048652F" w:rsidRPr="00583A85">
        <w:rPr>
          <w:rFonts w:ascii="Arial" w:hAnsi="Arial" w:cs="Arial"/>
          <w:sz w:val="22"/>
          <w:szCs w:val="22"/>
        </w:rPr>
        <w:t>,</w:t>
      </w:r>
    </w:p>
    <w:p w14:paraId="5506BB35" w14:textId="77777777" w:rsidR="00E373A4" w:rsidRDefault="00E373A4" w:rsidP="00461418">
      <w:pPr>
        <w:numPr>
          <w:ilvl w:val="0"/>
          <w:numId w:val="40"/>
        </w:numPr>
        <w:ind w:hanging="642"/>
        <w:rPr>
          <w:rFonts w:ascii="Arial" w:hAnsi="Arial" w:cs="Arial"/>
          <w:sz w:val="22"/>
          <w:szCs w:val="22"/>
        </w:rPr>
      </w:pPr>
      <w:r>
        <w:rPr>
          <w:rFonts w:ascii="Arial" w:hAnsi="Arial" w:cs="Arial"/>
          <w:sz w:val="22"/>
          <w:szCs w:val="22"/>
        </w:rPr>
        <w:t>higrometr</w:t>
      </w:r>
      <w:r w:rsidRPr="00583A85">
        <w:rPr>
          <w:rFonts w:ascii="Arial" w:hAnsi="Arial" w:cs="Arial"/>
          <w:sz w:val="22"/>
          <w:szCs w:val="22"/>
        </w:rPr>
        <w:t>,</w:t>
      </w:r>
    </w:p>
    <w:p w14:paraId="7E48D104" w14:textId="77777777" w:rsidR="00E373A4" w:rsidRDefault="00E373A4" w:rsidP="00461418">
      <w:pPr>
        <w:numPr>
          <w:ilvl w:val="2"/>
          <w:numId w:val="39"/>
        </w:numPr>
        <w:rPr>
          <w:rFonts w:ascii="Arial" w:hAnsi="Arial" w:cs="Arial"/>
          <w:sz w:val="22"/>
          <w:szCs w:val="22"/>
        </w:rPr>
      </w:pPr>
      <w:r w:rsidRPr="00583A85">
        <w:rPr>
          <w:rFonts w:ascii="Arial" w:hAnsi="Arial" w:cs="Arial"/>
          <w:sz w:val="22"/>
          <w:szCs w:val="22"/>
        </w:rPr>
        <w:t>absorpcyjn</w:t>
      </w:r>
      <w:r>
        <w:rPr>
          <w:rFonts w:ascii="Arial" w:hAnsi="Arial" w:cs="Arial"/>
          <w:sz w:val="22"/>
          <w:szCs w:val="22"/>
        </w:rPr>
        <w:t>y</w:t>
      </w:r>
      <w:r w:rsidRPr="00583A85">
        <w:rPr>
          <w:rFonts w:ascii="Arial" w:hAnsi="Arial" w:cs="Arial"/>
          <w:sz w:val="22"/>
          <w:szCs w:val="22"/>
        </w:rPr>
        <w:t xml:space="preserve"> (grawimetryczne),</w:t>
      </w:r>
    </w:p>
    <w:p w14:paraId="4A8794D1" w14:textId="77777777" w:rsidR="00E373A4" w:rsidRDefault="00E373A4" w:rsidP="00461418">
      <w:pPr>
        <w:numPr>
          <w:ilvl w:val="2"/>
          <w:numId w:val="39"/>
        </w:numPr>
        <w:rPr>
          <w:rFonts w:ascii="Arial" w:hAnsi="Arial" w:cs="Arial"/>
          <w:sz w:val="22"/>
          <w:szCs w:val="22"/>
        </w:rPr>
      </w:pPr>
      <w:r w:rsidRPr="00583A85">
        <w:rPr>
          <w:rFonts w:ascii="Arial" w:hAnsi="Arial" w:cs="Arial"/>
          <w:sz w:val="22"/>
          <w:szCs w:val="22"/>
        </w:rPr>
        <w:t>kondensacyjn</w:t>
      </w:r>
      <w:r>
        <w:rPr>
          <w:rFonts w:ascii="Arial" w:hAnsi="Arial" w:cs="Arial"/>
          <w:sz w:val="22"/>
          <w:szCs w:val="22"/>
        </w:rPr>
        <w:t>y</w:t>
      </w:r>
      <w:r w:rsidRPr="00583A85">
        <w:rPr>
          <w:rFonts w:ascii="Arial" w:hAnsi="Arial" w:cs="Arial"/>
          <w:sz w:val="22"/>
          <w:szCs w:val="22"/>
        </w:rPr>
        <w:t xml:space="preserve"> (punktu rosy),</w:t>
      </w:r>
    </w:p>
    <w:p w14:paraId="4E64F443" w14:textId="77777777" w:rsidR="00E373A4" w:rsidRDefault="00E373A4" w:rsidP="00461418">
      <w:pPr>
        <w:numPr>
          <w:ilvl w:val="2"/>
          <w:numId w:val="39"/>
        </w:numPr>
        <w:rPr>
          <w:rFonts w:ascii="Arial" w:hAnsi="Arial" w:cs="Arial"/>
          <w:sz w:val="22"/>
          <w:szCs w:val="22"/>
        </w:rPr>
      </w:pPr>
      <w:r w:rsidRPr="00583A85">
        <w:rPr>
          <w:rFonts w:ascii="Arial" w:hAnsi="Arial" w:cs="Arial"/>
          <w:sz w:val="22"/>
          <w:szCs w:val="22"/>
        </w:rPr>
        <w:t>opart</w:t>
      </w:r>
      <w:r>
        <w:rPr>
          <w:rFonts w:ascii="Arial" w:hAnsi="Arial" w:cs="Arial"/>
          <w:sz w:val="22"/>
          <w:szCs w:val="22"/>
        </w:rPr>
        <w:t>y</w:t>
      </w:r>
      <w:r w:rsidRPr="00583A85">
        <w:rPr>
          <w:rFonts w:ascii="Arial" w:hAnsi="Arial" w:cs="Arial"/>
          <w:sz w:val="22"/>
          <w:szCs w:val="22"/>
        </w:rPr>
        <w:t xml:space="preserve"> na działaniu higroskopowym,</w:t>
      </w:r>
    </w:p>
    <w:p w14:paraId="11FB7C1E" w14:textId="77777777" w:rsidR="00E373A4" w:rsidRDefault="00E373A4" w:rsidP="00461418">
      <w:pPr>
        <w:numPr>
          <w:ilvl w:val="2"/>
          <w:numId w:val="39"/>
        </w:numPr>
        <w:rPr>
          <w:rFonts w:ascii="Arial" w:hAnsi="Arial" w:cs="Arial"/>
          <w:sz w:val="22"/>
          <w:szCs w:val="22"/>
        </w:rPr>
      </w:pPr>
      <w:r w:rsidRPr="00583A85">
        <w:rPr>
          <w:rFonts w:ascii="Arial" w:hAnsi="Arial" w:cs="Arial"/>
          <w:sz w:val="22"/>
          <w:szCs w:val="22"/>
        </w:rPr>
        <w:t>elektryczn</w:t>
      </w:r>
      <w:r>
        <w:rPr>
          <w:rFonts w:ascii="Arial" w:hAnsi="Arial" w:cs="Arial"/>
          <w:sz w:val="22"/>
          <w:szCs w:val="22"/>
        </w:rPr>
        <w:t>y</w:t>
      </w:r>
      <w:r w:rsidRPr="00583A85">
        <w:rPr>
          <w:rFonts w:ascii="Arial" w:hAnsi="Arial" w:cs="Arial"/>
          <w:sz w:val="22"/>
          <w:szCs w:val="22"/>
        </w:rPr>
        <w:t xml:space="preserve"> (pojemnościow</w:t>
      </w:r>
      <w:r>
        <w:rPr>
          <w:rFonts w:ascii="Arial" w:hAnsi="Arial" w:cs="Arial"/>
          <w:sz w:val="22"/>
          <w:szCs w:val="22"/>
        </w:rPr>
        <w:t>y</w:t>
      </w:r>
      <w:r w:rsidRPr="00583A85">
        <w:rPr>
          <w:rFonts w:ascii="Arial" w:hAnsi="Arial" w:cs="Arial"/>
          <w:sz w:val="22"/>
          <w:szCs w:val="22"/>
        </w:rPr>
        <w:t>, rezystancyjn</w:t>
      </w:r>
      <w:r>
        <w:rPr>
          <w:rFonts w:ascii="Arial" w:hAnsi="Arial" w:cs="Arial"/>
          <w:sz w:val="22"/>
          <w:szCs w:val="22"/>
        </w:rPr>
        <w:t>y</w:t>
      </w:r>
      <w:r w:rsidRPr="00583A85">
        <w:rPr>
          <w:rFonts w:ascii="Arial" w:hAnsi="Arial" w:cs="Arial"/>
          <w:sz w:val="22"/>
          <w:szCs w:val="22"/>
        </w:rPr>
        <w:t xml:space="preserve"> z czujnikami elek</w:t>
      </w:r>
      <w:r>
        <w:rPr>
          <w:rFonts w:ascii="Arial" w:hAnsi="Arial" w:cs="Arial"/>
          <w:sz w:val="22"/>
          <w:szCs w:val="22"/>
        </w:rPr>
        <w:t xml:space="preserve">trolitycznymi, </w:t>
      </w:r>
      <w:r w:rsidRPr="00583A85">
        <w:rPr>
          <w:rFonts w:ascii="Arial" w:hAnsi="Arial" w:cs="Arial"/>
          <w:sz w:val="22"/>
          <w:szCs w:val="22"/>
        </w:rPr>
        <w:t>z ogrzewanymi czujnikami),</w:t>
      </w:r>
    </w:p>
    <w:p w14:paraId="77D55333" w14:textId="77777777" w:rsidR="00E373A4" w:rsidRDefault="00E373A4" w:rsidP="00461418">
      <w:pPr>
        <w:numPr>
          <w:ilvl w:val="0"/>
          <w:numId w:val="40"/>
        </w:numPr>
        <w:ind w:hanging="642"/>
        <w:rPr>
          <w:rFonts w:ascii="Arial" w:hAnsi="Arial" w:cs="Arial"/>
          <w:sz w:val="22"/>
          <w:szCs w:val="22"/>
        </w:rPr>
      </w:pPr>
      <w:r>
        <w:rPr>
          <w:rFonts w:ascii="Arial" w:hAnsi="Arial" w:cs="Arial"/>
          <w:sz w:val="22"/>
          <w:szCs w:val="22"/>
        </w:rPr>
        <w:t>rozproszenia światła,</w:t>
      </w:r>
    </w:p>
    <w:p w14:paraId="4DE5D698" w14:textId="77777777" w:rsidR="00E373A4" w:rsidRDefault="00E373A4" w:rsidP="00461418">
      <w:pPr>
        <w:numPr>
          <w:ilvl w:val="0"/>
          <w:numId w:val="40"/>
        </w:numPr>
        <w:ind w:hanging="642"/>
        <w:rPr>
          <w:rFonts w:ascii="Arial" w:hAnsi="Arial" w:cs="Arial"/>
          <w:sz w:val="22"/>
          <w:szCs w:val="22"/>
        </w:rPr>
      </w:pPr>
      <w:r>
        <w:rPr>
          <w:rFonts w:ascii="Arial" w:hAnsi="Arial" w:cs="Arial"/>
          <w:sz w:val="22"/>
          <w:szCs w:val="22"/>
        </w:rPr>
        <w:t>tryboelektryczny,</w:t>
      </w:r>
    </w:p>
    <w:p w14:paraId="056663DB" w14:textId="77777777" w:rsidR="00D0241B" w:rsidRPr="00491122" w:rsidRDefault="00E373A4" w:rsidP="00D0241B">
      <w:pPr>
        <w:numPr>
          <w:ilvl w:val="0"/>
          <w:numId w:val="40"/>
        </w:numPr>
        <w:ind w:hanging="642"/>
        <w:rPr>
          <w:rFonts w:ascii="Arial" w:hAnsi="Arial" w:cs="Arial"/>
          <w:sz w:val="22"/>
          <w:szCs w:val="22"/>
        </w:rPr>
      </w:pPr>
      <w:r>
        <w:rPr>
          <w:rFonts w:ascii="Arial" w:hAnsi="Arial" w:cs="Arial"/>
          <w:sz w:val="22"/>
          <w:szCs w:val="22"/>
        </w:rPr>
        <w:t>inne w zależności od wymagań procesowych.</w:t>
      </w:r>
    </w:p>
    <w:p w14:paraId="44118BD8" w14:textId="77777777" w:rsidR="00105993" w:rsidRPr="00534DA0" w:rsidRDefault="00105993" w:rsidP="00D0241B"/>
    <w:p w14:paraId="702EBBA7" w14:textId="77777777" w:rsidR="00D0241B" w:rsidRDefault="00D0241B" w:rsidP="00CA48EC">
      <w:pPr>
        <w:pStyle w:val="Nagwek1"/>
        <w:numPr>
          <w:ilvl w:val="3"/>
          <w:numId w:val="1"/>
        </w:numPr>
        <w:tabs>
          <w:tab w:val="clear" w:pos="2160"/>
          <w:tab w:val="num" w:pos="851"/>
        </w:tabs>
        <w:ind w:left="851" w:hanging="851"/>
      </w:pPr>
      <w:bookmarkStart w:id="48" w:name="_Toc475077787"/>
      <w:r>
        <w:t>Zasady ogólne dotyczące układów pomiarowych analizatorów</w:t>
      </w:r>
      <w:bookmarkEnd w:id="48"/>
    </w:p>
    <w:p w14:paraId="4BE1DBDF" w14:textId="77777777" w:rsidR="00D838DA" w:rsidRPr="00D659C4" w:rsidRDefault="00D838DA" w:rsidP="00D838DA"/>
    <w:p w14:paraId="32BCCA90" w14:textId="77777777" w:rsidR="004B3B81" w:rsidRDefault="004B3B81" w:rsidP="004B3B81">
      <w:pPr>
        <w:jc w:val="both"/>
        <w:rPr>
          <w:rFonts w:ascii="Arial" w:hAnsi="Arial" w:cs="Arial"/>
          <w:sz w:val="22"/>
          <w:szCs w:val="22"/>
        </w:rPr>
      </w:pPr>
      <w:r>
        <w:rPr>
          <w:rFonts w:ascii="Arial" w:hAnsi="Arial" w:cs="Arial"/>
          <w:sz w:val="22"/>
          <w:szCs w:val="22"/>
        </w:rPr>
        <w:t>Zastosowane elementy układów pomiaro</w:t>
      </w:r>
      <w:r w:rsidR="000438CA">
        <w:rPr>
          <w:rFonts w:ascii="Arial" w:hAnsi="Arial" w:cs="Arial"/>
          <w:sz w:val="22"/>
          <w:szCs w:val="22"/>
        </w:rPr>
        <w:t xml:space="preserve">wych analizatorów </w:t>
      </w:r>
      <w:r>
        <w:rPr>
          <w:rFonts w:ascii="Arial" w:hAnsi="Arial" w:cs="Arial"/>
          <w:sz w:val="22"/>
          <w:szCs w:val="22"/>
        </w:rPr>
        <w:t xml:space="preserve">powinny być wykonane zgodnie </w:t>
      </w:r>
      <w:r w:rsidRPr="00164A6D">
        <w:rPr>
          <w:rFonts w:ascii="Arial" w:hAnsi="Arial" w:cs="Arial"/>
          <w:sz w:val="22"/>
          <w:szCs w:val="22"/>
        </w:rPr>
        <w:t>z aktualnymi normam</w:t>
      </w:r>
      <w:r>
        <w:rPr>
          <w:rFonts w:ascii="Arial" w:hAnsi="Arial" w:cs="Arial"/>
          <w:sz w:val="22"/>
          <w:szCs w:val="22"/>
        </w:rPr>
        <w:t xml:space="preserve">i, </w:t>
      </w:r>
      <w:r w:rsidRPr="00164A6D">
        <w:rPr>
          <w:rFonts w:ascii="Arial" w:hAnsi="Arial" w:cs="Arial"/>
          <w:sz w:val="22"/>
          <w:szCs w:val="22"/>
        </w:rPr>
        <w:t>polskimi przepisami prawnymi</w:t>
      </w:r>
      <w:r>
        <w:rPr>
          <w:rFonts w:ascii="Arial" w:hAnsi="Arial" w:cs="Arial"/>
          <w:sz w:val="22"/>
          <w:szCs w:val="22"/>
        </w:rPr>
        <w:t xml:space="preserve"> oraz dobrą praktyką inżynierską.</w:t>
      </w:r>
    </w:p>
    <w:p w14:paraId="0FB3B3E8" w14:textId="77777777" w:rsidR="00917961" w:rsidRDefault="00917961" w:rsidP="00917961">
      <w:pPr>
        <w:ind w:left="1080"/>
        <w:jc w:val="both"/>
        <w:rPr>
          <w:rFonts w:ascii="Arial" w:hAnsi="Arial" w:cs="Arial"/>
          <w:sz w:val="22"/>
          <w:szCs w:val="22"/>
        </w:rPr>
      </w:pPr>
    </w:p>
    <w:p w14:paraId="7C098A98" w14:textId="77777777" w:rsidR="00611E9C" w:rsidRDefault="00D838DA" w:rsidP="00FF67A7">
      <w:pPr>
        <w:jc w:val="both"/>
        <w:rPr>
          <w:rFonts w:ascii="Arial" w:hAnsi="Arial" w:cs="Arial"/>
          <w:sz w:val="22"/>
          <w:szCs w:val="22"/>
        </w:rPr>
      </w:pPr>
      <w:r>
        <w:rPr>
          <w:rFonts w:ascii="Arial" w:hAnsi="Arial" w:cs="Arial"/>
          <w:sz w:val="22"/>
          <w:szCs w:val="22"/>
        </w:rPr>
        <w:t xml:space="preserve">Wszystkie układy pomiarowe powinny być przystosowane </w:t>
      </w:r>
      <w:r w:rsidR="0057465B">
        <w:rPr>
          <w:rFonts w:ascii="Arial" w:hAnsi="Arial" w:cs="Arial"/>
          <w:sz w:val="22"/>
          <w:szCs w:val="22"/>
        </w:rPr>
        <w:t xml:space="preserve">do </w:t>
      </w:r>
      <w:r>
        <w:rPr>
          <w:rFonts w:ascii="Arial" w:hAnsi="Arial" w:cs="Arial"/>
          <w:sz w:val="22"/>
          <w:szCs w:val="22"/>
        </w:rPr>
        <w:t>ich serwisowania bezpośrednio na obiekcie</w:t>
      </w:r>
      <w:r w:rsidR="00611E9C">
        <w:rPr>
          <w:rFonts w:ascii="Arial" w:hAnsi="Arial" w:cs="Arial"/>
          <w:sz w:val="22"/>
          <w:szCs w:val="22"/>
        </w:rPr>
        <w:t>.</w:t>
      </w:r>
      <w:r>
        <w:rPr>
          <w:rFonts w:ascii="Arial" w:hAnsi="Arial" w:cs="Arial"/>
          <w:sz w:val="22"/>
          <w:szCs w:val="22"/>
        </w:rPr>
        <w:t xml:space="preserve"> </w:t>
      </w:r>
      <w:r w:rsidR="00611E9C">
        <w:rPr>
          <w:rFonts w:ascii="Arial" w:hAnsi="Arial" w:cs="Arial"/>
          <w:sz w:val="22"/>
          <w:szCs w:val="22"/>
        </w:rPr>
        <w:t>N</w:t>
      </w:r>
      <w:r>
        <w:rPr>
          <w:rFonts w:ascii="Arial" w:hAnsi="Arial" w:cs="Arial"/>
          <w:sz w:val="22"/>
          <w:szCs w:val="22"/>
        </w:rPr>
        <w:t>a etapie projektowania należy zapewnić niezbędne warunki i miejsce do prowadzenia prac serwisowych (min. 2 osoby).</w:t>
      </w:r>
    </w:p>
    <w:p w14:paraId="1516D5B8" w14:textId="77777777" w:rsidR="0048415B" w:rsidRDefault="0048415B" w:rsidP="0048415B">
      <w:pPr>
        <w:jc w:val="both"/>
        <w:rPr>
          <w:rFonts w:ascii="Arial" w:hAnsi="Arial" w:cs="Arial"/>
          <w:sz w:val="22"/>
          <w:szCs w:val="22"/>
        </w:rPr>
      </w:pPr>
    </w:p>
    <w:p w14:paraId="2811A7EC" w14:textId="77777777" w:rsidR="0048415B" w:rsidRDefault="0048415B" w:rsidP="00FF67A7">
      <w:pPr>
        <w:jc w:val="both"/>
        <w:rPr>
          <w:rFonts w:ascii="Arial" w:hAnsi="Arial" w:cs="Arial"/>
          <w:sz w:val="22"/>
          <w:szCs w:val="22"/>
        </w:rPr>
      </w:pPr>
      <w:r>
        <w:rPr>
          <w:rFonts w:ascii="Arial" w:hAnsi="Arial" w:cs="Arial"/>
          <w:sz w:val="22"/>
          <w:szCs w:val="22"/>
        </w:rPr>
        <w:t>Przy projektowaniu układ</w:t>
      </w:r>
      <w:r w:rsidR="00D45F15">
        <w:rPr>
          <w:rFonts w:ascii="Arial" w:hAnsi="Arial" w:cs="Arial"/>
          <w:sz w:val="22"/>
          <w:szCs w:val="22"/>
        </w:rPr>
        <w:t>u</w:t>
      </w:r>
      <w:r>
        <w:rPr>
          <w:rFonts w:ascii="Arial" w:hAnsi="Arial" w:cs="Arial"/>
          <w:sz w:val="22"/>
          <w:szCs w:val="22"/>
        </w:rPr>
        <w:t xml:space="preserve"> pomiarow</w:t>
      </w:r>
      <w:r w:rsidR="00D45F15">
        <w:rPr>
          <w:rFonts w:ascii="Arial" w:hAnsi="Arial" w:cs="Arial"/>
          <w:sz w:val="22"/>
          <w:szCs w:val="22"/>
        </w:rPr>
        <w:t xml:space="preserve">ego analizatora </w:t>
      </w:r>
      <w:r w:rsidR="00C01571">
        <w:rPr>
          <w:rFonts w:ascii="Arial" w:hAnsi="Arial" w:cs="Arial"/>
          <w:sz w:val="22"/>
          <w:szCs w:val="22"/>
        </w:rPr>
        <w:t xml:space="preserve">(układ poboru, transportu, </w:t>
      </w:r>
      <w:r>
        <w:rPr>
          <w:rFonts w:ascii="Arial" w:hAnsi="Arial" w:cs="Arial"/>
          <w:sz w:val="22"/>
          <w:szCs w:val="22"/>
        </w:rPr>
        <w:t>kondycjonowania próbki</w:t>
      </w:r>
      <w:r w:rsidR="00C01571">
        <w:rPr>
          <w:rFonts w:ascii="Arial" w:hAnsi="Arial" w:cs="Arial"/>
          <w:sz w:val="22"/>
          <w:szCs w:val="22"/>
        </w:rPr>
        <w:t xml:space="preserve"> oraz analizator</w:t>
      </w:r>
      <w:r>
        <w:rPr>
          <w:rFonts w:ascii="Arial" w:hAnsi="Arial" w:cs="Arial"/>
          <w:sz w:val="22"/>
          <w:szCs w:val="22"/>
        </w:rPr>
        <w:t>) należy pamiętać, iż czas odpowiedzi układu pomiarowego analizatora na zmiany w procesie nie może przekraczać wymaganego czasu pomiaru wynikającego z wymogów technologicznych.</w:t>
      </w:r>
    </w:p>
    <w:p w14:paraId="4863C56D" w14:textId="77777777" w:rsidR="007D1DB7" w:rsidRDefault="007D1DB7" w:rsidP="00FF67A7">
      <w:pPr>
        <w:jc w:val="both"/>
        <w:rPr>
          <w:rFonts w:ascii="Arial" w:hAnsi="Arial" w:cs="Arial"/>
          <w:sz w:val="22"/>
          <w:szCs w:val="22"/>
        </w:rPr>
      </w:pPr>
    </w:p>
    <w:p w14:paraId="3699C562" w14:textId="77777777" w:rsidR="00596891" w:rsidRDefault="00D838DA" w:rsidP="00325C56">
      <w:pPr>
        <w:jc w:val="both"/>
        <w:rPr>
          <w:rFonts w:ascii="Arial" w:hAnsi="Arial" w:cs="Arial"/>
          <w:sz w:val="22"/>
          <w:szCs w:val="22"/>
        </w:rPr>
      </w:pPr>
      <w:r>
        <w:rPr>
          <w:rFonts w:ascii="Arial" w:hAnsi="Arial" w:cs="Arial"/>
          <w:sz w:val="22"/>
          <w:szCs w:val="22"/>
        </w:rPr>
        <w:t xml:space="preserve">Układy pomiarowe analizatorów przemysłowych należy tak zaprojektować i wykonać, aby </w:t>
      </w:r>
      <w:r w:rsidR="00AC7704">
        <w:rPr>
          <w:rFonts w:ascii="Arial" w:hAnsi="Arial" w:cs="Arial"/>
          <w:sz w:val="22"/>
          <w:szCs w:val="22"/>
        </w:rPr>
        <w:t xml:space="preserve">   </w:t>
      </w:r>
      <w:r>
        <w:rPr>
          <w:rFonts w:ascii="Arial" w:hAnsi="Arial" w:cs="Arial"/>
          <w:sz w:val="22"/>
          <w:szCs w:val="22"/>
        </w:rPr>
        <w:t>w wyniku ich eksploatacji wpływ na środowisko był ograniczony do minimum (odpowiednia konstrukcja układu, dobór materiałów, zabezpieczeń, itp.).</w:t>
      </w:r>
    </w:p>
    <w:p w14:paraId="443611D3" w14:textId="77777777" w:rsidR="00596891" w:rsidRDefault="00596891" w:rsidP="00596891">
      <w:pPr>
        <w:jc w:val="both"/>
        <w:rPr>
          <w:rFonts w:ascii="Arial" w:hAnsi="Arial" w:cs="Arial"/>
          <w:sz w:val="22"/>
          <w:szCs w:val="22"/>
        </w:rPr>
      </w:pPr>
      <w:r>
        <w:rPr>
          <w:rFonts w:ascii="Arial" w:hAnsi="Arial" w:cs="Arial"/>
          <w:sz w:val="22"/>
          <w:szCs w:val="22"/>
        </w:rPr>
        <w:t>Układy pomiarowe powinny być tak zaprojektowane, aby możliwe było ich sprawdzanie, czyszczenie oraz kalibracja bez potrzeby zatrzymania instalacji.</w:t>
      </w:r>
    </w:p>
    <w:p w14:paraId="6956A198" w14:textId="77777777" w:rsidR="00C01571" w:rsidRDefault="00C01571" w:rsidP="00583A85">
      <w:pPr>
        <w:jc w:val="both"/>
        <w:rPr>
          <w:rFonts w:ascii="Arial" w:hAnsi="Arial" w:cs="Arial"/>
          <w:sz w:val="22"/>
          <w:szCs w:val="22"/>
        </w:rPr>
      </w:pPr>
    </w:p>
    <w:p w14:paraId="3B822B2C" w14:textId="77777777" w:rsidR="00D838DA" w:rsidRDefault="00D838DA" w:rsidP="00583A85">
      <w:pPr>
        <w:jc w:val="both"/>
        <w:rPr>
          <w:rFonts w:ascii="Arial" w:hAnsi="Arial" w:cs="Arial"/>
          <w:sz w:val="22"/>
          <w:szCs w:val="22"/>
        </w:rPr>
      </w:pPr>
      <w:r>
        <w:rPr>
          <w:rFonts w:ascii="Arial" w:hAnsi="Arial" w:cs="Arial"/>
          <w:sz w:val="22"/>
          <w:szCs w:val="22"/>
        </w:rPr>
        <w:t xml:space="preserve">Wszystkie elementy składowe układu pomiarowego analizatora przemysłowego powinny być trwale i jednoznacznie opisane za pomocą tabliczki, a w przypadku elementów regulacyjnych i wskaźników powinna być umieszczona informacja z </w:t>
      </w:r>
      <w:r w:rsidR="00FF4D84">
        <w:rPr>
          <w:rFonts w:ascii="Arial" w:hAnsi="Arial" w:cs="Arial"/>
          <w:sz w:val="22"/>
          <w:szCs w:val="22"/>
        </w:rPr>
        <w:t xml:space="preserve">nr punktu pomiarowego oraz </w:t>
      </w:r>
      <w:r>
        <w:rPr>
          <w:rFonts w:ascii="Arial" w:hAnsi="Arial" w:cs="Arial"/>
          <w:sz w:val="22"/>
          <w:szCs w:val="22"/>
        </w:rPr>
        <w:t>podstawowymi zakresami nastaw (min., nor., max.).</w:t>
      </w:r>
    </w:p>
    <w:p w14:paraId="0BBF007E" w14:textId="77777777" w:rsidR="00596891" w:rsidRDefault="00596891" w:rsidP="00583A85">
      <w:pPr>
        <w:jc w:val="both"/>
        <w:rPr>
          <w:rFonts w:ascii="Arial" w:hAnsi="Arial" w:cs="Arial"/>
          <w:sz w:val="22"/>
          <w:szCs w:val="22"/>
        </w:rPr>
      </w:pPr>
    </w:p>
    <w:p w14:paraId="39829C85" w14:textId="77777777" w:rsidR="00D838DA" w:rsidRDefault="00D838DA" w:rsidP="00583A85">
      <w:pPr>
        <w:jc w:val="both"/>
        <w:rPr>
          <w:rFonts w:ascii="Arial" w:hAnsi="Arial" w:cs="Arial"/>
          <w:sz w:val="22"/>
          <w:szCs w:val="22"/>
        </w:rPr>
      </w:pPr>
      <w:r>
        <w:rPr>
          <w:rFonts w:ascii="Arial" w:hAnsi="Arial" w:cs="Arial"/>
          <w:sz w:val="22"/>
          <w:szCs w:val="22"/>
        </w:rPr>
        <w:t xml:space="preserve">Analizatory przemysłowe powinny być zasilane z pętli prądowej 4…20mA lub obwodów </w:t>
      </w:r>
      <w:r w:rsidR="0048415B">
        <w:rPr>
          <w:rFonts w:ascii="Arial" w:hAnsi="Arial" w:cs="Arial"/>
          <w:sz w:val="22"/>
          <w:szCs w:val="22"/>
        </w:rPr>
        <w:t xml:space="preserve">    </w:t>
      </w:r>
      <w:r>
        <w:rPr>
          <w:rFonts w:ascii="Arial" w:hAnsi="Arial" w:cs="Arial"/>
          <w:sz w:val="22"/>
          <w:szCs w:val="22"/>
        </w:rPr>
        <w:t>24V</w:t>
      </w:r>
      <w:r w:rsidR="00D1331C">
        <w:rPr>
          <w:rFonts w:ascii="Arial" w:hAnsi="Arial" w:cs="Arial"/>
          <w:sz w:val="22"/>
          <w:szCs w:val="22"/>
        </w:rPr>
        <w:t xml:space="preserve"> </w:t>
      </w:r>
      <w:r>
        <w:rPr>
          <w:rFonts w:ascii="Arial" w:hAnsi="Arial" w:cs="Arial"/>
          <w:sz w:val="22"/>
          <w:szCs w:val="22"/>
        </w:rPr>
        <w:t>DC/230V</w:t>
      </w:r>
      <w:r w:rsidR="00D1331C">
        <w:rPr>
          <w:rFonts w:ascii="Arial" w:hAnsi="Arial" w:cs="Arial"/>
          <w:sz w:val="22"/>
          <w:szCs w:val="22"/>
        </w:rPr>
        <w:t xml:space="preserve"> </w:t>
      </w:r>
      <w:r>
        <w:rPr>
          <w:rFonts w:ascii="Arial" w:hAnsi="Arial" w:cs="Arial"/>
          <w:sz w:val="22"/>
          <w:szCs w:val="22"/>
        </w:rPr>
        <w:t>AC rozdzielnic zasilanych z UPS-a (napięcie gwarantowane).</w:t>
      </w:r>
    </w:p>
    <w:p w14:paraId="62BB5D60" w14:textId="77777777" w:rsidR="00CC64B7" w:rsidRDefault="00CC64B7" w:rsidP="00CC64B7">
      <w:pPr>
        <w:rPr>
          <w:rFonts w:ascii="Arial" w:hAnsi="Arial" w:cs="Arial"/>
          <w:sz w:val="22"/>
          <w:szCs w:val="22"/>
        </w:rPr>
      </w:pPr>
    </w:p>
    <w:p w14:paraId="48FA1B85" w14:textId="77777777" w:rsidR="00D838DA" w:rsidRDefault="00D838DA" w:rsidP="00583A85">
      <w:pPr>
        <w:jc w:val="both"/>
        <w:rPr>
          <w:rFonts w:ascii="Arial" w:hAnsi="Arial" w:cs="Arial"/>
          <w:sz w:val="22"/>
          <w:szCs w:val="22"/>
        </w:rPr>
      </w:pPr>
      <w:r>
        <w:rPr>
          <w:rFonts w:ascii="Arial" w:hAnsi="Arial" w:cs="Arial"/>
          <w:sz w:val="22"/>
          <w:szCs w:val="22"/>
        </w:rPr>
        <w:t xml:space="preserve">Osprzęt pomocniczy typu: grzejniki, wentylatory, klimatyzatory, itp. </w:t>
      </w:r>
      <w:r w:rsidR="00CC64B7">
        <w:rPr>
          <w:rFonts w:ascii="Arial" w:hAnsi="Arial" w:cs="Arial"/>
          <w:sz w:val="22"/>
          <w:szCs w:val="22"/>
        </w:rPr>
        <w:t xml:space="preserve">należy </w:t>
      </w:r>
      <w:r>
        <w:rPr>
          <w:rFonts w:ascii="Arial" w:hAnsi="Arial" w:cs="Arial"/>
          <w:sz w:val="22"/>
          <w:szCs w:val="22"/>
        </w:rPr>
        <w:t>zasila</w:t>
      </w:r>
      <w:r w:rsidR="00CC64B7">
        <w:rPr>
          <w:rFonts w:ascii="Arial" w:hAnsi="Arial" w:cs="Arial"/>
          <w:sz w:val="22"/>
          <w:szCs w:val="22"/>
        </w:rPr>
        <w:t>ć</w:t>
      </w:r>
      <w:r>
        <w:rPr>
          <w:rFonts w:ascii="Arial" w:hAnsi="Arial" w:cs="Arial"/>
          <w:sz w:val="22"/>
          <w:szCs w:val="22"/>
        </w:rPr>
        <w:t xml:space="preserve"> z podstacji elektrycznej 230V</w:t>
      </w:r>
      <w:r w:rsidR="00D1331C">
        <w:rPr>
          <w:rFonts w:ascii="Arial" w:hAnsi="Arial" w:cs="Arial"/>
          <w:sz w:val="22"/>
          <w:szCs w:val="22"/>
        </w:rPr>
        <w:t xml:space="preserve"> </w:t>
      </w:r>
      <w:r>
        <w:rPr>
          <w:rFonts w:ascii="Arial" w:hAnsi="Arial" w:cs="Arial"/>
          <w:sz w:val="22"/>
          <w:szCs w:val="22"/>
        </w:rPr>
        <w:t xml:space="preserve">AC (zasilanie </w:t>
      </w:r>
      <w:r w:rsidR="00CC64B7">
        <w:rPr>
          <w:rFonts w:ascii="Arial" w:hAnsi="Arial" w:cs="Arial"/>
          <w:sz w:val="22"/>
          <w:szCs w:val="22"/>
        </w:rPr>
        <w:t>niegwarantowane</w:t>
      </w:r>
      <w:r>
        <w:rPr>
          <w:rFonts w:ascii="Arial" w:hAnsi="Arial" w:cs="Arial"/>
          <w:sz w:val="22"/>
          <w:szCs w:val="22"/>
        </w:rPr>
        <w:t>).</w:t>
      </w:r>
    </w:p>
    <w:p w14:paraId="3DFE8985" w14:textId="77777777" w:rsidR="00CC64B7" w:rsidRDefault="00CC64B7" w:rsidP="00CC64B7">
      <w:pPr>
        <w:ind w:left="1080"/>
        <w:jc w:val="both"/>
        <w:rPr>
          <w:rFonts w:ascii="Arial" w:hAnsi="Arial" w:cs="Arial"/>
          <w:sz w:val="22"/>
          <w:szCs w:val="22"/>
        </w:rPr>
      </w:pPr>
    </w:p>
    <w:p w14:paraId="68EE82BD" w14:textId="77777777" w:rsidR="00D838DA" w:rsidRDefault="00D838DA" w:rsidP="00583A85">
      <w:pPr>
        <w:jc w:val="both"/>
        <w:rPr>
          <w:rFonts w:ascii="Arial" w:hAnsi="Arial" w:cs="Arial"/>
          <w:sz w:val="22"/>
          <w:szCs w:val="22"/>
        </w:rPr>
      </w:pPr>
      <w:r>
        <w:rPr>
          <w:rFonts w:ascii="Arial" w:hAnsi="Arial" w:cs="Arial"/>
          <w:sz w:val="22"/>
          <w:szCs w:val="22"/>
        </w:rPr>
        <w:t>O</w:t>
      </w:r>
      <w:r w:rsidRPr="00831F34">
        <w:rPr>
          <w:rFonts w:ascii="Arial" w:hAnsi="Arial" w:cs="Arial"/>
          <w:sz w:val="22"/>
          <w:szCs w:val="22"/>
        </w:rPr>
        <w:t>bwody zasilania i sygnałowe powinny posiadać odpowiednie układy przeciwprzepięciowe oraz ochronę różnicowo-prądową</w:t>
      </w:r>
      <w:r w:rsidR="00E049D1">
        <w:rPr>
          <w:rFonts w:ascii="Arial" w:hAnsi="Arial" w:cs="Arial"/>
          <w:sz w:val="22"/>
          <w:szCs w:val="22"/>
        </w:rPr>
        <w:t xml:space="preserve">, a </w:t>
      </w:r>
      <w:r w:rsidRPr="00831F34">
        <w:rPr>
          <w:rFonts w:ascii="Arial" w:hAnsi="Arial" w:cs="Arial"/>
          <w:sz w:val="22"/>
          <w:szCs w:val="22"/>
        </w:rPr>
        <w:t xml:space="preserve">obwody zasilania </w:t>
      </w:r>
      <w:r w:rsidR="00E049D1">
        <w:rPr>
          <w:rFonts w:ascii="Arial" w:hAnsi="Arial" w:cs="Arial"/>
          <w:sz w:val="22"/>
          <w:szCs w:val="22"/>
        </w:rPr>
        <w:t xml:space="preserve">dodatkowo </w:t>
      </w:r>
      <w:r w:rsidRPr="00831F34">
        <w:rPr>
          <w:rFonts w:ascii="Arial" w:hAnsi="Arial" w:cs="Arial"/>
          <w:sz w:val="22"/>
          <w:szCs w:val="22"/>
        </w:rPr>
        <w:t>odpowiednią do rodzaju odbiornika ochronę różnicowo-prądową</w:t>
      </w:r>
      <w:r>
        <w:rPr>
          <w:rFonts w:ascii="Arial" w:hAnsi="Arial" w:cs="Arial"/>
          <w:sz w:val="22"/>
          <w:szCs w:val="22"/>
        </w:rPr>
        <w:t>.</w:t>
      </w:r>
    </w:p>
    <w:p w14:paraId="211A7B2E" w14:textId="77777777" w:rsidR="00CC64B7" w:rsidRDefault="00CC64B7" w:rsidP="00CC64B7">
      <w:pPr>
        <w:ind w:left="1080"/>
        <w:jc w:val="both"/>
        <w:rPr>
          <w:rFonts w:ascii="Arial" w:hAnsi="Arial" w:cs="Arial"/>
          <w:sz w:val="22"/>
          <w:szCs w:val="22"/>
        </w:rPr>
      </w:pPr>
    </w:p>
    <w:p w14:paraId="0FF46A7B" w14:textId="77777777" w:rsidR="00C01571" w:rsidRDefault="00D838DA" w:rsidP="003448F0">
      <w:pPr>
        <w:jc w:val="both"/>
        <w:rPr>
          <w:rFonts w:ascii="Arial" w:hAnsi="Arial" w:cs="Arial"/>
          <w:sz w:val="22"/>
          <w:szCs w:val="22"/>
        </w:rPr>
      </w:pPr>
      <w:r>
        <w:rPr>
          <w:rFonts w:ascii="Arial" w:hAnsi="Arial" w:cs="Arial"/>
          <w:sz w:val="22"/>
          <w:szCs w:val="22"/>
        </w:rPr>
        <w:t>Elementy układów pomiarowych znajdujących się w strefie zagrożenia wybuchem powinny być podłączone do systemu uziemiającego.</w:t>
      </w:r>
    </w:p>
    <w:p w14:paraId="2EA5B133" w14:textId="77777777" w:rsidR="003448F0" w:rsidRDefault="003448F0" w:rsidP="003448F0">
      <w:pPr>
        <w:jc w:val="both"/>
        <w:rPr>
          <w:rFonts w:ascii="Arial" w:hAnsi="Arial" w:cs="Arial"/>
          <w:sz w:val="22"/>
          <w:szCs w:val="22"/>
        </w:rPr>
      </w:pPr>
    </w:p>
    <w:p w14:paraId="258BB411" w14:textId="77777777" w:rsidR="006F4CE6" w:rsidRDefault="003448F0" w:rsidP="006F4CE6">
      <w:pPr>
        <w:jc w:val="both"/>
        <w:rPr>
          <w:rFonts w:ascii="Arial" w:hAnsi="Arial" w:cs="Arial"/>
          <w:sz w:val="22"/>
          <w:szCs w:val="22"/>
        </w:rPr>
      </w:pPr>
      <w:r>
        <w:rPr>
          <w:rFonts w:ascii="Arial" w:hAnsi="Arial" w:cs="Arial"/>
          <w:sz w:val="22"/>
          <w:szCs w:val="22"/>
        </w:rPr>
        <w:t>Wskazane jest stosowanie oddzielnych punktów poboru próbki  dla układów analizatorów przemysłowych i pomiarów manualnych (laboratoryjnych).</w:t>
      </w:r>
    </w:p>
    <w:p w14:paraId="7B87AF0A" w14:textId="77777777" w:rsidR="006F4CE6" w:rsidRDefault="006F4CE6" w:rsidP="006F4CE6">
      <w:pPr>
        <w:jc w:val="both"/>
        <w:rPr>
          <w:rFonts w:ascii="Arial" w:hAnsi="Arial" w:cs="Arial"/>
          <w:sz w:val="22"/>
          <w:szCs w:val="22"/>
        </w:rPr>
      </w:pPr>
      <w:r>
        <w:rPr>
          <w:rFonts w:ascii="Arial" w:hAnsi="Arial" w:cs="Arial"/>
          <w:sz w:val="22"/>
          <w:szCs w:val="22"/>
        </w:rPr>
        <w:t>Sondy poboru próbki powinny być tak zabudowane, aby zapewniać pobranie reprezentatywnej prób</w:t>
      </w:r>
      <w:r w:rsidR="00A61CCE">
        <w:rPr>
          <w:rFonts w:ascii="Arial" w:hAnsi="Arial" w:cs="Arial"/>
          <w:sz w:val="22"/>
          <w:szCs w:val="22"/>
        </w:rPr>
        <w:t>ki</w:t>
      </w:r>
      <w:r w:rsidR="00317675">
        <w:rPr>
          <w:rFonts w:ascii="Arial" w:hAnsi="Arial" w:cs="Arial"/>
          <w:sz w:val="22"/>
          <w:szCs w:val="22"/>
        </w:rPr>
        <w:t>.</w:t>
      </w:r>
      <w:r w:rsidR="00A61CCE">
        <w:rPr>
          <w:rFonts w:ascii="Arial" w:hAnsi="Arial" w:cs="Arial"/>
          <w:sz w:val="22"/>
          <w:szCs w:val="22"/>
        </w:rPr>
        <w:t>.</w:t>
      </w:r>
    </w:p>
    <w:p w14:paraId="1F52FBAF" w14:textId="77777777" w:rsidR="006F4CE6" w:rsidRDefault="006F4CE6" w:rsidP="006F4CE6">
      <w:pPr>
        <w:ind w:left="1080"/>
        <w:jc w:val="both"/>
        <w:rPr>
          <w:rFonts w:ascii="Arial" w:hAnsi="Arial" w:cs="Arial"/>
          <w:sz w:val="22"/>
          <w:szCs w:val="22"/>
        </w:rPr>
      </w:pPr>
    </w:p>
    <w:p w14:paraId="4D8E3586" w14:textId="77777777" w:rsidR="00955D1F" w:rsidRDefault="00955D1F" w:rsidP="00955D1F">
      <w:pPr>
        <w:jc w:val="both"/>
        <w:rPr>
          <w:rFonts w:ascii="Arial" w:hAnsi="Arial" w:cs="Arial"/>
          <w:sz w:val="22"/>
          <w:szCs w:val="22"/>
        </w:rPr>
      </w:pPr>
      <w:r>
        <w:rPr>
          <w:rFonts w:ascii="Arial" w:hAnsi="Arial" w:cs="Arial"/>
          <w:sz w:val="22"/>
          <w:szCs w:val="22"/>
        </w:rPr>
        <w:t xml:space="preserve">Układ poboru próbki powinien być tak zaprojektowany i wykonany, aby umożliwić ciągły przepływ medium procesowego oraz zapewniać możliwość całkowitego </w:t>
      </w:r>
      <w:r>
        <w:rPr>
          <w:rFonts w:ascii="Arial" w:hAnsi="Arial" w:cs="Arial"/>
          <w:sz w:val="22"/>
          <w:szCs w:val="22"/>
        </w:rPr>
        <w:br/>
        <w:t>i bezpiecznego opróżnienia z medium procesowego.</w:t>
      </w:r>
    </w:p>
    <w:p w14:paraId="63A8446C" w14:textId="77777777" w:rsidR="00955D1F" w:rsidRDefault="00955D1F" w:rsidP="00955D1F">
      <w:pPr>
        <w:jc w:val="both"/>
        <w:rPr>
          <w:rFonts w:ascii="Arial" w:hAnsi="Arial" w:cs="Arial"/>
          <w:sz w:val="22"/>
          <w:szCs w:val="22"/>
        </w:rPr>
      </w:pPr>
    </w:p>
    <w:p w14:paraId="4955CEE8" w14:textId="77777777" w:rsidR="00955D1F" w:rsidRDefault="00955D1F" w:rsidP="00955D1F">
      <w:pPr>
        <w:jc w:val="both"/>
        <w:rPr>
          <w:rFonts w:ascii="Arial" w:hAnsi="Arial" w:cs="Arial"/>
          <w:sz w:val="22"/>
          <w:szCs w:val="22"/>
        </w:rPr>
      </w:pPr>
      <w:r>
        <w:rPr>
          <w:rFonts w:ascii="Arial" w:hAnsi="Arial" w:cs="Arial"/>
          <w:sz w:val="22"/>
          <w:szCs w:val="22"/>
        </w:rPr>
        <w:t xml:space="preserve">W przypadku potrzeby wprowadzenia sondy poboru próbki do rurociągu, to powinna być ona wykonana z materiału o nie mniejszej odporności na warunki procesowe jak zastosowany materiał rurociągu; typowe średnice rurek wynoszą od 6mm do ½”, </w:t>
      </w:r>
      <w:r w:rsidR="00BE4B07">
        <w:rPr>
          <w:rFonts w:ascii="Arial" w:hAnsi="Arial" w:cs="Arial"/>
          <w:sz w:val="22"/>
          <w:szCs w:val="22"/>
        </w:rPr>
        <w:t xml:space="preserve">sondy poboru próbki       </w:t>
      </w:r>
      <w:r>
        <w:rPr>
          <w:rFonts w:ascii="Arial" w:hAnsi="Arial" w:cs="Arial"/>
          <w:sz w:val="22"/>
          <w:szCs w:val="22"/>
        </w:rPr>
        <w:t xml:space="preserve"> o średnicach powyżej 12mm powinny być zakończone gwintem zewnętrznym ½”NPT.</w:t>
      </w:r>
    </w:p>
    <w:p w14:paraId="7BEF74CB" w14:textId="77777777" w:rsidR="002542E1" w:rsidRDefault="002542E1" w:rsidP="002542E1">
      <w:pPr>
        <w:jc w:val="both"/>
        <w:rPr>
          <w:rFonts w:ascii="Arial" w:hAnsi="Arial" w:cs="Arial"/>
          <w:sz w:val="22"/>
          <w:szCs w:val="22"/>
        </w:rPr>
      </w:pPr>
    </w:p>
    <w:p w14:paraId="2C6079C5" w14:textId="77777777" w:rsidR="002542E1" w:rsidRDefault="002542E1" w:rsidP="002542E1">
      <w:pPr>
        <w:jc w:val="both"/>
        <w:rPr>
          <w:rFonts w:ascii="Arial" w:hAnsi="Arial" w:cs="Arial"/>
          <w:sz w:val="22"/>
          <w:szCs w:val="22"/>
        </w:rPr>
      </w:pPr>
      <w:r>
        <w:rPr>
          <w:rFonts w:ascii="Arial" w:hAnsi="Arial" w:cs="Arial"/>
          <w:sz w:val="22"/>
          <w:szCs w:val="22"/>
        </w:rPr>
        <w:t>Trasa doprowadzająca próbkę od punktu poboru do układu kondycjonowania  powinna być wykonana z rur precyzyjnych, wykonanych z  materiałów odpornych na medium procesowe (AISI 316, Monel, Hastelloy, itp.). Zaleca się, aby połączenia rur były spawane lub zastosowany został system połączeń dwupierścieniowych typu Swagelok (wymagane jest wówczas przeprowadzenie testu szczelności</w:t>
      </w:r>
      <w:r w:rsidR="007D649A">
        <w:rPr>
          <w:rFonts w:ascii="Arial" w:hAnsi="Arial" w:cs="Arial"/>
          <w:sz w:val="22"/>
          <w:szCs w:val="22"/>
        </w:rPr>
        <w:t xml:space="preserve">). </w:t>
      </w:r>
      <w:r>
        <w:rPr>
          <w:rFonts w:ascii="Arial" w:hAnsi="Arial" w:cs="Arial"/>
          <w:sz w:val="22"/>
          <w:szCs w:val="22"/>
        </w:rPr>
        <w:t>W przypadku systemów pomiaru emisji i imisji oraz w innych uzasadnionych sytuacjach możliwe jest zastosowanie tras teflonowych po uzgodnieniu z Kupującym.</w:t>
      </w:r>
    </w:p>
    <w:p w14:paraId="0C2C554F" w14:textId="77777777" w:rsidR="0019123E" w:rsidRPr="007D649A" w:rsidRDefault="0019123E" w:rsidP="0019123E">
      <w:pPr>
        <w:jc w:val="both"/>
        <w:rPr>
          <w:rFonts w:ascii="Arial" w:hAnsi="Arial" w:cs="Arial"/>
          <w:sz w:val="22"/>
          <w:szCs w:val="22"/>
        </w:rPr>
      </w:pPr>
    </w:p>
    <w:p w14:paraId="1BD169E7" w14:textId="77777777" w:rsidR="0019123E" w:rsidRDefault="0019123E" w:rsidP="0019123E">
      <w:pPr>
        <w:jc w:val="both"/>
        <w:rPr>
          <w:rFonts w:ascii="Arial" w:hAnsi="Arial" w:cs="Arial"/>
          <w:sz w:val="22"/>
          <w:szCs w:val="22"/>
        </w:rPr>
      </w:pPr>
      <w:r w:rsidRPr="007705CF">
        <w:rPr>
          <w:rFonts w:ascii="Arial" w:hAnsi="Arial" w:cs="Arial"/>
          <w:sz w:val="22"/>
          <w:szCs w:val="22"/>
        </w:rPr>
        <w:t>W przypadku a</w:t>
      </w:r>
      <w:r w:rsidR="005667E4">
        <w:rPr>
          <w:rFonts w:ascii="Arial" w:hAnsi="Arial" w:cs="Arial"/>
          <w:sz w:val="22"/>
          <w:szCs w:val="22"/>
        </w:rPr>
        <w:t>plikacji wymagających termicznej izolacji</w:t>
      </w:r>
      <w:r w:rsidRPr="007705CF">
        <w:rPr>
          <w:rFonts w:ascii="Arial" w:hAnsi="Arial" w:cs="Arial"/>
          <w:sz w:val="22"/>
          <w:szCs w:val="22"/>
        </w:rPr>
        <w:t xml:space="preserve"> linii próbki powinno używać </w:t>
      </w:r>
      <w:r>
        <w:rPr>
          <w:rFonts w:ascii="Arial" w:hAnsi="Arial" w:cs="Arial"/>
          <w:sz w:val="22"/>
          <w:szCs w:val="22"/>
        </w:rPr>
        <w:t>się tras preizolowanych oraz preizolowanych z ogrzewaniem elektrycznym.</w:t>
      </w:r>
    </w:p>
    <w:p w14:paraId="4BD89138" w14:textId="77777777" w:rsidR="0019123E" w:rsidRDefault="0019123E" w:rsidP="0019123E">
      <w:pPr>
        <w:jc w:val="both"/>
        <w:rPr>
          <w:rFonts w:ascii="Arial" w:hAnsi="Arial" w:cs="Arial"/>
          <w:sz w:val="22"/>
          <w:szCs w:val="22"/>
        </w:rPr>
      </w:pPr>
    </w:p>
    <w:p w14:paraId="4E47E410" w14:textId="77777777" w:rsidR="0019123E" w:rsidRPr="007705CF" w:rsidRDefault="0019123E" w:rsidP="0019123E">
      <w:pPr>
        <w:jc w:val="both"/>
        <w:rPr>
          <w:rFonts w:ascii="Arial" w:hAnsi="Arial" w:cs="Arial"/>
          <w:sz w:val="22"/>
          <w:szCs w:val="22"/>
        </w:rPr>
      </w:pPr>
      <w:r>
        <w:rPr>
          <w:rFonts w:ascii="Arial" w:hAnsi="Arial" w:cs="Arial"/>
          <w:sz w:val="22"/>
          <w:szCs w:val="22"/>
        </w:rPr>
        <w:t>Trasy wypełnione cieczami należy prowadzić z około 1% spadkiem.</w:t>
      </w:r>
    </w:p>
    <w:p w14:paraId="37052808" w14:textId="77777777" w:rsidR="002542E1" w:rsidRDefault="002542E1" w:rsidP="002542E1">
      <w:pPr>
        <w:rPr>
          <w:rFonts w:ascii="Arial" w:hAnsi="Arial" w:cs="Arial"/>
          <w:sz w:val="22"/>
          <w:szCs w:val="22"/>
        </w:rPr>
      </w:pPr>
    </w:p>
    <w:p w14:paraId="5BDD9C29" w14:textId="77777777" w:rsidR="0019123E" w:rsidRDefault="00F64179" w:rsidP="00F64179">
      <w:pPr>
        <w:rPr>
          <w:rFonts w:ascii="Arial" w:hAnsi="Arial" w:cs="Arial"/>
          <w:sz w:val="22"/>
          <w:szCs w:val="22"/>
        </w:rPr>
      </w:pPr>
      <w:r w:rsidRPr="004B2172">
        <w:rPr>
          <w:rFonts w:ascii="Arial" w:hAnsi="Arial" w:cs="Arial"/>
          <w:sz w:val="22"/>
          <w:szCs w:val="22"/>
        </w:rPr>
        <w:t>Przewiduje si</w:t>
      </w:r>
      <w:r>
        <w:rPr>
          <w:rFonts w:ascii="Arial" w:hAnsi="Arial" w:cs="Arial"/>
          <w:sz w:val="22"/>
          <w:szCs w:val="22"/>
        </w:rPr>
        <w:t xml:space="preserve">ę </w:t>
      </w:r>
      <w:r w:rsidRPr="004B2172">
        <w:rPr>
          <w:rFonts w:ascii="Arial" w:hAnsi="Arial" w:cs="Arial"/>
          <w:sz w:val="22"/>
          <w:szCs w:val="22"/>
        </w:rPr>
        <w:t>stosowanie na</w:t>
      </w:r>
      <w:r>
        <w:rPr>
          <w:rFonts w:ascii="Arial" w:hAnsi="Arial" w:cs="Arial"/>
          <w:sz w:val="22"/>
          <w:szCs w:val="22"/>
        </w:rPr>
        <w:t>stępujących elementów systemu kondycjonowania próbki:</w:t>
      </w:r>
    </w:p>
    <w:p w14:paraId="5FBCC841" w14:textId="77777777" w:rsidR="00F64179" w:rsidRDefault="00F64179" w:rsidP="00461418">
      <w:pPr>
        <w:numPr>
          <w:ilvl w:val="0"/>
          <w:numId w:val="39"/>
        </w:numPr>
        <w:rPr>
          <w:rFonts w:ascii="Arial" w:hAnsi="Arial" w:cs="Arial"/>
          <w:sz w:val="22"/>
          <w:szCs w:val="22"/>
        </w:rPr>
      </w:pPr>
      <w:r>
        <w:rPr>
          <w:rFonts w:ascii="Arial" w:hAnsi="Arial" w:cs="Arial"/>
          <w:sz w:val="22"/>
          <w:szCs w:val="22"/>
        </w:rPr>
        <w:t>chłodnice,</w:t>
      </w:r>
    </w:p>
    <w:p w14:paraId="685B4D03" w14:textId="77777777" w:rsidR="00F64179" w:rsidRDefault="00F64179" w:rsidP="00461418">
      <w:pPr>
        <w:numPr>
          <w:ilvl w:val="0"/>
          <w:numId w:val="39"/>
        </w:numPr>
        <w:rPr>
          <w:rFonts w:ascii="Arial" w:hAnsi="Arial" w:cs="Arial"/>
          <w:sz w:val="22"/>
          <w:szCs w:val="22"/>
        </w:rPr>
      </w:pPr>
      <w:r>
        <w:rPr>
          <w:rFonts w:ascii="Arial" w:hAnsi="Arial" w:cs="Arial"/>
          <w:sz w:val="22"/>
          <w:szCs w:val="22"/>
        </w:rPr>
        <w:t>reduktory ciśnienia,</w:t>
      </w:r>
    </w:p>
    <w:p w14:paraId="11A65F68" w14:textId="77777777" w:rsidR="00F64179" w:rsidRDefault="00F64179" w:rsidP="00461418">
      <w:pPr>
        <w:numPr>
          <w:ilvl w:val="0"/>
          <w:numId w:val="39"/>
        </w:numPr>
        <w:rPr>
          <w:rFonts w:ascii="Arial" w:hAnsi="Arial" w:cs="Arial"/>
          <w:sz w:val="22"/>
          <w:szCs w:val="22"/>
        </w:rPr>
      </w:pPr>
      <w:r>
        <w:rPr>
          <w:rFonts w:ascii="Arial" w:hAnsi="Arial" w:cs="Arial"/>
          <w:sz w:val="22"/>
          <w:szCs w:val="22"/>
        </w:rPr>
        <w:t>filtry,</w:t>
      </w:r>
    </w:p>
    <w:p w14:paraId="36A6E12A" w14:textId="77777777" w:rsidR="00F64179" w:rsidRDefault="00F64179" w:rsidP="00461418">
      <w:pPr>
        <w:numPr>
          <w:ilvl w:val="0"/>
          <w:numId w:val="39"/>
        </w:numPr>
        <w:rPr>
          <w:rFonts w:ascii="Arial" w:hAnsi="Arial" w:cs="Arial"/>
          <w:sz w:val="22"/>
          <w:szCs w:val="22"/>
        </w:rPr>
      </w:pPr>
      <w:r>
        <w:rPr>
          <w:rFonts w:ascii="Arial" w:hAnsi="Arial" w:cs="Arial"/>
          <w:sz w:val="22"/>
          <w:szCs w:val="22"/>
        </w:rPr>
        <w:t>przepływomierze,</w:t>
      </w:r>
    </w:p>
    <w:p w14:paraId="3B18CD91" w14:textId="77777777" w:rsidR="00F64179" w:rsidRDefault="00F64179" w:rsidP="00461418">
      <w:pPr>
        <w:numPr>
          <w:ilvl w:val="0"/>
          <w:numId w:val="39"/>
        </w:numPr>
        <w:rPr>
          <w:rFonts w:ascii="Arial" w:hAnsi="Arial" w:cs="Arial"/>
          <w:sz w:val="22"/>
          <w:szCs w:val="22"/>
        </w:rPr>
      </w:pPr>
      <w:r>
        <w:rPr>
          <w:rFonts w:ascii="Arial" w:hAnsi="Arial" w:cs="Arial"/>
          <w:sz w:val="22"/>
          <w:szCs w:val="22"/>
        </w:rPr>
        <w:t>zawory odcinające,</w:t>
      </w:r>
    </w:p>
    <w:p w14:paraId="41930E30" w14:textId="77777777" w:rsidR="00F64179" w:rsidRDefault="00F64179" w:rsidP="00461418">
      <w:pPr>
        <w:numPr>
          <w:ilvl w:val="0"/>
          <w:numId w:val="39"/>
        </w:numPr>
        <w:rPr>
          <w:rFonts w:ascii="Arial" w:hAnsi="Arial" w:cs="Arial"/>
          <w:sz w:val="22"/>
          <w:szCs w:val="22"/>
        </w:rPr>
      </w:pPr>
      <w:r>
        <w:rPr>
          <w:rFonts w:ascii="Arial" w:hAnsi="Arial" w:cs="Arial"/>
          <w:sz w:val="22"/>
          <w:szCs w:val="22"/>
        </w:rPr>
        <w:t>elementy złączne,</w:t>
      </w:r>
    </w:p>
    <w:p w14:paraId="41943176" w14:textId="77777777" w:rsidR="00F64179" w:rsidRDefault="00F64179" w:rsidP="00461418">
      <w:pPr>
        <w:numPr>
          <w:ilvl w:val="0"/>
          <w:numId w:val="39"/>
        </w:numPr>
        <w:rPr>
          <w:rFonts w:ascii="Arial" w:hAnsi="Arial" w:cs="Arial"/>
          <w:sz w:val="22"/>
          <w:szCs w:val="22"/>
        </w:rPr>
      </w:pPr>
      <w:r>
        <w:rPr>
          <w:rFonts w:ascii="Arial" w:hAnsi="Arial" w:cs="Arial"/>
          <w:sz w:val="22"/>
          <w:szCs w:val="22"/>
        </w:rPr>
        <w:t>rury,</w:t>
      </w:r>
    </w:p>
    <w:p w14:paraId="6D3A5687" w14:textId="77777777" w:rsidR="00F64179" w:rsidRDefault="00F64179" w:rsidP="00461418">
      <w:pPr>
        <w:numPr>
          <w:ilvl w:val="0"/>
          <w:numId w:val="39"/>
        </w:numPr>
        <w:rPr>
          <w:rFonts w:ascii="Arial" w:hAnsi="Arial" w:cs="Arial"/>
          <w:sz w:val="22"/>
          <w:szCs w:val="22"/>
        </w:rPr>
      </w:pPr>
      <w:r>
        <w:rPr>
          <w:rFonts w:ascii="Arial" w:hAnsi="Arial" w:cs="Arial"/>
          <w:sz w:val="22"/>
          <w:szCs w:val="22"/>
        </w:rPr>
        <w:t>inne w zależności od aplikacji.</w:t>
      </w:r>
    </w:p>
    <w:p w14:paraId="72167100" w14:textId="77777777" w:rsidR="0019123E" w:rsidRDefault="0019123E" w:rsidP="0019123E">
      <w:pPr>
        <w:jc w:val="both"/>
        <w:rPr>
          <w:rFonts w:ascii="Arial" w:hAnsi="Arial" w:cs="Arial"/>
          <w:sz w:val="22"/>
          <w:szCs w:val="22"/>
        </w:rPr>
      </w:pPr>
    </w:p>
    <w:p w14:paraId="61FA05DC" w14:textId="77777777" w:rsidR="00B91457" w:rsidRDefault="00B91457" w:rsidP="00B91457">
      <w:pPr>
        <w:jc w:val="both"/>
        <w:rPr>
          <w:rFonts w:ascii="Arial" w:hAnsi="Arial" w:cs="Arial"/>
          <w:sz w:val="22"/>
          <w:szCs w:val="22"/>
        </w:rPr>
      </w:pPr>
      <w:r>
        <w:rPr>
          <w:rFonts w:ascii="Arial" w:hAnsi="Arial" w:cs="Arial"/>
          <w:sz w:val="22"/>
          <w:szCs w:val="22"/>
        </w:rPr>
        <w:t>Układy analizatorów przemysłowych powinny być przystosowane do przeprowadzania ręcznej kalibracji; procedura ręcznej kalibracji powinna być dostarczona przed zaplanowanym rozruchem układu pomiarowego.</w:t>
      </w:r>
    </w:p>
    <w:p w14:paraId="4FBFA250" w14:textId="77777777" w:rsidR="00B91457" w:rsidRDefault="00B91457" w:rsidP="00B91457">
      <w:pPr>
        <w:rPr>
          <w:rFonts w:ascii="Arial" w:hAnsi="Arial" w:cs="Arial"/>
          <w:sz w:val="22"/>
          <w:szCs w:val="22"/>
        </w:rPr>
      </w:pPr>
    </w:p>
    <w:p w14:paraId="05C2A54B" w14:textId="77777777" w:rsidR="00B91457" w:rsidRDefault="00B91457" w:rsidP="00B91457">
      <w:pPr>
        <w:jc w:val="both"/>
        <w:rPr>
          <w:rFonts w:ascii="Arial" w:hAnsi="Arial" w:cs="Arial"/>
          <w:sz w:val="22"/>
          <w:szCs w:val="22"/>
        </w:rPr>
      </w:pPr>
      <w:r>
        <w:rPr>
          <w:rFonts w:ascii="Arial" w:hAnsi="Arial" w:cs="Arial"/>
          <w:sz w:val="22"/>
          <w:szCs w:val="22"/>
        </w:rPr>
        <w:lastRenderedPageBreak/>
        <w:t xml:space="preserve">Analizatory powinny posiadać układ autodiagnostyki, pozwalający na szybką i precyzja ocenę ich stanu. </w:t>
      </w:r>
    </w:p>
    <w:p w14:paraId="174BD3A3" w14:textId="77777777" w:rsidR="00B64985" w:rsidRDefault="00B64985" w:rsidP="00B64985">
      <w:pPr>
        <w:jc w:val="both"/>
        <w:rPr>
          <w:rFonts w:ascii="Arial" w:hAnsi="Arial" w:cs="Arial"/>
          <w:sz w:val="22"/>
          <w:szCs w:val="22"/>
        </w:rPr>
      </w:pPr>
    </w:p>
    <w:p w14:paraId="5302E031" w14:textId="77777777" w:rsidR="00B64985" w:rsidRDefault="00B64985" w:rsidP="00B64985">
      <w:pPr>
        <w:jc w:val="both"/>
        <w:rPr>
          <w:rFonts w:ascii="Arial" w:hAnsi="Arial" w:cs="Arial"/>
          <w:sz w:val="22"/>
          <w:szCs w:val="22"/>
        </w:rPr>
      </w:pPr>
      <w:r>
        <w:rPr>
          <w:rFonts w:ascii="Arial" w:hAnsi="Arial" w:cs="Arial"/>
          <w:sz w:val="22"/>
          <w:szCs w:val="22"/>
        </w:rPr>
        <w:t>Próbka po wykonanym pomiarze powinna być zawracana do procesu; jeżeli jest to niemożliwe, to należy ją przesłać rurociągiem do sieci zrzutów (niezbędne ustalenie szczegółów z ANWIL S.A.). Zrzut próbki powinien być bezpiecznie zagospodarowany.</w:t>
      </w:r>
    </w:p>
    <w:p w14:paraId="305F98AF" w14:textId="77777777" w:rsidR="00B64985" w:rsidRDefault="00B64985" w:rsidP="00B91457">
      <w:pPr>
        <w:jc w:val="both"/>
        <w:rPr>
          <w:rFonts w:ascii="Arial" w:hAnsi="Arial" w:cs="Arial"/>
          <w:sz w:val="22"/>
          <w:szCs w:val="22"/>
        </w:rPr>
      </w:pPr>
    </w:p>
    <w:p w14:paraId="5E714618" w14:textId="77777777" w:rsidR="00B91457" w:rsidRDefault="00B91457" w:rsidP="00B91457">
      <w:pPr>
        <w:jc w:val="both"/>
        <w:rPr>
          <w:rFonts w:ascii="Arial" w:hAnsi="Arial" w:cs="Arial"/>
          <w:sz w:val="22"/>
          <w:szCs w:val="22"/>
        </w:rPr>
      </w:pPr>
      <w:r w:rsidRPr="00E84583">
        <w:rPr>
          <w:rFonts w:ascii="Arial" w:hAnsi="Arial" w:cs="Arial"/>
          <w:sz w:val="22"/>
          <w:szCs w:val="22"/>
        </w:rPr>
        <w:t xml:space="preserve">Wraz z nowym układem pomiarowym analizatora musi być dostarczony zestaw części zamiennym </w:t>
      </w:r>
      <w:r w:rsidR="00B321E7" w:rsidRPr="00E84583">
        <w:rPr>
          <w:rFonts w:ascii="Arial" w:hAnsi="Arial" w:cs="Arial"/>
          <w:sz w:val="22"/>
          <w:szCs w:val="22"/>
        </w:rPr>
        <w:t xml:space="preserve">i eksploatacyjnych </w:t>
      </w:r>
      <w:r w:rsidRPr="00E84583">
        <w:rPr>
          <w:rFonts w:ascii="Arial" w:hAnsi="Arial" w:cs="Arial"/>
          <w:sz w:val="22"/>
          <w:szCs w:val="22"/>
        </w:rPr>
        <w:t>na minimum</w:t>
      </w:r>
      <w:r>
        <w:rPr>
          <w:rFonts w:ascii="Arial" w:hAnsi="Arial" w:cs="Arial"/>
          <w:sz w:val="22"/>
          <w:szCs w:val="22"/>
        </w:rPr>
        <w:t xml:space="preserve"> 2 lata pracy układu.</w:t>
      </w:r>
    </w:p>
    <w:p w14:paraId="3A9ADC5D" w14:textId="77777777" w:rsidR="00B91457" w:rsidRDefault="00B91457" w:rsidP="00B91457">
      <w:pPr>
        <w:jc w:val="both"/>
        <w:rPr>
          <w:rFonts w:ascii="Arial" w:hAnsi="Arial" w:cs="Arial"/>
          <w:sz w:val="22"/>
          <w:szCs w:val="22"/>
        </w:rPr>
      </w:pPr>
    </w:p>
    <w:p w14:paraId="6204A6DD" w14:textId="77777777" w:rsidR="00B91457" w:rsidRDefault="00B91457" w:rsidP="00B91457">
      <w:pPr>
        <w:jc w:val="both"/>
        <w:rPr>
          <w:rFonts w:ascii="Arial" w:hAnsi="Arial" w:cs="Arial"/>
          <w:sz w:val="22"/>
          <w:szCs w:val="22"/>
        </w:rPr>
      </w:pPr>
      <w:r>
        <w:rPr>
          <w:rFonts w:ascii="Arial" w:hAnsi="Arial" w:cs="Arial"/>
          <w:sz w:val="22"/>
          <w:szCs w:val="22"/>
        </w:rPr>
        <w:t>Zaleca się, aby układy analizatorów przemysłowych były zabudowane w kioskach analizatorów. Dopuszcza się odstępstwo od montażu analizatorów w kiosku, gdy nie można posadowić kontenera (brak miejsca) lub wymogi technologiczne nie pozwalają na transport próbki. Należy wówczas analizatory zabudować w szafkach ochronnych.</w:t>
      </w:r>
    </w:p>
    <w:p w14:paraId="67824646" w14:textId="77777777" w:rsidR="00B56AD7" w:rsidRDefault="00B56AD7" w:rsidP="00B91457">
      <w:pPr>
        <w:jc w:val="both"/>
        <w:rPr>
          <w:rFonts w:ascii="Arial" w:hAnsi="Arial" w:cs="Arial"/>
          <w:sz w:val="22"/>
          <w:szCs w:val="22"/>
        </w:rPr>
      </w:pPr>
    </w:p>
    <w:p w14:paraId="0BCECB0B" w14:textId="77777777" w:rsidR="00B91457" w:rsidRDefault="00B91457" w:rsidP="00B91457">
      <w:pPr>
        <w:jc w:val="both"/>
        <w:rPr>
          <w:rFonts w:ascii="Arial" w:hAnsi="Arial" w:cs="Arial"/>
          <w:sz w:val="22"/>
          <w:szCs w:val="22"/>
        </w:rPr>
      </w:pPr>
      <w:r>
        <w:rPr>
          <w:rFonts w:ascii="Arial" w:hAnsi="Arial" w:cs="Arial"/>
          <w:sz w:val="22"/>
          <w:szCs w:val="22"/>
        </w:rPr>
        <w:t>Szafki</w:t>
      </w:r>
      <w:r w:rsidRPr="00B80582">
        <w:rPr>
          <w:rFonts w:ascii="Arial" w:hAnsi="Arial" w:cs="Arial"/>
          <w:sz w:val="22"/>
          <w:szCs w:val="22"/>
        </w:rPr>
        <w:t xml:space="preserve"> ochronn</w:t>
      </w:r>
      <w:r>
        <w:rPr>
          <w:rFonts w:ascii="Arial" w:hAnsi="Arial" w:cs="Arial"/>
          <w:sz w:val="22"/>
          <w:szCs w:val="22"/>
        </w:rPr>
        <w:t>e</w:t>
      </w:r>
      <w:r w:rsidRPr="00B80582">
        <w:rPr>
          <w:rFonts w:ascii="Arial" w:hAnsi="Arial" w:cs="Arial"/>
          <w:sz w:val="22"/>
          <w:szCs w:val="22"/>
        </w:rPr>
        <w:t xml:space="preserve"> powinn</w:t>
      </w:r>
      <w:r>
        <w:rPr>
          <w:rFonts w:ascii="Arial" w:hAnsi="Arial" w:cs="Arial"/>
          <w:sz w:val="22"/>
          <w:szCs w:val="22"/>
        </w:rPr>
        <w:t>y</w:t>
      </w:r>
      <w:r w:rsidRPr="00B80582">
        <w:rPr>
          <w:rFonts w:ascii="Arial" w:hAnsi="Arial" w:cs="Arial"/>
          <w:sz w:val="22"/>
          <w:szCs w:val="22"/>
        </w:rPr>
        <w:t xml:space="preserve"> być wykonan</w:t>
      </w:r>
      <w:r>
        <w:rPr>
          <w:rFonts w:ascii="Arial" w:hAnsi="Arial" w:cs="Arial"/>
          <w:sz w:val="22"/>
          <w:szCs w:val="22"/>
        </w:rPr>
        <w:t>e</w:t>
      </w:r>
      <w:r w:rsidRPr="00B80582">
        <w:rPr>
          <w:rFonts w:ascii="Arial" w:hAnsi="Arial" w:cs="Arial"/>
          <w:sz w:val="22"/>
          <w:szCs w:val="22"/>
        </w:rPr>
        <w:t xml:space="preserve"> z tworzyw sztucznych (</w:t>
      </w:r>
      <w:r>
        <w:rPr>
          <w:rFonts w:ascii="Arial" w:hAnsi="Arial" w:cs="Arial"/>
          <w:sz w:val="22"/>
          <w:szCs w:val="22"/>
        </w:rPr>
        <w:t>dla</w:t>
      </w:r>
      <w:r w:rsidRPr="00B80582">
        <w:rPr>
          <w:rFonts w:ascii="Arial" w:hAnsi="Arial" w:cs="Arial"/>
          <w:sz w:val="22"/>
          <w:szCs w:val="22"/>
        </w:rPr>
        <w:t xml:space="preserve"> stref zagr</w:t>
      </w:r>
      <w:r>
        <w:rPr>
          <w:rFonts w:ascii="Arial" w:hAnsi="Arial" w:cs="Arial"/>
          <w:sz w:val="22"/>
          <w:szCs w:val="22"/>
        </w:rPr>
        <w:t>oż</w:t>
      </w:r>
      <w:r w:rsidRPr="00B80582">
        <w:rPr>
          <w:rFonts w:ascii="Arial" w:hAnsi="Arial" w:cs="Arial"/>
          <w:sz w:val="22"/>
          <w:szCs w:val="22"/>
        </w:rPr>
        <w:t xml:space="preserve">enia wybuchem </w:t>
      </w:r>
      <w:r>
        <w:rPr>
          <w:rFonts w:ascii="Arial" w:hAnsi="Arial" w:cs="Arial"/>
          <w:sz w:val="22"/>
          <w:szCs w:val="22"/>
        </w:rPr>
        <w:t>wymagana</w:t>
      </w:r>
      <w:r w:rsidRPr="00B80582">
        <w:rPr>
          <w:rFonts w:ascii="Arial" w:hAnsi="Arial" w:cs="Arial"/>
          <w:sz w:val="22"/>
          <w:szCs w:val="22"/>
        </w:rPr>
        <w:t xml:space="preserve"> jest obniżona rezystancja powierzchniowa) lub stali posiadającej zabezpieczenie antykorozyjne</w:t>
      </w:r>
      <w:r>
        <w:rPr>
          <w:rFonts w:ascii="Arial" w:hAnsi="Arial" w:cs="Arial"/>
          <w:sz w:val="22"/>
          <w:szCs w:val="22"/>
        </w:rPr>
        <w:t>.</w:t>
      </w:r>
    </w:p>
    <w:p w14:paraId="17500FC8" w14:textId="77777777" w:rsidR="002542E1" w:rsidRDefault="002542E1" w:rsidP="007D1DB7">
      <w:pPr>
        <w:jc w:val="both"/>
        <w:rPr>
          <w:rFonts w:ascii="Arial" w:hAnsi="Arial" w:cs="Arial"/>
          <w:sz w:val="22"/>
          <w:szCs w:val="22"/>
        </w:rPr>
      </w:pPr>
    </w:p>
    <w:p w14:paraId="757A3AA1" w14:textId="77777777" w:rsidR="00D838DA" w:rsidRDefault="00D838DA" w:rsidP="00583A85">
      <w:pPr>
        <w:jc w:val="both"/>
        <w:rPr>
          <w:rFonts w:ascii="Arial" w:hAnsi="Arial" w:cs="Arial"/>
          <w:sz w:val="22"/>
          <w:szCs w:val="22"/>
        </w:rPr>
      </w:pPr>
      <w:r>
        <w:rPr>
          <w:rFonts w:ascii="Arial" w:hAnsi="Arial" w:cs="Arial"/>
          <w:sz w:val="22"/>
          <w:szCs w:val="22"/>
        </w:rPr>
        <w:t xml:space="preserve">Podstawowymi sygnałami wyjściowymi z analizatora </w:t>
      </w:r>
      <w:r w:rsidR="00CC24A9">
        <w:rPr>
          <w:rFonts w:ascii="Arial" w:hAnsi="Arial" w:cs="Arial"/>
          <w:sz w:val="22"/>
          <w:szCs w:val="22"/>
        </w:rPr>
        <w:t>są</w:t>
      </w:r>
      <w:r>
        <w:rPr>
          <w:rFonts w:ascii="Arial" w:hAnsi="Arial" w:cs="Arial"/>
          <w:sz w:val="22"/>
          <w:szCs w:val="22"/>
        </w:rPr>
        <w:t xml:space="preserve"> sygnał</w:t>
      </w:r>
      <w:r w:rsidR="00CC24A9">
        <w:rPr>
          <w:rFonts w:ascii="Arial" w:hAnsi="Arial" w:cs="Arial"/>
          <w:sz w:val="22"/>
          <w:szCs w:val="22"/>
        </w:rPr>
        <w:t>y</w:t>
      </w:r>
      <w:r>
        <w:rPr>
          <w:rFonts w:ascii="Arial" w:hAnsi="Arial" w:cs="Arial"/>
          <w:sz w:val="22"/>
          <w:szCs w:val="22"/>
        </w:rPr>
        <w:t xml:space="preserve"> 4…20mA (dla każdego składnika oddzielny), izolowany galwanicznie o minimalnym obciążeniu 500</w:t>
      </w:r>
      <w:r w:rsidRPr="006D3CE8">
        <w:rPr>
          <w:rFonts w:ascii="Arial" w:hAnsi="Arial" w:cs="Arial"/>
          <w:sz w:val="22"/>
          <w:szCs w:val="22"/>
        </w:rPr>
        <w:t>Ω</w:t>
      </w:r>
      <w:r>
        <w:rPr>
          <w:rFonts w:ascii="Arial" w:hAnsi="Arial" w:cs="Arial"/>
          <w:sz w:val="22"/>
          <w:szCs w:val="22"/>
        </w:rPr>
        <w:t>, oraz wyjścia dwustanowe, głównie dla określenia sytuacji awaryjnych (należy przyjąć następującą logikę: rozwarcie oznacza stan awarii); w przypadku analizatorów FTIR i chromatografów możliwe jest wykorzystanie transmisji szeregowej z protokołem MODBUS RTU lub innym (zgodnym ze standardami obowiązującymi w ANWIL S.A.); w sytuacji, gdy odległość przekracza 600m zaleca się stosowanie światłowodu.</w:t>
      </w:r>
    </w:p>
    <w:p w14:paraId="6D281D8F" w14:textId="77777777" w:rsidR="00B64985" w:rsidRDefault="00B64985" w:rsidP="00BB0929">
      <w:pPr>
        <w:jc w:val="both"/>
        <w:rPr>
          <w:rFonts w:ascii="Arial" w:hAnsi="Arial" w:cs="Arial"/>
          <w:sz w:val="22"/>
          <w:szCs w:val="22"/>
        </w:rPr>
      </w:pPr>
    </w:p>
    <w:p w14:paraId="3702E685" w14:textId="77777777" w:rsidR="00BB0929" w:rsidRDefault="00BB0929" w:rsidP="00BB0929">
      <w:pPr>
        <w:jc w:val="both"/>
        <w:rPr>
          <w:rFonts w:ascii="Arial" w:hAnsi="Arial" w:cs="Arial"/>
          <w:sz w:val="22"/>
          <w:szCs w:val="22"/>
        </w:rPr>
      </w:pPr>
      <w:r>
        <w:rPr>
          <w:rFonts w:ascii="Arial" w:hAnsi="Arial" w:cs="Arial"/>
          <w:sz w:val="22"/>
          <w:szCs w:val="22"/>
        </w:rPr>
        <w:t>W przypadku, gdy analizator mierzy więcej niż jeden strumień próbki i strumienie przełączane są sekwencyjnie (informacja o mierzonym strumieniu jest przesyłana do systemu do DCS), to należy tak zaprojektować i wykonać układ, aby wyniki pomiarów były</w:t>
      </w:r>
      <w:r w:rsidR="00325C56">
        <w:rPr>
          <w:rFonts w:ascii="Arial" w:hAnsi="Arial" w:cs="Arial"/>
          <w:sz w:val="22"/>
          <w:szCs w:val="22"/>
        </w:rPr>
        <w:t xml:space="preserve"> </w:t>
      </w:r>
      <w:r>
        <w:rPr>
          <w:rFonts w:ascii="Arial" w:hAnsi="Arial" w:cs="Arial"/>
          <w:sz w:val="22"/>
          <w:szCs w:val="22"/>
        </w:rPr>
        <w:t xml:space="preserve">precyzyjnie prezentowane w systemie DCS, jednocześnie wskazując, który strumień jest obecnie analizowany. </w:t>
      </w:r>
    </w:p>
    <w:p w14:paraId="055241A1" w14:textId="77777777" w:rsidR="00B64985" w:rsidRDefault="00B64985" w:rsidP="00B64985">
      <w:pPr>
        <w:ind w:left="1080"/>
        <w:jc w:val="both"/>
        <w:rPr>
          <w:rFonts w:ascii="Arial" w:hAnsi="Arial" w:cs="Arial"/>
          <w:sz w:val="22"/>
          <w:szCs w:val="22"/>
        </w:rPr>
      </w:pPr>
    </w:p>
    <w:p w14:paraId="3FAC71A4" w14:textId="77777777" w:rsidR="00B64985" w:rsidRDefault="00B64985" w:rsidP="00B64985">
      <w:pPr>
        <w:jc w:val="both"/>
        <w:rPr>
          <w:rFonts w:ascii="Arial" w:hAnsi="Arial" w:cs="Arial"/>
          <w:sz w:val="22"/>
          <w:szCs w:val="22"/>
        </w:rPr>
      </w:pPr>
      <w:r w:rsidRPr="009F7CDF">
        <w:rPr>
          <w:rFonts w:ascii="Arial" w:hAnsi="Arial" w:cs="Arial"/>
          <w:sz w:val="22"/>
          <w:szCs w:val="22"/>
        </w:rPr>
        <w:t>W przypadku, gdy analizator wymaga stosowania gazów nośnych, to dostawa ich jest po stronie ANWIL S.A.</w:t>
      </w:r>
    </w:p>
    <w:p w14:paraId="5590643D" w14:textId="77777777" w:rsidR="00B64985" w:rsidRDefault="00B64985" w:rsidP="00B64985">
      <w:pPr>
        <w:ind w:left="1080"/>
        <w:jc w:val="both"/>
        <w:rPr>
          <w:rFonts w:ascii="Arial" w:hAnsi="Arial" w:cs="Arial"/>
          <w:sz w:val="22"/>
          <w:szCs w:val="22"/>
        </w:rPr>
      </w:pPr>
    </w:p>
    <w:p w14:paraId="1F6252D3" w14:textId="77777777" w:rsidR="00B64985" w:rsidRDefault="00B64985" w:rsidP="00B64985">
      <w:pPr>
        <w:jc w:val="both"/>
        <w:rPr>
          <w:rFonts w:ascii="Arial" w:hAnsi="Arial" w:cs="Arial"/>
          <w:sz w:val="22"/>
          <w:szCs w:val="22"/>
        </w:rPr>
      </w:pPr>
      <w:r>
        <w:rPr>
          <w:rFonts w:ascii="Arial" w:hAnsi="Arial" w:cs="Arial"/>
          <w:sz w:val="22"/>
          <w:szCs w:val="22"/>
        </w:rPr>
        <w:t xml:space="preserve">W przypadku, gdy analizator wymaga stosowania gazów kalibracyjnych, to po stronie </w:t>
      </w:r>
      <w:r w:rsidR="00F0573F">
        <w:rPr>
          <w:rFonts w:ascii="Arial" w:hAnsi="Arial" w:cs="Arial"/>
          <w:sz w:val="22"/>
          <w:szCs w:val="22"/>
        </w:rPr>
        <w:t>Kontraktora</w:t>
      </w:r>
      <w:r>
        <w:rPr>
          <w:rFonts w:ascii="Arial" w:hAnsi="Arial" w:cs="Arial"/>
          <w:sz w:val="22"/>
          <w:szCs w:val="22"/>
        </w:rPr>
        <w:t xml:space="preserve"> układu pomiarowego jest dostawa niezbędnych mieszanek gazowych na potrzeby rozruchu i pierwszej kalibracji.</w:t>
      </w:r>
    </w:p>
    <w:p w14:paraId="1A103A40" w14:textId="77777777" w:rsidR="00B91457" w:rsidRDefault="00B91457" w:rsidP="00BB0929">
      <w:pPr>
        <w:jc w:val="both"/>
        <w:rPr>
          <w:rFonts w:ascii="Arial" w:hAnsi="Arial" w:cs="Arial"/>
          <w:sz w:val="22"/>
          <w:szCs w:val="22"/>
        </w:rPr>
      </w:pPr>
    </w:p>
    <w:p w14:paraId="7B977BAB" w14:textId="77777777" w:rsidR="00D838DA" w:rsidRDefault="00D838DA" w:rsidP="00583A85">
      <w:pPr>
        <w:jc w:val="both"/>
        <w:rPr>
          <w:rFonts w:ascii="Arial" w:hAnsi="Arial" w:cs="Arial"/>
          <w:sz w:val="22"/>
          <w:szCs w:val="22"/>
        </w:rPr>
      </w:pPr>
      <w:r>
        <w:rPr>
          <w:rFonts w:ascii="Arial" w:hAnsi="Arial" w:cs="Arial"/>
          <w:sz w:val="22"/>
          <w:szCs w:val="22"/>
        </w:rPr>
        <w:t xml:space="preserve">W przypadku, gdy analizator potrzebuje do pracy odczynników chemicznych, to </w:t>
      </w:r>
      <w:r w:rsidR="00F0573F">
        <w:rPr>
          <w:rFonts w:ascii="Arial" w:hAnsi="Arial" w:cs="Arial"/>
          <w:sz w:val="22"/>
          <w:szCs w:val="22"/>
        </w:rPr>
        <w:t>Kontraktor</w:t>
      </w:r>
      <w:r>
        <w:rPr>
          <w:rFonts w:ascii="Arial" w:hAnsi="Arial" w:cs="Arial"/>
          <w:sz w:val="22"/>
          <w:szCs w:val="22"/>
        </w:rPr>
        <w:t xml:space="preserve"> układu pomiarowego powinien uwzględnić ich dostarczenie na okres 6 miesięcy eksploatacji układu pomiarowego; zarówno wykaz niezbędnych odczynników, ilościowe ich zużycie, jak </w:t>
      </w:r>
      <w:r w:rsidR="00763845">
        <w:rPr>
          <w:rFonts w:ascii="Arial" w:hAnsi="Arial" w:cs="Arial"/>
          <w:sz w:val="22"/>
          <w:szCs w:val="22"/>
        </w:rPr>
        <w:t xml:space="preserve">       </w:t>
      </w:r>
      <w:r>
        <w:rPr>
          <w:rFonts w:ascii="Arial" w:hAnsi="Arial" w:cs="Arial"/>
          <w:sz w:val="22"/>
          <w:szCs w:val="22"/>
        </w:rPr>
        <w:t>i instrukcji ich przygotowania należy bezwzględnie dostarczyć na etapie prowadzonej akcji ofertowej (etap analizy ofert technicznych).</w:t>
      </w:r>
    </w:p>
    <w:p w14:paraId="7D7047D4" w14:textId="77777777" w:rsidR="00BB0929" w:rsidRDefault="00BB0929" w:rsidP="00583A85">
      <w:pPr>
        <w:jc w:val="both"/>
        <w:rPr>
          <w:rFonts w:ascii="Arial" w:hAnsi="Arial" w:cs="Arial"/>
          <w:sz w:val="22"/>
          <w:szCs w:val="22"/>
        </w:rPr>
      </w:pPr>
    </w:p>
    <w:p w14:paraId="578081D5" w14:textId="77777777" w:rsidR="00D838DA" w:rsidRDefault="00D838DA" w:rsidP="00583A85">
      <w:pPr>
        <w:jc w:val="both"/>
        <w:rPr>
          <w:rFonts w:ascii="Arial" w:hAnsi="Arial" w:cs="Arial"/>
          <w:sz w:val="22"/>
          <w:szCs w:val="22"/>
        </w:rPr>
      </w:pPr>
      <w:r>
        <w:rPr>
          <w:rFonts w:ascii="Arial" w:hAnsi="Arial" w:cs="Arial"/>
          <w:sz w:val="22"/>
          <w:szCs w:val="22"/>
        </w:rPr>
        <w:t>Analizatory wchodzące w skład systemu monitoringu emisji powinny spełniać  wymogi certyfikacji (procedura QAL1 normy PN-EN:14181:2015), którą przeprowadza się wg normy PN-EN ISO 14956:2006 i PN-EN 15267-1:2009.</w:t>
      </w:r>
    </w:p>
    <w:p w14:paraId="78019EEB" w14:textId="77777777" w:rsidR="009F7CDF" w:rsidRDefault="009F7CDF" w:rsidP="009F7CDF">
      <w:pPr>
        <w:ind w:left="1080"/>
        <w:jc w:val="both"/>
        <w:rPr>
          <w:rFonts w:ascii="Arial" w:hAnsi="Arial" w:cs="Arial"/>
          <w:sz w:val="22"/>
          <w:szCs w:val="22"/>
        </w:rPr>
      </w:pPr>
    </w:p>
    <w:p w14:paraId="713A95B4" w14:textId="77777777" w:rsidR="00D4124F" w:rsidRDefault="00D838DA" w:rsidP="00583A85">
      <w:pPr>
        <w:jc w:val="both"/>
        <w:rPr>
          <w:rFonts w:ascii="Arial" w:hAnsi="Arial" w:cs="Arial"/>
          <w:sz w:val="22"/>
          <w:szCs w:val="22"/>
        </w:rPr>
      </w:pPr>
      <w:r>
        <w:rPr>
          <w:rFonts w:ascii="Arial" w:hAnsi="Arial" w:cs="Arial"/>
          <w:sz w:val="22"/>
          <w:szCs w:val="22"/>
        </w:rPr>
        <w:t xml:space="preserve">Jeżeli składnikiem układu pomiarowego </w:t>
      </w:r>
      <w:r w:rsidR="00915050">
        <w:rPr>
          <w:rFonts w:ascii="Arial" w:hAnsi="Arial" w:cs="Arial"/>
          <w:sz w:val="22"/>
          <w:szCs w:val="22"/>
        </w:rPr>
        <w:t>będzie</w:t>
      </w:r>
      <w:r>
        <w:rPr>
          <w:rFonts w:ascii="Arial" w:hAnsi="Arial" w:cs="Arial"/>
          <w:sz w:val="22"/>
          <w:szCs w:val="22"/>
        </w:rPr>
        <w:t xml:space="preserve"> komputer, </w:t>
      </w:r>
      <w:r w:rsidR="009A2CEF">
        <w:rPr>
          <w:rFonts w:ascii="Arial" w:hAnsi="Arial" w:cs="Arial"/>
          <w:sz w:val="22"/>
          <w:szCs w:val="22"/>
        </w:rPr>
        <w:t xml:space="preserve">to </w:t>
      </w:r>
      <w:r w:rsidR="00746335">
        <w:rPr>
          <w:rFonts w:ascii="Arial" w:hAnsi="Arial" w:cs="Arial"/>
          <w:sz w:val="22"/>
          <w:szCs w:val="22"/>
        </w:rPr>
        <w:t>pow</w:t>
      </w:r>
      <w:r w:rsidR="00A4597A">
        <w:rPr>
          <w:rFonts w:ascii="Arial" w:hAnsi="Arial" w:cs="Arial"/>
          <w:sz w:val="22"/>
          <w:szCs w:val="22"/>
        </w:rPr>
        <w:t>inny być spełnione</w:t>
      </w:r>
      <w:r w:rsidR="00746335">
        <w:rPr>
          <w:rFonts w:ascii="Arial" w:hAnsi="Arial" w:cs="Arial"/>
          <w:sz w:val="22"/>
          <w:szCs w:val="22"/>
        </w:rPr>
        <w:t xml:space="preserve"> </w:t>
      </w:r>
      <w:r w:rsidR="00D4124F">
        <w:rPr>
          <w:rFonts w:ascii="Arial" w:hAnsi="Arial" w:cs="Arial"/>
          <w:sz w:val="22"/>
          <w:szCs w:val="22"/>
        </w:rPr>
        <w:t>poniższe wymagania:</w:t>
      </w:r>
    </w:p>
    <w:p w14:paraId="6F8E0FCD" w14:textId="77777777" w:rsidR="009A2CEF" w:rsidRDefault="00D838DA" w:rsidP="00461418">
      <w:pPr>
        <w:numPr>
          <w:ilvl w:val="0"/>
          <w:numId w:val="41"/>
        </w:numPr>
        <w:rPr>
          <w:rFonts w:ascii="Arial" w:hAnsi="Arial" w:cs="Arial"/>
          <w:sz w:val="22"/>
          <w:szCs w:val="22"/>
        </w:rPr>
      </w:pPr>
      <w:r w:rsidRPr="00D4124F">
        <w:rPr>
          <w:rFonts w:ascii="Arial" w:hAnsi="Arial" w:cs="Arial"/>
          <w:sz w:val="22"/>
          <w:szCs w:val="22"/>
        </w:rPr>
        <w:t>zastosowan</w:t>
      </w:r>
      <w:r w:rsidR="00D4124F">
        <w:rPr>
          <w:rFonts w:ascii="Arial" w:hAnsi="Arial" w:cs="Arial"/>
          <w:sz w:val="22"/>
          <w:szCs w:val="22"/>
        </w:rPr>
        <w:t>ie</w:t>
      </w:r>
      <w:r w:rsidRPr="00D4124F">
        <w:rPr>
          <w:rFonts w:ascii="Arial" w:hAnsi="Arial" w:cs="Arial"/>
          <w:sz w:val="22"/>
          <w:szCs w:val="22"/>
        </w:rPr>
        <w:t xml:space="preserve"> sprawdzon</w:t>
      </w:r>
      <w:r w:rsidR="00D4124F">
        <w:rPr>
          <w:rFonts w:ascii="Arial" w:hAnsi="Arial" w:cs="Arial"/>
          <w:sz w:val="22"/>
          <w:szCs w:val="22"/>
        </w:rPr>
        <w:t>ej</w:t>
      </w:r>
      <w:r w:rsidRPr="00D4124F">
        <w:rPr>
          <w:rFonts w:ascii="Arial" w:hAnsi="Arial" w:cs="Arial"/>
          <w:sz w:val="22"/>
          <w:szCs w:val="22"/>
        </w:rPr>
        <w:t xml:space="preserve"> i niezawodn</w:t>
      </w:r>
      <w:r w:rsidR="00D4124F">
        <w:rPr>
          <w:rFonts w:ascii="Arial" w:hAnsi="Arial" w:cs="Arial"/>
          <w:sz w:val="22"/>
          <w:szCs w:val="22"/>
        </w:rPr>
        <w:t>ej</w:t>
      </w:r>
      <w:r w:rsidR="00631C56">
        <w:rPr>
          <w:rFonts w:ascii="Arial" w:hAnsi="Arial" w:cs="Arial"/>
          <w:sz w:val="22"/>
          <w:szCs w:val="22"/>
        </w:rPr>
        <w:t xml:space="preserve"> konfiguracji</w:t>
      </w:r>
      <w:r w:rsidRPr="00D4124F">
        <w:rPr>
          <w:rFonts w:ascii="Arial" w:hAnsi="Arial" w:cs="Arial"/>
          <w:sz w:val="22"/>
          <w:szCs w:val="22"/>
        </w:rPr>
        <w:t xml:space="preserve"> s</w:t>
      </w:r>
      <w:r w:rsidR="009A2CEF">
        <w:rPr>
          <w:rFonts w:ascii="Arial" w:hAnsi="Arial" w:cs="Arial"/>
          <w:sz w:val="22"/>
          <w:szCs w:val="22"/>
        </w:rPr>
        <w:t>przętow</w:t>
      </w:r>
      <w:r w:rsidR="00631C56">
        <w:rPr>
          <w:rFonts w:ascii="Arial" w:hAnsi="Arial" w:cs="Arial"/>
          <w:sz w:val="22"/>
          <w:szCs w:val="22"/>
        </w:rPr>
        <w:t>ej</w:t>
      </w:r>
      <w:r w:rsidR="009A2CEF">
        <w:rPr>
          <w:rFonts w:ascii="Arial" w:hAnsi="Arial" w:cs="Arial"/>
          <w:sz w:val="22"/>
          <w:szCs w:val="22"/>
        </w:rPr>
        <w:t xml:space="preserve"> i programow</w:t>
      </w:r>
      <w:r w:rsidR="00631C56">
        <w:rPr>
          <w:rFonts w:ascii="Arial" w:hAnsi="Arial" w:cs="Arial"/>
          <w:sz w:val="22"/>
          <w:szCs w:val="22"/>
        </w:rPr>
        <w:t>ej</w:t>
      </w:r>
      <w:r w:rsidR="009A2CEF">
        <w:rPr>
          <w:rFonts w:ascii="Arial" w:hAnsi="Arial" w:cs="Arial"/>
          <w:sz w:val="22"/>
          <w:szCs w:val="22"/>
        </w:rPr>
        <w:t>,</w:t>
      </w:r>
    </w:p>
    <w:p w14:paraId="38011D97" w14:textId="77777777" w:rsidR="009A2CEF" w:rsidRDefault="0076570B" w:rsidP="005901EE">
      <w:pPr>
        <w:numPr>
          <w:ilvl w:val="0"/>
          <w:numId w:val="41"/>
        </w:numPr>
        <w:ind w:left="714" w:hanging="357"/>
        <w:jc w:val="both"/>
        <w:rPr>
          <w:rFonts w:ascii="Arial" w:hAnsi="Arial" w:cs="Arial"/>
          <w:sz w:val="22"/>
          <w:szCs w:val="22"/>
        </w:rPr>
      </w:pPr>
      <w:r>
        <w:rPr>
          <w:rFonts w:ascii="Arial" w:hAnsi="Arial" w:cs="Arial"/>
          <w:sz w:val="22"/>
          <w:szCs w:val="22"/>
        </w:rPr>
        <w:t xml:space="preserve">dostarczenie </w:t>
      </w:r>
      <w:r w:rsidR="00D838DA" w:rsidRPr="00D4124F">
        <w:rPr>
          <w:rFonts w:ascii="Arial" w:hAnsi="Arial" w:cs="Arial"/>
          <w:sz w:val="22"/>
          <w:szCs w:val="22"/>
        </w:rPr>
        <w:t xml:space="preserve">pełnej specyfikacji </w:t>
      </w:r>
      <w:r>
        <w:rPr>
          <w:rFonts w:ascii="Arial" w:hAnsi="Arial" w:cs="Arial"/>
          <w:sz w:val="22"/>
          <w:szCs w:val="22"/>
        </w:rPr>
        <w:t xml:space="preserve">sprzętowej komputera </w:t>
      </w:r>
      <w:r w:rsidR="00D838DA" w:rsidRPr="00D4124F">
        <w:rPr>
          <w:rFonts w:ascii="Arial" w:hAnsi="Arial" w:cs="Arial"/>
          <w:sz w:val="22"/>
          <w:szCs w:val="22"/>
        </w:rPr>
        <w:t>oraz wykazu zastosowanego oprogramowania wraz z niezbędnymi licencjami</w:t>
      </w:r>
      <w:r w:rsidR="00631C56">
        <w:rPr>
          <w:rFonts w:ascii="Arial" w:hAnsi="Arial" w:cs="Arial"/>
          <w:sz w:val="22"/>
          <w:szCs w:val="22"/>
        </w:rPr>
        <w:t xml:space="preserve"> na system operacyjny i inne zainstalowane oprogramowanie</w:t>
      </w:r>
      <w:r w:rsidR="00697787">
        <w:rPr>
          <w:rFonts w:ascii="Arial" w:hAnsi="Arial" w:cs="Arial"/>
          <w:sz w:val="22"/>
          <w:szCs w:val="22"/>
        </w:rPr>
        <w:t xml:space="preserve"> oraz</w:t>
      </w:r>
      <w:r w:rsidR="00D838DA" w:rsidRPr="00D4124F">
        <w:rPr>
          <w:rFonts w:ascii="Arial" w:hAnsi="Arial" w:cs="Arial"/>
          <w:sz w:val="22"/>
          <w:szCs w:val="22"/>
        </w:rPr>
        <w:t xml:space="preserve"> opis</w:t>
      </w:r>
      <w:r w:rsidR="00697787">
        <w:rPr>
          <w:rFonts w:ascii="Arial" w:hAnsi="Arial" w:cs="Arial"/>
          <w:sz w:val="22"/>
          <w:szCs w:val="22"/>
        </w:rPr>
        <w:t>u</w:t>
      </w:r>
      <w:r w:rsidR="00D838DA" w:rsidRPr="00D4124F">
        <w:rPr>
          <w:rFonts w:ascii="Arial" w:hAnsi="Arial" w:cs="Arial"/>
          <w:sz w:val="22"/>
          <w:szCs w:val="22"/>
        </w:rPr>
        <w:t xml:space="preserve"> algorytmów działania i algory</w:t>
      </w:r>
      <w:r w:rsidR="009A2CEF">
        <w:rPr>
          <w:rFonts w:ascii="Arial" w:hAnsi="Arial" w:cs="Arial"/>
          <w:sz w:val="22"/>
          <w:szCs w:val="22"/>
        </w:rPr>
        <w:t>tmów przeprowadzanych obliczeń,</w:t>
      </w:r>
    </w:p>
    <w:p w14:paraId="1DD8F5E9" w14:textId="77777777" w:rsidR="009A2CEF" w:rsidRDefault="00090184" w:rsidP="00C4144F">
      <w:pPr>
        <w:numPr>
          <w:ilvl w:val="0"/>
          <w:numId w:val="41"/>
        </w:numPr>
        <w:ind w:left="714" w:hanging="357"/>
        <w:jc w:val="both"/>
        <w:rPr>
          <w:rFonts w:ascii="Arial" w:hAnsi="Arial" w:cs="Arial"/>
          <w:sz w:val="22"/>
          <w:szCs w:val="22"/>
        </w:rPr>
      </w:pPr>
      <w:r>
        <w:rPr>
          <w:rFonts w:ascii="Arial" w:hAnsi="Arial" w:cs="Arial"/>
          <w:sz w:val="22"/>
          <w:szCs w:val="22"/>
        </w:rPr>
        <w:t>Kontraktor</w:t>
      </w:r>
      <w:r w:rsidR="00D838DA" w:rsidRPr="00D4124F">
        <w:rPr>
          <w:rFonts w:ascii="Arial" w:hAnsi="Arial" w:cs="Arial"/>
          <w:sz w:val="22"/>
          <w:szCs w:val="22"/>
        </w:rPr>
        <w:t xml:space="preserve"> </w:t>
      </w:r>
      <w:r w:rsidR="009A2CEF">
        <w:rPr>
          <w:rFonts w:ascii="Arial" w:hAnsi="Arial" w:cs="Arial"/>
          <w:sz w:val="22"/>
          <w:szCs w:val="22"/>
        </w:rPr>
        <w:t>musi</w:t>
      </w:r>
      <w:r w:rsidR="00D838DA" w:rsidRPr="00D4124F">
        <w:rPr>
          <w:rFonts w:ascii="Arial" w:hAnsi="Arial" w:cs="Arial"/>
          <w:sz w:val="22"/>
          <w:szCs w:val="22"/>
        </w:rPr>
        <w:t xml:space="preserve"> </w:t>
      </w:r>
      <w:r w:rsidR="002B567B">
        <w:rPr>
          <w:rFonts w:ascii="Arial" w:hAnsi="Arial" w:cs="Arial"/>
          <w:sz w:val="22"/>
          <w:szCs w:val="22"/>
        </w:rPr>
        <w:t xml:space="preserve">wykonać i </w:t>
      </w:r>
      <w:r w:rsidR="00D838DA" w:rsidRPr="00D4124F">
        <w:rPr>
          <w:rFonts w:ascii="Arial" w:hAnsi="Arial" w:cs="Arial"/>
          <w:sz w:val="22"/>
          <w:szCs w:val="22"/>
        </w:rPr>
        <w:t>dostarczyć wraz z komputerem wykonany backup umożliwiający uruchomienie komputera bez potrzeby ponownej instalacji oprogramowania i je</w:t>
      </w:r>
      <w:r w:rsidR="009A2CEF">
        <w:rPr>
          <w:rFonts w:ascii="Arial" w:hAnsi="Arial" w:cs="Arial"/>
          <w:sz w:val="22"/>
          <w:szCs w:val="22"/>
        </w:rPr>
        <w:t>go konfiguracji,</w:t>
      </w:r>
    </w:p>
    <w:p w14:paraId="275EAD22" w14:textId="77777777" w:rsidR="00B56AD7" w:rsidRPr="008E715E" w:rsidRDefault="009A2CEF" w:rsidP="00935CC2">
      <w:pPr>
        <w:numPr>
          <w:ilvl w:val="0"/>
          <w:numId w:val="41"/>
        </w:numPr>
        <w:rPr>
          <w:rFonts w:ascii="Arial" w:hAnsi="Arial" w:cs="Arial"/>
          <w:sz w:val="22"/>
          <w:szCs w:val="22"/>
        </w:rPr>
      </w:pPr>
      <w:r>
        <w:rPr>
          <w:rFonts w:ascii="Arial" w:hAnsi="Arial" w:cs="Arial"/>
          <w:sz w:val="22"/>
          <w:szCs w:val="22"/>
        </w:rPr>
        <w:t>musi</w:t>
      </w:r>
      <w:r w:rsidR="00D838DA" w:rsidRPr="00D4124F">
        <w:rPr>
          <w:rFonts w:ascii="Arial" w:hAnsi="Arial" w:cs="Arial"/>
          <w:sz w:val="22"/>
          <w:szCs w:val="22"/>
        </w:rPr>
        <w:t xml:space="preserve"> być dostępna prosta i sprawdzona procedura wykonywania backupu po oddaniu komputera do eksploatacji.</w:t>
      </w:r>
    </w:p>
    <w:p w14:paraId="7624C1BF" w14:textId="77777777" w:rsidR="00B56AD7" w:rsidRPr="00B90D26" w:rsidRDefault="00B56AD7" w:rsidP="00935CC2"/>
    <w:p w14:paraId="7B29B8C4" w14:textId="77777777" w:rsidR="00935CC2" w:rsidRPr="00633218" w:rsidRDefault="00935CC2" w:rsidP="00633218">
      <w:pPr>
        <w:pStyle w:val="Nagwek1"/>
        <w:numPr>
          <w:ilvl w:val="2"/>
          <w:numId w:val="1"/>
        </w:numPr>
        <w:tabs>
          <w:tab w:val="clear" w:pos="1440"/>
          <w:tab w:val="num" w:pos="709"/>
        </w:tabs>
        <w:ind w:left="709" w:hanging="709"/>
        <w:jc w:val="both"/>
        <w:rPr>
          <w:rFonts w:cs="Arial"/>
          <w:szCs w:val="22"/>
        </w:rPr>
      </w:pPr>
      <w:bookmarkStart w:id="49" w:name="_Toc475077788"/>
      <w:r w:rsidRPr="00633218">
        <w:rPr>
          <w:rFonts w:cs="Arial"/>
          <w:szCs w:val="22"/>
        </w:rPr>
        <w:t>Detektory gazów</w:t>
      </w:r>
      <w:bookmarkEnd w:id="49"/>
    </w:p>
    <w:p w14:paraId="0AA22520" w14:textId="77777777" w:rsidR="00935CC2" w:rsidRPr="00534DA0" w:rsidRDefault="00935CC2" w:rsidP="00935CC2"/>
    <w:p w14:paraId="09770216" w14:textId="77777777" w:rsidR="00935CC2" w:rsidRDefault="00935CC2" w:rsidP="00CA48EC">
      <w:pPr>
        <w:pStyle w:val="Nagwek1"/>
        <w:numPr>
          <w:ilvl w:val="3"/>
          <w:numId w:val="1"/>
        </w:numPr>
        <w:tabs>
          <w:tab w:val="clear" w:pos="2160"/>
          <w:tab w:val="num" w:pos="851"/>
        </w:tabs>
        <w:ind w:left="851" w:hanging="851"/>
      </w:pPr>
      <w:bookmarkStart w:id="50" w:name="_Toc475077789"/>
      <w:r>
        <w:t>Rodzaje detektorów gazów</w:t>
      </w:r>
      <w:bookmarkEnd w:id="50"/>
    </w:p>
    <w:p w14:paraId="3597C814" w14:textId="77777777" w:rsidR="00935CC2" w:rsidRDefault="00935CC2" w:rsidP="00DF5A12">
      <w:pPr>
        <w:ind w:left="360"/>
        <w:rPr>
          <w:rFonts w:ascii="Arial" w:hAnsi="Arial"/>
          <w:b/>
          <w:sz w:val="22"/>
        </w:rPr>
      </w:pPr>
    </w:p>
    <w:p w14:paraId="1AE3890D" w14:textId="77777777" w:rsidR="00583A85" w:rsidRDefault="00471F7A" w:rsidP="00583A85">
      <w:pPr>
        <w:rPr>
          <w:rFonts w:ascii="Arial" w:hAnsi="Arial" w:cs="Arial"/>
          <w:sz w:val="22"/>
          <w:szCs w:val="22"/>
        </w:rPr>
      </w:pPr>
      <w:r>
        <w:rPr>
          <w:rFonts w:ascii="Arial" w:hAnsi="Arial" w:cs="Arial"/>
          <w:sz w:val="22"/>
          <w:szCs w:val="22"/>
        </w:rPr>
        <w:t xml:space="preserve">Przewiduje się </w:t>
      </w:r>
      <w:r w:rsidR="00DF5A12" w:rsidRPr="004B2172">
        <w:rPr>
          <w:rFonts w:ascii="Arial" w:hAnsi="Arial" w:cs="Arial"/>
          <w:sz w:val="22"/>
          <w:szCs w:val="22"/>
        </w:rPr>
        <w:t>stosowanie na</w:t>
      </w:r>
      <w:r w:rsidR="00DF5A12">
        <w:rPr>
          <w:rFonts w:ascii="Arial" w:hAnsi="Arial" w:cs="Arial"/>
          <w:sz w:val="22"/>
          <w:szCs w:val="22"/>
        </w:rPr>
        <w:t xml:space="preserve">stępujących typów </w:t>
      </w:r>
      <w:r>
        <w:rPr>
          <w:rFonts w:ascii="Arial" w:hAnsi="Arial" w:cs="Arial"/>
          <w:sz w:val="22"/>
          <w:szCs w:val="22"/>
        </w:rPr>
        <w:t>detektorów</w:t>
      </w:r>
      <w:r w:rsidR="00DF5A12">
        <w:rPr>
          <w:rFonts w:ascii="Arial" w:hAnsi="Arial" w:cs="Arial"/>
          <w:sz w:val="22"/>
          <w:szCs w:val="22"/>
        </w:rPr>
        <w:t xml:space="preserve"> gazów:</w:t>
      </w:r>
    </w:p>
    <w:p w14:paraId="260D6CC6" w14:textId="77777777" w:rsidR="00583A85" w:rsidRDefault="0048652F" w:rsidP="00461418">
      <w:pPr>
        <w:numPr>
          <w:ilvl w:val="0"/>
          <w:numId w:val="41"/>
        </w:numPr>
        <w:rPr>
          <w:rFonts w:ascii="Arial" w:hAnsi="Arial" w:cs="Arial"/>
          <w:sz w:val="22"/>
          <w:szCs w:val="22"/>
        </w:rPr>
      </w:pPr>
      <w:r>
        <w:rPr>
          <w:rFonts w:ascii="Arial" w:hAnsi="Arial" w:cs="Arial"/>
          <w:sz w:val="22"/>
          <w:szCs w:val="22"/>
        </w:rPr>
        <w:t>k</w:t>
      </w:r>
      <w:r w:rsidR="00DF5A12">
        <w:rPr>
          <w:rFonts w:ascii="Arial" w:hAnsi="Arial" w:cs="Arial"/>
          <w:sz w:val="22"/>
          <w:szCs w:val="22"/>
        </w:rPr>
        <w:t>atalityczny</w:t>
      </w:r>
      <w:r>
        <w:rPr>
          <w:rFonts w:ascii="Arial" w:hAnsi="Arial" w:cs="Arial"/>
          <w:sz w:val="22"/>
          <w:szCs w:val="22"/>
        </w:rPr>
        <w:t>,</w:t>
      </w:r>
    </w:p>
    <w:p w14:paraId="6C12B27B" w14:textId="77777777" w:rsidR="00583A85" w:rsidRDefault="00DF5A12" w:rsidP="00461418">
      <w:pPr>
        <w:numPr>
          <w:ilvl w:val="0"/>
          <w:numId w:val="41"/>
        </w:numPr>
        <w:rPr>
          <w:rFonts w:ascii="Arial" w:hAnsi="Arial" w:cs="Arial"/>
          <w:sz w:val="22"/>
          <w:szCs w:val="22"/>
        </w:rPr>
      </w:pPr>
      <w:r w:rsidRPr="00583A85">
        <w:rPr>
          <w:rFonts w:ascii="Arial" w:hAnsi="Arial" w:cs="Arial"/>
          <w:sz w:val="22"/>
          <w:szCs w:val="22"/>
        </w:rPr>
        <w:t>termokonduktometryczny</w:t>
      </w:r>
      <w:r w:rsidR="0048652F" w:rsidRPr="00583A85">
        <w:rPr>
          <w:rFonts w:ascii="Arial" w:hAnsi="Arial" w:cs="Arial"/>
          <w:sz w:val="22"/>
          <w:szCs w:val="22"/>
        </w:rPr>
        <w:t>,</w:t>
      </w:r>
    </w:p>
    <w:p w14:paraId="24560E9F" w14:textId="77777777" w:rsidR="00583A85" w:rsidRDefault="00DF5A12" w:rsidP="00461418">
      <w:pPr>
        <w:numPr>
          <w:ilvl w:val="0"/>
          <w:numId w:val="41"/>
        </w:numPr>
        <w:rPr>
          <w:rFonts w:ascii="Arial" w:hAnsi="Arial" w:cs="Arial"/>
          <w:sz w:val="22"/>
          <w:szCs w:val="22"/>
        </w:rPr>
      </w:pPr>
      <w:r w:rsidRPr="00583A85">
        <w:rPr>
          <w:rFonts w:ascii="Arial" w:hAnsi="Arial" w:cs="Arial"/>
          <w:sz w:val="22"/>
          <w:szCs w:val="22"/>
        </w:rPr>
        <w:t>absorpcji w podczerwieni</w:t>
      </w:r>
      <w:r w:rsidR="0048652F" w:rsidRPr="00583A85">
        <w:rPr>
          <w:rFonts w:ascii="Arial" w:hAnsi="Arial" w:cs="Arial"/>
          <w:sz w:val="22"/>
          <w:szCs w:val="22"/>
        </w:rPr>
        <w:t>,</w:t>
      </w:r>
    </w:p>
    <w:p w14:paraId="147BC002" w14:textId="77777777" w:rsidR="00583A85" w:rsidRDefault="00DF5A12" w:rsidP="00461418">
      <w:pPr>
        <w:numPr>
          <w:ilvl w:val="0"/>
          <w:numId w:val="41"/>
        </w:numPr>
        <w:rPr>
          <w:rFonts w:ascii="Arial" w:hAnsi="Arial" w:cs="Arial"/>
          <w:sz w:val="22"/>
          <w:szCs w:val="22"/>
        </w:rPr>
      </w:pPr>
      <w:r w:rsidRPr="00583A85">
        <w:rPr>
          <w:rFonts w:ascii="Arial" w:hAnsi="Arial" w:cs="Arial"/>
          <w:sz w:val="22"/>
          <w:szCs w:val="22"/>
        </w:rPr>
        <w:t>półprzewodnikowy</w:t>
      </w:r>
      <w:r w:rsidR="0048652F" w:rsidRPr="00583A85">
        <w:rPr>
          <w:rFonts w:ascii="Arial" w:hAnsi="Arial" w:cs="Arial"/>
          <w:sz w:val="22"/>
          <w:szCs w:val="22"/>
        </w:rPr>
        <w:t>,</w:t>
      </w:r>
    </w:p>
    <w:p w14:paraId="6A81C2D3" w14:textId="77777777" w:rsidR="00583A85" w:rsidRDefault="00DF5A12" w:rsidP="00461418">
      <w:pPr>
        <w:numPr>
          <w:ilvl w:val="0"/>
          <w:numId w:val="41"/>
        </w:numPr>
        <w:rPr>
          <w:rFonts w:ascii="Arial" w:hAnsi="Arial" w:cs="Arial"/>
          <w:sz w:val="22"/>
          <w:szCs w:val="22"/>
        </w:rPr>
      </w:pPr>
      <w:r w:rsidRPr="00583A85">
        <w:rPr>
          <w:rFonts w:ascii="Arial" w:hAnsi="Arial" w:cs="Arial"/>
          <w:sz w:val="22"/>
          <w:szCs w:val="22"/>
        </w:rPr>
        <w:t>elektrochemiczny</w:t>
      </w:r>
      <w:r w:rsidR="0048652F" w:rsidRPr="00583A85">
        <w:rPr>
          <w:rFonts w:ascii="Arial" w:hAnsi="Arial" w:cs="Arial"/>
          <w:sz w:val="22"/>
          <w:szCs w:val="22"/>
        </w:rPr>
        <w:t>,</w:t>
      </w:r>
    </w:p>
    <w:p w14:paraId="0F1BF80A" w14:textId="77777777" w:rsidR="00583A85" w:rsidRDefault="00DF5A12" w:rsidP="00461418">
      <w:pPr>
        <w:numPr>
          <w:ilvl w:val="0"/>
          <w:numId w:val="41"/>
        </w:numPr>
        <w:rPr>
          <w:rFonts w:ascii="Arial" w:hAnsi="Arial" w:cs="Arial"/>
          <w:sz w:val="22"/>
          <w:szCs w:val="22"/>
        </w:rPr>
      </w:pPr>
      <w:r w:rsidRPr="00583A85">
        <w:rPr>
          <w:rFonts w:ascii="Arial" w:hAnsi="Arial" w:cs="Arial"/>
          <w:sz w:val="22"/>
          <w:szCs w:val="22"/>
        </w:rPr>
        <w:t>jonizacji płomienia</w:t>
      </w:r>
      <w:r w:rsidR="0048652F" w:rsidRPr="00583A85">
        <w:rPr>
          <w:rFonts w:ascii="Arial" w:hAnsi="Arial" w:cs="Arial"/>
          <w:sz w:val="22"/>
          <w:szCs w:val="22"/>
        </w:rPr>
        <w:t>,</w:t>
      </w:r>
    </w:p>
    <w:p w14:paraId="3F0753E0" w14:textId="77777777" w:rsidR="00583A85" w:rsidRDefault="00DF5A12" w:rsidP="00461418">
      <w:pPr>
        <w:numPr>
          <w:ilvl w:val="0"/>
          <w:numId w:val="41"/>
        </w:numPr>
        <w:rPr>
          <w:rFonts w:ascii="Arial" w:hAnsi="Arial" w:cs="Arial"/>
          <w:sz w:val="22"/>
          <w:szCs w:val="22"/>
        </w:rPr>
      </w:pPr>
      <w:r w:rsidRPr="00583A85">
        <w:rPr>
          <w:rFonts w:ascii="Arial" w:hAnsi="Arial" w:cs="Arial"/>
          <w:sz w:val="22"/>
          <w:szCs w:val="22"/>
        </w:rPr>
        <w:t>temperatury płomienia</w:t>
      </w:r>
      <w:r w:rsidR="008831AC">
        <w:rPr>
          <w:rFonts w:ascii="Arial" w:hAnsi="Arial" w:cs="Arial"/>
          <w:sz w:val="22"/>
          <w:szCs w:val="22"/>
        </w:rPr>
        <w:t xml:space="preserve"> (FTA)</w:t>
      </w:r>
      <w:r w:rsidR="0048652F" w:rsidRPr="00583A85">
        <w:rPr>
          <w:rFonts w:ascii="Arial" w:hAnsi="Arial" w:cs="Arial"/>
          <w:sz w:val="22"/>
          <w:szCs w:val="22"/>
        </w:rPr>
        <w:t>,</w:t>
      </w:r>
    </w:p>
    <w:p w14:paraId="172993B7" w14:textId="77777777" w:rsidR="00583A85" w:rsidRDefault="00DF5A12" w:rsidP="00461418">
      <w:pPr>
        <w:numPr>
          <w:ilvl w:val="0"/>
          <w:numId w:val="41"/>
        </w:numPr>
        <w:rPr>
          <w:rFonts w:ascii="Arial" w:hAnsi="Arial" w:cs="Arial"/>
          <w:sz w:val="22"/>
          <w:szCs w:val="22"/>
        </w:rPr>
      </w:pPr>
      <w:r w:rsidRPr="00583A85">
        <w:rPr>
          <w:rFonts w:ascii="Arial" w:hAnsi="Arial" w:cs="Arial"/>
          <w:sz w:val="22"/>
          <w:szCs w:val="22"/>
        </w:rPr>
        <w:t>fotojonizacyjny</w:t>
      </w:r>
      <w:r w:rsidR="0048652F" w:rsidRPr="00583A85">
        <w:rPr>
          <w:rFonts w:ascii="Arial" w:hAnsi="Arial" w:cs="Arial"/>
          <w:sz w:val="22"/>
          <w:szCs w:val="22"/>
        </w:rPr>
        <w:t>,</w:t>
      </w:r>
    </w:p>
    <w:p w14:paraId="31149711" w14:textId="77777777" w:rsidR="00B2374E" w:rsidRDefault="00DF5A12" w:rsidP="00461418">
      <w:pPr>
        <w:numPr>
          <w:ilvl w:val="0"/>
          <w:numId w:val="41"/>
        </w:numPr>
        <w:rPr>
          <w:rFonts w:ascii="Arial" w:hAnsi="Arial" w:cs="Arial"/>
          <w:sz w:val="22"/>
          <w:szCs w:val="22"/>
        </w:rPr>
      </w:pPr>
      <w:r w:rsidRPr="00583A85">
        <w:rPr>
          <w:rFonts w:ascii="Arial" w:hAnsi="Arial" w:cs="Arial"/>
          <w:sz w:val="22"/>
          <w:szCs w:val="22"/>
        </w:rPr>
        <w:t>paramagnetyczny</w:t>
      </w:r>
      <w:r w:rsidR="0048652F" w:rsidRPr="00583A85">
        <w:rPr>
          <w:rFonts w:ascii="Arial" w:hAnsi="Arial" w:cs="Arial"/>
          <w:sz w:val="22"/>
          <w:szCs w:val="22"/>
        </w:rPr>
        <w:t>.</w:t>
      </w:r>
    </w:p>
    <w:p w14:paraId="7DF43ADE" w14:textId="77777777" w:rsidR="00325C56" w:rsidRPr="00F7181C" w:rsidRDefault="00325C56" w:rsidP="0076570B">
      <w:pPr>
        <w:ind w:left="720"/>
        <w:rPr>
          <w:rFonts w:ascii="Arial" w:hAnsi="Arial" w:cs="Arial"/>
          <w:sz w:val="22"/>
          <w:szCs w:val="22"/>
        </w:rPr>
      </w:pPr>
    </w:p>
    <w:p w14:paraId="1D8352BB" w14:textId="77777777" w:rsidR="00941358" w:rsidRDefault="00941358" w:rsidP="00CA48EC">
      <w:pPr>
        <w:pStyle w:val="Nagwek1"/>
        <w:numPr>
          <w:ilvl w:val="3"/>
          <w:numId w:val="1"/>
        </w:numPr>
        <w:tabs>
          <w:tab w:val="clear" w:pos="2160"/>
          <w:tab w:val="num" w:pos="851"/>
        </w:tabs>
        <w:ind w:left="851" w:hanging="851"/>
      </w:pPr>
      <w:bookmarkStart w:id="51" w:name="_Toc475077790"/>
      <w:r>
        <w:t xml:space="preserve">Zasady ogólne </w:t>
      </w:r>
      <w:r w:rsidR="00935CC2">
        <w:t>dotyczące detektorów gazów</w:t>
      </w:r>
      <w:bookmarkEnd w:id="51"/>
    </w:p>
    <w:p w14:paraId="5209A1FB" w14:textId="77777777" w:rsidR="00935CC2" w:rsidRPr="00935CC2" w:rsidRDefault="00935CC2" w:rsidP="00935CC2"/>
    <w:p w14:paraId="5697F00D" w14:textId="77777777" w:rsidR="00935CC2" w:rsidRDefault="00935CC2" w:rsidP="00583A85">
      <w:pPr>
        <w:jc w:val="both"/>
        <w:rPr>
          <w:rFonts w:ascii="Arial" w:hAnsi="Arial" w:cs="Arial"/>
          <w:sz w:val="22"/>
          <w:szCs w:val="22"/>
        </w:rPr>
      </w:pPr>
      <w:r>
        <w:rPr>
          <w:rFonts w:ascii="Arial" w:hAnsi="Arial" w:cs="Arial"/>
          <w:sz w:val="22"/>
          <w:szCs w:val="22"/>
        </w:rPr>
        <w:t xml:space="preserve">Zastosowane </w:t>
      </w:r>
      <w:r w:rsidR="00487A89">
        <w:rPr>
          <w:rFonts w:ascii="Arial" w:hAnsi="Arial" w:cs="Arial"/>
          <w:sz w:val="22"/>
          <w:szCs w:val="22"/>
        </w:rPr>
        <w:t>element</w:t>
      </w:r>
      <w:r w:rsidR="0057465B">
        <w:rPr>
          <w:rFonts w:ascii="Arial" w:hAnsi="Arial" w:cs="Arial"/>
          <w:sz w:val="22"/>
          <w:szCs w:val="22"/>
        </w:rPr>
        <w:t>y</w:t>
      </w:r>
      <w:r w:rsidR="00487A89">
        <w:rPr>
          <w:rFonts w:ascii="Arial" w:hAnsi="Arial" w:cs="Arial"/>
          <w:sz w:val="22"/>
          <w:szCs w:val="22"/>
        </w:rPr>
        <w:t xml:space="preserve"> </w:t>
      </w:r>
      <w:r w:rsidR="0057465B">
        <w:rPr>
          <w:rFonts w:ascii="Arial" w:hAnsi="Arial" w:cs="Arial"/>
          <w:sz w:val="22"/>
          <w:szCs w:val="22"/>
        </w:rPr>
        <w:t>systemu</w:t>
      </w:r>
      <w:r>
        <w:rPr>
          <w:rFonts w:ascii="Arial" w:hAnsi="Arial" w:cs="Arial"/>
          <w:sz w:val="22"/>
          <w:szCs w:val="22"/>
        </w:rPr>
        <w:t xml:space="preserve"> detekcji gazów powinny być wykonane zgodnie</w:t>
      </w:r>
      <w:r w:rsidRPr="00164A6D">
        <w:rPr>
          <w:rFonts w:ascii="Arial" w:hAnsi="Arial" w:cs="Arial"/>
          <w:sz w:val="22"/>
          <w:szCs w:val="22"/>
        </w:rPr>
        <w:t xml:space="preserve"> </w:t>
      </w:r>
      <w:r w:rsidR="00763845">
        <w:rPr>
          <w:rFonts w:ascii="Arial" w:hAnsi="Arial" w:cs="Arial"/>
          <w:sz w:val="22"/>
          <w:szCs w:val="22"/>
        </w:rPr>
        <w:t xml:space="preserve">                   </w:t>
      </w:r>
      <w:r w:rsidRPr="00164A6D">
        <w:rPr>
          <w:rFonts w:ascii="Arial" w:hAnsi="Arial" w:cs="Arial"/>
          <w:sz w:val="22"/>
          <w:szCs w:val="22"/>
        </w:rPr>
        <w:t>z aktualnymi normam</w:t>
      </w:r>
      <w:r>
        <w:rPr>
          <w:rFonts w:ascii="Arial" w:hAnsi="Arial" w:cs="Arial"/>
          <w:sz w:val="22"/>
          <w:szCs w:val="22"/>
        </w:rPr>
        <w:t xml:space="preserve">i, </w:t>
      </w:r>
      <w:r w:rsidRPr="00164A6D">
        <w:rPr>
          <w:rFonts w:ascii="Arial" w:hAnsi="Arial" w:cs="Arial"/>
          <w:sz w:val="22"/>
          <w:szCs w:val="22"/>
        </w:rPr>
        <w:t>polskimi przepisami prawnymi</w:t>
      </w:r>
      <w:r>
        <w:rPr>
          <w:rFonts w:ascii="Arial" w:hAnsi="Arial" w:cs="Arial"/>
          <w:sz w:val="22"/>
          <w:szCs w:val="22"/>
        </w:rPr>
        <w:t xml:space="preserve"> oraz dobrą praktyką inżynierską.</w:t>
      </w:r>
    </w:p>
    <w:p w14:paraId="1DE102B5" w14:textId="77777777" w:rsidR="008831AC" w:rsidRDefault="008831AC" w:rsidP="00583A85">
      <w:pPr>
        <w:jc w:val="both"/>
        <w:rPr>
          <w:rFonts w:ascii="Arial" w:hAnsi="Arial" w:cs="Arial"/>
          <w:sz w:val="22"/>
          <w:szCs w:val="22"/>
        </w:rPr>
      </w:pPr>
    </w:p>
    <w:p w14:paraId="5C31A761" w14:textId="77777777" w:rsidR="008831AC" w:rsidRDefault="008831AC" w:rsidP="00583A85">
      <w:pPr>
        <w:jc w:val="both"/>
        <w:rPr>
          <w:rFonts w:ascii="Arial" w:hAnsi="Arial" w:cs="Arial"/>
          <w:sz w:val="22"/>
          <w:szCs w:val="22"/>
        </w:rPr>
      </w:pPr>
      <w:r>
        <w:rPr>
          <w:rFonts w:ascii="Arial" w:hAnsi="Arial" w:cs="Arial"/>
          <w:sz w:val="22"/>
          <w:szCs w:val="22"/>
        </w:rPr>
        <w:t xml:space="preserve">Ze swej natury, czujniki katalityczne i analizatory temperatury płomienia (FTA) wykrywają bezpośrednio gazy palne poprzez ich spalani, stąd nie mogą wykrywać niepalnych gazów </w:t>
      </w:r>
      <w:r w:rsidR="00D45D02">
        <w:rPr>
          <w:rFonts w:ascii="Arial" w:hAnsi="Arial" w:cs="Arial"/>
          <w:sz w:val="22"/>
          <w:szCs w:val="22"/>
        </w:rPr>
        <w:t xml:space="preserve">     </w:t>
      </w:r>
      <w:r>
        <w:rPr>
          <w:rFonts w:ascii="Arial" w:hAnsi="Arial" w:cs="Arial"/>
          <w:sz w:val="22"/>
          <w:szCs w:val="22"/>
        </w:rPr>
        <w:t>i par. Inne rodzaje czujników wykrywają obecność gazów palnych i innych poprzez odpowiedź czujnika na inne właściwości gazu.</w:t>
      </w:r>
    </w:p>
    <w:p w14:paraId="77EF14F8" w14:textId="77777777" w:rsidR="009F7CDF" w:rsidRDefault="009F7CDF" w:rsidP="009F7CDF">
      <w:pPr>
        <w:rPr>
          <w:rFonts w:ascii="Arial" w:hAnsi="Arial" w:cs="Arial"/>
          <w:sz w:val="22"/>
          <w:szCs w:val="22"/>
        </w:rPr>
      </w:pPr>
    </w:p>
    <w:p w14:paraId="2A045B0B" w14:textId="77777777" w:rsidR="0048652F" w:rsidRDefault="0057465B" w:rsidP="00583A85">
      <w:pPr>
        <w:jc w:val="both"/>
        <w:rPr>
          <w:rFonts w:ascii="Arial" w:hAnsi="Arial" w:cs="Arial"/>
          <w:sz w:val="22"/>
          <w:szCs w:val="22"/>
        </w:rPr>
      </w:pPr>
      <w:r>
        <w:rPr>
          <w:rFonts w:ascii="Arial" w:hAnsi="Arial" w:cs="Arial"/>
          <w:sz w:val="22"/>
          <w:szCs w:val="22"/>
        </w:rPr>
        <w:t>System wykrywania gazów palnych i toksycznyc</w:t>
      </w:r>
      <w:r w:rsidR="00583A85">
        <w:rPr>
          <w:rFonts w:ascii="Arial" w:hAnsi="Arial" w:cs="Arial"/>
          <w:sz w:val="22"/>
          <w:szCs w:val="22"/>
        </w:rPr>
        <w:t>h musi spełniać poniższe wymogi.</w:t>
      </w:r>
    </w:p>
    <w:p w14:paraId="04256CAC" w14:textId="77777777" w:rsidR="00583A85" w:rsidRDefault="00583A85" w:rsidP="00461418">
      <w:pPr>
        <w:numPr>
          <w:ilvl w:val="0"/>
          <w:numId w:val="42"/>
        </w:numPr>
        <w:jc w:val="both"/>
        <w:rPr>
          <w:rFonts w:ascii="Arial" w:hAnsi="Arial" w:cs="Arial"/>
          <w:sz w:val="22"/>
          <w:szCs w:val="22"/>
        </w:rPr>
      </w:pPr>
      <w:r>
        <w:rPr>
          <w:rFonts w:ascii="Arial" w:hAnsi="Arial" w:cs="Arial"/>
          <w:sz w:val="22"/>
          <w:szCs w:val="22"/>
        </w:rPr>
        <w:t>L</w:t>
      </w:r>
      <w:r w:rsidR="0057465B">
        <w:rPr>
          <w:rFonts w:ascii="Arial" w:hAnsi="Arial" w:cs="Arial"/>
          <w:sz w:val="22"/>
          <w:szCs w:val="22"/>
        </w:rPr>
        <w:t>iczba detektorów powinna być określona zgodnie z obowiązującymi przepisami oraz przy uwzględni</w:t>
      </w:r>
      <w:r>
        <w:rPr>
          <w:rFonts w:ascii="Arial" w:hAnsi="Arial" w:cs="Arial"/>
          <w:sz w:val="22"/>
          <w:szCs w:val="22"/>
        </w:rPr>
        <w:t>eniu specyfiki danej Instalacji.</w:t>
      </w:r>
    </w:p>
    <w:p w14:paraId="2AC6B463" w14:textId="77777777" w:rsidR="0086335D" w:rsidRDefault="0086335D" w:rsidP="00461418">
      <w:pPr>
        <w:numPr>
          <w:ilvl w:val="0"/>
          <w:numId w:val="42"/>
        </w:numPr>
        <w:jc w:val="both"/>
        <w:rPr>
          <w:rFonts w:ascii="Arial" w:hAnsi="Arial" w:cs="Arial"/>
          <w:sz w:val="22"/>
          <w:szCs w:val="22"/>
        </w:rPr>
      </w:pPr>
      <w:r>
        <w:rPr>
          <w:rFonts w:ascii="Arial" w:hAnsi="Arial" w:cs="Arial"/>
          <w:sz w:val="22"/>
          <w:szCs w:val="22"/>
        </w:rPr>
        <w:t>Detektory i punkty pobierania próbek muszą być tak rozmieszczone, aby nagromadzenie gazu było wykrywane zanim spowodują znaczące zagrożenie.</w:t>
      </w:r>
    </w:p>
    <w:p w14:paraId="240312C2" w14:textId="77777777" w:rsidR="0086335D" w:rsidRDefault="0086335D" w:rsidP="00461418">
      <w:pPr>
        <w:numPr>
          <w:ilvl w:val="0"/>
          <w:numId w:val="42"/>
        </w:numPr>
        <w:jc w:val="both"/>
        <w:rPr>
          <w:rFonts w:ascii="Arial" w:hAnsi="Arial" w:cs="Arial"/>
          <w:sz w:val="22"/>
          <w:szCs w:val="22"/>
        </w:rPr>
      </w:pPr>
      <w:r>
        <w:rPr>
          <w:rFonts w:ascii="Arial" w:hAnsi="Arial" w:cs="Arial"/>
          <w:sz w:val="22"/>
          <w:szCs w:val="22"/>
        </w:rPr>
        <w:t>Detektory i punkty pobierania próbek zaleca się lokalizować w miejscach wyznaczonych po konsultacji z osobami,</w:t>
      </w:r>
      <w:r w:rsidR="008251BC">
        <w:rPr>
          <w:rFonts w:ascii="Arial" w:hAnsi="Arial" w:cs="Arial"/>
          <w:sz w:val="22"/>
          <w:szCs w:val="22"/>
        </w:rPr>
        <w:t xml:space="preserve"> które posiadają wiedzę na temat dyspersji gazu, procesu produkcyjnego oraz z personelem technicznym.</w:t>
      </w:r>
    </w:p>
    <w:p w14:paraId="24F35952" w14:textId="77777777" w:rsidR="00583A85" w:rsidRDefault="00583A85" w:rsidP="00461418">
      <w:pPr>
        <w:numPr>
          <w:ilvl w:val="0"/>
          <w:numId w:val="42"/>
        </w:numPr>
        <w:jc w:val="both"/>
        <w:rPr>
          <w:rFonts w:ascii="Arial" w:hAnsi="Arial" w:cs="Arial"/>
          <w:sz w:val="22"/>
          <w:szCs w:val="22"/>
        </w:rPr>
      </w:pPr>
      <w:r>
        <w:rPr>
          <w:rFonts w:ascii="Arial" w:hAnsi="Arial" w:cs="Arial"/>
          <w:sz w:val="22"/>
          <w:szCs w:val="22"/>
        </w:rPr>
        <w:lastRenderedPageBreak/>
        <w:t>W</w:t>
      </w:r>
      <w:r w:rsidR="0057465B" w:rsidRPr="00583A85">
        <w:rPr>
          <w:rFonts w:ascii="Arial" w:hAnsi="Arial" w:cs="Arial"/>
          <w:sz w:val="22"/>
          <w:szCs w:val="22"/>
        </w:rPr>
        <w:t xml:space="preserve"> przypadku wykrywania gazów palnych preferowanym rozwiązaniem jest </w:t>
      </w:r>
      <w:r w:rsidR="006872B7" w:rsidRPr="00583A85">
        <w:rPr>
          <w:rFonts w:ascii="Arial" w:hAnsi="Arial" w:cs="Arial"/>
          <w:sz w:val="22"/>
          <w:szCs w:val="22"/>
        </w:rPr>
        <w:t xml:space="preserve">stosowanie </w:t>
      </w:r>
      <w:r w:rsidR="0057465B" w:rsidRPr="00583A85">
        <w:rPr>
          <w:rFonts w:ascii="Arial" w:hAnsi="Arial" w:cs="Arial"/>
          <w:sz w:val="22"/>
          <w:szCs w:val="22"/>
        </w:rPr>
        <w:t>detektor</w:t>
      </w:r>
      <w:r w:rsidR="006872B7" w:rsidRPr="00583A85">
        <w:rPr>
          <w:rFonts w:ascii="Arial" w:hAnsi="Arial" w:cs="Arial"/>
          <w:sz w:val="22"/>
          <w:szCs w:val="22"/>
        </w:rPr>
        <w:t>ów</w:t>
      </w:r>
      <w:r w:rsidR="0057465B" w:rsidRPr="00583A85">
        <w:rPr>
          <w:rFonts w:ascii="Arial" w:hAnsi="Arial" w:cs="Arial"/>
          <w:sz w:val="22"/>
          <w:szCs w:val="22"/>
        </w:rPr>
        <w:t xml:space="preserve"> katalityczny</w:t>
      </w:r>
      <w:r w:rsidR="006872B7" w:rsidRPr="00583A85">
        <w:rPr>
          <w:rFonts w:ascii="Arial" w:hAnsi="Arial" w:cs="Arial"/>
          <w:sz w:val="22"/>
          <w:szCs w:val="22"/>
        </w:rPr>
        <w:t>ch</w:t>
      </w:r>
      <w:r>
        <w:rPr>
          <w:rFonts w:ascii="Arial" w:hAnsi="Arial" w:cs="Arial"/>
          <w:sz w:val="22"/>
          <w:szCs w:val="22"/>
        </w:rPr>
        <w:t>.</w:t>
      </w:r>
    </w:p>
    <w:p w14:paraId="26B66526" w14:textId="77777777" w:rsidR="00583A85" w:rsidRDefault="00583A85" w:rsidP="00461418">
      <w:pPr>
        <w:numPr>
          <w:ilvl w:val="0"/>
          <w:numId w:val="42"/>
        </w:numPr>
        <w:jc w:val="both"/>
        <w:rPr>
          <w:rFonts w:ascii="Arial" w:hAnsi="Arial" w:cs="Arial"/>
          <w:sz w:val="22"/>
          <w:szCs w:val="22"/>
        </w:rPr>
      </w:pPr>
      <w:r>
        <w:rPr>
          <w:rFonts w:ascii="Arial" w:hAnsi="Arial" w:cs="Arial"/>
          <w:sz w:val="22"/>
          <w:szCs w:val="22"/>
        </w:rPr>
        <w:t>Z</w:t>
      </w:r>
      <w:r w:rsidR="0057465B" w:rsidRPr="00583A85">
        <w:rPr>
          <w:rFonts w:ascii="Arial" w:hAnsi="Arial" w:cs="Arial"/>
          <w:sz w:val="22"/>
          <w:szCs w:val="22"/>
        </w:rPr>
        <w:t>alecana dokładność i powtarzalność: ni</w:t>
      </w:r>
      <w:r>
        <w:rPr>
          <w:rFonts w:ascii="Arial" w:hAnsi="Arial" w:cs="Arial"/>
          <w:sz w:val="22"/>
          <w:szCs w:val="22"/>
        </w:rPr>
        <w:t>e gorsza niż 5% pełnego zakresu.</w:t>
      </w:r>
    </w:p>
    <w:p w14:paraId="3E532BC9" w14:textId="77777777" w:rsidR="000E0AB3" w:rsidRDefault="00935403" w:rsidP="00461418">
      <w:pPr>
        <w:numPr>
          <w:ilvl w:val="0"/>
          <w:numId w:val="42"/>
        </w:numPr>
        <w:jc w:val="both"/>
        <w:rPr>
          <w:rFonts w:ascii="Arial" w:hAnsi="Arial" w:cs="Arial"/>
          <w:sz w:val="22"/>
          <w:szCs w:val="22"/>
        </w:rPr>
      </w:pPr>
      <w:r>
        <w:rPr>
          <w:rFonts w:ascii="Arial" w:hAnsi="Arial" w:cs="Arial"/>
          <w:sz w:val="22"/>
          <w:szCs w:val="22"/>
        </w:rPr>
        <w:t xml:space="preserve">System detekcji gazu był tak zaprojektowany, aby czas opóźnienia był mniejszy niż maksymalny czas opóźnienia dopuszczalny w danej aplikacji. Jako minimum zaleca się wziąć po uwagę następujące czynniki: </w:t>
      </w:r>
    </w:p>
    <w:p w14:paraId="17C394B7" w14:textId="77777777" w:rsidR="000E0AB3" w:rsidRDefault="000E0AB3" w:rsidP="00461418">
      <w:pPr>
        <w:numPr>
          <w:ilvl w:val="1"/>
          <w:numId w:val="42"/>
        </w:numPr>
        <w:rPr>
          <w:rFonts w:ascii="Arial" w:hAnsi="Arial" w:cs="Arial"/>
          <w:sz w:val="22"/>
          <w:szCs w:val="22"/>
        </w:rPr>
      </w:pPr>
      <w:r>
        <w:rPr>
          <w:rFonts w:ascii="Arial" w:hAnsi="Arial" w:cs="Arial"/>
          <w:sz w:val="22"/>
          <w:szCs w:val="22"/>
        </w:rPr>
        <w:t>potencjalne parametry uwolnienia gazu palnego</w:t>
      </w:r>
      <w:r w:rsidRPr="00491CE4">
        <w:rPr>
          <w:rFonts w:ascii="Arial" w:hAnsi="Arial" w:cs="Arial"/>
          <w:sz w:val="22"/>
          <w:szCs w:val="22"/>
        </w:rPr>
        <w:t>,</w:t>
      </w:r>
    </w:p>
    <w:p w14:paraId="452CEA07" w14:textId="77777777" w:rsidR="000E0AB3" w:rsidRDefault="000E0AB3" w:rsidP="00461418">
      <w:pPr>
        <w:numPr>
          <w:ilvl w:val="1"/>
          <w:numId w:val="42"/>
        </w:numPr>
        <w:rPr>
          <w:rFonts w:ascii="Arial" w:hAnsi="Arial" w:cs="Arial"/>
          <w:sz w:val="22"/>
          <w:szCs w:val="22"/>
        </w:rPr>
      </w:pPr>
      <w:r>
        <w:rPr>
          <w:rFonts w:ascii="Arial" w:hAnsi="Arial" w:cs="Arial"/>
          <w:sz w:val="22"/>
          <w:szCs w:val="22"/>
        </w:rPr>
        <w:t>czas opóźnienia systemu pobierania próbek</w:t>
      </w:r>
      <w:r w:rsidRPr="00491CE4">
        <w:rPr>
          <w:rFonts w:ascii="Arial" w:hAnsi="Arial" w:cs="Arial"/>
          <w:sz w:val="22"/>
          <w:szCs w:val="22"/>
        </w:rPr>
        <w:t>,</w:t>
      </w:r>
    </w:p>
    <w:p w14:paraId="671AD533" w14:textId="77777777" w:rsidR="000E0AB3" w:rsidRDefault="000E0AB3" w:rsidP="00461418">
      <w:pPr>
        <w:numPr>
          <w:ilvl w:val="1"/>
          <w:numId w:val="42"/>
        </w:numPr>
        <w:rPr>
          <w:rFonts w:ascii="Arial" w:hAnsi="Arial" w:cs="Arial"/>
          <w:sz w:val="22"/>
          <w:szCs w:val="22"/>
        </w:rPr>
      </w:pPr>
      <w:r>
        <w:rPr>
          <w:rFonts w:ascii="Arial" w:hAnsi="Arial" w:cs="Arial"/>
          <w:sz w:val="22"/>
          <w:szCs w:val="22"/>
        </w:rPr>
        <w:t>czas odpowiedzi detektora</w:t>
      </w:r>
      <w:r w:rsidRPr="00491CE4">
        <w:rPr>
          <w:rFonts w:ascii="Arial" w:hAnsi="Arial" w:cs="Arial"/>
          <w:sz w:val="22"/>
          <w:szCs w:val="22"/>
        </w:rPr>
        <w:t>,</w:t>
      </w:r>
    </w:p>
    <w:p w14:paraId="0B71EA62" w14:textId="77777777" w:rsidR="000E0AB3" w:rsidRDefault="000E0AB3" w:rsidP="00461418">
      <w:pPr>
        <w:numPr>
          <w:ilvl w:val="1"/>
          <w:numId w:val="42"/>
        </w:numPr>
        <w:rPr>
          <w:rFonts w:ascii="Arial" w:hAnsi="Arial" w:cs="Arial"/>
          <w:sz w:val="22"/>
          <w:szCs w:val="22"/>
        </w:rPr>
      </w:pPr>
      <w:r>
        <w:rPr>
          <w:rFonts w:ascii="Arial" w:hAnsi="Arial" w:cs="Arial"/>
          <w:sz w:val="22"/>
          <w:szCs w:val="22"/>
        </w:rPr>
        <w:t>czas opóźnienia linii transmisji danych</w:t>
      </w:r>
      <w:r w:rsidRPr="00491CE4">
        <w:rPr>
          <w:rFonts w:ascii="Arial" w:hAnsi="Arial" w:cs="Arial"/>
          <w:sz w:val="22"/>
          <w:szCs w:val="22"/>
        </w:rPr>
        <w:t>,</w:t>
      </w:r>
    </w:p>
    <w:p w14:paraId="2C3977D0" w14:textId="77777777" w:rsidR="000E0AB3" w:rsidRDefault="000E0AB3" w:rsidP="00461418">
      <w:pPr>
        <w:numPr>
          <w:ilvl w:val="1"/>
          <w:numId w:val="42"/>
        </w:numPr>
        <w:rPr>
          <w:rFonts w:ascii="Arial" w:hAnsi="Arial" w:cs="Arial"/>
          <w:sz w:val="22"/>
          <w:szCs w:val="22"/>
        </w:rPr>
      </w:pPr>
      <w:r>
        <w:rPr>
          <w:rFonts w:ascii="Arial" w:hAnsi="Arial" w:cs="Arial"/>
          <w:sz w:val="22"/>
          <w:szCs w:val="22"/>
        </w:rPr>
        <w:t>czas opóźnienia urządzeń alarmujących i obwodów przełączających</w:t>
      </w:r>
      <w:r w:rsidRPr="00491CE4">
        <w:rPr>
          <w:rFonts w:ascii="Arial" w:hAnsi="Arial" w:cs="Arial"/>
          <w:sz w:val="22"/>
          <w:szCs w:val="22"/>
        </w:rPr>
        <w:t>,</w:t>
      </w:r>
    </w:p>
    <w:p w14:paraId="33B6219B" w14:textId="77777777" w:rsidR="000E0AB3" w:rsidRDefault="000E0AB3" w:rsidP="00461418">
      <w:pPr>
        <w:numPr>
          <w:ilvl w:val="1"/>
          <w:numId w:val="42"/>
        </w:numPr>
        <w:rPr>
          <w:rFonts w:ascii="Arial" w:hAnsi="Arial" w:cs="Arial"/>
          <w:sz w:val="22"/>
          <w:szCs w:val="22"/>
        </w:rPr>
      </w:pPr>
      <w:r>
        <w:rPr>
          <w:rFonts w:ascii="Arial" w:hAnsi="Arial" w:cs="Arial"/>
          <w:sz w:val="22"/>
          <w:szCs w:val="22"/>
        </w:rPr>
        <w:t>czas wymagany do zadziałania urządzeń wykonawczych.</w:t>
      </w:r>
    </w:p>
    <w:p w14:paraId="6D34163E" w14:textId="77777777" w:rsidR="00583A85" w:rsidRDefault="00583A85" w:rsidP="00461418">
      <w:pPr>
        <w:numPr>
          <w:ilvl w:val="0"/>
          <w:numId w:val="42"/>
        </w:numPr>
        <w:jc w:val="both"/>
        <w:rPr>
          <w:rFonts w:ascii="Arial" w:hAnsi="Arial" w:cs="Arial"/>
          <w:sz w:val="22"/>
          <w:szCs w:val="22"/>
        </w:rPr>
      </w:pPr>
      <w:r>
        <w:rPr>
          <w:rFonts w:ascii="Arial" w:hAnsi="Arial" w:cs="Arial"/>
          <w:sz w:val="22"/>
          <w:szCs w:val="22"/>
        </w:rPr>
        <w:t>C</w:t>
      </w:r>
      <w:r w:rsidR="00902DE4" w:rsidRPr="00583A85">
        <w:rPr>
          <w:rFonts w:ascii="Arial" w:hAnsi="Arial" w:cs="Arial"/>
          <w:sz w:val="22"/>
          <w:szCs w:val="22"/>
        </w:rPr>
        <w:t xml:space="preserve">zas odpowiedzi poniżej </w:t>
      </w:r>
      <w:r>
        <w:rPr>
          <w:rFonts w:ascii="Arial" w:hAnsi="Arial" w:cs="Arial"/>
          <w:sz w:val="22"/>
          <w:szCs w:val="22"/>
        </w:rPr>
        <w:t xml:space="preserve">60s dla detektorów </w:t>
      </w:r>
      <w:r w:rsidR="00DE5BF0">
        <w:rPr>
          <w:rFonts w:ascii="Arial" w:hAnsi="Arial" w:cs="Arial"/>
          <w:sz w:val="22"/>
          <w:szCs w:val="22"/>
        </w:rPr>
        <w:t xml:space="preserve">gazów </w:t>
      </w:r>
      <w:r>
        <w:rPr>
          <w:rFonts w:ascii="Arial" w:hAnsi="Arial" w:cs="Arial"/>
          <w:sz w:val="22"/>
          <w:szCs w:val="22"/>
        </w:rPr>
        <w:t>toksycznych.</w:t>
      </w:r>
    </w:p>
    <w:p w14:paraId="024627B0" w14:textId="77777777" w:rsidR="00583A85" w:rsidRDefault="00583A85" w:rsidP="00461418">
      <w:pPr>
        <w:numPr>
          <w:ilvl w:val="0"/>
          <w:numId w:val="42"/>
        </w:numPr>
        <w:jc w:val="both"/>
        <w:rPr>
          <w:rFonts w:ascii="Arial" w:hAnsi="Arial" w:cs="Arial"/>
          <w:sz w:val="22"/>
          <w:szCs w:val="22"/>
        </w:rPr>
      </w:pPr>
      <w:r>
        <w:rPr>
          <w:rFonts w:ascii="Arial" w:hAnsi="Arial" w:cs="Arial"/>
          <w:sz w:val="22"/>
          <w:szCs w:val="22"/>
        </w:rPr>
        <w:t>C</w:t>
      </w:r>
      <w:r w:rsidR="00902DE4" w:rsidRPr="00583A85">
        <w:rPr>
          <w:rFonts w:ascii="Arial" w:hAnsi="Arial" w:cs="Arial"/>
          <w:sz w:val="22"/>
          <w:szCs w:val="22"/>
        </w:rPr>
        <w:t xml:space="preserve">zas odpowiedzi poniżej 30s dla detektorów </w:t>
      </w:r>
      <w:r w:rsidR="00DE5BF0">
        <w:rPr>
          <w:rFonts w:ascii="Arial" w:hAnsi="Arial" w:cs="Arial"/>
          <w:sz w:val="22"/>
          <w:szCs w:val="22"/>
        </w:rPr>
        <w:t xml:space="preserve">gazów </w:t>
      </w:r>
      <w:r w:rsidR="00902DE4" w:rsidRPr="00583A85">
        <w:rPr>
          <w:rFonts w:ascii="Arial" w:hAnsi="Arial" w:cs="Arial"/>
          <w:sz w:val="22"/>
          <w:szCs w:val="22"/>
        </w:rPr>
        <w:t>palnych</w:t>
      </w:r>
      <w:r>
        <w:rPr>
          <w:rFonts w:ascii="Arial" w:hAnsi="Arial" w:cs="Arial"/>
          <w:sz w:val="22"/>
          <w:szCs w:val="22"/>
        </w:rPr>
        <w:t>.</w:t>
      </w:r>
    </w:p>
    <w:p w14:paraId="586D326C" w14:textId="77777777" w:rsidR="00583A85" w:rsidRDefault="00583A85" w:rsidP="00461418">
      <w:pPr>
        <w:numPr>
          <w:ilvl w:val="0"/>
          <w:numId w:val="42"/>
        </w:numPr>
        <w:jc w:val="both"/>
        <w:rPr>
          <w:rFonts w:ascii="Arial" w:hAnsi="Arial" w:cs="Arial"/>
          <w:sz w:val="22"/>
          <w:szCs w:val="22"/>
        </w:rPr>
      </w:pPr>
      <w:r>
        <w:rPr>
          <w:rFonts w:ascii="Arial" w:hAnsi="Arial" w:cs="Arial"/>
          <w:sz w:val="22"/>
          <w:szCs w:val="22"/>
        </w:rPr>
        <w:t>P</w:t>
      </w:r>
      <w:r w:rsidR="00902DE4" w:rsidRPr="00583A85">
        <w:rPr>
          <w:rFonts w:ascii="Arial" w:hAnsi="Arial" w:cs="Arial"/>
          <w:sz w:val="22"/>
          <w:szCs w:val="22"/>
        </w:rPr>
        <w:t xml:space="preserve">referowane wykonanie </w:t>
      </w:r>
      <w:r>
        <w:rPr>
          <w:rFonts w:ascii="Arial" w:hAnsi="Arial" w:cs="Arial"/>
          <w:sz w:val="22"/>
          <w:szCs w:val="22"/>
        </w:rPr>
        <w:t xml:space="preserve">ognioszczelne </w:t>
      </w:r>
      <w:r w:rsidR="00902DE4" w:rsidRPr="00583A85">
        <w:rPr>
          <w:rFonts w:ascii="Arial" w:hAnsi="Arial" w:cs="Arial"/>
          <w:sz w:val="22"/>
          <w:szCs w:val="22"/>
        </w:rPr>
        <w:t>Ex</w:t>
      </w:r>
      <w:r w:rsidR="00EC59D7" w:rsidRPr="00583A85">
        <w:rPr>
          <w:rFonts w:ascii="Arial" w:hAnsi="Arial" w:cs="Arial"/>
          <w:sz w:val="22"/>
          <w:szCs w:val="22"/>
        </w:rPr>
        <w:t xml:space="preserve"> </w:t>
      </w:r>
      <w:r w:rsidR="00902DE4" w:rsidRPr="00583A85">
        <w:rPr>
          <w:rFonts w:ascii="Arial" w:hAnsi="Arial" w:cs="Arial"/>
          <w:sz w:val="22"/>
          <w:szCs w:val="22"/>
        </w:rPr>
        <w:t>d</w:t>
      </w:r>
      <w:r>
        <w:rPr>
          <w:rFonts w:ascii="Arial" w:hAnsi="Arial" w:cs="Arial"/>
          <w:sz w:val="22"/>
          <w:szCs w:val="22"/>
        </w:rPr>
        <w:t>.</w:t>
      </w:r>
    </w:p>
    <w:p w14:paraId="70344EDF" w14:textId="77777777" w:rsidR="00703C3B" w:rsidRPr="00DE5BF0" w:rsidRDefault="00583A85" w:rsidP="00461418">
      <w:pPr>
        <w:numPr>
          <w:ilvl w:val="0"/>
          <w:numId w:val="42"/>
        </w:numPr>
        <w:jc w:val="both"/>
        <w:rPr>
          <w:rFonts w:ascii="Arial" w:hAnsi="Arial" w:cs="Arial"/>
          <w:sz w:val="22"/>
          <w:szCs w:val="22"/>
        </w:rPr>
      </w:pPr>
      <w:r>
        <w:rPr>
          <w:rFonts w:ascii="Arial" w:hAnsi="Arial" w:cs="Arial"/>
          <w:sz w:val="22"/>
          <w:szCs w:val="22"/>
        </w:rPr>
        <w:t>Z</w:t>
      </w:r>
      <w:r w:rsidR="00902DE4" w:rsidRPr="00583A85">
        <w:rPr>
          <w:rFonts w:ascii="Arial" w:hAnsi="Arial" w:cs="Arial"/>
          <w:sz w:val="22"/>
          <w:szCs w:val="22"/>
        </w:rPr>
        <w:t xml:space="preserve">alecany </w:t>
      </w:r>
      <w:r w:rsidR="0048652F" w:rsidRPr="00583A85">
        <w:rPr>
          <w:rFonts w:ascii="Arial" w:hAnsi="Arial" w:cs="Arial"/>
          <w:sz w:val="22"/>
          <w:szCs w:val="22"/>
        </w:rPr>
        <w:t xml:space="preserve">jest system detekcji oparty na dedykowanej centralce alarmowej (tzn. każdy </w:t>
      </w:r>
      <w:r w:rsidR="00902DE4" w:rsidRPr="00583A85">
        <w:rPr>
          <w:rFonts w:ascii="Arial" w:hAnsi="Arial" w:cs="Arial"/>
          <w:sz w:val="22"/>
          <w:szCs w:val="22"/>
        </w:rPr>
        <w:t>detektor</w:t>
      </w:r>
      <w:r w:rsidR="0048652F" w:rsidRPr="00583A85">
        <w:rPr>
          <w:rFonts w:ascii="Arial" w:hAnsi="Arial" w:cs="Arial"/>
          <w:sz w:val="22"/>
          <w:szCs w:val="22"/>
        </w:rPr>
        <w:t xml:space="preserve"> podłączony jest do karty monitorującej, zabudowanej w centralce</w:t>
      </w:r>
      <w:r w:rsidR="000C38E0">
        <w:rPr>
          <w:rFonts w:ascii="Arial" w:hAnsi="Arial" w:cs="Arial"/>
          <w:sz w:val="22"/>
          <w:szCs w:val="22"/>
        </w:rPr>
        <w:t>). K</w:t>
      </w:r>
      <w:r w:rsidR="0048652F" w:rsidRPr="00583A85">
        <w:rPr>
          <w:rFonts w:ascii="Arial" w:hAnsi="Arial" w:cs="Arial"/>
          <w:sz w:val="22"/>
          <w:szCs w:val="22"/>
        </w:rPr>
        <w:t xml:space="preserve">omunikacja </w:t>
      </w:r>
      <w:r w:rsidR="000C38E0">
        <w:rPr>
          <w:rFonts w:ascii="Arial" w:hAnsi="Arial" w:cs="Arial"/>
          <w:sz w:val="22"/>
          <w:szCs w:val="22"/>
        </w:rPr>
        <w:t>po</w:t>
      </w:r>
      <w:r w:rsidR="0048652F" w:rsidRPr="00583A85">
        <w:rPr>
          <w:rFonts w:ascii="Arial" w:hAnsi="Arial" w:cs="Arial"/>
          <w:sz w:val="22"/>
          <w:szCs w:val="22"/>
        </w:rPr>
        <w:t xml:space="preserve">między </w:t>
      </w:r>
      <w:r w:rsidR="00902DE4" w:rsidRPr="00583A85">
        <w:rPr>
          <w:rFonts w:ascii="Arial" w:hAnsi="Arial" w:cs="Arial"/>
          <w:sz w:val="22"/>
          <w:szCs w:val="22"/>
        </w:rPr>
        <w:t>detektorem</w:t>
      </w:r>
      <w:r w:rsidR="0048652F" w:rsidRPr="00583A85">
        <w:rPr>
          <w:rFonts w:ascii="Arial" w:hAnsi="Arial" w:cs="Arial"/>
          <w:sz w:val="22"/>
          <w:szCs w:val="22"/>
        </w:rPr>
        <w:t xml:space="preserve"> a kartą może być realizowana analogowo bądź cyfrowo</w:t>
      </w:r>
      <w:r w:rsidR="000C38E0">
        <w:rPr>
          <w:rFonts w:ascii="Arial" w:hAnsi="Arial" w:cs="Arial"/>
          <w:sz w:val="22"/>
          <w:szCs w:val="22"/>
        </w:rPr>
        <w:t xml:space="preserve">. </w:t>
      </w:r>
      <w:r w:rsidR="000C38E0" w:rsidRPr="00DE5BF0">
        <w:rPr>
          <w:rFonts w:ascii="Arial" w:hAnsi="Arial" w:cs="Arial"/>
          <w:sz w:val="22"/>
          <w:szCs w:val="22"/>
        </w:rPr>
        <w:t>K</w:t>
      </w:r>
      <w:r w:rsidR="0048652F" w:rsidRPr="00DE5BF0">
        <w:rPr>
          <w:rFonts w:ascii="Arial" w:hAnsi="Arial" w:cs="Arial"/>
          <w:sz w:val="22"/>
          <w:szCs w:val="22"/>
        </w:rPr>
        <w:t xml:space="preserve">omunikacja między centralką a DCS musi się odbywać drogą analogową (wspólne dwustany, sygnały 4...20mA) oraz szeregową np. MODBUS; dedykowane </w:t>
      </w:r>
      <w:r w:rsidR="0048652F" w:rsidRPr="00186606">
        <w:rPr>
          <w:rFonts w:ascii="Arial" w:hAnsi="Arial" w:cs="Arial"/>
          <w:sz w:val="22"/>
          <w:szCs w:val="22"/>
        </w:rPr>
        <w:t>centralki alarmowe standardowo są zabudowywane w klimatyzowanych sterowniach; w przypadku potrzeby podłączenia</w:t>
      </w:r>
      <w:r w:rsidR="0048652F" w:rsidRPr="00DE5BF0">
        <w:rPr>
          <w:rFonts w:ascii="Arial" w:hAnsi="Arial" w:cs="Arial"/>
          <w:sz w:val="22"/>
          <w:szCs w:val="22"/>
        </w:rPr>
        <w:t xml:space="preserve"> czujników do sterownika PLC lub bezpośrednio do DCS niezbędne jest uzyskanie </w:t>
      </w:r>
      <w:r w:rsidR="0048652F" w:rsidRPr="00513D48">
        <w:rPr>
          <w:rFonts w:ascii="Arial" w:hAnsi="Arial" w:cs="Arial"/>
          <w:sz w:val="22"/>
          <w:szCs w:val="22"/>
        </w:rPr>
        <w:t xml:space="preserve">zgody </w:t>
      </w:r>
      <w:r w:rsidR="0092670F" w:rsidRPr="00513D48">
        <w:rPr>
          <w:rFonts w:ascii="Arial" w:hAnsi="Arial" w:cs="Arial"/>
          <w:sz w:val="22"/>
          <w:szCs w:val="22"/>
        </w:rPr>
        <w:t>Kupującego</w:t>
      </w:r>
      <w:r w:rsidR="00703C3B" w:rsidRPr="00513D48">
        <w:rPr>
          <w:rFonts w:ascii="Arial" w:hAnsi="Arial" w:cs="Arial"/>
          <w:sz w:val="22"/>
          <w:szCs w:val="22"/>
        </w:rPr>
        <w:t>.</w:t>
      </w:r>
    </w:p>
    <w:p w14:paraId="21C2B899" w14:textId="77777777" w:rsidR="00703C3B" w:rsidRDefault="00703C3B" w:rsidP="00461418">
      <w:pPr>
        <w:numPr>
          <w:ilvl w:val="0"/>
          <w:numId w:val="42"/>
        </w:numPr>
        <w:jc w:val="both"/>
        <w:rPr>
          <w:rFonts w:ascii="Arial" w:hAnsi="Arial" w:cs="Arial"/>
          <w:sz w:val="22"/>
          <w:szCs w:val="22"/>
        </w:rPr>
      </w:pPr>
      <w:r>
        <w:rPr>
          <w:rFonts w:ascii="Arial" w:hAnsi="Arial" w:cs="Arial"/>
          <w:sz w:val="22"/>
          <w:szCs w:val="22"/>
        </w:rPr>
        <w:t>P</w:t>
      </w:r>
      <w:r w:rsidR="0048652F" w:rsidRPr="00703C3B">
        <w:rPr>
          <w:rFonts w:ascii="Arial" w:hAnsi="Arial" w:cs="Arial"/>
          <w:sz w:val="22"/>
          <w:szCs w:val="22"/>
        </w:rPr>
        <w:t>owinien zapewnić możliwość generowania poniższych sygnałów</w:t>
      </w:r>
      <w:r w:rsidR="005A09B3" w:rsidRPr="00703C3B">
        <w:rPr>
          <w:rFonts w:ascii="Arial" w:hAnsi="Arial" w:cs="Arial"/>
          <w:sz w:val="22"/>
          <w:szCs w:val="22"/>
        </w:rPr>
        <w:t>:</w:t>
      </w:r>
    </w:p>
    <w:p w14:paraId="46309B86" w14:textId="77777777" w:rsidR="00703C3B" w:rsidRDefault="0048652F" w:rsidP="00461418">
      <w:pPr>
        <w:numPr>
          <w:ilvl w:val="1"/>
          <w:numId w:val="42"/>
        </w:numPr>
        <w:jc w:val="both"/>
        <w:rPr>
          <w:rFonts w:ascii="Arial" w:hAnsi="Arial" w:cs="Arial"/>
          <w:sz w:val="22"/>
          <w:szCs w:val="22"/>
        </w:rPr>
      </w:pPr>
      <w:r w:rsidRPr="00703C3B">
        <w:rPr>
          <w:rFonts w:ascii="Arial" w:hAnsi="Arial" w:cs="Arial"/>
          <w:sz w:val="22"/>
          <w:szCs w:val="22"/>
        </w:rPr>
        <w:t>indywidualny sygnał przekroczenia stężenia pierwszego progu alarmowego</w:t>
      </w:r>
      <w:r w:rsidR="005A09B3" w:rsidRPr="00703C3B">
        <w:rPr>
          <w:rFonts w:ascii="Arial" w:hAnsi="Arial" w:cs="Arial"/>
          <w:sz w:val="22"/>
          <w:szCs w:val="22"/>
        </w:rPr>
        <w:t>,</w:t>
      </w:r>
    </w:p>
    <w:p w14:paraId="51CB4AA1" w14:textId="77777777" w:rsidR="00703C3B" w:rsidRDefault="0048652F" w:rsidP="00461418">
      <w:pPr>
        <w:numPr>
          <w:ilvl w:val="1"/>
          <w:numId w:val="42"/>
        </w:numPr>
        <w:jc w:val="both"/>
        <w:rPr>
          <w:rFonts w:ascii="Arial" w:hAnsi="Arial" w:cs="Arial"/>
          <w:sz w:val="22"/>
          <w:szCs w:val="22"/>
        </w:rPr>
      </w:pPr>
      <w:r w:rsidRPr="00703C3B">
        <w:rPr>
          <w:rFonts w:ascii="Arial" w:hAnsi="Arial" w:cs="Arial"/>
          <w:sz w:val="22"/>
          <w:szCs w:val="22"/>
        </w:rPr>
        <w:t>indywidualny sygnał przekroczeni</w:t>
      </w:r>
      <w:r w:rsidR="0092670F" w:rsidRPr="00703C3B">
        <w:rPr>
          <w:rFonts w:ascii="Arial" w:hAnsi="Arial" w:cs="Arial"/>
          <w:sz w:val="22"/>
          <w:szCs w:val="22"/>
        </w:rPr>
        <w:t xml:space="preserve">a stężenia drugiego progu </w:t>
      </w:r>
      <w:r w:rsidRPr="00703C3B">
        <w:rPr>
          <w:rFonts w:ascii="Arial" w:hAnsi="Arial" w:cs="Arial"/>
          <w:sz w:val="22"/>
          <w:szCs w:val="22"/>
        </w:rPr>
        <w:t>alarmowego</w:t>
      </w:r>
      <w:r w:rsidR="005A09B3" w:rsidRPr="00703C3B">
        <w:rPr>
          <w:rFonts w:ascii="Arial" w:hAnsi="Arial" w:cs="Arial"/>
          <w:sz w:val="22"/>
          <w:szCs w:val="22"/>
        </w:rPr>
        <w:t>,</w:t>
      </w:r>
    </w:p>
    <w:p w14:paraId="7EFAF25A" w14:textId="77777777" w:rsidR="00703C3B" w:rsidRDefault="0048652F" w:rsidP="00461418">
      <w:pPr>
        <w:numPr>
          <w:ilvl w:val="1"/>
          <w:numId w:val="42"/>
        </w:numPr>
        <w:jc w:val="both"/>
        <w:rPr>
          <w:rFonts w:ascii="Arial" w:hAnsi="Arial" w:cs="Arial"/>
          <w:sz w:val="22"/>
          <w:szCs w:val="22"/>
        </w:rPr>
      </w:pPr>
      <w:r w:rsidRPr="00703C3B">
        <w:rPr>
          <w:rFonts w:ascii="Arial" w:hAnsi="Arial" w:cs="Arial"/>
          <w:sz w:val="22"/>
          <w:szCs w:val="22"/>
        </w:rPr>
        <w:t>zbiorczy sygnał uszkodzenia detektorów gazu</w:t>
      </w:r>
      <w:r w:rsidR="005A09B3" w:rsidRPr="00703C3B">
        <w:rPr>
          <w:rFonts w:ascii="Arial" w:hAnsi="Arial" w:cs="Arial"/>
          <w:sz w:val="22"/>
          <w:szCs w:val="22"/>
        </w:rPr>
        <w:t>,</w:t>
      </w:r>
    </w:p>
    <w:p w14:paraId="7C306E2A" w14:textId="77777777" w:rsidR="00703C3B" w:rsidRDefault="0048652F" w:rsidP="00461418">
      <w:pPr>
        <w:numPr>
          <w:ilvl w:val="1"/>
          <w:numId w:val="42"/>
        </w:numPr>
        <w:jc w:val="both"/>
        <w:rPr>
          <w:rFonts w:ascii="Arial" w:hAnsi="Arial" w:cs="Arial"/>
          <w:sz w:val="22"/>
          <w:szCs w:val="22"/>
        </w:rPr>
      </w:pPr>
      <w:r w:rsidRPr="00703C3B">
        <w:rPr>
          <w:rFonts w:ascii="Arial" w:hAnsi="Arial" w:cs="Arial"/>
          <w:sz w:val="22"/>
          <w:szCs w:val="22"/>
        </w:rPr>
        <w:t>zbiorczy sygnał inhibit detektorów gazu</w:t>
      </w:r>
      <w:r w:rsidR="005A09B3" w:rsidRPr="00703C3B">
        <w:rPr>
          <w:rFonts w:ascii="Arial" w:hAnsi="Arial" w:cs="Arial"/>
          <w:sz w:val="22"/>
          <w:szCs w:val="22"/>
        </w:rPr>
        <w:t>,</w:t>
      </w:r>
    </w:p>
    <w:p w14:paraId="68FF2AAE" w14:textId="77777777" w:rsidR="00703C3B" w:rsidRDefault="0048652F" w:rsidP="00461418">
      <w:pPr>
        <w:numPr>
          <w:ilvl w:val="1"/>
          <w:numId w:val="42"/>
        </w:numPr>
        <w:jc w:val="both"/>
        <w:rPr>
          <w:rFonts w:ascii="Arial" w:hAnsi="Arial" w:cs="Arial"/>
          <w:sz w:val="22"/>
          <w:szCs w:val="22"/>
        </w:rPr>
      </w:pPr>
      <w:r w:rsidRPr="00703C3B">
        <w:rPr>
          <w:rFonts w:ascii="Arial" w:hAnsi="Arial" w:cs="Arial"/>
          <w:sz w:val="22"/>
          <w:szCs w:val="22"/>
        </w:rPr>
        <w:t>zbiorczy sygnał uszkodzenia systemu</w:t>
      </w:r>
      <w:r w:rsidR="005A09B3" w:rsidRPr="00703C3B">
        <w:rPr>
          <w:rFonts w:ascii="Arial" w:hAnsi="Arial" w:cs="Arial"/>
          <w:sz w:val="22"/>
          <w:szCs w:val="22"/>
        </w:rPr>
        <w:t>.</w:t>
      </w:r>
    </w:p>
    <w:p w14:paraId="201544EE" w14:textId="77777777" w:rsidR="00703C3B" w:rsidRDefault="00902DE4" w:rsidP="00461418">
      <w:pPr>
        <w:numPr>
          <w:ilvl w:val="0"/>
          <w:numId w:val="43"/>
        </w:numPr>
        <w:jc w:val="both"/>
        <w:rPr>
          <w:rFonts w:ascii="Arial" w:hAnsi="Arial" w:cs="Arial"/>
          <w:sz w:val="22"/>
          <w:szCs w:val="22"/>
        </w:rPr>
      </w:pPr>
      <w:r w:rsidRPr="00703C3B">
        <w:rPr>
          <w:rFonts w:ascii="Arial" w:hAnsi="Arial" w:cs="Arial"/>
          <w:sz w:val="22"/>
          <w:szCs w:val="22"/>
        </w:rPr>
        <w:t>P</w:t>
      </w:r>
      <w:r w:rsidR="0048652F" w:rsidRPr="00703C3B">
        <w:rPr>
          <w:rFonts w:ascii="Arial" w:hAnsi="Arial" w:cs="Arial"/>
          <w:sz w:val="22"/>
          <w:szCs w:val="22"/>
        </w:rPr>
        <w:t>owinien mieć możliwość przyjęcia i obsłużenia poniższych sygnałów</w:t>
      </w:r>
      <w:r w:rsidR="005A09B3" w:rsidRPr="00703C3B">
        <w:rPr>
          <w:rFonts w:ascii="Arial" w:hAnsi="Arial" w:cs="Arial"/>
          <w:sz w:val="22"/>
          <w:szCs w:val="22"/>
        </w:rPr>
        <w:t>:</w:t>
      </w:r>
    </w:p>
    <w:p w14:paraId="6B0231A1" w14:textId="77777777" w:rsidR="00703C3B" w:rsidRDefault="0048652F" w:rsidP="00461418">
      <w:pPr>
        <w:numPr>
          <w:ilvl w:val="1"/>
          <w:numId w:val="43"/>
        </w:numPr>
        <w:jc w:val="both"/>
        <w:rPr>
          <w:rFonts w:ascii="Arial" w:hAnsi="Arial" w:cs="Arial"/>
          <w:sz w:val="22"/>
          <w:szCs w:val="22"/>
        </w:rPr>
      </w:pPr>
      <w:r w:rsidRPr="00703C3B">
        <w:rPr>
          <w:rFonts w:ascii="Arial" w:hAnsi="Arial" w:cs="Arial"/>
          <w:sz w:val="22"/>
          <w:szCs w:val="22"/>
        </w:rPr>
        <w:t>reset (centralka)</w:t>
      </w:r>
      <w:r w:rsidR="005A09B3" w:rsidRPr="00703C3B">
        <w:rPr>
          <w:rFonts w:ascii="Arial" w:hAnsi="Arial" w:cs="Arial"/>
          <w:sz w:val="22"/>
          <w:szCs w:val="22"/>
        </w:rPr>
        <w:t>,</w:t>
      </w:r>
    </w:p>
    <w:p w14:paraId="4E36DF27" w14:textId="77777777" w:rsidR="00703C3B" w:rsidRDefault="0048652F" w:rsidP="00461418">
      <w:pPr>
        <w:numPr>
          <w:ilvl w:val="1"/>
          <w:numId w:val="43"/>
        </w:numPr>
        <w:jc w:val="both"/>
        <w:rPr>
          <w:rFonts w:ascii="Arial" w:hAnsi="Arial" w:cs="Arial"/>
          <w:sz w:val="22"/>
          <w:szCs w:val="22"/>
        </w:rPr>
      </w:pPr>
      <w:r w:rsidRPr="00703C3B">
        <w:rPr>
          <w:rFonts w:ascii="Arial" w:hAnsi="Arial" w:cs="Arial"/>
          <w:sz w:val="22"/>
          <w:szCs w:val="22"/>
        </w:rPr>
        <w:t>test lampek (centralka)</w:t>
      </w:r>
      <w:r w:rsidR="005A09B3" w:rsidRPr="00703C3B">
        <w:rPr>
          <w:rFonts w:ascii="Arial" w:hAnsi="Arial" w:cs="Arial"/>
          <w:sz w:val="22"/>
          <w:szCs w:val="22"/>
        </w:rPr>
        <w:t>,</w:t>
      </w:r>
    </w:p>
    <w:p w14:paraId="2A1BCA23" w14:textId="77777777" w:rsidR="00703C3B" w:rsidRDefault="0048652F" w:rsidP="00461418">
      <w:pPr>
        <w:numPr>
          <w:ilvl w:val="1"/>
          <w:numId w:val="43"/>
        </w:numPr>
        <w:jc w:val="both"/>
        <w:rPr>
          <w:rFonts w:ascii="Arial" w:hAnsi="Arial" w:cs="Arial"/>
          <w:sz w:val="22"/>
          <w:szCs w:val="22"/>
        </w:rPr>
      </w:pPr>
      <w:r w:rsidRPr="00703C3B">
        <w:rPr>
          <w:rFonts w:ascii="Arial" w:hAnsi="Arial" w:cs="Arial"/>
          <w:sz w:val="22"/>
          <w:szCs w:val="22"/>
        </w:rPr>
        <w:t>przycisk przyjęcia alarmu ACK (centralka)</w:t>
      </w:r>
      <w:r w:rsidR="00DE5BF0">
        <w:rPr>
          <w:rFonts w:ascii="Arial" w:hAnsi="Arial" w:cs="Arial"/>
          <w:sz w:val="22"/>
          <w:szCs w:val="22"/>
        </w:rPr>
        <w:t>.</w:t>
      </w:r>
    </w:p>
    <w:p w14:paraId="07267AEF" w14:textId="77777777" w:rsidR="00703C3B" w:rsidRDefault="00703C3B" w:rsidP="00461418">
      <w:pPr>
        <w:numPr>
          <w:ilvl w:val="0"/>
          <w:numId w:val="43"/>
        </w:numPr>
        <w:jc w:val="both"/>
        <w:rPr>
          <w:rFonts w:ascii="Arial" w:hAnsi="Arial" w:cs="Arial"/>
          <w:sz w:val="22"/>
          <w:szCs w:val="22"/>
        </w:rPr>
      </w:pPr>
      <w:r>
        <w:rPr>
          <w:rFonts w:ascii="Arial" w:hAnsi="Arial" w:cs="Arial"/>
          <w:sz w:val="22"/>
          <w:szCs w:val="22"/>
        </w:rPr>
        <w:t>P</w:t>
      </w:r>
      <w:r w:rsidR="005A09B3" w:rsidRPr="00703C3B">
        <w:rPr>
          <w:rFonts w:ascii="Arial" w:hAnsi="Arial" w:cs="Arial"/>
          <w:sz w:val="22"/>
          <w:szCs w:val="22"/>
        </w:rPr>
        <w:t>odczas</w:t>
      </w:r>
      <w:r w:rsidR="0048652F" w:rsidRPr="00703C3B">
        <w:rPr>
          <w:rFonts w:ascii="Arial" w:hAnsi="Arial" w:cs="Arial"/>
          <w:sz w:val="22"/>
          <w:szCs w:val="22"/>
        </w:rPr>
        <w:t xml:space="preserve"> rozruchu układu pomiarowego niezbędne jest przeprowadzenie </w:t>
      </w:r>
      <w:r w:rsidR="001C03B9">
        <w:rPr>
          <w:rFonts w:ascii="Arial" w:hAnsi="Arial" w:cs="Arial"/>
          <w:sz w:val="22"/>
          <w:szCs w:val="22"/>
        </w:rPr>
        <w:t xml:space="preserve">przez Kontraktora </w:t>
      </w:r>
      <w:r w:rsidR="0048652F" w:rsidRPr="00703C3B">
        <w:rPr>
          <w:rFonts w:ascii="Arial" w:hAnsi="Arial" w:cs="Arial"/>
          <w:sz w:val="22"/>
          <w:szCs w:val="22"/>
        </w:rPr>
        <w:t>procedury walidacji układu oraz szkolenie serwisu lokalnego</w:t>
      </w:r>
      <w:r w:rsidR="000B7C93">
        <w:rPr>
          <w:rFonts w:ascii="Arial" w:hAnsi="Arial" w:cs="Arial"/>
          <w:sz w:val="22"/>
          <w:szCs w:val="22"/>
        </w:rPr>
        <w:t>.</w:t>
      </w:r>
    </w:p>
    <w:p w14:paraId="6A46CA9C" w14:textId="77777777" w:rsidR="00BE6247" w:rsidRPr="00703C3B" w:rsidRDefault="00703C3B" w:rsidP="00461418">
      <w:pPr>
        <w:numPr>
          <w:ilvl w:val="0"/>
          <w:numId w:val="43"/>
        </w:numPr>
        <w:jc w:val="both"/>
        <w:rPr>
          <w:rFonts w:ascii="Arial" w:hAnsi="Arial" w:cs="Arial"/>
          <w:sz w:val="22"/>
          <w:szCs w:val="22"/>
        </w:rPr>
      </w:pPr>
      <w:r>
        <w:rPr>
          <w:rFonts w:ascii="Arial" w:hAnsi="Arial" w:cs="Arial"/>
          <w:sz w:val="22"/>
          <w:szCs w:val="22"/>
        </w:rPr>
        <w:t>P</w:t>
      </w:r>
      <w:r w:rsidR="0048652F" w:rsidRPr="00703C3B">
        <w:rPr>
          <w:rFonts w:ascii="Arial" w:hAnsi="Arial" w:cs="Arial"/>
          <w:sz w:val="22"/>
          <w:szCs w:val="22"/>
        </w:rPr>
        <w:t xml:space="preserve">o przeprowadzonym rozruchu niezbędne jest dostarczenie </w:t>
      </w:r>
      <w:r w:rsidR="001C03B9">
        <w:rPr>
          <w:rFonts w:ascii="Arial" w:hAnsi="Arial" w:cs="Arial"/>
          <w:sz w:val="22"/>
          <w:szCs w:val="22"/>
        </w:rPr>
        <w:t xml:space="preserve">przez Kontraktora </w:t>
      </w:r>
      <w:r w:rsidR="00325C56" w:rsidRPr="00703C3B">
        <w:rPr>
          <w:rFonts w:ascii="Arial" w:hAnsi="Arial" w:cs="Arial"/>
          <w:sz w:val="22"/>
          <w:szCs w:val="22"/>
        </w:rPr>
        <w:t>protokołów</w:t>
      </w:r>
      <w:r w:rsidR="0048652F" w:rsidRPr="00703C3B">
        <w:rPr>
          <w:rFonts w:ascii="Arial" w:hAnsi="Arial" w:cs="Arial"/>
          <w:sz w:val="22"/>
          <w:szCs w:val="22"/>
        </w:rPr>
        <w:t xml:space="preserve"> z kalibracji i sprawdzenia poszczególnych głównych komponentów oraz układu (systemu) jako całości</w:t>
      </w:r>
      <w:r w:rsidR="0057465B" w:rsidRPr="00703C3B">
        <w:rPr>
          <w:rFonts w:ascii="Arial" w:hAnsi="Arial" w:cs="Arial"/>
          <w:sz w:val="22"/>
          <w:szCs w:val="22"/>
        </w:rPr>
        <w:t>.</w:t>
      </w:r>
      <w:r w:rsidR="0048652F" w:rsidRPr="00703C3B">
        <w:rPr>
          <w:rFonts w:ascii="Arial" w:hAnsi="Arial" w:cs="Arial"/>
          <w:sz w:val="22"/>
          <w:szCs w:val="22"/>
        </w:rPr>
        <w:t xml:space="preserve"> </w:t>
      </w:r>
    </w:p>
    <w:p w14:paraId="38D7ADD2" w14:textId="77777777" w:rsidR="00F93041" w:rsidRPr="00B90D26" w:rsidRDefault="00F93041" w:rsidP="00F93041"/>
    <w:p w14:paraId="45342163" w14:textId="77777777" w:rsidR="009117B5" w:rsidRPr="00633218" w:rsidRDefault="00AF53BF" w:rsidP="00633218">
      <w:pPr>
        <w:pStyle w:val="Nagwek1"/>
        <w:numPr>
          <w:ilvl w:val="2"/>
          <w:numId w:val="1"/>
        </w:numPr>
        <w:tabs>
          <w:tab w:val="clear" w:pos="1440"/>
          <w:tab w:val="num" w:pos="709"/>
        </w:tabs>
        <w:ind w:left="709" w:hanging="709"/>
        <w:jc w:val="both"/>
        <w:rPr>
          <w:rFonts w:cs="Arial"/>
          <w:szCs w:val="22"/>
        </w:rPr>
      </w:pPr>
      <w:bookmarkStart w:id="52" w:name="_Toc475077791"/>
      <w:r w:rsidRPr="00633218">
        <w:rPr>
          <w:rFonts w:cs="Arial"/>
          <w:szCs w:val="22"/>
        </w:rPr>
        <w:t>Pomieszczenie analizatorów</w:t>
      </w:r>
      <w:r w:rsidR="009117B5" w:rsidRPr="00633218">
        <w:rPr>
          <w:rFonts w:cs="Arial"/>
          <w:szCs w:val="22"/>
        </w:rPr>
        <w:t xml:space="preserve"> (</w:t>
      </w:r>
      <w:r w:rsidRPr="00633218">
        <w:rPr>
          <w:rFonts w:cs="Arial"/>
          <w:szCs w:val="22"/>
        </w:rPr>
        <w:t>kiosk</w:t>
      </w:r>
      <w:r w:rsidR="009117B5" w:rsidRPr="00633218">
        <w:rPr>
          <w:rFonts w:cs="Arial"/>
          <w:szCs w:val="22"/>
        </w:rPr>
        <w:t xml:space="preserve"> analizatorów)</w:t>
      </w:r>
      <w:bookmarkEnd w:id="52"/>
    </w:p>
    <w:p w14:paraId="7BF1B378" w14:textId="77777777" w:rsidR="00D659C4" w:rsidRPr="00A533AE" w:rsidRDefault="00D659C4" w:rsidP="00D659C4">
      <w:pPr>
        <w:ind w:left="1068"/>
        <w:jc w:val="both"/>
        <w:rPr>
          <w:rFonts w:ascii="Arial" w:hAnsi="Arial" w:cs="Arial"/>
          <w:sz w:val="22"/>
          <w:szCs w:val="22"/>
        </w:rPr>
      </w:pPr>
    </w:p>
    <w:p w14:paraId="027F0100" w14:textId="77777777" w:rsidR="005B2802" w:rsidRDefault="00316D70" w:rsidP="00C01C50">
      <w:pPr>
        <w:jc w:val="both"/>
        <w:rPr>
          <w:rFonts w:ascii="Arial" w:hAnsi="Arial" w:cs="Arial"/>
          <w:sz w:val="22"/>
          <w:szCs w:val="22"/>
        </w:rPr>
      </w:pPr>
      <w:r>
        <w:rPr>
          <w:rFonts w:ascii="Arial" w:hAnsi="Arial" w:cs="Arial"/>
          <w:sz w:val="22"/>
          <w:szCs w:val="22"/>
        </w:rPr>
        <w:t>Pomieszczenie analizatorów musi mieć</w:t>
      </w:r>
      <w:r w:rsidR="006A3EB5">
        <w:rPr>
          <w:rFonts w:ascii="Arial" w:hAnsi="Arial" w:cs="Arial"/>
          <w:sz w:val="22"/>
          <w:szCs w:val="22"/>
        </w:rPr>
        <w:t xml:space="preserve"> wymiary</w:t>
      </w:r>
      <w:r w:rsidR="0063270C">
        <w:rPr>
          <w:rFonts w:ascii="Arial" w:hAnsi="Arial" w:cs="Arial"/>
          <w:sz w:val="22"/>
          <w:szCs w:val="22"/>
        </w:rPr>
        <w:t xml:space="preserve"> nie mniejsze ni</w:t>
      </w:r>
      <w:r>
        <w:rPr>
          <w:rFonts w:ascii="Arial" w:hAnsi="Arial" w:cs="Arial"/>
          <w:sz w:val="22"/>
          <w:szCs w:val="22"/>
        </w:rPr>
        <w:t xml:space="preserve">ż długość 2,5m, szerokość 2,5m </w:t>
      </w:r>
      <w:r w:rsidR="0063270C">
        <w:rPr>
          <w:rFonts w:ascii="Arial" w:hAnsi="Arial" w:cs="Arial"/>
          <w:sz w:val="22"/>
          <w:szCs w:val="22"/>
        </w:rPr>
        <w:t>i wysokość 2,7m,</w:t>
      </w:r>
      <w:r w:rsidR="006A3EB5">
        <w:rPr>
          <w:rFonts w:ascii="Arial" w:hAnsi="Arial" w:cs="Arial"/>
          <w:sz w:val="22"/>
          <w:szCs w:val="22"/>
        </w:rPr>
        <w:t xml:space="preserve"> pozwalające pomieścić </w:t>
      </w:r>
      <w:r w:rsidR="007B4E18">
        <w:rPr>
          <w:rFonts w:ascii="Arial" w:hAnsi="Arial" w:cs="Arial"/>
          <w:sz w:val="22"/>
          <w:szCs w:val="22"/>
        </w:rPr>
        <w:t xml:space="preserve">analizatory, </w:t>
      </w:r>
      <w:r w:rsidR="00FE6CF0">
        <w:rPr>
          <w:rFonts w:ascii="Arial" w:hAnsi="Arial" w:cs="Arial"/>
          <w:sz w:val="22"/>
          <w:szCs w:val="22"/>
        </w:rPr>
        <w:t xml:space="preserve">system przygotowania próbki, osprzęt pomocniczy, osprzęt do prowadzenia prac serwisowych i remontowych </w:t>
      </w:r>
      <w:r w:rsidR="006A3EB5">
        <w:rPr>
          <w:rFonts w:ascii="Arial" w:hAnsi="Arial" w:cs="Arial"/>
          <w:sz w:val="22"/>
          <w:szCs w:val="22"/>
        </w:rPr>
        <w:t>oraz minimum 2 pracowników wykonujących czynności serwisowe przy zamkniętych drzwiach</w:t>
      </w:r>
      <w:r w:rsidR="00EC56A3">
        <w:rPr>
          <w:rFonts w:ascii="Arial" w:hAnsi="Arial" w:cs="Arial"/>
          <w:sz w:val="22"/>
          <w:szCs w:val="22"/>
        </w:rPr>
        <w:t>.</w:t>
      </w:r>
      <w:r w:rsidR="005B2802">
        <w:rPr>
          <w:rFonts w:ascii="Arial" w:hAnsi="Arial" w:cs="Arial"/>
          <w:sz w:val="22"/>
          <w:szCs w:val="22"/>
        </w:rPr>
        <w:t xml:space="preserve"> </w:t>
      </w:r>
    </w:p>
    <w:p w14:paraId="5D5620F5" w14:textId="77777777" w:rsidR="00AF485D" w:rsidRDefault="00AF485D" w:rsidP="00C01C50">
      <w:pPr>
        <w:jc w:val="both"/>
        <w:rPr>
          <w:rFonts w:ascii="Arial" w:hAnsi="Arial" w:cs="Arial"/>
          <w:sz w:val="22"/>
          <w:szCs w:val="22"/>
        </w:rPr>
      </w:pPr>
    </w:p>
    <w:p w14:paraId="4C3B4D8B" w14:textId="77777777" w:rsidR="0063270C" w:rsidRDefault="009E0E76" w:rsidP="0076570B">
      <w:pPr>
        <w:jc w:val="both"/>
        <w:rPr>
          <w:rFonts w:ascii="Arial" w:hAnsi="Arial" w:cs="Arial"/>
          <w:sz w:val="22"/>
          <w:szCs w:val="22"/>
        </w:rPr>
      </w:pPr>
      <w:r>
        <w:rPr>
          <w:rFonts w:ascii="Arial" w:hAnsi="Arial" w:cs="Arial"/>
          <w:sz w:val="22"/>
          <w:szCs w:val="22"/>
        </w:rPr>
        <w:lastRenderedPageBreak/>
        <w:t>Lokalizacja kiosku analizatorów</w:t>
      </w:r>
      <w:r w:rsidR="006A3EB5">
        <w:rPr>
          <w:rFonts w:ascii="Arial" w:hAnsi="Arial" w:cs="Arial"/>
          <w:sz w:val="22"/>
          <w:szCs w:val="22"/>
        </w:rPr>
        <w:t xml:space="preserve"> powinna być tak dobrana, aby </w:t>
      </w:r>
      <w:r w:rsidR="000C3028">
        <w:rPr>
          <w:rFonts w:ascii="Arial" w:hAnsi="Arial" w:cs="Arial"/>
          <w:sz w:val="22"/>
          <w:szCs w:val="22"/>
        </w:rPr>
        <w:t>czas opóźnienia był mniejszy niż maksymalny czas opóźnienia dopuszczalny w danej aplikacji</w:t>
      </w:r>
      <w:r w:rsidR="007B1D67">
        <w:rPr>
          <w:rFonts w:ascii="Arial" w:hAnsi="Arial" w:cs="Arial"/>
          <w:sz w:val="22"/>
          <w:szCs w:val="22"/>
        </w:rPr>
        <w:t xml:space="preserve"> (wyma</w:t>
      </w:r>
      <w:r w:rsidR="00F76588">
        <w:rPr>
          <w:rFonts w:ascii="Arial" w:hAnsi="Arial" w:cs="Arial"/>
          <w:sz w:val="22"/>
          <w:szCs w:val="22"/>
        </w:rPr>
        <w:t>gania procesowe)</w:t>
      </w:r>
      <w:r w:rsidR="000C3028">
        <w:rPr>
          <w:rFonts w:ascii="Arial" w:hAnsi="Arial" w:cs="Arial"/>
          <w:sz w:val="22"/>
          <w:szCs w:val="22"/>
        </w:rPr>
        <w:t>. Jako minimum zaleca się wziąć pod uwagę następujące czynniki:</w:t>
      </w:r>
    </w:p>
    <w:p w14:paraId="1A1AA59D" w14:textId="77777777" w:rsidR="00FB67F4" w:rsidRDefault="00FB67F4" w:rsidP="00461418">
      <w:pPr>
        <w:numPr>
          <w:ilvl w:val="0"/>
          <w:numId w:val="42"/>
        </w:numPr>
        <w:jc w:val="both"/>
        <w:rPr>
          <w:rFonts w:ascii="Arial" w:hAnsi="Arial" w:cs="Arial"/>
          <w:sz w:val="22"/>
          <w:szCs w:val="22"/>
        </w:rPr>
      </w:pPr>
      <w:r>
        <w:rPr>
          <w:rFonts w:ascii="Arial" w:hAnsi="Arial" w:cs="Arial"/>
          <w:sz w:val="22"/>
          <w:szCs w:val="22"/>
        </w:rPr>
        <w:t>parametry próbki</w:t>
      </w:r>
      <w:r w:rsidRPr="00491CE4">
        <w:rPr>
          <w:rFonts w:ascii="Arial" w:hAnsi="Arial" w:cs="Arial"/>
          <w:sz w:val="22"/>
          <w:szCs w:val="22"/>
        </w:rPr>
        <w:t>,</w:t>
      </w:r>
    </w:p>
    <w:p w14:paraId="0B5042E4" w14:textId="77777777" w:rsidR="00FB67F4" w:rsidRDefault="00FB67F4" w:rsidP="00461418">
      <w:pPr>
        <w:numPr>
          <w:ilvl w:val="0"/>
          <w:numId w:val="42"/>
        </w:numPr>
        <w:jc w:val="both"/>
        <w:rPr>
          <w:rFonts w:ascii="Arial" w:hAnsi="Arial" w:cs="Arial"/>
          <w:sz w:val="22"/>
          <w:szCs w:val="22"/>
        </w:rPr>
      </w:pPr>
      <w:r>
        <w:rPr>
          <w:rFonts w:ascii="Arial" w:hAnsi="Arial" w:cs="Arial"/>
          <w:sz w:val="22"/>
          <w:szCs w:val="22"/>
        </w:rPr>
        <w:t xml:space="preserve">czas dotarcia </w:t>
      </w:r>
      <w:r w:rsidR="00187984">
        <w:rPr>
          <w:rFonts w:ascii="Arial" w:hAnsi="Arial" w:cs="Arial"/>
          <w:sz w:val="22"/>
          <w:szCs w:val="22"/>
        </w:rPr>
        <w:t xml:space="preserve">świeżej </w:t>
      </w:r>
      <w:r>
        <w:rPr>
          <w:rFonts w:ascii="Arial" w:hAnsi="Arial" w:cs="Arial"/>
          <w:sz w:val="22"/>
          <w:szCs w:val="22"/>
        </w:rPr>
        <w:t>próbki do analizatorów od punktów poboru próbek,</w:t>
      </w:r>
    </w:p>
    <w:p w14:paraId="2122E9EA" w14:textId="77777777" w:rsidR="00FB67F4" w:rsidRDefault="00FB67F4" w:rsidP="00461418">
      <w:pPr>
        <w:numPr>
          <w:ilvl w:val="0"/>
          <w:numId w:val="42"/>
        </w:numPr>
        <w:jc w:val="both"/>
        <w:rPr>
          <w:rFonts w:ascii="Arial" w:hAnsi="Arial" w:cs="Arial"/>
          <w:sz w:val="22"/>
          <w:szCs w:val="22"/>
        </w:rPr>
      </w:pPr>
      <w:r>
        <w:rPr>
          <w:rFonts w:ascii="Arial" w:hAnsi="Arial" w:cs="Arial"/>
          <w:sz w:val="22"/>
          <w:szCs w:val="22"/>
        </w:rPr>
        <w:t>czas odpowiedzi analizatorów,</w:t>
      </w:r>
    </w:p>
    <w:p w14:paraId="53747B9E" w14:textId="77777777" w:rsidR="00FB67F4" w:rsidRDefault="00FB67F4" w:rsidP="00461418">
      <w:pPr>
        <w:numPr>
          <w:ilvl w:val="0"/>
          <w:numId w:val="42"/>
        </w:numPr>
        <w:jc w:val="both"/>
        <w:rPr>
          <w:rFonts w:ascii="Arial" w:hAnsi="Arial" w:cs="Arial"/>
          <w:sz w:val="22"/>
          <w:szCs w:val="22"/>
        </w:rPr>
      </w:pPr>
      <w:r>
        <w:rPr>
          <w:rFonts w:ascii="Arial" w:hAnsi="Arial" w:cs="Arial"/>
          <w:sz w:val="22"/>
          <w:szCs w:val="22"/>
        </w:rPr>
        <w:t>czas opóźnienia linii transmisji danych,</w:t>
      </w:r>
    </w:p>
    <w:p w14:paraId="36B72C6C" w14:textId="77777777" w:rsidR="00FB67F4" w:rsidRDefault="00FB67F4" w:rsidP="00461418">
      <w:pPr>
        <w:numPr>
          <w:ilvl w:val="0"/>
          <w:numId w:val="42"/>
        </w:numPr>
        <w:jc w:val="both"/>
        <w:rPr>
          <w:rFonts w:ascii="Arial" w:hAnsi="Arial" w:cs="Arial"/>
          <w:sz w:val="22"/>
          <w:szCs w:val="22"/>
        </w:rPr>
      </w:pPr>
      <w:r>
        <w:rPr>
          <w:rFonts w:ascii="Arial" w:hAnsi="Arial" w:cs="Arial"/>
          <w:sz w:val="22"/>
          <w:szCs w:val="22"/>
        </w:rPr>
        <w:t>czas opóźnienia urządzeń alarmujących i obwodów przełączających,</w:t>
      </w:r>
    </w:p>
    <w:p w14:paraId="2C3004C6" w14:textId="77777777" w:rsidR="00FB67F4" w:rsidRDefault="00FB67F4" w:rsidP="00461418">
      <w:pPr>
        <w:numPr>
          <w:ilvl w:val="0"/>
          <w:numId w:val="42"/>
        </w:numPr>
        <w:jc w:val="both"/>
        <w:rPr>
          <w:rFonts w:ascii="Arial" w:hAnsi="Arial" w:cs="Arial"/>
          <w:sz w:val="22"/>
          <w:szCs w:val="22"/>
        </w:rPr>
      </w:pPr>
      <w:r>
        <w:rPr>
          <w:rFonts w:ascii="Arial" w:hAnsi="Arial" w:cs="Arial"/>
          <w:sz w:val="22"/>
          <w:szCs w:val="22"/>
        </w:rPr>
        <w:t>czas wymagany do zadziałania urządzeń wykonawczych.</w:t>
      </w:r>
    </w:p>
    <w:p w14:paraId="4933FC17" w14:textId="77777777" w:rsidR="00FE6CF0" w:rsidRDefault="00FE6CF0" w:rsidP="0076570B">
      <w:pPr>
        <w:jc w:val="both"/>
        <w:rPr>
          <w:rFonts w:ascii="Arial" w:hAnsi="Arial" w:cs="Arial"/>
          <w:sz w:val="22"/>
          <w:szCs w:val="22"/>
        </w:rPr>
      </w:pPr>
    </w:p>
    <w:p w14:paraId="6A5AE83A" w14:textId="77777777" w:rsidR="0063270C" w:rsidRPr="000F411B" w:rsidRDefault="00EC56A3" w:rsidP="00B64985">
      <w:pPr>
        <w:jc w:val="both"/>
        <w:rPr>
          <w:rFonts w:ascii="Arial" w:hAnsi="Arial" w:cs="Arial"/>
          <w:sz w:val="22"/>
          <w:szCs w:val="22"/>
        </w:rPr>
      </w:pPr>
      <w:r>
        <w:rPr>
          <w:rFonts w:ascii="Arial" w:hAnsi="Arial" w:cs="Arial"/>
          <w:sz w:val="22"/>
          <w:szCs w:val="22"/>
        </w:rPr>
        <w:t>D</w:t>
      </w:r>
      <w:r w:rsidR="006A3EB5">
        <w:rPr>
          <w:rFonts w:ascii="Arial" w:hAnsi="Arial" w:cs="Arial"/>
          <w:sz w:val="22"/>
          <w:szCs w:val="22"/>
        </w:rPr>
        <w:t>opuszcza się po</w:t>
      </w:r>
      <w:r w:rsidR="00152564">
        <w:rPr>
          <w:rFonts w:ascii="Arial" w:hAnsi="Arial" w:cs="Arial"/>
          <w:sz w:val="22"/>
          <w:szCs w:val="22"/>
        </w:rPr>
        <w:t>sadowienie kiosku analizatorów</w:t>
      </w:r>
      <w:r w:rsidR="006A3EB5">
        <w:rPr>
          <w:rFonts w:ascii="Arial" w:hAnsi="Arial" w:cs="Arial"/>
          <w:sz w:val="22"/>
          <w:szCs w:val="22"/>
        </w:rPr>
        <w:t xml:space="preserve"> na bloczkach betonowych (kontener nie będzie trwale połączony z podłożem)</w:t>
      </w:r>
      <w:r>
        <w:rPr>
          <w:rFonts w:ascii="Arial" w:hAnsi="Arial" w:cs="Arial"/>
          <w:sz w:val="22"/>
          <w:szCs w:val="22"/>
        </w:rPr>
        <w:t>.</w:t>
      </w:r>
    </w:p>
    <w:p w14:paraId="3C8BEC29" w14:textId="77777777" w:rsidR="00496F55" w:rsidRPr="00406131" w:rsidRDefault="00EC56A3" w:rsidP="00703C3B">
      <w:pPr>
        <w:jc w:val="both"/>
        <w:rPr>
          <w:rFonts w:ascii="Arial" w:hAnsi="Arial" w:cs="Arial"/>
          <w:sz w:val="22"/>
          <w:szCs w:val="22"/>
        </w:rPr>
      </w:pPr>
      <w:r w:rsidRPr="00406131">
        <w:rPr>
          <w:rFonts w:ascii="Arial" w:hAnsi="Arial" w:cs="Arial"/>
          <w:sz w:val="22"/>
          <w:szCs w:val="22"/>
        </w:rPr>
        <w:t>W</w:t>
      </w:r>
      <w:r w:rsidR="006A3EB5" w:rsidRPr="00406131">
        <w:rPr>
          <w:rFonts w:ascii="Arial" w:hAnsi="Arial" w:cs="Arial"/>
          <w:sz w:val="22"/>
          <w:szCs w:val="22"/>
        </w:rPr>
        <w:t xml:space="preserve"> </w:t>
      </w:r>
      <w:r w:rsidR="00152564">
        <w:rPr>
          <w:rFonts w:ascii="Arial" w:hAnsi="Arial" w:cs="Arial"/>
          <w:sz w:val="22"/>
          <w:szCs w:val="22"/>
        </w:rPr>
        <w:t>pomieszczeniu analizatorów</w:t>
      </w:r>
      <w:r w:rsidR="006A3EB5" w:rsidRPr="00406131">
        <w:rPr>
          <w:rFonts w:ascii="Arial" w:hAnsi="Arial" w:cs="Arial"/>
          <w:sz w:val="22"/>
          <w:szCs w:val="22"/>
        </w:rPr>
        <w:t xml:space="preserve"> nie powinny być zabudowane urządzenia generujące hałas</w:t>
      </w:r>
      <w:r w:rsidR="00D62554">
        <w:rPr>
          <w:rFonts w:ascii="Arial" w:hAnsi="Arial" w:cs="Arial"/>
          <w:sz w:val="22"/>
          <w:szCs w:val="22"/>
        </w:rPr>
        <w:t xml:space="preserve"> na pozio</w:t>
      </w:r>
      <w:r w:rsidR="008F2A80">
        <w:rPr>
          <w:rFonts w:ascii="Arial" w:hAnsi="Arial" w:cs="Arial"/>
          <w:sz w:val="22"/>
          <w:szCs w:val="22"/>
        </w:rPr>
        <w:t>m</w:t>
      </w:r>
      <w:r w:rsidR="00D62554">
        <w:rPr>
          <w:rFonts w:ascii="Arial" w:hAnsi="Arial" w:cs="Arial"/>
          <w:sz w:val="22"/>
          <w:szCs w:val="22"/>
        </w:rPr>
        <w:t>ie</w:t>
      </w:r>
      <w:r w:rsidR="006A3EB5" w:rsidRPr="00406131">
        <w:rPr>
          <w:rFonts w:ascii="Arial" w:hAnsi="Arial" w:cs="Arial"/>
          <w:sz w:val="22"/>
          <w:szCs w:val="22"/>
        </w:rPr>
        <w:t xml:space="preserve"> powyżej 50dB</w:t>
      </w:r>
      <w:r w:rsidRPr="00406131">
        <w:rPr>
          <w:rFonts w:ascii="Arial" w:hAnsi="Arial" w:cs="Arial"/>
          <w:sz w:val="22"/>
          <w:szCs w:val="22"/>
        </w:rPr>
        <w:t>.</w:t>
      </w:r>
    </w:p>
    <w:p w14:paraId="5EEFBABB" w14:textId="77777777" w:rsidR="00496F55" w:rsidRPr="00406131" w:rsidRDefault="00496F55" w:rsidP="00496F55">
      <w:pPr>
        <w:ind w:left="708"/>
        <w:jc w:val="both"/>
        <w:rPr>
          <w:rFonts w:ascii="Arial" w:hAnsi="Arial" w:cs="Arial"/>
          <w:sz w:val="22"/>
          <w:szCs w:val="22"/>
        </w:rPr>
      </w:pPr>
    </w:p>
    <w:p w14:paraId="2DDB8FF8" w14:textId="77777777" w:rsidR="00703C3B" w:rsidRPr="00406131" w:rsidRDefault="00EC56A3" w:rsidP="00703C3B">
      <w:pPr>
        <w:jc w:val="both"/>
        <w:rPr>
          <w:rFonts w:ascii="Arial" w:hAnsi="Arial" w:cs="Arial"/>
          <w:sz w:val="22"/>
          <w:szCs w:val="22"/>
        </w:rPr>
      </w:pPr>
      <w:r w:rsidRPr="00406131">
        <w:rPr>
          <w:rFonts w:ascii="Arial" w:hAnsi="Arial" w:cs="Arial"/>
          <w:sz w:val="22"/>
          <w:szCs w:val="22"/>
        </w:rPr>
        <w:t>K</w:t>
      </w:r>
      <w:r w:rsidR="00152564">
        <w:rPr>
          <w:rFonts w:ascii="Arial" w:hAnsi="Arial" w:cs="Arial"/>
          <w:sz w:val="22"/>
          <w:szCs w:val="22"/>
        </w:rPr>
        <w:t>iosk analizatorów</w:t>
      </w:r>
      <w:r w:rsidR="00703C3B" w:rsidRPr="00406131">
        <w:rPr>
          <w:rFonts w:ascii="Arial" w:hAnsi="Arial" w:cs="Arial"/>
          <w:sz w:val="22"/>
          <w:szCs w:val="22"/>
        </w:rPr>
        <w:t xml:space="preserve"> powinien być wyposażony w:</w:t>
      </w:r>
    </w:p>
    <w:p w14:paraId="5B2EF67B" w14:textId="77777777" w:rsidR="00703C3B" w:rsidRPr="00406131" w:rsidRDefault="00496F55" w:rsidP="00461418">
      <w:pPr>
        <w:numPr>
          <w:ilvl w:val="0"/>
          <w:numId w:val="44"/>
        </w:numPr>
        <w:jc w:val="both"/>
        <w:rPr>
          <w:rFonts w:ascii="Arial" w:hAnsi="Arial" w:cs="Arial"/>
          <w:sz w:val="22"/>
          <w:szCs w:val="22"/>
        </w:rPr>
      </w:pPr>
      <w:r w:rsidRPr="00406131">
        <w:rPr>
          <w:rFonts w:ascii="Arial" w:hAnsi="Arial" w:cs="Arial"/>
          <w:sz w:val="22"/>
          <w:szCs w:val="22"/>
        </w:rPr>
        <w:t>w</w:t>
      </w:r>
      <w:r w:rsidR="006A3EB5" w:rsidRPr="00406131">
        <w:rPr>
          <w:rFonts w:ascii="Arial" w:hAnsi="Arial" w:cs="Arial"/>
          <w:sz w:val="22"/>
          <w:szCs w:val="22"/>
        </w:rPr>
        <w:t>entylację naturalną bądź wymuszoną wentylatorem</w:t>
      </w:r>
      <w:r w:rsidR="00AF485D">
        <w:rPr>
          <w:rFonts w:ascii="Arial" w:hAnsi="Arial" w:cs="Arial"/>
          <w:sz w:val="22"/>
          <w:szCs w:val="22"/>
        </w:rPr>
        <w:t xml:space="preserve">, </w:t>
      </w:r>
      <w:r w:rsidR="006A3EB5" w:rsidRPr="00406131">
        <w:rPr>
          <w:rFonts w:ascii="Arial" w:hAnsi="Arial" w:cs="Arial"/>
          <w:sz w:val="22"/>
          <w:szCs w:val="22"/>
        </w:rPr>
        <w:t xml:space="preserve">krotności wymiany </w:t>
      </w:r>
      <w:r w:rsidR="00AF485D">
        <w:rPr>
          <w:rFonts w:ascii="Arial" w:hAnsi="Arial" w:cs="Arial"/>
          <w:sz w:val="22"/>
          <w:szCs w:val="22"/>
        </w:rPr>
        <w:t>zgodnie</w:t>
      </w:r>
      <w:r w:rsidR="006A3EB5" w:rsidRPr="00406131">
        <w:rPr>
          <w:rFonts w:ascii="Arial" w:hAnsi="Arial" w:cs="Arial"/>
          <w:sz w:val="22"/>
          <w:szCs w:val="22"/>
        </w:rPr>
        <w:t xml:space="preserve"> </w:t>
      </w:r>
      <w:r w:rsidR="00AF485D">
        <w:rPr>
          <w:rFonts w:ascii="Arial" w:hAnsi="Arial" w:cs="Arial"/>
          <w:sz w:val="22"/>
          <w:szCs w:val="22"/>
        </w:rPr>
        <w:t xml:space="preserve">      z </w:t>
      </w:r>
      <w:r w:rsidR="006A3EB5" w:rsidRPr="00406131">
        <w:rPr>
          <w:rFonts w:ascii="Arial" w:hAnsi="Arial" w:cs="Arial"/>
          <w:sz w:val="22"/>
          <w:szCs w:val="22"/>
        </w:rPr>
        <w:t>obowiązując</w:t>
      </w:r>
      <w:r w:rsidR="00AF485D">
        <w:rPr>
          <w:rFonts w:ascii="Arial" w:hAnsi="Arial" w:cs="Arial"/>
          <w:sz w:val="22"/>
          <w:szCs w:val="22"/>
        </w:rPr>
        <w:t xml:space="preserve">ymi </w:t>
      </w:r>
      <w:r w:rsidR="006A3EB5" w:rsidRPr="00406131">
        <w:rPr>
          <w:rFonts w:ascii="Arial" w:hAnsi="Arial" w:cs="Arial"/>
          <w:sz w:val="22"/>
          <w:szCs w:val="22"/>
        </w:rPr>
        <w:t>norm</w:t>
      </w:r>
      <w:r w:rsidR="00AF485D">
        <w:rPr>
          <w:rFonts w:ascii="Arial" w:hAnsi="Arial" w:cs="Arial"/>
          <w:sz w:val="22"/>
          <w:szCs w:val="22"/>
        </w:rPr>
        <w:t>ami</w:t>
      </w:r>
      <w:r w:rsidR="00EC56A3" w:rsidRPr="00406131">
        <w:rPr>
          <w:rFonts w:ascii="Arial" w:hAnsi="Arial" w:cs="Arial"/>
          <w:sz w:val="22"/>
          <w:szCs w:val="22"/>
        </w:rPr>
        <w:t>,</w:t>
      </w:r>
    </w:p>
    <w:p w14:paraId="33B2C146" w14:textId="77777777" w:rsidR="00703C3B" w:rsidRPr="00406131" w:rsidRDefault="00496F55" w:rsidP="00461418">
      <w:pPr>
        <w:numPr>
          <w:ilvl w:val="0"/>
          <w:numId w:val="44"/>
        </w:numPr>
        <w:jc w:val="both"/>
        <w:rPr>
          <w:rFonts w:ascii="Arial" w:hAnsi="Arial" w:cs="Arial"/>
          <w:sz w:val="22"/>
          <w:szCs w:val="22"/>
        </w:rPr>
      </w:pPr>
      <w:r w:rsidRPr="00406131">
        <w:rPr>
          <w:rFonts w:ascii="Arial" w:hAnsi="Arial" w:cs="Arial"/>
          <w:sz w:val="22"/>
          <w:szCs w:val="22"/>
        </w:rPr>
        <w:t>s</w:t>
      </w:r>
      <w:r w:rsidR="006A3EB5" w:rsidRPr="00406131">
        <w:rPr>
          <w:rFonts w:ascii="Arial" w:hAnsi="Arial" w:cs="Arial"/>
          <w:sz w:val="22"/>
          <w:szCs w:val="22"/>
        </w:rPr>
        <w:t>ystem utrzymujący optymalne warunki pracy dla serwisantów i zabudowanych elementów układów pomiarowych</w:t>
      </w:r>
      <w:r w:rsidRPr="00406131">
        <w:rPr>
          <w:rFonts w:ascii="Arial" w:hAnsi="Arial" w:cs="Arial"/>
          <w:sz w:val="22"/>
          <w:szCs w:val="22"/>
        </w:rPr>
        <w:t>, który standardowo składa się z:</w:t>
      </w:r>
    </w:p>
    <w:p w14:paraId="6BAD662E" w14:textId="77777777" w:rsidR="00703C3B" w:rsidRPr="00406131" w:rsidRDefault="00496F55" w:rsidP="00461418">
      <w:pPr>
        <w:numPr>
          <w:ilvl w:val="1"/>
          <w:numId w:val="44"/>
        </w:numPr>
        <w:jc w:val="both"/>
        <w:rPr>
          <w:rFonts w:ascii="Arial" w:hAnsi="Arial" w:cs="Arial"/>
          <w:sz w:val="22"/>
          <w:szCs w:val="22"/>
        </w:rPr>
      </w:pPr>
      <w:r w:rsidRPr="00406131">
        <w:rPr>
          <w:rFonts w:ascii="Arial" w:hAnsi="Arial" w:cs="Arial"/>
          <w:sz w:val="22"/>
          <w:szCs w:val="22"/>
        </w:rPr>
        <w:t xml:space="preserve">klimatyzatora, </w:t>
      </w:r>
      <w:r w:rsidR="006A3EB5" w:rsidRPr="00406131">
        <w:rPr>
          <w:rFonts w:ascii="Arial" w:hAnsi="Arial" w:cs="Arial"/>
          <w:sz w:val="22"/>
          <w:szCs w:val="22"/>
        </w:rPr>
        <w:t>umożliwi</w:t>
      </w:r>
      <w:r w:rsidRPr="00406131">
        <w:rPr>
          <w:rFonts w:ascii="Arial" w:hAnsi="Arial" w:cs="Arial"/>
          <w:sz w:val="22"/>
          <w:szCs w:val="22"/>
        </w:rPr>
        <w:t>ającego</w:t>
      </w:r>
      <w:r w:rsidR="006A3EB5" w:rsidRPr="00406131">
        <w:rPr>
          <w:rFonts w:ascii="Arial" w:hAnsi="Arial" w:cs="Arial"/>
          <w:sz w:val="22"/>
          <w:szCs w:val="22"/>
        </w:rPr>
        <w:t xml:space="preserve"> obniżenie temperatury wewnątrz kontenera pomiarowego do wartości 20</w:t>
      </w:r>
      <w:r w:rsidR="00144FD3" w:rsidRPr="00406131">
        <w:rPr>
          <w:rFonts w:ascii="Arial" w:hAnsi="Arial" w:cs="Arial"/>
          <w:sz w:val="22"/>
          <w:szCs w:val="22"/>
        </w:rPr>
        <w:sym w:font="Symbol" w:char="F0B0"/>
      </w:r>
      <w:r w:rsidR="00144FD3" w:rsidRPr="00406131">
        <w:rPr>
          <w:rFonts w:ascii="Arial" w:hAnsi="Arial" w:cs="Arial"/>
          <w:sz w:val="22"/>
          <w:szCs w:val="22"/>
        </w:rPr>
        <w:t>C</w:t>
      </w:r>
      <w:r w:rsidR="006A3EB5" w:rsidRPr="00406131">
        <w:rPr>
          <w:rFonts w:ascii="Arial" w:hAnsi="Arial" w:cs="Arial"/>
          <w:sz w:val="22"/>
          <w:szCs w:val="22"/>
        </w:rPr>
        <w:t xml:space="preserve">, przy pracy wszystkich urządzeń </w:t>
      </w:r>
      <w:r w:rsidR="00763845">
        <w:rPr>
          <w:rFonts w:ascii="Arial" w:hAnsi="Arial" w:cs="Arial"/>
          <w:sz w:val="22"/>
          <w:szCs w:val="22"/>
        </w:rPr>
        <w:t xml:space="preserve">                      </w:t>
      </w:r>
      <w:r w:rsidR="006A3EB5" w:rsidRPr="00406131">
        <w:rPr>
          <w:rFonts w:ascii="Arial" w:hAnsi="Arial" w:cs="Arial"/>
          <w:sz w:val="22"/>
          <w:szCs w:val="22"/>
        </w:rPr>
        <w:t>i temperaturze zewnętrznej 35</w:t>
      </w:r>
      <w:r w:rsidR="00144FD3" w:rsidRPr="00406131">
        <w:rPr>
          <w:rFonts w:ascii="Arial" w:hAnsi="Arial" w:cs="Arial"/>
          <w:sz w:val="22"/>
          <w:szCs w:val="22"/>
        </w:rPr>
        <w:sym w:font="Symbol" w:char="F0B0"/>
      </w:r>
      <w:r w:rsidR="00144FD3" w:rsidRPr="00406131">
        <w:rPr>
          <w:rFonts w:ascii="Arial" w:hAnsi="Arial" w:cs="Arial"/>
          <w:sz w:val="22"/>
          <w:szCs w:val="22"/>
        </w:rPr>
        <w:t>C</w:t>
      </w:r>
      <w:r w:rsidRPr="00406131">
        <w:rPr>
          <w:rFonts w:ascii="Arial" w:hAnsi="Arial" w:cs="Arial"/>
          <w:sz w:val="22"/>
          <w:szCs w:val="22"/>
        </w:rPr>
        <w:t>,</w:t>
      </w:r>
    </w:p>
    <w:p w14:paraId="7635E50C" w14:textId="77777777" w:rsidR="00496F55" w:rsidRPr="00406131" w:rsidRDefault="006A3EB5" w:rsidP="00461418">
      <w:pPr>
        <w:numPr>
          <w:ilvl w:val="1"/>
          <w:numId w:val="44"/>
        </w:numPr>
        <w:jc w:val="both"/>
        <w:rPr>
          <w:rFonts w:ascii="Arial" w:hAnsi="Arial" w:cs="Arial"/>
          <w:sz w:val="22"/>
          <w:szCs w:val="22"/>
        </w:rPr>
      </w:pPr>
      <w:r w:rsidRPr="00406131">
        <w:rPr>
          <w:rFonts w:ascii="Arial" w:hAnsi="Arial" w:cs="Arial"/>
          <w:sz w:val="22"/>
          <w:szCs w:val="22"/>
        </w:rPr>
        <w:t>grzejnika elektrycznego, który powinien umożliwić nagrzanie wnętrza kontenera pomiarowego do wartości 18</w:t>
      </w:r>
      <w:r w:rsidR="00144FD3" w:rsidRPr="00406131">
        <w:rPr>
          <w:rFonts w:ascii="Arial" w:hAnsi="Arial" w:cs="Arial"/>
          <w:sz w:val="22"/>
          <w:szCs w:val="22"/>
        </w:rPr>
        <w:sym w:font="Symbol" w:char="F0B0"/>
      </w:r>
      <w:r w:rsidR="00144FD3" w:rsidRPr="00406131">
        <w:rPr>
          <w:rFonts w:ascii="Arial" w:hAnsi="Arial" w:cs="Arial"/>
          <w:sz w:val="22"/>
          <w:szCs w:val="22"/>
        </w:rPr>
        <w:t>C</w:t>
      </w:r>
      <w:r w:rsidRPr="00406131">
        <w:rPr>
          <w:rFonts w:ascii="Arial" w:hAnsi="Arial" w:cs="Arial"/>
          <w:sz w:val="22"/>
          <w:szCs w:val="22"/>
        </w:rPr>
        <w:t xml:space="preserve">, przy wyłączonych wszystkich urządzeniach i </w:t>
      </w:r>
      <w:r w:rsidR="00DD3005">
        <w:rPr>
          <w:rFonts w:ascii="Arial" w:hAnsi="Arial" w:cs="Arial"/>
          <w:sz w:val="22"/>
          <w:szCs w:val="22"/>
        </w:rPr>
        <w:t xml:space="preserve">pracującej wentylacji oraz </w:t>
      </w:r>
      <w:r w:rsidRPr="00406131">
        <w:rPr>
          <w:rFonts w:ascii="Arial" w:hAnsi="Arial" w:cs="Arial"/>
          <w:sz w:val="22"/>
          <w:szCs w:val="22"/>
        </w:rPr>
        <w:t>temperaturze zewnętrznej -25</w:t>
      </w:r>
      <w:r w:rsidR="00144FD3" w:rsidRPr="00406131">
        <w:rPr>
          <w:rFonts w:ascii="Arial" w:hAnsi="Arial" w:cs="Arial"/>
          <w:sz w:val="22"/>
          <w:szCs w:val="22"/>
        </w:rPr>
        <w:sym w:font="Symbol" w:char="F0B0"/>
      </w:r>
      <w:r w:rsidR="00144FD3" w:rsidRPr="00406131">
        <w:rPr>
          <w:rFonts w:ascii="Arial" w:hAnsi="Arial" w:cs="Arial"/>
          <w:sz w:val="22"/>
          <w:szCs w:val="22"/>
        </w:rPr>
        <w:t>C</w:t>
      </w:r>
      <w:r w:rsidR="00EC56A3" w:rsidRPr="00406131">
        <w:rPr>
          <w:rFonts w:ascii="Arial" w:hAnsi="Arial" w:cs="Arial"/>
          <w:sz w:val="22"/>
          <w:szCs w:val="22"/>
        </w:rPr>
        <w:t>,</w:t>
      </w:r>
    </w:p>
    <w:p w14:paraId="0CA104C2" w14:textId="77777777" w:rsidR="00703C3B" w:rsidRPr="00406131" w:rsidRDefault="00496F55" w:rsidP="00461418">
      <w:pPr>
        <w:numPr>
          <w:ilvl w:val="0"/>
          <w:numId w:val="45"/>
        </w:numPr>
        <w:jc w:val="both"/>
        <w:rPr>
          <w:rFonts w:ascii="Arial" w:hAnsi="Arial" w:cs="Arial"/>
          <w:sz w:val="22"/>
          <w:szCs w:val="22"/>
        </w:rPr>
      </w:pPr>
      <w:r w:rsidRPr="00406131">
        <w:rPr>
          <w:rFonts w:ascii="Arial" w:hAnsi="Arial" w:cs="Arial"/>
          <w:sz w:val="22"/>
          <w:szCs w:val="22"/>
        </w:rPr>
        <w:t>s</w:t>
      </w:r>
      <w:r w:rsidR="006A3EB5" w:rsidRPr="00406131">
        <w:rPr>
          <w:rFonts w:ascii="Arial" w:hAnsi="Arial" w:cs="Arial"/>
          <w:sz w:val="22"/>
          <w:szCs w:val="22"/>
        </w:rPr>
        <w:t>ystem zasilania z UPS-a (analizatory)</w:t>
      </w:r>
      <w:r w:rsidR="00EC56A3" w:rsidRPr="00406131">
        <w:rPr>
          <w:rFonts w:ascii="Arial" w:hAnsi="Arial" w:cs="Arial"/>
          <w:sz w:val="22"/>
          <w:szCs w:val="22"/>
        </w:rPr>
        <w:t>,</w:t>
      </w:r>
    </w:p>
    <w:p w14:paraId="184042A6" w14:textId="77777777" w:rsidR="00703C3B" w:rsidRPr="00406131" w:rsidRDefault="00496F55" w:rsidP="00461418">
      <w:pPr>
        <w:numPr>
          <w:ilvl w:val="0"/>
          <w:numId w:val="45"/>
        </w:numPr>
        <w:jc w:val="both"/>
        <w:rPr>
          <w:rFonts w:ascii="Arial" w:hAnsi="Arial" w:cs="Arial"/>
          <w:sz w:val="22"/>
          <w:szCs w:val="22"/>
        </w:rPr>
      </w:pPr>
      <w:r w:rsidRPr="00406131">
        <w:rPr>
          <w:rFonts w:ascii="Arial" w:hAnsi="Arial" w:cs="Arial"/>
          <w:sz w:val="22"/>
          <w:szCs w:val="22"/>
        </w:rPr>
        <w:t>s</w:t>
      </w:r>
      <w:r w:rsidR="006A3EB5" w:rsidRPr="00406131">
        <w:rPr>
          <w:rFonts w:ascii="Arial" w:hAnsi="Arial" w:cs="Arial"/>
          <w:sz w:val="22"/>
          <w:szCs w:val="22"/>
        </w:rPr>
        <w:t>ystem zasilania "</w:t>
      </w:r>
      <w:r w:rsidRPr="00406131">
        <w:rPr>
          <w:rFonts w:ascii="Arial" w:hAnsi="Arial" w:cs="Arial"/>
          <w:sz w:val="22"/>
          <w:szCs w:val="22"/>
        </w:rPr>
        <w:t>niegwarantowanego</w:t>
      </w:r>
      <w:r w:rsidR="006A3EB5" w:rsidRPr="00406131">
        <w:rPr>
          <w:rFonts w:ascii="Arial" w:hAnsi="Arial" w:cs="Arial"/>
          <w:sz w:val="22"/>
          <w:szCs w:val="22"/>
        </w:rPr>
        <w:t>" (osprzęt pomocniczy) z min. 2 rezerwowymi odpływami</w:t>
      </w:r>
      <w:r w:rsidRPr="00406131">
        <w:rPr>
          <w:rFonts w:ascii="Arial" w:hAnsi="Arial" w:cs="Arial"/>
          <w:sz w:val="22"/>
          <w:szCs w:val="22"/>
        </w:rPr>
        <w:t>,</w:t>
      </w:r>
    </w:p>
    <w:p w14:paraId="7449884F" w14:textId="77777777" w:rsidR="00703C3B" w:rsidRPr="00406131" w:rsidRDefault="00496F55" w:rsidP="00461418">
      <w:pPr>
        <w:numPr>
          <w:ilvl w:val="0"/>
          <w:numId w:val="45"/>
        </w:numPr>
        <w:jc w:val="both"/>
        <w:rPr>
          <w:rFonts w:ascii="Arial" w:hAnsi="Arial" w:cs="Arial"/>
          <w:sz w:val="22"/>
          <w:szCs w:val="22"/>
        </w:rPr>
      </w:pPr>
      <w:r w:rsidRPr="00406131">
        <w:rPr>
          <w:rFonts w:ascii="Arial" w:hAnsi="Arial" w:cs="Arial"/>
          <w:sz w:val="22"/>
          <w:szCs w:val="22"/>
        </w:rPr>
        <w:t>w</w:t>
      </w:r>
      <w:r w:rsidR="006A3EB5" w:rsidRPr="00406131">
        <w:rPr>
          <w:rFonts w:ascii="Arial" w:hAnsi="Arial" w:cs="Arial"/>
          <w:sz w:val="22"/>
          <w:szCs w:val="22"/>
        </w:rPr>
        <w:t>yłącznik bezpieczeństwa umożliwiając</w:t>
      </w:r>
      <w:r w:rsidRPr="00406131">
        <w:rPr>
          <w:rFonts w:ascii="Arial" w:hAnsi="Arial" w:cs="Arial"/>
          <w:sz w:val="22"/>
          <w:szCs w:val="22"/>
        </w:rPr>
        <w:t>ego</w:t>
      </w:r>
      <w:r w:rsidR="006A3EB5" w:rsidRPr="00406131">
        <w:rPr>
          <w:rFonts w:ascii="Arial" w:hAnsi="Arial" w:cs="Arial"/>
          <w:sz w:val="22"/>
          <w:szCs w:val="22"/>
        </w:rPr>
        <w:t xml:space="preserve"> awaryjne wyłączenie zasilania </w:t>
      </w:r>
      <w:r w:rsidR="00A674AA">
        <w:rPr>
          <w:rFonts w:ascii="Arial" w:hAnsi="Arial" w:cs="Arial"/>
          <w:sz w:val="22"/>
          <w:szCs w:val="22"/>
        </w:rPr>
        <w:t>kiosku analizatorów</w:t>
      </w:r>
      <w:r w:rsidR="00EC56A3" w:rsidRPr="00406131">
        <w:rPr>
          <w:rFonts w:ascii="Arial" w:hAnsi="Arial" w:cs="Arial"/>
          <w:sz w:val="22"/>
          <w:szCs w:val="22"/>
        </w:rPr>
        <w:t>,</w:t>
      </w:r>
    </w:p>
    <w:p w14:paraId="43FF2CC5" w14:textId="77777777" w:rsidR="00703C3B" w:rsidRPr="00406131" w:rsidRDefault="00496F55" w:rsidP="00461418">
      <w:pPr>
        <w:numPr>
          <w:ilvl w:val="0"/>
          <w:numId w:val="45"/>
        </w:numPr>
        <w:jc w:val="both"/>
        <w:rPr>
          <w:rFonts w:ascii="Arial" w:hAnsi="Arial" w:cs="Arial"/>
          <w:sz w:val="22"/>
          <w:szCs w:val="22"/>
        </w:rPr>
      </w:pPr>
      <w:r w:rsidRPr="00406131">
        <w:rPr>
          <w:rFonts w:ascii="Arial" w:hAnsi="Arial" w:cs="Arial"/>
          <w:sz w:val="22"/>
          <w:szCs w:val="22"/>
        </w:rPr>
        <w:t>o</w:t>
      </w:r>
      <w:r w:rsidR="006A3EB5" w:rsidRPr="00406131">
        <w:rPr>
          <w:rFonts w:ascii="Arial" w:hAnsi="Arial" w:cs="Arial"/>
          <w:sz w:val="22"/>
          <w:szCs w:val="22"/>
        </w:rPr>
        <w:t>świetleni</w:t>
      </w:r>
      <w:r w:rsidRPr="00406131">
        <w:rPr>
          <w:rFonts w:ascii="Arial" w:hAnsi="Arial" w:cs="Arial"/>
          <w:sz w:val="22"/>
          <w:szCs w:val="22"/>
        </w:rPr>
        <w:t>a</w:t>
      </w:r>
      <w:r w:rsidR="006A3EB5" w:rsidRPr="00406131">
        <w:rPr>
          <w:rFonts w:ascii="Arial" w:hAnsi="Arial" w:cs="Arial"/>
          <w:sz w:val="22"/>
          <w:szCs w:val="22"/>
        </w:rPr>
        <w:t xml:space="preserve"> umożliwiające</w:t>
      </w:r>
      <w:r w:rsidRPr="00406131">
        <w:rPr>
          <w:rFonts w:ascii="Arial" w:hAnsi="Arial" w:cs="Arial"/>
          <w:sz w:val="22"/>
          <w:szCs w:val="22"/>
        </w:rPr>
        <w:t>go</w:t>
      </w:r>
      <w:r w:rsidR="006A3EB5" w:rsidRPr="00406131">
        <w:rPr>
          <w:rFonts w:ascii="Arial" w:hAnsi="Arial" w:cs="Arial"/>
          <w:sz w:val="22"/>
          <w:szCs w:val="22"/>
        </w:rPr>
        <w:t xml:space="preserve"> prowadzenie prac serwisowych bez konieczności stosowania dodatkowych źródeł światła</w:t>
      </w:r>
      <w:r w:rsidR="00EC56A3" w:rsidRPr="00406131">
        <w:rPr>
          <w:rFonts w:ascii="Arial" w:hAnsi="Arial" w:cs="Arial"/>
          <w:sz w:val="22"/>
          <w:szCs w:val="22"/>
        </w:rPr>
        <w:t>,</w:t>
      </w:r>
    </w:p>
    <w:p w14:paraId="2F6554F7" w14:textId="77777777" w:rsidR="00703C3B" w:rsidRPr="00406131" w:rsidRDefault="00496F55" w:rsidP="00461418">
      <w:pPr>
        <w:numPr>
          <w:ilvl w:val="0"/>
          <w:numId w:val="45"/>
        </w:numPr>
        <w:jc w:val="both"/>
        <w:rPr>
          <w:rFonts w:ascii="Arial" w:hAnsi="Arial" w:cs="Arial"/>
          <w:sz w:val="22"/>
          <w:szCs w:val="22"/>
        </w:rPr>
      </w:pPr>
      <w:r w:rsidRPr="00406131">
        <w:rPr>
          <w:rFonts w:ascii="Arial" w:hAnsi="Arial" w:cs="Arial"/>
          <w:sz w:val="22"/>
          <w:szCs w:val="22"/>
        </w:rPr>
        <w:t>ś</w:t>
      </w:r>
      <w:r w:rsidR="006A3EB5" w:rsidRPr="00406131">
        <w:rPr>
          <w:rFonts w:ascii="Arial" w:hAnsi="Arial" w:cs="Arial"/>
          <w:sz w:val="22"/>
          <w:szCs w:val="22"/>
        </w:rPr>
        <w:t>cian</w:t>
      </w:r>
      <w:r w:rsidR="008D4A90" w:rsidRPr="00406131">
        <w:rPr>
          <w:rFonts w:ascii="Arial" w:hAnsi="Arial" w:cs="Arial"/>
          <w:sz w:val="22"/>
          <w:szCs w:val="22"/>
        </w:rPr>
        <w:t>y</w:t>
      </w:r>
      <w:r w:rsidR="006A3EB5" w:rsidRPr="00406131">
        <w:rPr>
          <w:rFonts w:ascii="Arial" w:hAnsi="Arial" w:cs="Arial"/>
          <w:sz w:val="22"/>
          <w:szCs w:val="22"/>
        </w:rPr>
        <w:t xml:space="preserve"> wewnętrzn</w:t>
      </w:r>
      <w:r w:rsidR="008D4A90" w:rsidRPr="00406131">
        <w:rPr>
          <w:rFonts w:ascii="Arial" w:hAnsi="Arial" w:cs="Arial"/>
          <w:sz w:val="22"/>
          <w:szCs w:val="22"/>
        </w:rPr>
        <w:t>e</w:t>
      </w:r>
      <w:r w:rsidR="006A3EB5" w:rsidRPr="00406131">
        <w:rPr>
          <w:rFonts w:ascii="Arial" w:hAnsi="Arial" w:cs="Arial"/>
          <w:sz w:val="22"/>
          <w:szCs w:val="22"/>
        </w:rPr>
        <w:t xml:space="preserve"> o konstrukcji nośnej umożliwiającej zamocowanie przyrządów </w:t>
      </w:r>
      <w:r w:rsidR="00763845">
        <w:rPr>
          <w:rFonts w:ascii="Arial" w:hAnsi="Arial" w:cs="Arial"/>
          <w:sz w:val="22"/>
          <w:szCs w:val="22"/>
        </w:rPr>
        <w:t xml:space="preserve">      </w:t>
      </w:r>
      <w:r w:rsidR="006A3EB5" w:rsidRPr="00406131">
        <w:rPr>
          <w:rFonts w:ascii="Arial" w:hAnsi="Arial" w:cs="Arial"/>
          <w:sz w:val="22"/>
          <w:szCs w:val="22"/>
        </w:rPr>
        <w:t>o masie min. 50kg</w:t>
      </w:r>
      <w:r w:rsidR="00EC56A3" w:rsidRPr="00406131">
        <w:rPr>
          <w:rFonts w:ascii="Arial" w:hAnsi="Arial" w:cs="Arial"/>
          <w:sz w:val="22"/>
          <w:szCs w:val="22"/>
        </w:rPr>
        <w:t>,</w:t>
      </w:r>
    </w:p>
    <w:p w14:paraId="5D794193" w14:textId="77777777" w:rsidR="00703C3B" w:rsidRPr="00406131" w:rsidRDefault="00496F55" w:rsidP="00461418">
      <w:pPr>
        <w:numPr>
          <w:ilvl w:val="0"/>
          <w:numId w:val="45"/>
        </w:numPr>
        <w:jc w:val="both"/>
        <w:rPr>
          <w:rFonts w:ascii="Arial" w:hAnsi="Arial" w:cs="Arial"/>
          <w:sz w:val="22"/>
          <w:szCs w:val="22"/>
        </w:rPr>
      </w:pPr>
      <w:r w:rsidRPr="00406131">
        <w:rPr>
          <w:rFonts w:ascii="Arial" w:hAnsi="Arial" w:cs="Arial"/>
          <w:sz w:val="22"/>
          <w:szCs w:val="22"/>
        </w:rPr>
        <w:t>p</w:t>
      </w:r>
      <w:r w:rsidR="006A3EB5" w:rsidRPr="00406131">
        <w:rPr>
          <w:rFonts w:ascii="Arial" w:hAnsi="Arial" w:cs="Arial"/>
          <w:sz w:val="22"/>
          <w:szCs w:val="22"/>
        </w:rPr>
        <w:t>odłogę pokrytą blachą ryflowaną o grubości min. 2mm; powinna pozwalać na obciążenie jej ciężarem min. 200kg/m</w:t>
      </w:r>
      <w:r w:rsidR="006A3EB5" w:rsidRPr="00406131">
        <w:rPr>
          <w:rFonts w:ascii="Arial" w:hAnsi="Arial" w:cs="Arial"/>
          <w:sz w:val="22"/>
          <w:szCs w:val="22"/>
          <w:vertAlign w:val="superscript"/>
        </w:rPr>
        <w:t>2</w:t>
      </w:r>
      <w:r w:rsidR="00EC56A3" w:rsidRPr="00406131">
        <w:rPr>
          <w:rFonts w:ascii="Arial" w:hAnsi="Arial" w:cs="Arial"/>
          <w:sz w:val="22"/>
          <w:szCs w:val="22"/>
        </w:rPr>
        <w:t>,</w:t>
      </w:r>
    </w:p>
    <w:p w14:paraId="0FD586F0" w14:textId="77777777" w:rsidR="00703C3B" w:rsidRPr="00406131" w:rsidRDefault="008D4A90" w:rsidP="00461418">
      <w:pPr>
        <w:numPr>
          <w:ilvl w:val="0"/>
          <w:numId w:val="45"/>
        </w:numPr>
        <w:jc w:val="both"/>
        <w:rPr>
          <w:rFonts w:ascii="Arial" w:hAnsi="Arial" w:cs="Arial"/>
          <w:sz w:val="22"/>
          <w:szCs w:val="22"/>
        </w:rPr>
      </w:pPr>
      <w:r w:rsidRPr="00406131">
        <w:rPr>
          <w:rFonts w:ascii="Arial" w:hAnsi="Arial" w:cs="Arial"/>
          <w:sz w:val="22"/>
          <w:szCs w:val="22"/>
        </w:rPr>
        <w:t>d</w:t>
      </w:r>
      <w:r w:rsidR="006A3EB5" w:rsidRPr="00406131">
        <w:rPr>
          <w:rFonts w:ascii="Arial" w:hAnsi="Arial" w:cs="Arial"/>
          <w:sz w:val="22"/>
          <w:szCs w:val="22"/>
        </w:rPr>
        <w:t>rzwi z samozamykaczem</w:t>
      </w:r>
      <w:r w:rsidR="00A732DB">
        <w:rPr>
          <w:rFonts w:ascii="Arial" w:hAnsi="Arial" w:cs="Arial"/>
          <w:sz w:val="22"/>
          <w:szCs w:val="22"/>
        </w:rPr>
        <w:t>,</w:t>
      </w:r>
      <w:r w:rsidR="006A3EB5" w:rsidRPr="00406131">
        <w:rPr>
          <w:rFonts w:ascii="Arial" w:hAnsi="Arial" w:cs="Arial"/>
          <w:sz w:val="22"/>
          <w:szCs w:val="22"/>
        </w:rPr>
        <w:t xml:space="preserve"> wyposażone w zamek patentowy i minimum 3 komplety kluczy</w:t>
      </w:r>
      <w:r w:rsidR="009C1321">
        <w:rPr>
          <w:rFonts w:ascii="Arial" w:hAnsi="Arial" w:cs="Arial"/>
          <w:sz w:val="22"/>
          <w:szCs w:val="22"/>
        </w:rPr>
        <w:t>.</w:t>
      </w:r>
      <w:r w:rsidR="006A3EB5" w:rsidRPr="00406131">
        <w:rPr>
          <w:rFonts w:ascii="Arial" w:hAnsi="Arial" w:cs="Arial"/>
          <w:sz w:val="22"/>
          <w:szCs w:val="22"/>
        </w:rPr>
        <w:t xml:space="preserve"> </w:t>
      </w:r>
      <w:r w:rsidR="009C1321">
        <w:rPr>
          <w:rFonts w:ascii="Arial" w:hAnsi="Arial" w:cs="Arial"/>
          <w:sz w:val="22"/>
          <w:szCs w:val="22"/>
        </w:rPr>
        <w:t>N</w:t>
      </w:r>
      <w:r w:rsidR="006A3EB5" w:rsidRPr="00406131">
        <w:rPr>
          <w:rFonts w:ascii="Arial" w:hAnsi="Arial" w:cs="Arial"/>
          <w:sz w:val="22"/>
          <w:szCs w:val="22"/>
        </w:rPr>
        <w:t xml:space="preserve">a zewnętrznej stronie powinna być tabliczka znamionowa ze stali nierdzewnej zawierająca informację o nr technologicznych zabudowanych </w:t>
      </w:r>
      <w:r w:rsidR="00763845">
        <w:rPr>
          <w:rFonts w:ascii="Arial" w:hAnsi="Arial" w:cs="Arial"/>
          <w:sz w:val="22"/>
          <w:szCs w:val="22"/>
        </w:rPr>
        <w:t xml:space="preserve">                </w:t>
      </w:r>
      <w:r w:rsidR="006A3EB5" w:rsidRPr="00406131">
        <w:rPr>
          <w:rFonts w:ascii="Arial" w:hAnsi="Arial" w:cs="Arial"/>
          <w:sz w:val="22"/>
          <w:szCs w:val="22"/>
        </w:rPr>
        <w:t>w k</w:t>
      </w:r>
      <w:r w:rsidR="008D3724">
        <w:rPr>
          <w:rFonts w:ascii="Arial" w:hAnsi="Arial" w:cs="Arial"/>
          <w:sz w:val="22"/>
          <w:szCs w:val="22"/>
        </w:rPr>
        <w:t>iosku</w:t>
      </w:r>
      <w:r w:rsidR="006A3EB5" w:rsidRPr="00406131">
        <w:rPr>
          <w:rFonts w:ascii="Arial" w:hAnsi="Arial" w:cs="Arial"/>
          <w:sz w:val="22"/>
          <w:szCs w:val="22"/>
        </w:rPr>
        <w:t xml:space="preserve"> analizatorów</w:t>
      </w:r>
      <w:r w:rsidRPr="00406131">
        <w:rPr>
          <w:rFonts w:ascii="Arial" w:hAnsi="Arial" w:cs="Arial"/>
          <w:sz w:val="22"/>
          <w:szCs w:val="22"/>
        </w:rPr>
        <w:t>,</w:t>
      </w:r>
    </w:p>
    <w:p w14:paraId="0DA65332" w14:textId="77777777" w:rsidR="00703C3B" w:rsidRPr="00406131" w:rsidRDefault="008D4A90" w:rsidP="00461418">
      <w:pPr>
        <w:numPr>
          <w:ilvl w:val="0"/>
          <w:numId w:val="45"/>
        </w:numPr>
        <w:jc w:val="both"/>
        <w:rPr>
          <w:rFonts w:ascii="Arial" w:hAnsi="Arial" w:cs="Arial"/>
          <w:sz w:val="22"/>
          <w:szCs w:val="22"/>
        </w:rPr>
      </w:pPr>
      <w:r w:rsidRPr="00406131">
        <w:rPr>
          <w:rFonts w:ascii="Arial" w:hAnsi="Arial" w:cs="Arial"/>
          <w:sz w:val="22"/>
          <w:szCs w:val="22"/>
        </w:rPr>
        <w:t>s</w:t>
      </w:r>
      <w:r w:rsidR="006A3EB5" w:rsidRPr="00406131">
        <w:rPr>
          <w:rFonts w:ascii="Arial" w:hAnsi="Arial" w:cs="Arial"/>
          <w:sz w:val="22"/>
          <w:szCs w:val="22"/>
        </w:rPr>
        <w:t>ystem odprowadzenia wód deszczowych w słupach pionowych kontenera</w:t>
      </w:r>
      <w:r w:rsidR="00EC56A3" w:rsidRPr="00406131">
        <w:rPr>
          <w:rFonts w:ascii="Arial" w:hAnsi="Arial" w:cs="Arial"/>
          <w:sz w:val="22"/>
          <w:szCs w:val="22"/>
        </w:rPr>
        <w:t>,</w:t>
      </w:r>
    </w:p>
    <w:p w14:paraId="40D26CDF" w14:textId="77777777" w:rsidR="00703C3B" w:rsidRPr="00406131" w:rsidRDefault="008D4A90" w:rsidP="00461418">
      <w:pPr>
        <w:numPr>
          <w:ilvl w:val="0"/>
          <w:numId w:val="45"/>
        </w:numPr>
        <w:jc w:val="both"/>
        <w:rPr>
          <w:rFonts w:ascii="Arial" w:hAnsi="Arial" w:cs="Arial"/>
          <w:sz w:val="22"/>
          <w:szCs w:val="22"/>
        </w:rPr>
      </w:pPr>
      <w:r w:rsidRPr="00406131">
        <w:rPr>
          <w:rFonts w:ascii="Arial" w:hAnsi="Arial" w:cs="Arial"/>
          <w:sz w:val="22"/>
          <w:szCs w:val="22"/>
        </w:rPr>
        <w:t>p</w:t>
      </w:r>
      <w:r w:rsidR="006A3EB5" w:rsidRPr="00406131">
        <w:rPr>
          <w:rFonts w:ascii="Arial" w:hAnsi="Arial" w:cs="Arial"/>
          <w:sz w:val="22"/>
          <w:szCs w:val="22"/>
        </w:rPr>
        <w:t>rzepusty kablowe i rurowe (należy przewidzieć min. 5 dławic rezerwowych o różnych rozmiarach)</w:t>
      </w:r>
      <w:r w:rsidR="00A35774" w:rsidRPr="00406131">
        <w:rPr>
          <w:rFonts w:ascii="Arial" w:hAnsi="Arial" w:cs="Arial"/>
          <w:sz w:val="22"/>
          <w:szCs w:val="22"/>
        </w:rPr>
        <w:t xml:space="preserve">. </w:t>
      </w:r>
      <w:r w:rsidR="00703C3B" w:rsidRPr="00406131">
        <w:rPr>
          <w:rFonts w:ascii="Arial" w:hAnsi="Arial" w:cs="Arial"/>
          <w:sz w:val="22"/>
          <w:szCs w:val="22"/>
        </w:rPr>
        <w:t xml:space="preserve">Wprowadzenie kabli do </w:t>
      </w:r>
      <w:r w:rsidR="00152564">
        <w:rPr>
          <w:rFonts w:ascii="Arial" w:hAnsi="Arial" w:cs="Arial"/>
          <w:sz w:val="22"/>
          <w:szCs w:val="22"/>
        </w:rPr>
        <w:t>kiosku analizatorów</w:t>
      </w:r>
      <w:r w:rsidR="00703C3B" w:rsidRPr="00406131">
        <w:rPr>
          <w:rFonts w:ascii="Arial" w:hAnsi="Arial" w:cs="Arial"/>
          <w:sz w:val="22"/>
          <w:szCs w:val="22"/>
        </w:rPr>
        <w:t xml:space="preserve"> należy </w:t>
      </w:r>
      <w:r w:rsidR="00A35774" w:rsidRPr="00406131">
        <w:rPr>
          <w:rFonts w:ascii="Arial" w:hAnsi="Arial" w:cs="Arial"/>
          <w:sz w:val="22"/>
          <w:szCs w:val="22"/>
        </w:rPr>
        <w:t>realizować przy użyciu dedykowanych modularnych systemów uszczelnień kablowych, które zagwarantują indywidualne uszczelnienie każdego kabla, odporność na warunki atmosferyczne, itp.,</w:t>
      </w:r>
    </w:p>
    <w:p w14:paraId="63A77A55" w14:textId="77777777" w:rsidR="00703C3B" w:rsidRPr="00406131" w:rsidRDefault="008D4A90" w:rsidP="00461418">
      <w:pPr>
        <w:numPr>
          <w:ilvl w:val="0"/>
          <w:numId w:val="45"/>
        </w:numPr>
        <w:jc w:val="both"/>
        <w:rPr>
          <w:rFonts w:ascii="Arial" w:hAnsi="Arial" w:cs="Arial"/>
          <w:sz w:val="22"/>
          <w:szCs w:val="22"/>
        </w:rPr>
      </w:pPr>
      <w:r w:rsidRPr="00406131">
        <w:rPr>
          <w:rFonts w:ascii="Arial" w:hAnsi="Arial" w:cs="Arial"/>
          <w:sz w:val="22"/>
          <w:szCs w:val="22"/>
        </w:rPr>
        <w:t>n</w:t>
      </w:r>
      <w:r w:rsidR="006A3EB5" w:rsidRPr="00406131">
        <w:rPr>
          <w:rFonts w:ascii="Arial" w:hAnsi="Arial" w:cs="Arial"/>
          <w:sz w:val="22"/>
          <w:szCs w:val="22"/>
        </w:rPr>
        <w:t>iezbędne wyposażenie i sprzęt ppoż.</w:t>
      </w:r>
      <w:r w:rsidR="00EC56A3" w:rsidRPr="00406131">
        <w:rPr>
          <w:rFonts w:ascii="Arial" w:hAnsi="Arial" w:cs="Arial"/>
          <w:sz w:val="22"/>
          <w:szCs w:val="22"/>
        </w:rPr>
        <w:t>,</w:t>
      </w:r>
    </w:p>
    <w:p w14:paraId="2B0CE81F" w14:textId="77777777" w:rsidR="00703C3B" w:rsidRDefault="008D4A90" w:rsidP="00461418">
      <w:pPr>
        <w:numPr>
          <w:ilvl w:val="0"/>
          <w:numId w:val="45"/>
        </w:numPr>
        <w:jc w:val="both"/>
        <w:rPr>
          <w:rFonts w:ascii="Arial" w:hAnsi="Arial" w:cs="Arial"/>
          <w:sz w:val="22"/>
          <w:szCs w:val="22"/>
        </w:rPr>
      </w:pPr>
      <w:r w:rsidRPr="00406131">
        <w:rPr>
          <w:rFonts w:ascii="Arial" w:hAnsi="Arial" w:cs="Arial"/>
          <w:sz w:val="22"/>
          <w:szCs w:val="22"/>
        </w:rPr>
        <w:lastRenderedPageBreak/>
        <w:t>s</w:t>
      </w:r>
      <w:r w:rsidR="006A3EB5" w:rsidRPr="00406131">
        <w:rPr>
          <w:rFonts w:ascii="Arial" w:hAnsi="Arial" w:cs="Arial"/>
          <w:sz w:val="22"/>
          <w:szCs w:val="22"/>
        </w:rPr>
        <w:t>tojak na butle (jeśli są one wymagane)</w:t>
      </w:r>
      <w:r w:rsidR="00EC56A3" w:rsidRPr="00406131">
        <w:rPr>
          <w:rFonts w:ascii="Arial" w:hAnsi="Arial" w:cs="Arial"/>
          <w:sz w:val="22"/>
          <w:szCs w:val="22"/>
        </w:rPr>
        <w:t>,</w:t>
      </w:r>
    </w:p>
    <w:p w14:paraId="2931AD8D" w14:textId="77777777" w:rsidR="00EE5780" w:rsidRPr="00406131" w:rsidRDefault="00EE5780" w:rsidP="00461418">
      <w:pPr>
        <w:numPr>
          <w:ilvl w:val="0"/>
          <w:numId w:val="45"/>
        </w:numPr>
        <w:jc w:val="both"/>
        <w:rPr>
          <w:rFonts w:ascii="Arial" w:hAnsi="Arial" w:cs="Arial"/>
          <w:sz w:val="22"/>
          <w:szCs w:val="22"/>
        </w:rPr>
      </w:pPr>
      <w:r>
        <w:rPr>
          <w:rFonts w:ascii="Arial" w:hAnsi="Arial" w:cs="Arial"/>
          <w:sz w:val="22"/>
          <w:szCs w:val="22"/>
        </w:rPr>
        <w:t xml:space="preserve">konstrukcja mechaniczna pomieszczenia analizatorów, użyte materiały i powłoki malarskie  muszą zapewnić min. 10-letnią ochronę przed korozją, </w:t>
      </w:r>
    </w:p>
    <w:p w14:paraId="71DBCE37" w14:textId="77777777" w:rsidR="00703C3B" w:rsidRPr="00406131" w:rsidRDefault="008D4A90" w:rsidP="00461418">
      <w:pPr>
        <w:numPr>
          <w:ilvl w:val="0"/>
          <w:numId w:val="45"/>
        </w:numPr>
        <w:jc w:val="both"/>
        <w:rPr>
          <w:rFonts w:ascii="Arial" w:hAnsi="Arial" w:cs="Arial"/>
          <w:sz w:val="22"/>
          <w:szCs w:val="22"/>
        </w:rPr>
      </w:pPr>
      <w:r w:rsidRPr="00406131">
        <w:rPr>
          <w:rFonts w:ascii="Arial" w:hAnsi="Arial" w:cs="Arial"/>
          <w:sz w:val="22"/>
          <w:szCs w:val="22"/>
        </w:rPr>
        <w:t>w</w:t>
      </w:r>
      <w:r w:rsidR="006A3EB5" w:rsidRPr="00406131">
        <w:rPr>
          <w:rFonts w:ascii="Arial" w:hAnsi="Arial" w:cs="Arial"/>
          <w:sz w:val="22"/>
          <w:szCs w:val="22"/>
        </w:rPr>
        <w:t xml:space="preserve"> przypadku, gdy mierzona próbka bądź gazy nośne lub/i kalibracyjne mogą stanowić zagrożenie dla serwisu, to niezbędne jest </w:t>
      </w:r>
      <w:r w:rsidR="00D42218">
        <w:rPr>
          <w:rFonts w:ascii="Arial" w:hAnsi="Arial" w:cs="Arial"/>
          <w:sz w:val="22"/>
          <w:szCs w:val="22"/>
        </w:rPr>
        <w:t>zamontowanie</w:t>
      </w:r>
      <w:r w:rsidR="006A3EB5" w:rsidRPr="00406131">
        <w:rPr>
          <w:rFonts w:ascii="Arial" w:hAnsi="Arial" w:cs="Arial"/>
          <w:sz w:val="22"/>
          <w:szCs w:val="22"/>
        </w:rPr>
        <w:t xml:space="preserve"> systemu detekcji ich stężeń (</w:t>
      </w:r>
      <w:r w:rsidR="00E32CE1">
        <w:rPr>
          <w:rFonts w:ascii="Arial" w:hAnsi="Arial" w:cs="Arial"/>
          <w:sz w:val="22"/>
          <w:szCs w:val="22"/>
        </w:rPr>
        <w:t>detektory</w:t>
      </w:r>
      <w:r w:rsidR="006A3EB5" w:rsidRPr="00406131">
        <w:rPr>
          <w:rFonts w:ascii="Arial" w:hAnsi="Arial" w:cs="Arial"/>
          <w:sz w:val="22"/>
          <w:szCs w:val="22"/>
        </w:rPr>
        <w:t xml:space="preserve"> stężeń toksycznych i/lub wybuchowych </w:t>
      </w:r>
      <w:r w:rsidR="00703C3B" w:rsidRPr="00406131">
        <w:rPr>
          <w:rFonts w:ascii="Arial" w:hAnsi="Arial" w:cs="Arial"/>
          <w:sz w:val="22"/>
          <w:szCs w:val="22"/>
        </w:rPr>
        <w:t>i</w:t>
      </w:r>
      <w:r w:rsidR="006A3EB5" w:rsidRPr="00406131">
        <w:rPr>
          <w:rFonts w:ascii="Arial" w:hAnsi="Arial" w:cs="Arial"/>
          <w:sz w:val="22"/>
          <w:szCs w:val="22"/>
        </w:rPr>
        <w:t>/lub tlenu)</w:t>
      </w:r>
      <w:r w:rsidR="0001298E">
        <w:rPr>
          <w:rFonts w:ascii="Arial" w:hAnsi="Arial" w:cs="Arial"/>
          <w:sz w:val="22"/>
          <w:szCs w:val="22"/>
        </w:rPr>
        <w:t xml:space="preserve"> wewnątrz </w:t>
      </w:r>
      <w:r w:rsidR="005E4297">
        <w:rPr>
          <w:rFonts w:ascii="Arial" w:hAnsi="Arial" w:cs="Arial"/>
          <w:sz w:val="22"/>
          <w:szCs w:val="22"/>
        </w:rPr>
        <w:t>kiosku analizatorów</w:t>
      </w:r>
      <w:r w:rsidR="0001298E">
        <w:rPr>
          <w:rFonts w:ascii="Arial" w:hAnsi="Arial" w:cs="Arial"/>
          <w:sz w:val="22"/>
          <w:szCs w:val="22"/>
        </w:rPr>
        <w:t xml:space="preserve"> </w:t>
      </w:r>
      <w:r w:rsidR="006A3EB5" w:rsidRPr="00406131">
        <w:rPr>
          <w:rFonts w:ascii="Arial" w:hAnsi="Arial" w:cs="Arial"/>
          <w:sz w:val="22"/>
          <w:szCs w:val="22"/>
        </w:rPr>
        <w:t xml:space="preserve">wraz z systemem sygnalizacji o zagrożeniach (sygnalizacja lokalna </w:t>
      </w:r>
      <w:r w:rsidRPr="00406131">
        <w:rPr>
          <w:rFonts w:ascii="Arial" w:hAnsi="Arial" w:cs="Arial"/>
          <w:sz w:val="22"/>
          <w:szCs w:val="22"/>
        </w:rPr>
        <w:t>oraz</w:t>
      </w:r>
      <w:r w:rsidR="006A3EB5" w:rsidRPr="00406131">
        <w:rPr>
          <w:rFonts w:ascii="Arial" w:hAnsi="Arial" w:cs="Arial"/>
          <w:sz w:val="22"/>
          <w:szCs w:val="22"/>
        </w:rPr>
        <w:t xml:space="preserve"> sygnalizacja do DCS)</w:t>
      </w:r>
      <w:r w:rsidR="005F2B9B" w:rsidRPr="00406131">
        <w:rPr>
          <w:rFonts w:ascii="Arial" w:hAnsi="Arial" w:cs="Arial"/>
          <w:sz w:val="22"/>
          <w:szCs w:val="22"/>
        </w:rPr>
        <w:t>:</w:t>
      </w:r>
    </w:p>
    <w:p w14:paraId="18830593" w14:textId="77777777" w:rsidR="00703C3B" w:rsidRDefault="006A3EB5" w:rsidP="00461418">
      <w:pPr>
        <w:numPr>
          <w:ilvl w:val="1"/>
          <w:numId w:val="45"/>
        </w:numPr>
        <w:jc w:val="both"/>
        <w:rPr>
          <w:rFonts w:ascii="Arial" w:hAnsi="Arial" w:cs="Arial"/>
          <w:sz w:val="22"/>
          <w:szCs w:val="22"/>
        </w:rPr>
      </w:pPr>
      <w:r w:rsidRPr="00406131">
        <w:rPr>
          <w:rFonts w:ascii="Arial" w:hAnsi="Arial" w:cs="Arial"/>
          <w:sz w:val="22"/>
          <w:szCs w:val="22"/>
        </w:rPr>
        <w:t xml:space="preserve">sygnalizacja lokalna </w:t>
      </w:r>
      <w:r w:rsidR="00EE1D34">
        <w:rPr>
          <w:rFonts w:ascii="Arial" w:hAnsi="Arial" w:cs="Arial"/>
          <w:sz w:val="22"/>
          <w:szCs w:val="22"/>
        </w:rPr>
        <w:t>- składa</w:t>
      </w:r>
      <w:r w:rsidRPr="00406131">
        <w:rPr>
          <w:rFonts w:ascii="Arial" w:hAnsi="Arial" w:cs="Arial"/>
          <w:sz w:val="22"/>
          <w:szCs w:val="22"/>
        </w:rPr>
        <w:t xml:space="preserve"> się z sygnalizatorów </w:t>
      </w:r>
      <w:r w:rsidR="00CB055A">
        <w:rPr>
          <w:rFonts w:ascii="Arial" w:hAnsi="Arial" w:cs="Arial"/>
          <w:sz w:val="22"/>
          <w:szCs w:val="22"/>
        </w:rPr>
        <w:t>świetlnych</w:t>
      </w:r>
      <w:r w:rsidRPr="00406131">
        <w:rPr>
          <w:rFonts w:ascii="Arial" w:hAnsi="Arial" w:cs="Arial"/>
          <w:sz w:val="22"/>
          <w:szCs w:val="22"/>
        </w:rPr>
        <w:t xml:space="preserve"> </w:t>
      </w:r>
      <w:r w:rsidR="00367AC9" w:rsidRPr="00406131">
        <w:rPr>
          <w:rFonts w:ascii="Arial" w:hAnsi="Arial" w:cs="Arial"/>
          <w:sz w:val="22"/>
          <w:szCs w:val="22"/>
        </w:rPr>
        <w:br/>
      </w:r>
      <w:r w:rsidRPr="00406131">
        <w:rPr>
          <w:rFonts w:ascii="Arial" w:hAnsi="Arial" w:cs="Arial"/>
          <w:sz w:val="22"/>
          <w:szCs w:val="22"/>
        </w:rPr>
        <w:t xml:space="preserve">i akustycznych zabudowanych </w:t>
      </w:r>
      <w:r w:rsidR="00CB055A">
        <w:rPr>
          <w:rFonts w:ascii="Arial" w:hAnsi="Arial" w:cs="Arial"/>
          <w:sz w:val="22"/>
          <w:szCs w:val="22"/>
        </w:rPr>
        <w:t xml:space="preserve">zarówno </w:t>
      </w:r>
      <w:r w:rsidRPr="00406131">
        <w:rPr>
          <w:rFonts w:ascii="Arial" w:hAnsi="Arial" w:cs="Arial"/>
          <w:sz w:val="22"/>
          <w:szCs w:val="22"/>
        </w:rPr>
        <w:t xml:space="preserve">na zewnątrz, jak i wewnątrz </w:t>
      </w:r>
      <w:r w:rsidR="00CB055A">
        <w:rPr>
          <w:rFonts w:ascii="Arial" w:hAnsi="Arial" w:cs="Arial"/>
          <w:sz w:val="22"/>
          <w:szCs w:val="22"/>
        </w:rPr>
        <w:t>kiosku analizatorów</w:t>
      </w:r>
      <w:r w:rsidR="00FB647B">
        <w:rPr>
          <w:rFonts w:ascii="Arial" w:hAnsi="Arial" w:cs="Arial"/>
          <w:sz w:val="22"/>
          <w:szCs w:val="22"/>
        </w:rPr>
        <w:t>;</w:t>
      </w:r>
      <w:r w:rsidR="00CF254D">
        <w:rPr>
          <w:rFonts w:ascii="Arial" w:hAnsi="Arial" w:cs="Arial"/>
          <w:sz w:val="22"/>
          <w:szCs w:val="22"/>
        </w:rPr>
        <w:t xml:space="preserve"> w uzasadnionych </w:t>
      </w:r>
      <w:r w:rsidR="00FB647B">
        <w:rPr>
          <w:rFonts w:ascii="Arial" w:hAnsi="Arial" w:cs="Arial"/>
          <w:sz w:val="22"/>
          <w:szCs w:val="22"/>
        </w:rPr>
        <w:t xml:space="preserve">przypadkach </w:t>
      </w:r>
      <w:r w:rsidR="00CF254D">
        <w:rPr>
          <w:rFonts w:ascii="Arial" w:hAnsi="Arial" w:cs="Arial"/>
          <w:sz w:val="22"/>
          <w:szCs w:val="22"/>
        </w:rPr>
        <w:t>sygnalizator akustyczny wewnętrzny nie musi być instalowany.</w:t>
      </w:r>
      <w:r w:rsidRPr="00406131">
        <w:rPr>
          <w:rFonts w:ascii="Arial" w:hAnsi="Arial" w:cs="Arial"/>
          <w:sz w:val="22"/>
          <w:szCs w:val="22"/>
        </w:rPr>
        <w:t xml:space="preserve"> </w:t>
      </w:r>
      <w:r w:rsidR="00CF254D">
        <w:rPr>
          <w:rFonts w:ascii="Arial" w:hAnsi="Arial" w:cs="Arial"/>
          <w:sz w:val="22"/>
          <w:szCs w:val="22"/>
        </w:rPr>
        <w:t>U</w:t>
      </w:r>
      <w:r w:rsidRPr="00406131">
        <w:rPr>
          <w:rFonts w:ascii="Arial" w:hAnsi="Arial" w:cs="Arial"/>
          <w:sz w:val="22"/>
          <w:szCs w:val="22"/>
        </w:rPr>
        <w:t>kład sterowania oparty o dedykowan</w:t>
      </w:r>
      <w:r w:rsidR="00AF2CA7">
        <w:rPr>
          <w:rFonts w:ascii="Arial" w:hAnsi="Arial" w:cs="Arial"/>
          <w:sz w:val="22"/>
          <w:szCs w:val="22"/>
        </w:rPr>
        <w:t>ą</w:t>
      </w:r>
      <w:r w:rsidRPr="00406131">
        <w:rPr>
          <w:rFonts w:ascii="Arial" w:hAnsi="Arial" w:cs="Arial"/>
          <w:sz w:val="22"/>
          <w:szCs w:val="22"/>
        </w:rPr>
        <w:t xml:space="preserve"> </w:t>
      </w:r>
      <w:r w:rsidR="00AF2CA7">
        <w:rPr>
          <w:rFonts w:ascii="Arial" w:hAnsi="Arial" w:cs="Arial"/>
          <w:sz w:val="22"/>
          <w:szCs w:val="22"/>
        </w:rPr>
        <w:t>centralkę</w:t>
      </w:r>
      <w:r w:rsidR="000D0C68">
        <w:rPr>
          <w:rFonts w:ascii="Arial" w:hAnsi="Arial" w:cs="Arial"/>
          <w:sz w:val="22"/>
          <w:szCs w:val="22"/>
        </w:rPr>
        <w:t xml:space="preserve"> bądź sterownik PLC.</w:t>
      </w:r>
      <w:r w:rsidRPr="00406131">
        <w:rPr>
          <w:rFonts w:ascii="Arial" w:hAnsi="Arial" w:cs="Arial"/>
          <w:sz w:val="22"/>
          <w:szCs w:val="22"/>
        </w:rPr>
        <w:t xml:space="preserve"> </w:t>
      </w:r>
      <w:r w:rsidR="000D0C68">
        <w:rPr>
          <w:rFonts w:ascii="Arial" w:hAnsi="Arial" w:cs="Arial"/>
          <w:sz w:val="22"/>
          <w:szCs w:val="22"/>
        </w:rPr>
        <w:t>W</w:t>
      </w:r>
      <w:r w:rsidRPr="00406131">
        <w:rPr>
          <w:rFonts w:ascii="Arial" w:hAnsi="Arial" w:cs="Arial"/>
          <w:sz w:val="22"/>
          <w:szCs w:val="22"/>
        </w:rPr>
        <w:t>skazane jest, aby przy wejściu do kontenera zlokalizowany był panel z lamp</w:t>
      </w:r>
      <w:r w:rsidR="007D702F">
        <w:rPr>
          <w:rFonts w:ascii="Arial" w:hAnsi="Arial" w:cs="Arial"/>
          <w:sz w:val="22"/>
          <w:szCs w:val="22"/>
        </w:rPr>
        <w:t xml:space="preserve">kami sygnalizacyjnymi (lampka zielona - brak alarmów, alarm - dedykowana lampka czerwona świeci światłem pulsacyjnym, dedykowana lampka czerwona świeci światłem ciągłym - alarm ustąpił samoczynnie) </w:t>
      </w:r>
      <w:r w:rsidRPr="00406131">
        <w:rPr>
          <w:rFonts w:ascii="Arial" w:hAnsi="Arial" w:cs="Arial"/>
          <w:sz w:val="22"/>
          <w:szCs w:val="22"/>
        </w:rPr>
        <w:t>oraz przyciskami (reset, test lampek, przyjęcie alarmu</w:t>
      </w:r>
      <w:r w:rsidR="00E90A08">
        <w:rPr>
          <w:rFonts w:ascii="Arial" w:hAnsi="Arial" w:cs="Arial"/>
          <w:sz w:val="22"/>
          <w:szCs w:val="22"/>
        </w:rPr>
        <w:t xml:space="preserve"> - </w:t>
      </w:r>
      <w:r w:rsidR="003F5944">
        <w:rPr>
          <w:rFonts w:ascii="Arial" w:hAnsi="Arial" w:cs="Arial"/>
          <w:sz w:val="22"/>
          <w:szCs w:val="22"/>
        </w:rPr>
        <w:t>wyłączenie</w:t>
      </w:r>
      <w:r w:rsidR="00E90A08">
        <w:rPr>
          <w:rFonts w:ascii="Arial" w:hAnsi="Arial" w:cs="Arial"/>
          <w:sz w:val="22"/>
          <w:szCs w:val="22"/>
        </w:rPr>
        <w:t xml:space="preserve"> alarmu w kontenerze</w:t>
      </w:r>
      <w:r w:rsidRPr="00406131">
        <w:rPr>
          <w:rFonts w:ascii="Arial" w:hAnsi="Arial" w:cs="Arial"/>
          <w:sz w:val="22"/>
          <w:szCs w:val="22"/>
        </w:rPr>
        <w:t>) - szczegółowy sposób alarmowania, logikę działania sygnalizat</w:t>
      </w:r>
      <w:r w:rsidR="00403736">
        <w:rPr>
          <w:rFonts w:ascii="Arial" w:hAnsi="Arial" w:cs="Arial"/>
          <w:sz w:val="22"/>
          <w:szCs w:val="22"/>
        </w:rPr>
        <w:t xml:space="preserve">orów oraz panelu należy ustalić </w:t>
      </w:r>
      <w:r w:rsidRPr="00406131">
        <w:rPr>
          <w:rFonts w:ascii="Arial" w:hAnsi="Arial" w:cs="Arial"/>
          <w:sz w:val="22"/>
          <w:szCs w:val="22"/>
        </w:rPr>
        <w:t xml:space="preserve">z </w:t>
      </w:r>
      <w:r w:rsidR="00367AC9" w:rsidRPr="00406131">
        <w:rPr>
          <w:rFonts w:ascii="Arial" w:hAnsi="Arial" w:cs="Arial"/>
          <w:sz w:val="22"/>
          <w:szCs w:val="22"/>
        </w:rPr>
        <w:t>Kupującym</w:t>
      </w:r>
      <w:r w:rsidR="00D838DA" w:rsidRPr="00406131">
        <w:rPr>
          <w:rFonts w:ascii="Arial" w:hAnsi="Arial" w:cs="Arial"/>
          <w:sz w:val="22"/>
          <w:szCs w:val="22"/>
        </w:rPr>
        <w:t>,</w:t>
      </w:r>
    </w:p>
    <w:p w14:paraId="757999F6" w14:textId="77777777" w:rsidR="006A3EB5" w:rsidRPr="00406131" w:rsidRDefault="006A3EB5" w:rsidP="00461418">
      <w:pPr>
        <w:numPr>
          <w:ilvl w:val="1"/>
          <w:numId w:val="45"/>
        </w:numPr>
        <w:jc w:val="both"/>
        <w:rPr>
          <w:rFonts w:ascii="Arial" w:hAnsi="Arial" w:cs="Arial"/>
          <w:sz w:val="22"/>
          <w:szCs w:val="22"/>
        </w:rPr>
      </w:pPr>
      <w:r w:rsidRPr="00703C3B">
        <w:rPr>
          <w:rFonts w:ascii="Arial" w:hAnsi="Arial" w:cs="Arial"/>
          <w:sz w:val="22"/>
          <w:szCs w:val="22"/>
        </w:rPr>
        <w:t xml:space="preserve">sygnalizacja do DCS - do systemu DCS powinien być przesłany status każdego z sygnalizatorów; standardowo </w:t>
      </w:r>
      <w:r w:rsidR="002D1F5B">
        <w:rPr>
          <w:rFonts w:ascii="Arial" w:hAnsi="Arial" w:cs="Arial"/>
          <w:sz w:val="22"/>
          <w:szCs w:val="22"/>
        </w:rPr>
        <w:t>przyjmuje</w:t>
      </w:r>
      <w:r w:rsidRPr="00703C3B">
        <w:rPr>
          <w:rFonts w:ascii="Arial" w:hAnsi="Arial" w:cs="Arial"/>
          <w:sz w:val="22"/>
          <w:szCs w:val="22"/>
        </w:rPr>
        <w:t xml:space="preserve"> się, iż przyjęcie alarmu </w:t>
      </w:r>
      <w:r w:rsidR="00CF750B">
        <w:rPr>
          <w:rFonts w:ascii="Arial" w:hAnsi="Arial" w:cs="Arial"/>
          <w:sz w:val="22"/>
          <w:szCs w:val="22"/>
        </w:rPr>
        <w:t xml:space="preserve">     </w:t>
      </w:r>
      <w:r w:rsidRPr="00703C3B">
        <w:rPr>
          <w:rFonts w:ascii="Arial" w:hAnsi="Arial" w:cs="Arial"/>
          <w:sz w:val="22"/>
          <w:szCs w:val="22"/>
        </w:rPr>
        <w:t>w systemie DCS nie spowoduje resetu sygnalizacji optycznej i akustycznej na obiekcie</w:t>
      </w:r>
      <w:r w:rsidR="00406131">
        <w:rPr>
          <w:rFonts w:ascii="Arial" w:hAnsi="Arial" w:cs="Arial"/>
          <w:sz w:val="22"/>
          <w:szCs w:val="22"/>
        </w:rPr>
        <w:t>,</w:t>
      </w:r>
    </w:p>
    <w:p w14:paraId="55147019" w14:textId="77777777" w:rsidR="00703C3B" w:rsidRDefault="00EE5780" w:rsidP="00461418">
      <w:pPr>
        <w:numPr>
          <w:ilvl w:val="0"/>
          <w:numId w:val="46"/>
        </w:numPr>
        <w:jc w:val="both"/>
        <w:rPr>
          <w:rFonts w:ascii="Arial" w:hAnsi="Arial" w:cs="Arial"/>
          <w:sz w:val="22"/>
          <w:szCs w:val="22"/>
        </w:rPr>
      </w:pPr>
      <w:r>
        <w:rPr>
          <w:rFonts w:ascii="Arial" w:hAnsi="Arial" w:cs="Arial"/>
          <w:sz w:val="22"/>
          <w:szCs w:val="22"/>
        </w:rPr>
        <w:t>w przypadku</w:t>
      </w:r>
      <w:r w:rsidR="005F2B9B">
        <w:rPr>
          <w:rFonts w:ascii="Arial" w:hAnsi="Arial" w:cs="Arial"/>
          <w:sz w:val="22"/>
          <w:szCs w:val="22"/>
        </w:rPr>
        <w:t>,</w:t>
      </w:r>
      <w:r w:rsidR="006A3EB5">
        <w:rPr>
          <w:rFonts w:ascii="Arial" w:hAnsi="Arial" w:cs="Arial"/>
          <w:sz w:val="22"/>
          <w:szCs w:val="22"/>
        </w:rPr>
        <w:t xml:space="preserve"> </w:t>
      </w:r>
      <w:r>
        <w:rPr>
          <w:rFonts w:ascii="Arial" w:hAnsi="Arial" w:cs="Arial"/>
          <w:sz w:val="22"/>
          <w:szCs w:val="22"/>
        </w:rPr>
        <w:t xml:space="preserve">gdy do kiosku analizatorów jest doprowadzana próbka ciekła, to musi on być zabezpieczony przed skutkami rozlania medium </w:t>
      </w:r>
      <w:r w:rsidR="00F920BE">
        <w:rPr>
          <w:rFonts w:ascii="Arial" w:hAnsi="Arial" w:cs="Arial"/>
          <w:sz w:val="22"/>
          <w:szCs w:val="22"/>
        </w:rPr>
        <w:t>(szczelna i posiadająca odpływ podłoga o nachyleniu pozwalającym na naturalny wypływ medium na zewnątrz)</w:t>
      </w:r>
      <w:r>
        <w:rPr>
          <w:rFonts w:ascii="Arial" w:hAnsi="Arial" w:cs="Arial"/>
          <w:sz w:val="22"/>
          <w:szCs w:val="22"/>
        </w:rPr>
        <w:t>,</w:t>
      </w:r>
    </w:p>
    <w:p w14:paraId="0C1D4122" w14:textId="77777777" w:rsidR="005762F5" w:rsidRPr="0097373C" w:rsidRDefault="005762F5" w:rsidP="00461418">
      <w:pPr>
        <w:numPr>
          <w:ilvl w:val="0"/>
          <w:numId w:val="46"/>
        </w:numPr>
        <w:jc w:val="both"/>
        <w:rPr>
          <w:rFonts w:ascii="Arial" w:hAnsi="Arial" w:cs="Arial"/>
          <w:sz w:val="22"/>
          <w:szCs w:val="22"/>
        </w:rPr>
      </w:pPr>
      <w:r w:rsidRPr="0097373C">
        <w:rPr>
          <w:rFonts w:ascii="Arial" w:hAnsi="Arial" w:cs="Arial"/>
          <w:sz w:val="22"/>
          <w:szCs w:val="22"/>
        </w:rPr>
        <w:t>w poniższych przypadkach</w:t>
      </w:r>
      <w:r>
        <w:rPr>
          <w:rFonts w:ascii="Arial" w:hAnsi="Arial" w:cs="Arial"/>
          <w:sz w:val="22"/>
          <w:szCs w:val="22"/>
        </w:rPr>
        <w:t>:</w:t>
      </w:r>
      <w:r w:rsidRPr="0097373C">
        <w:rPr>
          <w:rFonts w:ascii="Arial" w:hAnsi="Arial" w:cs="Arial"/>
          <w:sz w:val="22"/>
          <w:szCs w:val="22"/>
        </w:rPr>
        <w:t xml:space="preserve">  </w:t>
      </w:r>
    </w:p>
    <w:p w14:paraId="595864DB" w14:textId="77777777" w:rsidR="005762F5" w:rsidRPr="0097373C" w:rsidRDefault="005762F5" w:rsidP="00461418">
      <w:pPr>
        <w:numPr>
          <w:ilvl w:val="1"/>
          <w:numId w:val="46"/>
        </w:numPr>
        <w:jc w:val="both"/>
        <w:rPr>
          <w:rFonts w:ascii="Arial" w:hAnsi="Arial" w:cs="Arial"/>
          <w:sz w:val="22"/>
          <w:szCs w:val="22"/>
        </w:rPr>
      </w:pPr>
      <w:r w:rsidRPr="0097373C">
        <w:rPr>
          <w:rFonts w:ascii="Arial" w:hAnsi="Arial" w:cs="Arial"/>
          <w:sz w:val="22"/>
          <w:szCs w:val="22"/>
        </w:rPr>
        <w:t xml:space="preserve">kiosk analizatorów </w:t>
      </w:r>
      <w:r>
        <w:rPr>
          <w:rFonts w:ascii="Arial" w:hAnsi="Arial" w:cs="Arial"/>
          <w:sz w:val="22"/>
          <w:szCs w:val="22"/>
        </w:rPr>
        <w:t xml:space="preserve">jest po raz pierwszy </w:t>
      </w:r>
      <w:r w:rsidRPr="0097373C">
        <w:rPr>
          <w:rFonts w:ascii="Arial" w:hAnsi="Arial" w:cs="Arial"/>
          <w:sz w:val="22"/>
          <w:szCs w:val="22"/>
        </w:rPr>
        <w:t>posadowiony w danej lokalizacji,</w:t>
      </w:r>
    </w:p>
    <w:p w14:paraId="2F22058B" w14:textId="77777777" w:rsidR="005762F5" w:rsidRPr="0097373C" w:rsidRDefault="005762F5" w:rsidP="00461418">
      <w:pPr>
        <w:numPr>
          <w:ilvl w:val="1"/>
          <w:numId w:val="46"/>
        </w:numPr>
        <w:jc w:val="both"/>
        <w:rPr>
          <w:rFonts w:ascii="Arial" w:hAnsi="Arial" w:cs="Arial"/>
          <w:sz w:val="22"/>
          <w:szCs w:val="22"/>
        </w:rPr>
      </w:pPr>
      <w:r w:rsidRPr="0097373C">
        <w:rPr>
          <w:rFonts w:ascii="Arial" w:hAnsi="Arial" w:cs="Arial"/>
          <w:sz w:val="22"/>
          <w:szCs w:val="22"/>
        </w:rPr>
        <w:t>modernizacja istniejącego kiosku analizatorów,</w:t>
      </w:r>
    </w:p>
    <w:p w14:paraId="473B731F" w14:textId="77777777" w:rsidR="005762F5" w:rsidRPr="0097373C" w:rsidRDefault="005762F5" w:rsidP="00461418">
      <w:pPr>
        <w:numPr>
          <w:ilvl w:val="1"/>
          <w:numId w:val="46"/>
        </w:numPr>
        <w:jc w:val="both"/>
        <w:rPr>
          <w:rFonts w:ascii="Arial" w:hAnsi="Arial" w:cs="Arial"/>
          <w:sz w:val="22"/>
          <w:szCs w:val="22"/>
        </w:rPr>
      </w:pPr>
      <w:r w:rsidRPr="0097373C">
        <w:rPr>
          <w:rFonts w:ascii="Arial" w:hAnsi="Arial" w:cs="Arial"/>
          <w:sz w:val="22"/>
          <w:szCs w:val="22"/>
        </w:rPr>
        <w:t>zmiana stosowanych gazów nośnych, które mają wpływ na występowanie strefy zagrożenia wybuchem</w:t>
      </w:r>
    </w:p>
    <w:p w14:paraId="4EBC4CFE" w14:textId="77777777" w:rsidR="005762F5" w:rsidRPr="0097373C" w:rsidRDefault="005762F5" w:rsidP="005762F5">
      <w:pPr>
        <w:ind w:left="360"/>
        <w:jc w:val="both"/>
        <w:rPr>
          <w:rFonts w:ascii="Arial" w:hAnsi="Arial" w:cs="Arial"/>
          <w:sz w:val="22"/>
          <w:szCs w:val="22"/>
        </w:rPr>
      </w:pPr>
      <w:r w:rsidRPr="0097373C">
        <w:rPr>
          <w:rFonts w:ascii="Arial" w:hAnsi="Arial" w:cs="Arial"/>
          <w:sz w:val="22"/>
          <w:szCs w:val="22"/>
        </w:rPr>
        <w:t xml:space="preserve">     niezbędna jest aktualizacja istniejącej bądź wykonanie nowej dokumentacji klasyfikacji </w:t>
      </w:r>
    </w:p>
    <w:p w14:paraId="28E29939" w14:textId="77777777" w:rsidR="00B56AD7" w:rsidRDefault="005762F5" w:rsidP="00E84825">
      <w:pPr>
        <w:ind w:left="360"/>
        <w:jc w:val="both"/>
        <w:rPr>
          <w:rFonts w:ascii="Arial" w:hAnsi="Arial" w:cs="Arial"/>
          <w:sz w:val="22"/>
          <w:szCs w:val="22"/>
        </w:rPr>
      </w:pPr>
      <w:r w:rsidRPr="0097373C">
        <w:rPr>
          <w:rFonts w:ascii="Arial" w:hAnsi="Arial" w:cs="Arial"/>
          <w:sz w:val="22"/>
          <w:szCs w:val="22"/>
        </w:rPr>
        <w:t xml:space="preserve">     stref zagrożenia wybuchem.</w:t>
      </w:r>
    </w:p>
    <w:p w14:paraId="181CD73B" w14:textId="77777777" w:rsidR="006E4015" w:rsidRPr="00694E6C" w:rsidRDefault="006E4015" w:rsidP="00E84825">
      <w:pPr>
        <w:ind w:left="360"/>
        <w:jc w:val="both"/>
        <w:rPr>
          <w:rFonts w:ascii="Arial" w:hAnsi="Arial" w:cs="Arial"/>
          <w:sz w:val="22"/>
          <w:szCs w:val="22"/>
        </w:rPr>
      </w:pPr>
    </w:p>
    <w:p w14:paraId="2579BCC4" w14:textId="77777777" w:rsidR="003544B1" w:rsidRPr="00633218" w:rsidRDefault="00F93041" w:rsidP="00633218">
      <w:pPr>
        <w:pStyle w:val="Nagwek1"/>
        <w:numPr>
          <w:ilvl w:val="2"/>
          <w:numId w:val="1"/>
        </w:numPr>
        <w:tabs>
          <w:tab w:val="clear" w:pos="1440"/>
          <w:tab w:val="num" w:pos="709"/>
        </w:tabs>
        <w:ind w:left="709" w:hanging="709"/>
        <w:jc w:val="both"/>
        <w:rPr>
          <w:rFonts w:cs="Arial"/>
          <w:szCs w:val="22"/>
        </w:rPr>
      </w:pPr>
      <w:bookmarkStart w:id="53" w:name="_Toc475077792"/>
      <w:r w:rsidRPr="00633218">
        <w:rPr>
          <w:rFonts w:cs="Arial"/>
          <w:szCs w:val="22"/>
        </w:rPr>
        <w:t>Zawory regulacyjne</w:t>
      </w:r>
      <w:bookmarkEnd w:id="53"/>
    </w:p>
    <w:p w14:paraId="4A4B65DF" w14:textId="77777777" w:rsidR="00471F7A" w:rsidRPr="00471F7A" w:rsidRDefault="00471F7A" w:rsidP="00471F7A"/>
    <w:p w14:paraId="498FFE78" w14:textId="77777777" w:rsidR="00471F7A" w:rsidRPr="00A533AE" w:rsidRDefault="00471F7A" w:rsidP="00703C3B">
      <w:pPr>
        <w:jc w:val="both"/>
        <w:rPr>
          <w:rFonts w:ascii="Arial" w:hAnsi="Arial" w:cs="Arial"/>
          <w:sz w:val="22"/>
          <w:szCs w:val="22"/>
        </w:rPr>
      </w:pPr>
      <w:r w:rsidRPr="00A533AE">
        <w:rPr>
          <w:rFonts w:ascii="Arial" w:hAnsi="Arial" w:cs="Arial"/>
          <w:sz w:val="22"/>
          <w:szCs w:val="22"/>
        </w:rPr>
        <w:t xml:space="preserve">Zawory regulacyjne </w:t>
      </w:r>
      <w:r w:rsidR="00453FA7">
        <w:rPr>
          <w:rFonts w:ascii="Arial" w:hAnsi="Arial" w:cs="Arial"/>
          <w:sz w:val="22"/>
          <w:szCs w:val="22"/>
        </w:rPr>
        <w:t>muszą</w:t>
      </w:r>
      <w:r w:rsidR="00453FA7" w:rsidRPr="00A533AE">
        <w:rPr>
          <w:rFonts w:ascii="Arial" w:hAnsi="Arial" w:cs="Arial"/>
          <w:sz w:val="22"/>
          <w:szCs w:val="22"/>
        </w:rPr>
        <w:t xml:space="preserve"> </w:t>
      </w:r>
      <w:r w:rsidRPr="00A533AE">
        <w:rPr>
          <w:rFonts w:ascii="Arial" w:hAnsi="Arial" w:cs="Arial"/>
          <w:sz w:val="22"/>
          <w:szCs w:val="22"/>
        </w:rPr>
        <w:t>być zgodne z obowiązującymi normami oraz poniższymi</w:t>
      </w:r>
      <w:r>
        <w:rPr>
          <w:rFonts w:ascii="Arial" w:hAnsi="Arial" w:cs="Arial"/>
          <w:sz w:val="22"/>
          <w:szCs w:val="22"/>
        </w:rPr>
        <w:t xml:space="preserve"> w</w:t>
      </w:r>
      <w:r w:rsidR="00703C3B">
        <w:rPr>
          <w:rFonts w:ascii="Arial" w:hAnsi="Arial" w:cs="Arial"/>
          <w:sz w:val="22"/>
          <w:szCs w:val="22"/>
        </w:rPr>
        <w:t>ymaganiami.</w:t>
      </w:r>
    </w:p>
    <w:p w14:paraId="34220EFF" w14:textId="77777777" w:rsidR="00703C3B" w:rsidRDefault="00703C3B" w:rsidP="00461418">
      <w:pPr>
        <w:numPr>
          <w:ilvl w:val="0"/>
          <w:numId w:val="47"/>
        </w:numPr>
        <w:jc w:val="both"/>
        <w:rPr>
          <w:rFonts w:ascii="Arial" w:hAnsi="Arial" w:cs="Arial"/>
          <w:sz w:val="22"/>
          <w:szCs w:val="22"/>
        </w:rPr>
      </w:pPr>
      <w:r>
        <w:rPr>
          <w:rFonts w:ascii="Arial" w:hAnsi="Arial" w:cs="Arial"/>
          <w:sz w:val="22"/>
          <w:szCs w:val="22"/>
        </w:rPr>
        <w:t>D</w:t>
      </w:r>
      <w:r w:rsidR="00982661">
        <w:rPr>
          <w:rFonts w:ascii="Arial" w:hAnsi="Arial" w:cs="Arial"/>
          <w:sz w:val="22"/>
          <w:szCs w:val="22"/>
        </w:rPr>
        <w:t>o typowych rozwiązań preferowane są</w:t>
      </w:r>
      <w:r w:rsidR="00471F7A" w:rsidRPr="00A533AE">
        <w:rPr>
          <w:rFonts w:ascii="Arial" w:hAnsi="Arial" w:cs="Arial"/>
          <w:sz w:val="22"/>
          <w:szCs w:val="22"/>
        </w:rPr>
        <w:t xml:space="preserve"> zawory regulacyjne grzybkowe lub kulowe, </w:t>
      </w:r>
      <w:r w:rsidR="00453FA7">
        <w:rPr>
          <w:rFonts w:ascii="Arial" w:hAnsi="Arial" w:cs="Arial"/>
          <w:sz w:val="22"/>
          <w:szCs w:val="22"/>
        </w:rPr>
        <w:t xml:space="preserve">zastosowane </w:t>
      </w:r>
      <w:r>
        <w:rPr>
          <w:rFonts w:ascii="Arial" w:hAnsi="Arial" w:cs="Arial"/>
          <w:sz w:val="22"/>
          <w:szCs w:val="22"/>
        </w:rPr>
        <w:t xml:space="preserve">w nich </w:t>
      </w:r>
      <w:r w:rsidR="00471F7A" w:rsidRPr="00A533AE">
        <w:rPr>
          <w:rFonts w:ascii="Arial" w:hAnsi="Arial" w:cs="Arial"/>
          <w:sz w:val="22"/>
          <w:szCs w:val="22"/>
        </w:rPr>
        <w:t>uszczelnienia nie mogą zawierać azbestu</w:t>
      </w:r>
      <w:r>
        <w:rPr>
          <w:rFonts w:ascii="Arial" w:hAnsi="Arial" w:cs="Arial"/>
          <w:sz w:val="22"/>
          <w:szCs w:val="22"/>
        </w:rPr>
        <w:t>.</w:t>
      </w:r>
    </w:p>
    <w:p w14:paraId="19A61878" w14:textId="77777777" w:rsidR="00703C3B" w:rsidRDefault="00703C3B" w:rsidP="00461418">
      <w:pPr>
        <w:numPr>
          <w:ilvl w:val="0"/>
          <w:numId w:val="47"/>
        </w:numPr>
        <w:jc w:val="both"/>
        <w:rPr>
          <w:rFonts w:ascii="Arial" w:hAnsi="Arial" w:cs="Arial"/>
          <w:sz w:val="22"/>
          <w:szCs w:val="22"/>
        </w:rPr>
      </w:pPr>
      <w:r>
        <w:rPr>
          <w:rFonts w:ascii="Arial" w:hAnsi="Arial" w:cs="Arial"/>
          <w:sz w:val="22"/>
          <w:szCs w:val="22"/>
        </w:rPr>
        <w:t>Z</w:t>
      </w:r>
      <w:r w:rsidR="000525B5" w:rsidRPr="00703C3B">
        <w:rPr>
          <w:rFonts w:ascii="Arial" w:hAnsi="Arial" w:cs="Arial"/>
          <w:sz w:val="22"/>
          <w:szCs w:val="22"/>
        </w:rPr>
        <w:t xml:space="preserve">aworów kulowych nie można stosować dla silnie korozyjnych mediów oraz </w:t>
      </w:r>
      <w:r w:rsidR="00763845">
        <w:rPr>
          <w:rFonts w:ascii="Arial" w:hAnsi="Arial" w:cs="Arial"/>
          <w:sz w:val="22"/>
          <w:szCs w:val="22"/>
        </w:rPr>
        <w:t xml:space="preserve">              </w:t>
      </w:r>
      <w:r w:rsidR="000525B5" w:rsidRPr="00703C3B">
        <w:rPr>
          <w:rFonts w:ascii="Arial" w:hAnsi="Arial" w:cs="Arial"/>
          <w:sz w:val="22"/>
          <w:szCs w:val="22"/>
        </w:rPr>
        <w:t>w p</w:t>
      </w:r>
      <w:r>
        <w:rPr>
          <w:rFonts w:ascii="Arial" w:hAnsi="Arial" w:cs="Arial"/>
          <w:sz w:val="22"/>
          <w:szCs w:val="22"/>
        </w:rPr>
        <w:t>rzypadku występowania kawitacji.</w:t>
      </w:r>
    </w:p>
    <w:p w14:paraId="1405602E" w14:textId="77777777" w:rsidR="0082450B" w:rsidRDefault="0082450B" w:rsidP="00461418">
      <w:pPr>
        <w:numPr>
          <w:ilvl w:val="0"/>
          <w:numId w:val="47"/>
        </w:numPr>
        <w:jc w:val="both"/>
        <w:rPr>
          <w:rFonts w:ascii="Arial" w:hAnsi="Arial" w:cs="Arial"/>
          <w:sz w:val="22"/>
          <w:szCs w:val="22"/>
        </w:rPr>
      </w:pPr>
      <w:r>
        <w:rPr>
          <w:rFonts w:ascii="Arial" w:hAnsi="Arial" w:cs="Arial"/>
          <w:sz w:val="22"/>
          <w:szCs w:val="22"/>
        </w:rPr>
        <w:t>Wymaga</w:t>
      </w:r>
      <w:r w:rsidR="000525B5" w:rsidRPr="00703C3B">
        <w:rPr>
          <w:rFonts w:ascii="Arial" w:hAnsi="Arial" w:cs="Arial"/>
          <w:sz w:val="22"/>
          <w:szCs w:val="22"/>
        </w:rPr>
        <w:t xml:space="preserve"> się stosowani</w:t>
      </w:r>
      <w:r>
        <w:rPr>
          <w:rFonts w:ascii="Arial" w:hAnsi="Arial" w:cs="Arial"/>
          <w:sz w:val="22"/>
          <w:szCs w:val="22"/>
        </w:rPr>
        <w:t>a zaworów kołnierzowych.</w:t>
      </w:r>
    </w:p>
    <w:p w14:paraId="2D477B1C" w14:textId="77777777" w:rsidR="0082450B" w:rsidRDefault="0082450B" w:rsidP="00461418">
      <w:pPr>
        <w:numPr>
          <w:ilvl w:val="0"/>
          <w:numId w:val="47"/>
        </w:numPr>
        <w:jc w:val="both"/>
        <w:rPr>
          <w:rFonts w:ascii="Arial" w:hAnsi="Arial" w:cs="Arial"/>
          <w:sz w:val="22"/>
          <w:szCs w:val="22"/>
        </w:rPr>
      </w:pPr>
      <w:r>
        <w:rPr>
          <w:rFonts w:ascii="Arial" w:hAnsi="Arial" w:cs="Arial"/>
          <w:sz w:val="22"/>
          <w:szCs w:val="22"/>
        </w:rPr>
        <w:t>M</w:t>
      </w:r>
      <w:r w:rsidR="00471F7A" w:rsidRPr="0082450B">
        <w:rPr>
          <w:rFonts w:ascii="Arial" w:hAnsi="Arial" w:cs="Arial"/>
          <w:sz w:val="22"/>
          <w:szCs w:val="22"/>
        </w:rPr>
        <w:t xml:space="preserve">ateriał części ciśnieniowej korpusu zaworu </w:t>
      </w:r>
      <w:r>
        <w:rPr>
          <w:rFonts w:ascii="Arial" w:hAnsi="Arial" w:cs="Arial"/>
          <w:sz w:val="22"/>
          <w:szCs w:val="22"/>
        </w:rPr>
        <w:t>musi</w:t>
      </w:r>
      <w:r w:rsidR="00471F7A" w:rsidRPr="0082450B">
        <w:rPr>
          <w:rFonts w:ascii="Arial" w:hAnsi="Arial" w:cs="Arial"/>
          <w:sz w:val="22"/>
          <w:szCs w:val="22"/>
        </w:rPr>
        <w:t xml:space="preserve"> być dobrany zgodnie z klasyfikacją rurociągu, na którym zawór </w:t>
      </w:r>
      <w:r>
        <w:rPr>
          <w:rFonts w:ascii="Arial" w:hAnsi="Arial" w:cs="Arial"/>
          <w:sz w:val="22"/>
          <w:szCs w:val="22"/>
        </w:rPr>
        <w:t>ma być</w:t>
      </w:r>
      <w:r w:rsidR="00471F7A" w:rsidRPr="0082450B">
        <w:rPr>
          <w:rFonts w:ascii="Arial" w:hAnsi="Arial" w:cs="Arial"/>
          <w:sz w:val="22"/>
          <w:szCs w:val="22"/>
        </w:rPr>
        <w:t xml:space="preserve"> zabudowany. Producent </w:t>
      </w:r>
      <w:r>
        <w:rPr>
          <w:rFonts w:ascii="Arial" w:hAnsi="Arial" w:cs="Arial"/>
          <w:sz w:val="22"/>
          <w:szCs w:val="22"/>
        </w:rPr>
        <w:t>musi</w:t>
      </w:r>
      <w:r w:rsidR="00471F7A" w:rsidRPr="0082450B">
        <w:rPr>
          <w:rFonts w:ascii="Arial" w:hAnsi="Arial" w:cs="Arial"/>
          <w:sz w:val="22"/>
          <w:szCs w:val="22"/>
        </w:rPr>
        <w:t xml:space="preserve"> potwierdzić, iż użyte przez niego materiały są odpowiednie dla danego zastosowania i zgodne </w:t>
      </w:r>
      <w:r w:rsidR="00821132">
        <w:rPr>
          <w:rFonts w:ascii="Arial" w:hAnsi="Arial" w:cs="Arial"/>
          <w:sz w:val="22"/>
          <w:szCs w:val="22"/>
        </w:rPr>
        <w:t xml:space="preserve">         </w:t>
      </w:r>
      <w:r w:rsidR="00471F7A" w:rsidRPr="0082450B">
        <w:rPr>
          <w:rFonts w:ascii="Arial" w:hAnsi="Arial" w:cs="Arial"/>
          <w:sz w:val="22"/>
          <w:szCs w:val="22"/>
        </w:rPr>
        <w:t>z parametrami projektowymi umieszczonymi w arkuszu danych</w:t>
      </w:r>
      <w:r w:rsidR="008C0071" w:rsidRPr="0082450B">
        <w:rPr>
          <w:rFonts w:ascii="Arial" w:hAnsi="Arial" w:cs="Arial"/>
          <w:sz w:val="22"/>
          <w:szCs w:val="22"/>
        </w:rPr>
        <w:t xml:space="preserve">. Do każdego materiału </w:t>
      </w:r>
      <w:r>
        <w:rPr>
          <w:rFonts w:ascii="Arial" w:hAnsi="Arial" w:cs="Arial"/>
          <w:sz w:val="22"/>
          <w:szCs w:val="22"/>
        </w:rPr>
        <w:t xml:space="preserve">użytego do konstrukcji </w:t>
      </w:r>
      <w:r w:rsidR="008C0071" w:rsidRPr="0082450B">
        <w:rPr>
          <w:rFonts w:ascii="Arial" w:hAnsi="Arial" w:cs="Arial"/>
          <w:sz w:val="22"/>
          <w:szCs w:val="22"/>
        </w:rPr>
        <w:t>korpus</w:t>
      </w:r>
      <w:r>
        <w:rPr>
          <w:rFonts w:ascii="Arial" w:hAnsi="Arial" w:cs="Arial"/>
          <w:sz w:val="22"/>
          <w:szCs w:val="22"/>
        </w:rPr>
        <w:t>u</w:t>
      </w:r>
      <w:r w:rsidR="008C0071" w:rsidRPr="0082450B">
        <w:rPr>
          <w:rFonts w:ascii="Arial" w:hAnsi="Arial" w:cs="Arial"/>
          <w:sz w:val="22"/>
          <w:szCs w:val="22"/>
        </w:rPr>
        <w:t xml:space="preserve"> zaworu należy prz</w:t>
      </w:r>
      <w:r w:rsidR="00A40A57">
        <w:rPr>
          <w:rFonts w:ascii="Arial" w:hAnsi="Arial" w:cs="Arial"/>
          <w:sz w:val="22"/>
          <w:szCs w:val="22"/>
        </w:rPr>
        <w:t>edstawić certyfikat materiałowy</w:t>
      </w:r>
      <w:r w:rsidR="0024693B">
        <w:rPr>
          <w:rFonts w:ascii="Arial" w:hAnsi="Arial" w:cs="Arial"/>
          <w:sz w:val="22"/>
          <w:szCs w:val="22"/>
        </w:rPr>
        <w:t xml:space="preserve"> i</w:t>
      </w:r>
      <w:r w:rsidR="008C0071" w:rsidRPr="0082450B">
        <w:rPr>
          <w:rFonts w:ascii="Arial" w:hAnsi="Arial" w:cs="Arial"/>
          <w:sz w:val="22"/>
          <w:szCs w:val="22"/>
        </w:rPr>
        <w:t xml:space="preserve"> świadectwo przeprowadzenia testów ciś</w:t>
      </w:r>
      <w:r w:rsidR="0024693B">
        <w:rPr>
          <w:rFonts w:ascii="Arial" w:hAnsi="Arial" w:cs="Arial"/>
          <w:sz w:val="22"/>
          <w:szCs w:val="22"/>
        </w:rPr>
        <w:t>nieniowych na odcinanie dopływu.</w:t>
      </w:r>
    </w:p>
    <w:p w14:paraId="2A4AB611" w14:textId="77777777" w:rsidR="0082450B" w:rsidRDefault="0082450B" w:rsidP="00461418">
      <w:pPr>
        <w:numPr>
          <w:ilvl w:val="0"/>
          <w:numId w:val="47"/>
        </w:numPr>
        <w:jc w:val="both"/>
        <w:rPr>
          <w:rFonts w:ascii="Arial" w:hAnsi="Arial" w:cs="Arial"/>
          <w:sz w:val="22"/>
          <w:szCs w:val="22"/>
        </w:rPr>
      </w:pPr>
      <w:r>
        <w:rPr>
          <w:rFonts w:ascii="Arial" w:hAnsi="Arial" w:cs="Arial"/>
          <w:sz w:val="22"/>
          <w:szCs w:val="22"/>
        </w:rPr>
        <w:lastRenderedPageBreak/>
        <w:t>M</w:t>
      </w:r>
      <w:r w:rsidR="00471F7A" w:rsidRPr="0082450B">
        <w:rPr>
          <w:rFonts w:ascii="Arial" w:hAnsi="Arial" w:cs="Arial"/>
          <w:sz w:val="22"/>
          <w:szCs w:val="22"/>
        </w:rPr>
        <w:t xml:space="preserve">ateriał, z którego wykonane są elementy wewnętrzne zaworu </w:t>
      </w:r>
      <w:r w:rsidR="00821132">
        <w:rPr>
          <w:rFonts w:ascii="Arial" w:hAnsi="Arial" w:cs="Arial"/>
          <w:sz w:val="22"/>
          <w:szCs w:val="22"/>
        </w:rPr>
        <w:t>musi</w:t>
      </w:r>
      <w:r w:rsidR="00471F7A" w:rsidRPr="0082450B">
        <w:rPr>
          <w:rFonts w:ascii="Arial" w:hAnsi="Arial" w:cs="Arial"/>
          <w:sz w:val="22"/>
          <w:szCs w:val="22"/>
        </w:rPr>
        <w:t xml:space="preserve"> być dobierany indywidualnie dla każdego zaworu w zależności od medium </w:t>
      </w:r>
      <w:r>
        <w:rPr>
          <w:rFonts w:ascii="Arial" w:hAnsi="Arial" w:cs="Arial"/>
          <w:sz w:val="22"/>
          <w:szCs w:val="22"/>
        </w:rPr>
        <w:t xml:space="preserve">procesowego </w:t>
      </w:r>
      <w:r w:rsidR="00471F7A" w:rsidRPr="0082450B">
        <w:rPr>
          <w:rFonts w:ascii="Arial" w:hAnsi="Arial" w:cs="Arial"/>
          <w:sz w:val="22"/>
          <w:szCs w:val="22"/>
        </w:rPr>
        <w:t>oraz wymaganych parametrów</w:t>
      </w:r>
      <w:r>
        <w:rPr>
          <w:rFonts w:ascii="Arial" w:hAnsi="Arial" w:cs="Arial"/>
          <w:sz w:val="22"/>
          <w:szCs w:val="22"/>
        </w:rPr>
        <w:t>.</w:t>
      </w:r>
      <w:r w:rsidR="00453FA7" w:rsidRPr="0082450B">
        <w:rPr>
          <w:rFonts w:ascii="Arial" w:hAnsi="Arial" w:cs="Arial"/>
          <w:sz w:val="22"/>
          <w:szCs w:val="22"/>
        </w:rPr>
        <w:t xml:space="preserve"> </w:t>
      </w:r>
      <w:r>
        <w:rPr>
          <w:rFonts w:ascii="Arial" w:hAnsi="Arial" w:cs="Arial"/>
          <w:sz w:val="22"/>
          <w:szCs w:val="22"/>
        </w:rPr>
        <w:t>S</w:t>
      </w:r>
      <w:r w:rsidR="0095023E" w:rsidRPr="0082450B">
        <w:rPr>
          <w:rFonts w:ascii="Arial" w:hAnsi="Arial" w:cs="Arial"/>
          <w:sz w:val="22"/>
          <w:szCs w:val="22"/>
        </w:rPr>
        <w:t>tandardowo</w:t>
      </w:r>
      <w:r w:rsidR="00471F7A" w:rsidRPr="0082450B">
        <w:rPr>
          <w:rFonts w:ascii="Arial" w:hAnsi="Arial" w:cs="Arial"/>
          <w:sz w:val="22"/>
          <w:szCs w:val="22"/>
        </w:rPr>
        <w:t xml:space="preserve"> nie </w:t>
      </w:r>
      <w:r w:rsidR="00792387" w:rsidRPr="0082450B">
        <w:rPr>
          <w:rFonts w:ascii="Arial" w:hAnsi="Arial" w:cs="Arial"/>
          <w:sz w:val="22"/>
          <w:szCs w:val="22"/>
        </w:rPr>
        <w:t xml:space="preserve">powinien być </w:t>
      </w:r>
      <w:r w:rsidR="00471F7A" w:rsidRPr="0082450B">
        <w:rPr>
          <w:rFonts w:ascii="Arial" w:hAnsi="Arial" w:cs="Arial"/>
          <w:sz w:val="22"/>
          <w:szCs w:val="22"/>
        </w:rPr>
        <w:t xml:space="preserve">gorszy niż 316SS. </w:t>
      </w:r>
      <w:r w:rsidR="00821132">
        <w:rPr>
          <w:rFonts w:ascii="Arial" w:hAnsi="Arial" w:cs="Arial"/>
          <w:sz w:val="22"/>
          <w:szCs w:val="22"/>
        </w:rPr>
        <w:t xml:space="preserve">            </w:t>
      </w:r>
      <w:r w:rsidR="00A450D1">
        <w:rPr>
          <w:rFonts w:ascii="Arial" w:hAnsi="Arial" w:cs="Arial"/>
          <w:sz w:val="22"/>
          <w:szCs w:val="22"/>
        </w:rPr>
        <w:t>W trudnych</w:t>
      </w:r>
      <w:r w:rsidR="008361F6" w:rsidRPr="0082450B">
        <w:rPr>
          <w:rFonts w:ascii="Arial" w:hAnsi="Arial" w:cs="Arial"/>
          <w:sz w:val="22"/>
          <w:szCs w:val="22"/>
        </w:rPr>
        <w:t xml:space="preserve"> aplikacj</w:t>
      </w:r>
      <w:r w:rsidR="00A450D1">
        <w:rPr>
          <w:rFonts w:ascii="Arial" w:hAnsi="Arial" w:cs="Arial"/>
          <w:sz w:val="22"/>
          <w:szCs w:val="22"/>
        </w:rPr>
        <w:t>ach</w:t>
      </w:r>
      <w:r w:rsidR="008361F6" w:rsidRPr="0082450B">
        <w:rPr>
          <w:rFonts w:ascii="Arial" w:hAnsi="Arial" w:cs="Arial"/>
          <w:sz w:val="22"/>
          <w:szCs w:val="22"/>
        </w:rPr>
        <w:t xml:space="preserve"> </w:t>
      </w:r>
      <w:r w:rsidR="00E05B0B" w:rsidRPr="0082450B">
        <w:rPr>
          <w:rFonts w:ascii="Arial" w:hAnsi="Arial" w:cs="Arial"/>
          <w:sz w:val="22"/>
          <w:szCs w:val="22"/>
        </w:rPr>
        <w:t>(np.: spadek ciśnienia na zaworze powyżej 700kPa</w:t>
      </w:r>
      <w:r w:rsidR="003C3DAC" w:rsidRPr="0082450B">
        <w:rPr>
          <w:rFonts w:ascii="Arial" w:hAnsi="Arial" w:cs="Arial"/>
          <w:sz w:val="22"/>
          <w:szCs w:val="22"/>
        </w:rPr>
        <w:t>,</w:t>
      </w:r>
      <w:r w:rsidR="00E05B0B" w:rsidRPr="0082450B">
        <w:rPr>
          <w:rFonts w:ascii="Arial" w:hAnsi="Arial" w:cs="Arial"/>
          <w:sz w:val="22"/>
          <w:szCs w:val="22"/>
        </w:rPr>
        <w:t xml:space="preserve"> temperatura medium powyżej 315</w:t>
      </w:r>
      <w:r w:rsidR="00E05B0B" w:rsidRPr="00A533AE">
        <w:rPr>
          <w:rFonts w:ascii="Arial" w:hAnsi="Arial" w:cs="Arial"/>
          <w:sz w:val="22"/>
          <w:szCs w:val="22"/>
        </w:rPr>
        <w:sym w:font="Symbol" w:char="F0B0"/>
      </w:r>
      <w:r w:rsidR="00E05B0B" w:rsidRPr="0082450B">
        <w:rPr>
          <w:rFonts w:ascii="Arial" w:hAnsi="Arial" w:cs="Arial"/>
          <w:sz w:val="22"/>
          <w:szCs w:val="22"/>
        </w:rPr>
        <w:t>C</w:t>
      </w:r>
      <w:r w:rsidR="003C3DAC" w:rsidRPr="0082450B">
        <w:rPr>
          <w:rFonts w:ascii="Arial" w:hAnsi="Arial" w:cs="Arial"/>
          <w:sz w:val="22"/>
          <w:szCs w:val="22"/>
        </w:rPr>
        <w:t>,</w:t>
      </w:r>
      <w:r w:rsidR="00E05B0B" w:rsidRPr="0082450B">
        <w:rPr>
          <w:rFonts w:ascii="Arial" w:hAnsi="Arial" w:cs="Arial"/>
          <w:sz w:val="22"/>
          <w:szCs w:val="22"/>
        </w:rPr>
        <w:t xml:space="preserve"> występowanie kawitacji lub odparowania)  </w:t>
      </w:r>
      <w:r w:rsidR="00471F7A" w:rsidRPr="0082450B">
        <w:rPr>
          <w:rFonts w:ascii="Arial" w:hAnsi="Arial" w:cs="Arial"/>
          <w:sz w:val="22"/>
          <w:szCs w:val="22"/>
        </w:rPr>
        <w:t>powierzchni</w:t>
      </w:r>
      <w:r w:rsidR="00A450D1">
        <w:rPr>
          <w:rFonts w:ascii="Arial" w:hAnsi="Arial" w:cs="Arial"/>
          <w:sz w:val="22"/>
          <w:szCs w:val="22"/>
        </w:rPr>
        <w:t>a</w:t>
      </w:r>
      <w:r w:rsidR="00471F7A" w:rsidRPr="0082450B">
        <w:rPr>
          <w:rFonts w:ascii="Arial" w:hAnsi="Arial" w:cs="Arial"/>
          <w:sz w:val="22"/>
          <w:szCs w:val="22"/>
        </w:rPr>
        <w:t xml:space="preserve"> </w:t>
      </w:r>
      <w:r w:rsidR="00A450D1">
        <w:rPr>
          <w:rFonts w:ascii="Arial" w:hAnsi="Arial" w:cs="Arial"/>
          <w:sz w:val="22"/>
          <w:szCs w:val="22"/>
        </w:rPr>
        <w:t xml:space="preserve">musi być </w:t>
      </w:r>
      <w:r w:rsidR="00FD771B">
        <w:rPr>
          <w:rFonts w:ascii="Arial" w:hAnsi="Arial" w:cs="Arial"/>
          <w:sz w:val="22"/>
          <w:szCs w:val="22"/>
        </w:rPr>
        <w:t xml:space="preserve">dodatkowo </w:t>
      </w:r>
      <w:r w:rsidR="00471F7A" w:rsidRPr="0082450B">
        <w:rPr>
          <w:rFonts w:ascii="Arial" w:hAnsi="Arial" w:cs="Arial"/>
          <w:sz w:val="22"/>
          <w:szCs w:val="22"/>
        </w:rPr>
        <w:t>stellitowa</w:t>
      </w:r>
      <w:r w:rsidR="00A450D1">
        <w:rPr>
          <w:rFonts w:ascii="Arial" w:hAnsi="Arial" w:cs="Arial"/>
          <w:sz w:val="22"/>
          <w:szCs w:val="22"/>
        </w:rPr>
        <w:t>na</w:t>
      </w:r>
      <w:r w:rsidR="00471F7A" w:rsidRPr="0082450B">
        <w:rPr>
          <w:rFonts w:ascii="Arial" w:hAnsi="Arial" w:cs="Arial"/>
          <w:sz w:val="22"/>
          <w:szCs w:val="22"/>
        </w:rPr>
        <w:t xml:space="preserve"> lub utwardza</w:t>
      </w:r>
      <w:r w:rsidR="00A450D1">
        <w:rPr>
          <w:rFonts w:ascii="Arial" w:hAnsi="Arial" w:cs="Arial"/>
          <w:sz w:val="22"/>
          <w:szCs w:val="22"/>
        </w:rPr>
        <w:t>na</w:t>
      </w:r>
      <w:r w:rsidR="00471F7A" w:rsidRPr="0082450B">
        <w:rPr>
          <w:rFonts w:ascii="Arial" w:hAnsi="Arial" w:cs="Arial"/>
          <w:sz w:val="22"/>
          <w:szCs w:val="22"/>
        </w:rPr>
        <w:t xml:space="preserve"> inną metodą</w:t>
      </w:r>
      <w:r>
        <w:rPr>
          <w:rFonts w:ascii="Arial" w:hAnsi="Arial" w:cs="Arial"/>
          <w:sz w:val="22"/>
          <w:szCs w:val="22"/>
        </w:rPr>
        <w:t>.</w:t>
      </w:r>
    </w:p>
    <w:p w14:paraId="0F377C4D" w14:textId="77777777" w:rsidR="0082450B" w:rsidRDefault="0082450B" w:rsidP="00461418">
      <w:pPr>
        <w:numPr>
          <w:ilvl w:val="0"/>
          <w:numId w:val="47"/>
        </w:numPr>
        <w:jc w:val="both"/>
        <w:rPr>
          <w:rFonts w:ascii="Arial" w:hAnsi="Arial" w:cs="Arial"/>
          <w:sz w:val="22"/>
          <w:szCs w:val="22"/>
        </w:rPr>
      </w:pPr>
      <w:r>
        <w:rPr>
          <w:rFonts w:ascii="Arial" w:hAnsi="Arial" w:cs="Arial"/>
          <w:sz w:val="22"/>
          <w:szCs w:val="22"/>
        </w:rPr>
        <w:t>U</w:t>
      </w:r>
      <w:r w:rsidR="00593533" w:rsidRPr="0082450B">
        <w:rPr>
          <w:rFonts w:ascii="Arial" w:hAnsi="Arial" w:cs="Arial"/>
          <w:sz w:val="22"/>
          <w:szCs w:val="22"/>
        </w:rPr>
        <w:t xml:space="preserve">szczelnienie dławicy powinno być dobrane do temperatury medium w procesie, nie może ono pogarszać </w:t>
      </w:r>
      <w:r>
        <w:rPr>
          <w:rFonts w:ascii="Arial" w:hAnsi="Arial" w:cs="Arial"/>
          <w:sz w:val="22"/>
          <w:szCs w:val="22"/>
        </w:rPr>
        <w:t>właściwości dynamicznych zaworu.</w:t>
      </w:r>
    </w:p>
    <w:p w14:paraId="5EA84C72" w14:textId="77777777" w:rsidR="0082450B" w:rsidRDefault="0082450B" w:rsidP="00461418">
      <w:pPr>
        <w:numPr>
          <w:ilvl w:val="0"/>
          <w:numId w:val="47"/>
        </w:numPr>
        <w:jc w:val="both"/>
        <w:rPr>
          <w:rFonts w:ascii="Arial" w:hAnsi="Arial" w:cs="Arial"/>
          <w:sz w:val="22"/>
          <w:szCs w:val="22"/>
        </w:rPr>
      </w:pPr>
      <w:r>
        <w:rPr>
          <w:rFonts w:ascii="Arial" w:hAnsi="Arial" w:cs="Arial"/>
          <w:sz w:val="22"/>
          <w:szCs w:val="22"/>
        </w:rPr>
        <w:t>Z</w:t>
      </w:r>
      <w:r w:rsidR="00434F4F" w:rsidRPr="0082450B">
        <w:rPr>
          <w:rFonts w:ascii="Arial" w:hAnsi="Arial" w:cs="Arial"/>
          <w:sz w:val="22"/>
          <w:szCs w:val="22"/>
        </w:rPr>
        <w:t xml:space="preserve">awory </w:t>
      </w:r>
      <w:r w:rsidR="00065311">
        <w:rPr>
          <w:rFonts w:ascii="Arial" w:hAnsi="Arial" w:cs="Arial"/>
          <w:sz w:val="22"/>
          <w:szCs w:val="22"/>
        </w:rPr>
        <w:t>muszą</w:t>
      </w:r>
      <w:r w:rsidR="00471F7A" w:rsidRPr="0082450B">
        <w:rPr>
          <w:rFonts w:ascii="Arial" w:hAnsi="Arial" w:cs="Arial"/>
          <w:sz w:val="22"/>
          <w:szCs w:val="22"/>
        </w:rPr>
        <w:t xml:space="preserve"> być wyposażone w siłowniki pneumatyczne</w:t>
      </w:r>
      <w:r w:rsidR="005C35B3" w:rsidRPr="0082450B">
        <w:rPr>
          <w:rFonts w:ascii="Arial" w:hAnsi="Arial" w:cs="Arial"/>
          <w:sz w:val="22"/>
          <w:szCs w:val="22"/>
        </w:rPr>
        <w:t xml:space="preserve"> membranowe</w:t>
      </w:r>
      <w:r w:rsidR="00471F7A" w:rsidRPr="0082450B">
        <w:rPr>
          <w:rFonts w:ascii="Arial" w:hAnsi="Arial" w:cs="Arial"/>
          <w:sz w:val="22"/>
          <w:szCs w:val="22"/>
        </w:rPr>
        <w:t xml:space="preserve"> ze sprężyną zamykającą lub otwierającą zawór zależnie od wymogów procesu w sytuacjach awaryjnych</w:t>
      </w:r>
      <w:r>
        <w:rPr>
          <w:rFonts w:ascii="Arial" w:hAnsi="Arial" w:cs="Arial"/>
          <w:sz w:val="22"/>
          <w:szCs w:val="22"/>
        </w:rPr>
        <w:t>. S</w:t>
      </w:r>
      <w:r w:rsidR="00471F7A" w:rsidRPr="0082450B">
        <w:rPr>
          <w:rFonts w:ascii="Arial" w:hAnsi="Arial" w:cs="Arial"/>
          <w:sz w:val="22"/>
          <w:szCs w:val="22"/>
        </w:rPr>
        <w:t xml:space="preserve">iłowniki </w:t>
      </w:r>
      <w:r w:rsidR="00587797">
        <w:rPr>
          <w:rFonts w:ascii="Arial" w:hAnsi="Arial" w:cs="Arial"/>
          <w:sz w:val="22"/>
          <w:szCs w:val="22"/>
        </w:rPr>
        <w:t>muszą</w:t>
      </w:r>
      <w:r w:rsidR="00471F7A" w:rsidRPr="0082450B">
        <w:rPr>
          <w:rFonts w:ascii="Arial" w:hAnsi="Arial" w:cs="Arial"/>
          <w:sz w:val="22"/>
          <w:szCs w:val="22"/>
        </w:rPr>
        <w:t xml:space="preserve"> być wyposażone w inteligentny ustawnik elektropneumat</w:t>
      </w:r>
      <w:r>
        <w:rPr>
          <w:rFonts w:ascii="Arial" w:hAnsi="Arial" w:cs="Arial"/>
          <w:sz w:val="22"/>
          <w:szCs w:val="22"/>
        </w:rPr>
        <w:t>yczny, sterowany  sygnałem 4-20 mA.</w:t>
      </w:r>
    </w:p>
    <w:p w14:paraId="79898D46" w14:textId="77777777" w:rsidR="0082450B" w:rsidRPr="009D7C94" w:rsidRDefault="0082450B" w:rsidP="00461418">
      <w:pPr>
        <w:numPr>
          <w:ilvl w:val="0"/>
          <w:numId w:val="47"/>
        </w:numPr>
        <w:jc w:val="both"/>
        <w:rPr>
          <w:rFonts w:ascii="Arial" w:hAnsi="Arial" w:cs="Arial"/>
          <w:sz w:val="22"/>
          <w:szCs w:val="22"/>
        </w:rPr>
      </w:pPr>
      <w:r>
        <w:rPr>
          <w:rFonts w:ascii="Arial" w:hAnsi="Arial" w:cs="Arial"/>
          <w:sz w:val="22"/>
          <w:szCs w:val="22"/>
        </w:rPr>
        <w:t>P</w:t>
      </w:r>
      <w:r w:rsidR="00471F7A" w:rsidRPr="0082450B">
        <w:rPr>
          <w:rFonts w:ascii="Arial" w:hAnsi="Arial" w:cs="Arial"/>
          <w:sz w:val="22"/>
          <w:szCs w:val="22"/>
        </w:rPr>
        <w:t xml:space="preserve">ozycja zaworu </w:t>
      </w:r>
      <w:r w:rsidR="00471F7A" w:rsidRPr="009D7C94">
        <w:rPr>
          <w:rFonts w:ascii="Arial" w:hAnsi="Arial" w:cs="Arial"/>
          <w:sz w:val="22"/>
          <w:szCs w:val="22"/>
        </w:rPr>
        <w:t xml:space="preserve">regulacyjnego w sytuacji awaryjnej </w:t>
      </w:r>
      <w:r w:rsidRPr="009D7C94">
        <w:rPr>
          <w:rFonts w:ascii="Arial" w:hAnsi="Arial" w:cs="Arial"/>
          <w:sz w:val="22"/>
          <w:szCs w:val="22"/>
        </w:rPr>
        <w:t>musi</w:t>
      </w:r>
      <w:r w:rsidR="00471F7A" w:rsidRPr="009D7C94">
        <w:rPr>
          <w:rFonts w:ascii="Arial" w:hAnsi="Arial" w:cs="Arial"/>
          <w:sz w:val="22"/>
          <w:szCs w:val="22"/>
        </w:rPr>
        <w:t xml:space="preserve"> być bezpieczna,  określona  na  schemacie  P&amp;ID</w:t>
      </w:r>
      <w:r w:rsidRPr="009D7C94">
        <w:rPr>
          <w:rFonts w:ascii="Arial" w:hAnsi="Arial" w:cs="Arial"/>
          <w:sz w:val="22"/>
          <w:szCs w:val="22"/>
        </w:rPr>
        <w:t>. W</w:t>
      </w:r>
      <w:r w:rsidR="00471F7A" w:rsidRPr="009D7C94">
        <w:rPr>
          <w:rFonts w:ascii="Arial" w:hAnsi="Arial" w:cs="Arial"/>
          <w:sz w:val="22"/>
          <w:szCs w:val="22"/>
        </w:rPr>
        <w:t xml:space="preserve"> takiej samej pozycji zawór powinien się ustawić również w przypadku zaniku zasilania pneumatycznego lub sygnału sterującego</w:t>
      </w:r>
      <w:r w:rsidRPr="009D7C94">
        <w:rPr>
          <w:rFonts w:ascii="Arial" w:hAnsi="Arial" w:cs="Arial"/>
          <w:sz w:val="22"/>
          <w:szCs w:val="22"/>
        </w:rPr>
        <w:t>.</w:t>
      </w:r>
    </w:p>
    <w:p w14:paraId="2CFDAACB" w14:textId="77777777" w:rsidR="0082450B" w:rsidRDefault="0082450B" w:rsidP="00461418">
      <w:pPr>
        <w:numPr>
          <w:ilvl w:val="0"/>
          <w:numId w:val="47"/>
        </w:numPr>
        <w:jc w:val="both"/>
        <w:rPr>
          <w:rFonts w:ascii="Arial" w:hAnsi="Arial" w:cs="Arial"/>
          <w:sz w:val="22"/>
          <w:szCs w:val="22"/>
        </w:rPr>
      </w:pPr>
      <w:r w:rsidRPr="009D7C94">
        <w:rPr>
          <w:rFonts w:ascii="Arial" w:hAnsi="Arial" w:cs="Arial"/>
          <w:sz w:val="22"/>
          <w:szCs w:val="22"/>
        </w:rPr>
        <w:t>S</w:t>
      </w:r>
      <w:r w:rsidR="008C0071" w:rsidRPr="009D7C94">
        <w:rPr>
          <w:rFonts w:ascii="Arial" w:hAnsi="Arial" w:cs="Arial"/>
          <w:sz w:val="22"/>
          <w:szCs w:val="22"/>
        </w:rPr>
        <w:t xml:space="preserve">iłowniki zaworów </w:t>
      </w:r>
      <w:r w:rsidR="003E4F2A" w:rsidRPr="009D7C94">
        <w:rPr>
          <w:rFonts w:ascii="Arial" w:hAnsi="Arial" w:cs="Arial"/>
          <w:sz w:val="22"/>
          <w:szCs w:val="22"/>
        </w:rPr>
        <w:t>regulacyjnych</w:t>
      </w:r>
      <w:r w:rsidR="008C0071" w:rsidRPr="009D7C94">
        <w:rPr>
          <w:rFonts w:ascii="Arial" w:hAnsi="Arial" w:cs="Arial"/>
          <w:sz w:val="22"/>
          <w:szCs w:val="22"/>
        </w:rPr>
        <w:t xml:space="preserve"> powinny pracować</w:t>
      </w:r>
      <w:r w:rsidR="008C0071" w:rsidRPr="0082450B">
        <w:rPr>
          <w:rFonts w:ascii="Arial" w:hAnsi="Arial" w:cs="Arial"/>
          <w:sz w:val="22"/>
          <w:szCs w:val="22"/>
        </w:rPr>
        <w:t xml:space="preserve"> na standardowym sygnale pneumatycznym </w:t>
      </w:r>
      <w:r w:rsidR="00E7598F" w:rsidRPr="0082450B">
        <w:rPr>
          <w:rFonts w:ascii="Arial" w:hAnsi="Arial" w:cs="Arial"/>
          <w:sz w:val="22"/>
          <w:szCs w:val="22"/>
        </w:rPr>
        <w:t xml:space="preserve">od </w:t>
      </w:r>
      <w:r w:rsidR="008C0071" w:rsidRPr="0082450B">
        <w:rPr>
          <w:rFonts w:ascii="Arial" w:hAnsi="Arial" w:cs="Arial"/>
          <w:sz w:val="22"/>
          <w:szCs w:val="22"/>
        </w:rPr>
        <w:t xml:space="preserve">0,2 </w:t>
      </w:r>
      <w:r w:rsidR="00E7598F" w:rsidRPr="0082450B">
        <w:rPr>
          <w:rFonts w:ascii="Arial" w:hAnsi="Arial" w:cs="Arial"/>
          <w:sz w:val="22"/>
          <w:szCs w:val="22"/>
        </w:rPr>
        <w:t>do</w:t>
      </w:r>
      <w:r>
        <w:rPr>
          <w:rFonts w:ascii="Arial" w:hAnsi="Arial" w:cs="Arial"/>
          <w:sz w:val="22"/>
          <w:szCs w:val="22"/>
        </w:rPr>
        <w:t xml:space="preserve"> 1bar.</w:t>
      </w:r>
    </w:p>
    <w:p w14:paraId="1A8E0B09" w14:textId="77777777" w:rsidR="0082450B" w:rsidRDefault="0082450B" w:rsidP="00461418">
      <w:pPr>
        <w:numPr>
          <w:ilvl w:val="0"/>
          <w:numId w:val="47"/>
        </w:numPr>
        <w:jc w:val="both"/>
        <w:rPr>
          <w:rFonts w:ascii="Arial" w:hAnsi="Arial" w:cs="Arial"/>
          <w:sz w:val="22"/>
          <w:szCs w:val="22"/>
        </w:rPr>
      </w:pPr>
      <w:r>
        <w:rPr>
          <w:rFonts w:ascii="Arial" w:hAnsi="Arial" w:cs="Arial"/>
          <w:sz w:val="22"/>
          <w:szCs w:val="22"/>
        </w:rPr>
        <w:t>S</w:t>
      </w:r>
      <w:r w:rsidR="00471F7A" w:rsidRPr="0082450B">
        <w:rPr>
          <w:rFonts w:ascii="Arial" w:hAnsi="Arial" w:cs="Arial"/>
          <w:sz w:val="22"/>
          <w:szCs w:val="22"/>
        </w:rPr>
        <w:t xml:space="preserve">iłowniki </w:t>
      </w:r>
      <w:r w:rsidR="005C35B3" w:rsidRPr="0082450B">
        <w:rPr>
          <w:rFonts w:ascii="Arial" w:hAnsi="Arial" w:cs="Arial"/>
          <w:sz w:val="22"/>
          <w:szCs w:val="22"/>
        </w:rPr>
        <w:t xml:space="preserve">pneumatyczne </w:t>
      </w:r>
      <w:r w:rsidR="00471F7A" w:rsidRPr="0082450B">
        <w:rPr>
          <w:rFonts w:ascii="Arial" w:hAnsi="Arial" w:cs="Arial"/>
          <w:sz w:val="22"/>
          <w:szCs w:val="22"/>
        </w:rPr>
        <w:t xml:space="preserve">tłokowe należy stosować, jeśli konieczny jest długi skok zaworu, niezbędna jest duża siła lub </w:t>
      </w:r>
      <w:r w:rsidR="00DD32F3" w:rsidRPr="0082450B">
        <w:rPr>
          <w:rFonts w:ascii="Arial" w:hAnsi="Arial" w:cs="Arial"/>
          <w:sz w:val="22"/>
          <w:szCs w:val="22"/>
        </w:rPr>
        <w:t xml:space="preserve">szybkość </w:t>
      </w:r>
      <w:r w:rsidR="00471F7A" w:rsidRPr="0082450B">
        <w:rPr>
          <w:rFonts w:ascii="Arial" w:hAnsi="Arial" w:cs="Arial"/>
          <w:sz w:val="22"/>
          <w:szCs w:val="22"/>
        </w:rPr>
        <w:t>działania</w:t>
      </w:r>
      <w:r>
        <w:rPr>
          <w:rFonts w:ascii="Arial" w:hAnsi="Arial" w:cs="Arial"/>
          <w:sz w:val="22"/>
          <w:szCs w:val="22"/>
        </w:rPr>
        <w:t>.</w:t>
      </w:r>
    </w:p>
    <w:p w14:paraId="564A1137" w14:textId="77777777"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S</w:t>
      </w:r>
      <w:r w:rsidR="00471F7A" w:rsidRPr="002311C5">
        <w:rPr>
          <w:rFonts w:ascii="Arial" w:hAnsi="Arial" w:cs="Arial"/>
          <w:sz w:val="22"/>
          <w:szCs w:val="22"/>
        </w:rPr>
        <w:t>iłownik zaworu regulacyjnego należy dobrać tak, aby był w stanie pokonać nie mniej niż 125% największego przewidywanego obciążenia</w:t>
      </w:r>
      <w:r w:rsidRPr="002311C5">
        <w:rPr>
          <w:rFonts w:ascii="Arial" w:hAnsi="Arial" w:cs="Arial"/>
          <w:sz w:val="22"/>
          <w:szCs w:val="22"/>
        </w:rPr>
        <w:t>.</w:t>
      </w:r>
    </w:p>
    <w:p w14:paraId="7283469D" w14:textId="77777777"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D</w:t>
      </w:r>
      <w:r w:rsidR="00471F7A" w:rsidRPr="002311C5">
        <w:rPr>
          <w:rFonts w:ascii="Arial" w:hAnsi="Arial" w:cs="Arial"/>
          <w:sz w:val="22"/>
          <w:szCs w:val="22"/>
        </w:rPr>
        <w:t xml:space="preserve">o sygnalizacji w systemie DCS pozycji otwarty/zamknięty należy stosować indukcyjne czujniki zbliżeniowe w wykonaniu iskrobezpiecznym i stopniu ochrony co najmniej IP65, zgodnie z normą </w:t>
      </w:r>
      <w:r w:rsidR="00D44388" w:rsidRPr="002311C5">
        <w:rPr>
          <w:rFonts w:ascii="Arial" w:hAnsi="Arial" w:cs="Arial"/>
          <w:sz w:val="22"/>
          <w:szCs w:val="22"/>
        </w:rPr>
        <w:t>PN-EN 60947</w:t>
      </w:r>
      <w:r w:rsidRPr="002311C5">
        <w:rPr>
          <w:rFonts w:ascii="Arial" w:hAnsi="Arial" w:cs="Arial"/>
          <w:sz w:val="22"/>
          <w:szCs w:val="22"/>
        </w:rPr>
        <w:t>.</w:t>
      </w:r>
    </w:p>
    <w:p w14:paraId="3138FADC" w14:textId="77777777"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D</w:t>
      </w:r>
      <w:r w:rsidR="00471F7A" w:rsidRPr="002311C5">
        <w:rPr>
          <w:rFonts w:ascii="Arial" w:hAnsi="Arial" w:cs="Arial"/>
          <w:sz w:val="22"/>
          <w:szCs w:val="22"/>
        </w:rPr>
        <w:t xml:space="preserve">obór wielkości zaworu powinien być zgodny z normą </w:t>
      </w:r>
      <w:r w:rsidR="00434F4F" w:rsidRPr="002311C5">
        <w:rPr>
          <w:rFonts w:ascii="Arial" w:hAnsi="Arial" w:cs="Arial"/>
          <w:sz w:val="22"/>
          <w:szCs w:val="22"/>
        </w:rPr>
        <w:t xml:space="preserve">PN-EN </w:t>
      </w:r>
      <w:r w:rsidR="00471F7A" w:rsidRPr="002311C5">
        <w:rPr>
          <w:rFonts w:ascii="Arial" w:hAnsi="Arial" w:cs="Arial"/>
          <w:sz w:val="22"/>
          <w:szCs w:val="22"/>
        </w:rPr>
        <w:t>60534</w:t>
      </w:r>
      <w:r w:rsidRPr="002311C5">
        <w:rPr>
          <w:rFonts w:ascii="Arial" w:hAnsi="Arial" w:cs="Arial"/>
          <w:sz w:val="22"/>
          <w:szCs w:val="22"/>
        </w:rPr>
        <w:t>. A</w:t>
      </w:r>
      <w:r w:rsidR="00471F7A" w:rsidRPr="002311C5">
        <w:rPr>
          <w:rFonts w:ascii="Arial" w:hAnsi="Arial" w:cs="Arial"/>
          <w:sz w:val="22"/>
          <w:szCs w:val="22"/>
        </w:rPr>
        <w:t xml:space="preserve">rkusz </w:t>
      </w:r>
      <w:r w:rsidR="00763845">
        <w:rPr>
          <w:rFonts w:ascii="Arial" w:hAnsi="Arial" w:cs="Arial"/>
          <w:sz w:val="22"/>
          <w:szCs w:val="22"/>
        </w:rPr>
        <w:t xml:space="preserve">             </w:t>
      </w:r>
      <w:r w:rsidR="00471F7A" w:rsidRPr="002311C5">
        <w:rPr>
          <w:rFonts w:ascii="Arial" w:hAnsi="Arial" w:cs="Arial"/>
          <w:sz w:val="22"/>
          <w:szCs w:val="22"/>
        </w:rPr>
        <w:t xml:space="preserve">z obliczeniami doboru wielkości zaworu </w:t>
      </w:r>
      <w:r w:rsidRPr="002311C5">
        <w:rPr>
          <w:rFonts w:ascii="Arial" w:hAnsi="Arial" w:cs="Arial"/>
          <w:sz w:val="22"/>
          <w:szCs w:val="22"/>
        </w:rPr>
        <w:t>musi</w:t>
      </w:r>
      <w:r w:rsidR="00471F7A" w:rsidRPr="002311C5">
        <w:rPr>
          <w:rFonts w:ascii="Arial" w:hAnsi="Arial" w:cs="Arial"/>
          <w:sz w:val="22"/>
          <w:szCs w:val="22"/>
        </w:rPr>
        <w:t xml:space="preserve"> być załączony do dokumentacji. Układ grzyb-gniazdo </w:t>
      </w:r>
      <w:r w:rsidRPr="002311C5">
        <w:rPr>
          <w:rFonts w:ascii="Arial" w:hAnsi="Arial" w:cs="Arial"/>
          <w:sz w:val="22"/>
          <w:szCs w:val="22"/>
        </w:rPr>
        <w:t>musi</w:t>
      </w:r>
      <w:r w:rsidR="00471F7A" w:rsidRPr="002311C5">
        <w:rPr>
          <w:rFonts w:ascii="Arial" w:hAnsi="Arial" w:cs="Arial"/>
          <w:sz w:val="22"/>
          <w:szCs w:val="22"/>
        </w:rPr>
        <w:t xml:space="preserve"> być dobrany tak, aby przepływ (nominalny) zawierał się między 70% a 80% wydajności przy pełnym otwarciu zaworu</w:t>
      </w:r>
      <w:r w:rsidRPr="002311C5">
        <w:rPr>
          <w:rFonts w:ascii="Arial" w:hAnsi="Arial" w:cs="Arial"/>
          <w:sz w:val="22"/>
          <w:szCs w:val="22"/>
        </w:rPr>
        <w:t>.</w:t>
      </w:r>
    </w:p>
    <w:p w14:paraId="71FC8D48" w14:textId="77777777"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U</w:t>
      </w:r>
      <w:r w:rsidR="00471F7A" w:rsidRPr="002311C5">
        <w:rPr>
          <w:rFonts w:ascii="Arial" w:hAnsi="Arial" w:cs="Arial"/>
          <w:sz w:val="22"/>
          <w:szCs w:val="22"/>
        </w:rPr>
        <w:t>kład grzyb</w:t>
      </w:r>
      <w:r w:rsidRPr="002311C5">
        <w:rPr>
          <w:rFonts w:ascii="Arial" w:hAnsi="Arial" w:cs="Arial"/>
          <w:sz w:val="22"/>
          <w:szCs w:val="22"/>
        </w:rPr>
        <w:t>-</w:t>
      </w:r>
      <w:r w:rsidR="00471F7A" w:rsidRPr="002311C5">
        <w:rPr>
          <w:rFonts w:ascii="Arial" w:hAnsi="Arial" w:cs="Arial"/>
          <w:sz w:val="22"/>
          <w:szCs w:val="22"/>
        </w:rPr>
        <w:t>gnia</w:t>
      </w:r>
      <w:r w:rsidRPr="002311C5">
        <w:rPr>
          <w:rFonts w:ascii="Arial" w:hAnsi="Arial" w:cs="Arial"/>
          <w:sz w:val="22"/>
          <w:szCs w:val="22"/>
        </w:rPr>
        <w:t>zdo powinien być dobrany jako „</w:t>
      </w:r>
      <w:r w:rsidR="00471F7A" w:rsidRPr="002311C5">
        <w:rPr>
          <w:rFonts w:ascii="Arial" w:hAnsi="Arial" w:cs="Arial"/>
          <w:sz w:val="22"/>
          <w:szCs w:val="22"/>
        </w:rPr>
        <w:t>liniowy</w:t>
      </w:r>
      <w:r w:rsidRPr="002311C5">
        <w:rPr>
          <w:rFonts w:ascii="Arial" w:hAnsi="Arial" w:cs="Arial"/>
          <w:sz w:val="22"/>
          <w:szCs w:val="22"/>
        </w:rPr>
        <w:t>”</w:t>
      </w:r>
      <w:r w:rsidR="00471F7A" w:rsidRPr="002311C5">
        <w:rPr>
          <w:rFonts w:ascii="Arial" w:hAnsi="Arial" w:cs="Arial"/>
          <w:sz w:val="22"/>
          <w:szCs w:val="22"/>
        </w:rPr>
        <w:t>, jeśli na zaworze następuje spadek ciśnienia większy niż 50% ciśnienia dynamicznego układu przy projektowanym  przepływie</w:t>
      </w:r>
      <w:r w:rsidRPr="002311C5">
        <w:rPr>
          <w:rFonts w:ascii="Arial" w:hAnsi="Arial" w:cs="Arial"/>
          <w:sz w:val="22"/>
          <w:szCs w:val="22"/>
        </w:rPr>
        <w:t>.</w:t>
      </w:r>
      <w:r w:rsidR="00471F7A" w:rsidRPr="002311C5">
        <w:rPr>
          <w:rFonts w:ascii="Arial" w:hAnsi="Arial" w:cs="Arial"/>
          <w:sz w:val="22"/>
          <w:szCs w:val="22"/>
        </w:rPr>
        <w:t xml:space="preserve"> </w:t>
      </w:r>
      <w:r w:rsidRPr="002311C5">
        <w:rPr>
          <w:rFonts w:ascii="Arial" w:hAnsi="Arial" w:cs="Arial"/>
          <w:sz w:val="22"/>
          <w:szCs w:val="22"/>
        </w:rPr>
        <w:t>W innych przypadkach „stałoprocentowy”.</w:t>
      </w:r>
    </w:p>
    <w:p w14:paraId="00C4E850" w14:textId="77777777"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O</w:t>
      </w:r>
      <w:r w:rsidR="00471F7A" w:rsidRPr="002311C5">
        <w:rPr>
          <w:rFonts w:ascii="Arial" w:hAnsi="Arial" w:cs="Arial"/>
          <w:sz w:val="22"/>
          <w:szCs w:val="22"/>
        </w:rPr>
        <w:t xml:space="preserve">gólnie zawory regulacyjne powinny mieć IV klasę szczelności zgodnie </w:t>
      </w:r>
      <w:r w:rsidRPr="002311C5">
        <w:rPr>
          <w:rFonts w:ascii="Arial" w:hAnsi="Arial" w:cs="Arial"/>
          <w:sz w:val="22"/>
          <w:szCs w:val="22"/>
        </w:rPr>
        <w:br/>
      </w:r>
      <w:r w:rsidR="00471F7A" w:rsidRPr="002311C5">
        <w:rPr>
          <w:rFonts w:ascii="Arial" w:hAnsi="Arial" w:cs="Arial"/>
          <w:sz w:val="22"/>
          <w:szCs w:val="22"/>
        </w:rPr>
        <w:t xml:space="preserve">z </w:t>
      </w:r>
      <w:r w:rsidR="00F62979" w:rsidRPr="002311C5">
        <w:rPr>
          <w:rFonts w:ascii="Arial" w:hAnsi="Arial" w:cs="Arial"/>
          <w:sz w:val="22"/>
          <w:szCs w:val="22"/>
        </w:rPr>
        <w:t xml:space="preserve"> ASME/FCI-70.2</w:t>
      </w:r>
      <w:r w:rsidR="00471F7A" w:rsidRPr="002311C5">
        <w:rPr>
          <w:rFonts w:ascii="Arial" w:hAnsi="Arial" w:cs="Arial"/>
          <w:sz w:val="22"/>
          <w:szCs w:val="22"/>
        </w:rPr>
        <w:t>, jeśli nie ma innych wymagań. Wszystkie zawory z miękkimi gniazdami powinny być dob</w:t>
      </w:r>
      <w:r w:rsidR="003D0B80" w:rsidRPr="002311C5">
        <w:rPr>
          <w:rFonts w:ascii="Arial" w:hAnsi="Arial" w:cs="Arial"/>
          <w:sz w:val="22"/>
          <w:szCs w:val="22"/>
        </w:rPr>
        <w:t>ie</w:t>
      </w:r>
      <w:r w:rsidR="00471F7A" w:rsidRPr="002311C5">
        <w:rPr>
          <w:rFonts w:ascii="Arial" w:hAnsi="Arial" w:cs="Arial"/>
          <w:sz w:val="22"/>
          <w:szCs w:val="22"/>
        </w:rPr>
        <w:t xml:space="preserve">rane na maksymalną temperaturę 180 </w:t>
      </w:r>
      <w:r w:rsidR="00471F7A" w:rsidRPr="002311C5">
        <w:rPr>
          <w:rFonts w:ascii="Arial" w:hAnsi="Arial" w:cs="Arial"/>
          <w:sz w:val="22"/>
          <w:szCs w:val="22"/>
        </w:rPr>
        <w:sym w:font="Symbol" w:char="F0B0"/>
      </w:r>
      <w:r w:rsidR="00471F7A" w:rsidRPr="002311C5">
        <w:rPr>
          <w:rFonts w:ascii="Arial" w:hAnsi="Arial" w:cs="Arial"/>
          <w:sz w:val="22"/>
          <w:szCs w:val="22"/>
        </w:rPr>
        <w:t>C</w:t>
      </w:r>
      <w:r w:rsidRPr="002311C5">
        <w:rPr>
          <w:rFonts w:ascii="Arial" w:hAnsi="Arial" w:cs="Arial"/>
          <w:sz w:val="22"/>
          <w:szCs w:val="22"/>
        </w:rPr>
        <w:t>.</w:t>
      </w:r>
    </w:p>
    <w:p w14:paraId="1D1100EF" w14:textId="77777777"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N</w:t>
      </w:r>
      <w:r w:rsidR="00471F7A" w:rsidRPr="002311C5">
        <w:rPr>
          <w:rFonts w:ascii="Arial" w:hAnsi="Arial" w:cs="Arial"/>
          <w:sz w:val="22"/>
          <w:szCs w:val="22"/>
        </w:rPr>
        <w:t xml:space="preserve">ależy dostarczyć dwa dodatkowe zestawy uszczelnień dla każdego </w:t>
      </w:r>
      <w:r w:rsidR="008C3517" w:rsidRPr="002311C5">
        <w:rPr>
          <w:rFonts w:ascii="Arial" w:hAnsi="Arial" w:cs="Arial"/>
          <w:sz w:val="22"/>
          <w:szCs w:val="22"/>
        </w:rPr>
        <w:t xml:space="preserve">dostarczanego </w:t>
      </w:r>
      <w:r w:rsidR="00471F7A" w:rsidRPr="002311C5">
        <w:rPr>
          <w:rFonts w:ascii="Arial" w:hAnsi="Arial" w:cs="Arial"/>
          <w:sz w:val="22"/>
          <w:szCs w:val="22"/>
        </w:rPr>
        <w:t>zaworu z korpusem dzielonym</w:t>
      </w:r>
      <w:r w:rsidRPr="002311C5">
        <w:rPr>
          <w:rFonts w:ascii="Arial" w:hAnsi="Arial" w:cs="Arial"/>
          <w:sz w:val="22"/>
          <w:szCs w:val="22"/>
        </w:rPr>
        <w:t>.</w:t>
      </w:r>
    </w:p>
    <w:p w14:paraId="305D8953" w14:textId="77777777"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Z</w:t>
      </w:r>
      <w:r w:rsidR="00471F7A" w:rsidRPr="002311C5">
        <w:rPr>
          <w:rFonts w:ascii="Arial" w:hAnsi="Arial" w:cs="Arial"/>
          <w:sz w:val="22"/>
          <w:szCs w:val="22"/>
        </w:rPr>
        <w:t xml:space="preserve">awory </w:t>
      </w:r>
      <w:r w:rsidRPr="002311C5">
        <w:rPr>
          <w:rFonts w:ascii="Arial" w:hAnsi="Arial" w:cs="Arial"/>
          <w:sz w:val="22"/>
          <w:szCs w:val="22"/>
        </w:rPr>
        <w:t>muszą</w:t>
      </w:r>
      <w:r w:rsidR="00471F7A" w:rsidRPr="002311C5">
        <w:rPr>
          <w:rFonts w:ascii="Arial" w:hAnsi="Arial" w:cs="Arial"/>
          <w:sz w:val="22"/>
          <w:szCs w:val="22"/>
        </w:rPr>
        <w:t xml:space="preserve"> być wyposażone w ustawniki pozycyjne typu SMART</w:t>
      </w:r>
      <w:r w:rsidRPr="002311C5">
        <w:rPr>
          <w:rFonts w:ascii="Arial" w:hAnsi="Arial" w:cs="Arial"/>
          <w:sz w:val="22"/>
          <w:szCs w:val="22"/>
        </w:rPr>
        <w:t>.</w:t>
      </w:r>
    </w:p>
    <w:p w14:paraId="0F69F27C" w14:textId="77777777"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Z</w:t>
      </w:r>
      <w:r w:rsidR="006017F3" w:rsidRPr="002311C5">
        <w:rPr>
          <w:rFonts w:ascii="Arial" w:hAnsi="Arial" w:cs="Arial"/>
          <w:sz w:val="22"/>
          <w:szCs w:val="22"/>
        </w:rPr>
        <w:t>a</w:t>
      </w:r>
      <w:r w:rsidR="00471F7A" w:rsidRPr="002311C5">
        <w:rPr>
          <w:rFonts w:ascii="Arial" w:hAnsi="Arial" w:cs="Arial"/>
          <w:sz w:val="22"/>
          <w:szCs w:val="22"/>
        </w:rPr>
        <w:t>w</w:t>
      </w:r>
      <w:r w:rsidR="006017F3" w:rsidRPr="002311C5">
        <w:rPr>
          <w:rFonts w:ascii="Arial" w:hAnsi="Arial" w:cs="Arial"/>
          <w:sz w:val="22"/>
          <w:szCs w:val="22"/>
        </w:rPr>
        <w:t>ory</w:t>
      </w:r>
      <w:r w:rsidR="00471F7A" w:rsidRPr="002311C5">
        <w:rPr>
          <w:rFonts w:ascii="Arial" w:hAnsi="Arial" w:cs="Arial"/>
          <w:sz w:val="22"/>
          <w:szCs w:val="22"/>
        </w:rPr>
        <w:t xml:space="preserve"> </w:t>
      </w:r>
      <w:r w:rsidR="003E4F2A" w:rsidRPr="002311C5">
        <w:rPr>
          <w:rFonts w:ascii="Arial" w:hAnsi="Arial" w:cs="Arial"/>
          <w:sz w:val="22"/>
          <w:szCs w:val="22"/>
        </w:rPr>
        <w:t>regulacyjne</w:t>
      </w:r>
      <w:r w:rsidR="00F737A2" w:rsidRPr="002311C5">
        <w:rPr>
          <w:rFonts w:ascii="Arial" w:hAnsi="Arial" w:cs="Arial"/>
          <w:sz w:val="22"/>
          <w:szCs w:val="22"/>
        </w:rPr>
        <w:t xml:space="preserve"> </w:t>
      </w:r>
      <w:r w:rsidR="003D0B80" w:rsidRPr="002311C5">
        <w:rPr>
          <w:rFonts w:ascii="Arial" w:hAnsi="Arial" w:cs="Arial"/>
          <w:sz w:val="22"/>
          <w:szCs w:val="22"/>
        </w:rPr>
        <w:t>muszą</w:t>
      </w:r>
      <w:r w:rsidR="00F737A2" w:rsidRPr="002311C5">
        <w:rPr>
          <w:rFonts w:ascii="Arial" w:hAnsi="Arial" w:cs="Arial"/>
          <w:sz w:val="22"/>
          <w:szCs w:val="22"/>
        </w:rPr>
        <w:t xml:space="preserve"> być dostarczane </w:t>
      </w:r>
      <w:r w:rsidRPr="002311C5">
        <w:rPr>
          <w:rFonts w:ascii="Arial" w:hAnsi="Arial" w:cs="Arial"/>
          <w:sz w:val="22"/>
          <w:szCs w:val="22"/>
        </w:rPr>
        <w:t>jako kompletne</w:t>
      </w:r>
      <w:r w:rsidR="00F737A2" w:rsidRPr="002311C5">
        <w:rPr>
          <w:rFonts w:ascii="Arial" w:hAnsi="Arial" w:cs="Arial"/>
          <w:sz w:val="22"/>
          <w:szCs w:val="22"/>
        </w:rPr>
        <w:t>,</w:t>
      </w:r>
      <w:r w:rsidRPr="002311C5">
        <w:rPr>
          <w:rFonts w:ascii="Arial" w:hAnsi="Arial" w:cs="Arial"/>
          <w:sz w:val="22"/>
          <w:szCs w:val="22"/>
        </w:rPr>
        <w:t xml:space="preserve"> tj.</w:t>
      </w:r>
      <w:r w:rsidR="00F737A2" w:rsidRPr="002311C5">
        <w:rPr>
          <w:rFonts w:ascii="Arial" w:hAnsi="Arial" w:cs="Arial"/>
          <w:sz w:val="22"/>
          <w:szCs w:val="22"/>
        </w:rPr>
        <w:t xml:space="preserve"> zmontowane </w:t>
      </w:r>
      <w:r w:rsidR="00763845">
        <w:rPr>
          <w:rFonts w:ascii="Arial" w:hAnsi="Arial" w:cs="Arial"/>
          <w:sz w:val="22"/>
          <w:szCs w:val="22"/>
        </w:rPr>
        <w:t xml:space="preserve">              </w:t>
      </w:r>
      <w:r w:rsidR="00F737A2" w:rsidRPr="002311C5">
        <w:rPr>
          <w:rFonts w:ascii="Arial" w:hAnsi="Arial" w:cs="Arial"/>
          <w:sz w:val="22"/>
          <w:szCs w:val="22"/>
        </w:rPr>
        <w:t>z oprzyrządowaniem podanym w specyfikacji szczegółowej (siłownik, ustawnik pozycyjny, reduktor, zawór elektromagnetyczny, sygnalizatory położenia, itp.)</w:t>
      </w:r>
      <w:r w:rsidR="00471F7A" w:rsidRPr="002311C5">
        <w:rPr>
          <w:rFonts w:ascii="Arial" w:hAnsi="Arial" w:cs="Arial"/>
          <w:sz w:val="22"/>
          <w:szCs w:val="22"/>
        </w:rPr>
        <w:t>, łącznie z rurkami pneumatycznymi</w:t>
      </w:r>
      <w:r w:rsidRPr="002311C5">
        <w:rPr>
          <w:rFonts w:ascii="Arial" w:hAnsi="Arial" w:cs="Arial"/>
          <w:sz w:val="22"/>
          <w:szCs w:val="22"/>
        </w:rPr>
        <w:t>. R</w:t>
      </w:r>
      <w:r w:rsidR="00471F7A" w:rsidRPr="002311C5">
        <w:rPr>
          <w:rFonts w:ascii="Arial" w:hAnsi="Arial" w:cs="Arial"/>
          <w:sz w:val="22"/>
          <w:szCs w:val="22"/>
        </w:rPr>
        <w:t xml:space="preserve">urki  pneumatyczne </w:t>
      </w:r>
      <w:r w:rsidRPr="002311C5">
        <w:rPr>
          <w:rFonts w:ascii="Arial" w:hAnsi="Arial" w:cs="Arial"/>
          <w:sz w:val="22"/>
          <w:szCs w:val="22"/>
        </w:rPr>
        <w:t xml:space="preserve">muszą być wykonane </w:t>
      </w:r>
      <w:r w:rsidR="003D0B80" w:rsidRPr="002311C5">
        <w:rPr>
          <w:rFonts w:ascii="Arial" w:hAnsi="Arial" w:cs="Arial"/>
          <w:sz w:val="22"/>
          <w:szCs w:val="22"/>
        </w:rPr>
        <w:t>ze stali nierdzewnej</w:t>
      </w:r>
      <w:r w:rsidR="00471F7A" w:rsidRPr="002311C5">
        <w:rPr>
          <w:rFonts w:ascii="Arial" w:hAnsi="Arial" w:cs="Arial"/>
          <w:sz w:val="22"/>
          <w:szCs w:val="22"/>
        </w:rPr>
        <w:t xml:space="preserve"> o średnicy co najmniej </w:t>
      </w:r>
      <w:smartTag w:uri="urn:schemas-microsoft-com:office:smarttags" w:element="metricconverter">
        <w:smartTagPr>
          <w:attr w:name="ProductID" w:val="6 mm"/>
        </w:smartTagPr>
        <w:r w:rsidR="00471F7A" w:rsidRPr="002311C5">
          <w:rPr>
            <w:rFonts w:ascii="Arial" w:hAnsi="Arial" w:cs="Arial"/>
            <w:sz w:val="22"/>
            <w:szCs w:val="22"/>
          </w:rPr>
          <w:t>6 mm</w:t>
        </w:r>
      </w:smartTag>
      <w:r w:rsidRPr="002311C5">
        <w:rPr>
          <w:rFonts w:ascii="Arial" w:hAnsi="Arial" w:cs="Arial"/>
          <w:sz w:val="22"/>
          <w:szCs w:val="22"/>
        </w:rPr>
        <w:t>. D</w:t>
      </w:r>
      <w:r w:rsidR="00471F7A" w:rsidRPr="002311C5">
        <w:rPr>
          <w:rFonts w:ascii="Arial" w:hAnsi="Arial" w:cs="Arial"/>
          <w:sz w:val="22"/>
          <w:szCs w:val="22"/>
        </w:rPr>
        <w:t xml:space="preserve">ławiki kablowe  </w:t>
      </w:r>
      <w:r w:rsidRPr="002311C5">
        <w:rPr>
          <w:rFonts w:ascii="Arial" w:hAnsi="Arial" w:cs="Arial"/>
          <w:sz w:val="22"/>
          <w:szCs w:val="22"/>
        </w:rPr>
        <w:t xml:space="preserve">muszą </w:t>
      </w:r>
      <w:r w:rsidR="00471F7A" w:rsidRPr="002311C5">
        <w:rPr>
          <w:rFonts w:ascii="Arial" w:hAnsi="Arial" w:cs="Arial"/>
          <w:sz w:val="22"/>
          <w:szCs w:val="22"/>
        </w:rPr>
        <w:t xml:space="preserve">mieć </w:t>
      </w:r>
      <w:r w:rsidRPr="002311C5">
        <w:rPr>
          <w:rFonts w:ascii="Arial" w:hAnsi="Arial" w:cs="Arial"/>
          <w:sz w:val="22"/>
          <w:szCs w:val="22"/>
        </w:rPr>
        <w:br/>
      </w:r>
      <w:r w:rsidR="00471F7A" w:rsidRPr="002311C5">
        <w:rPr>
          <w:rFonts w:ascii="Arial" w:hAnsi="Arial" w:cs="Arial"/>
          <w:sz w:val="22"/>
          <w:szCs w:val="22"/>
        </w:rPr>
        <w:t>gwint M20 x1.5</w:t>
      </w:r>
      <w:r w:rsidRPr="002311C5">
        <w:rPr>
          <w:rFonts w:ascii="Arial" w:hAnsi="Arial" w:cs="Arial"/>
          <w:sz w:val="22"/>
          <w:szCs w:val="22"/>
        </w:rPr>
        <w:t>.</w:t>
      </w:r>
    </w:p>
    <w:p w14:paraId="6E883927" w14:textId="77777777"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K</w:t>
      </w:r>
      <w:r w:rsidR="00471F7A" w:rsidRPr="002311C5">
        <w:rPr>
          <w:rFonts w:ascii="Arial" w:hAnsi="Arial" w:cs="Arial"/>
          <w:sz w:val="22"/>
          <w:szCs w:val="22"/>
        </w:rPr>
        <w:t xml:space="preserve">ażdy zawór </w:t>
      </w:r>
      <w:r w:rsidRPr="002311C5">
        <w:rPr>
          <w:rFonts w:ascii="Arial" w:hAnsi="Arial" w:cs="Arial"/>
          <w:sz w:val="22"/>
          <w:szCs w:val="22"/>
        </w:rPr>
        <w:t>musi</w:t>
      </w:r>
      <w:r w:rsidR="00471F7A" w:rsidRPr="002311C5">
        <w:rPr>
          <w:rFonts w:ascii="Arial" w:hAnsi="Arial" w:cs="Arial"/>
          <w:sz w:val="22"/>
          <w:szCs w:val="22"/>
        </w:rPr>
        <w:t xml:space="preserve"> być wyposażony w tabliczkę znamionową wykonaną ze stali nierdzewnej, zamocowaną na stałe</w:t>
      </w:r>
      <w:r w:rsidRPr="002311C5">
        <w:rPr>
          <w:rFonts w:ascii="Arial" w:hAnsi="Arial" w:cs="Arial"/>
          <w:sz w:val="22"/>
          <w:szCs w:val="22"/>
        </w:rPr>
        <w:t>. T</w:t>
      </w:r>
      <w:r w:rsidR="00471F7A" w:rsidRPr="002311C5">
        <w:rPr>
          <w:rFonts w:ascii="Arial" w:hAnsi="Arial" w:cs="Arial"/>
          <w:sz w:val="22"/>
          <w:szCs w:val="22"/>
        </w:rPr>
        <w:t xml:space="preserve">abliczka znamionowa </w:t>
      </w:r>
      <w:r w:rsidRPr="002311C5">
        <w:rPr>
          <w:rFonts w:ascii="Arial" w:hAnsi="Arial" w:cs="Arial"/>
          <w:sz w:val="22"/>
          <w:szCs w:val="22"/>
        </w:rPr>
        <w:t>musi</w:t>
      </w:r>
      <w:r w:rsidR="00471F7A" w:rsidRPr="002311C5">
        <w:rPr>
          <w:rFonts w:ascii="Arial" w:hAnsi="Arial" w:cs="Arial"/>
          <w:sz w:val="22"/>
          <w:szCs w:val="22"/>
        </w:rPr>
        <w:t xml:space="preserve"> zawierać pełny wykaz parametrów oraz charakterystykę zaworu</w:t>
      </w:r>
      <w:r w:rsidRPr="002311C5">
        <w:rPr>
          <w:rFonts w:ascii="Arial" w:hAnsi="Arial" w:cs="Arial"/>
          <w:sz w:val="22"/>
          <w:szCs w:val="22"/>
        </w:rPr>
        <w:t>.</w:t>
      </w:r>
    </w:p>
    <w:p w14:paraId="7B0574E7" w14:textId="77777777" w:rsidR="00320A35" w:rsidRPr="002311C5" w:rsidRDefault="00FA06F0" w:rsidP="00461418">
      <w:pPr>
        <w:numPr>
          <w:ilvl w:val="0"/>
          <w:numId w:val="47"/>
        </w:numPr>
        <w:jc w:val="both"/>
        <w:rPr>
          <w:rFonts w:ascii="Arial" w:hAnsi="Arial" w:cs="Arial"/>
          <w:sz w:val="22"/>
          <w:szCs w:val="22"/>
        </w:rPr>
      </w:pPr>
      <w:r w:rsidRPr="002311C5">
        <w:rPr>
          <w:rFonts w:ascii="Arial" w:hAnsi="Arial" w:cs="Arial"/>
          <w:sz w:val="22"/>
          <w:szCs w:val="22"/>
        </w:rPr>
        <w:t xml:space="preserve">Zawory </w:t>
      </w:r>
      <w:r w:rsidR="00324BF8" w:rsidRPr="002311C5">
        <w:rPr>
          <w:rFonts w:ascii="Arial" w:hAnsi="Arial" w:cs="Arial"/>
          <w:sz w:val="22"/>
          <w:szCs w:val="22"/>
        </w:rPr>
        <w:t>regulacyjne</w:t>
      </w:r>
      <w:r w:rsidRPr="002311C5">
        <w:rPr>
          <w:rFonts w:ascii="Arial" w:hAnsi="Arial" w:cs="Arial"/>
          <w:sz w:val="22"/>
          <w:szCs w:val="22"/>
        </w:rPr>
        <w:t xml:space="preserve"> </w:t>
      </w:r>
      <w:r w:rsidR="00324BF8" w:rsidRPr="002311C5">
        <w:rPr>
          <w:rFonts w:ascii="Arial" w:hAnsi="Arial" w:cs="Arial"/>
          <w:sz w:val="22"/>
          <w:szCs w:val="22"/>
        </w:rPr>
        <w:t xml:space="preserve">muszą być </w:t>
      </w:r>
      <w:r w:rsidR="00D030D1" w:rsidRPr="002311C5">
        <w:rPr>
          <w:rFonts w:ascii="Arial" w:hAnsi="Arial" w:cs="Arial"/>
          <w:sz w:val="22"/>
          <w:szCs w:val="22"/>
        </w:rPr>
        <w:t>zamontowane w sposób umożliwiający ich swobodny demontaż</w:t>
      </w:r>
      <w:r w:rsidR="0082450B" w:rsidRPr="002311C5">
        <w:rPr>
          <w:rFonts w:ascii="Arial" w:hAnsi="Arial" w:cs="Arial"/>
          <w:sz w:val="22"/>
          <w:szCs w:val="22"/>
        </w:rPr>
        <w:t>.</w:t>
      </w:r>
      <w:r w:rsidR="00324BF8" w:rsidRPr="002311C5">
        <w:rPr>
          <w:rFonts w:ascii="Arial" w:hAnsi="Arial" w:cs="Arial"/>
          <w:sz w:val="22"/>
          <w:szCs w:val="22"/>
        </w:rPr>
        <w:t xml:space="preserve"> </w:t>
      </w:r>
      <w:r w:rsidR="0082450B" w:rsidRPr="002311C5">
        <w:rPr>
          <w:rFonts w:ascii="Arial" w:hAnsi="Arial" w:cs="Arial"/>
          <w:sz w:val="22"/>
          <w:szCs w:val="22"/>
        </w:rPr>
        <w:t>T</w:t>
      </w:r>
      <w:r w:rsidR="00324BF8" w:rsidRPr="002311C5">
        <w:rPr>
          <w:rFonts w:ascii="Arial" w:hAnsi="Arial" w:cs="Arial"/>
          <w:sz w:val="22"/>
          <w:szCs w:val="22"/>
        </w:rPr>
        <w:t xml:space="preserve">am, gdzie niezbędne będzie użycie specjalnych maszyn i </w:t>
      </w:r>
      <w:r w:rsidR="00144AA9" w:rsidRPr="002311C5">
        <w:rPr>
          <w:rFonts w:ascii="Arial" w:hAnsi="Arial" w:cs="Arial"/>
          <w:sz w:val="22"/>
          <w:szCs w:val="22"/>
        </w:rPr>
        <w:t>sprzętu</w:t>
      </w:r>
      <w:r w:rsidR="00324BF8" w:rsidRPr="002311C5">
        <w:rPr>
          <w:rFonts w:ascii="Arial" w:hAnsi="Arial" w:cs="Arial"/>
          <w:sz w:val="22"/>
          <w:szCs w:val="22"/>
        </w:rPr>
        <w:t xml:space="preserve"> do ich </w:t>
      </w:r>
      <w:r w:rsidR="00324BF8" w:rsidRPr="002311C5">
        <w:rPr>
          <w:rFonts w:ascii="Arial" w:hAnsi="Arial" w:cs="Arial"/>
          <w:sz w:val="22"/>
          <w:szCs w:val="22"/>
        </w:rPr>
        <w:lastRenderedPageBreak/>
        <w:t>demontażu, musi być przewidziana droga dojazdu oraz odpowiednia przestrzeń robocza</w:t>
      </w:r>
      <w:r w:rsidR="00320A35" w:rsidRPr="002311C5">
        <w:rPr>
          <w:rFonts w:ascii="Arial" w:hAnsi="Arial" w:cs="Arial"/>
          <w:sz w:val="22"/>
          <w:szCs w:val="22"/>
        </w:rPr>
        <w:t>.</w:t>
      </w:r>
    </w:p>
    <w:p w14:paraId="1B62C186" w14:textId="77777777" w:rsidR="00320A35" w:rsidRPr="002311C5" w:rsidRDefault="00320A35" w:rsidP="00461418">
      <w:pPr>
        <w:numPr>
          <w:ilvl w:val="0"/>
          <w:numId w:val="47"/>
        </w:numPr>
        <w:jc w:val="both"/>
        <w:rPr>
          <w:rFonts w:ascii="Arial" w:hAnsi="Arial" w:cs="Arial"/>
          <w:sz w:val="22"/>
          <w:szCs w:val="22"/>
        </w:rPr>
      </w:pPr>
      <w:r w:rsidRPr="002311C5">
        <w:rPr>
          <w:rFonts w:ascii="Arial" w:hAnsi="Arial" w:cs="Arial"/>
          <w:sz w:val="22"/>
          <w:szCs w:val="22"/>
        </w:rPr>
        <w:t>N</w:t>
      </w:r>
      <w:r w:rsidR="00471F7A" w:rsidRPr="002311C5">
        <w:rPr>
          <w:rFonts w:ascii="Arial" w:hAnsi="Arial" w:cs="Arial"/>
          <w:sz w:val="22"/>
          <w:szCs w:val="22"/>
        </w:rPr>
        <w:t xml:space="preserve">atężenie </w:t>
      </w:r>
      <w:r w:rsidR="00434F4F" w:rsidRPr="002311C5">
        <w:rPr>
          <w:rFonts w:ascii="Arial" w:hAnsi="Arial" w:cs="Arial"/>
          <w:sz w:val="22"/>
          <w:szCs w:val="22"/>
        </w:rPr>
        <w:t>dźwięku</w:t>
      </w:r>
      <w:r w:rsidR="00471F7A" w:rsidRPr="002311C5">
        <w:rPr>
          <w:rFonts w:ascii="Arial" w:hAnsi="Arial" w:cs="Arial"/>
          <w:sz w:val="22"/>
          <w:szCs w:val="22"/>
        </w:rPr>
        <w:t xml:space="preserve"> generowanego w trakcie pracy zaworu </w:t>
      </w:r>
      <w:r w:rsidR="006017F3" w:rsidRPr="002311C5">
        <w:rPr>
          <w:rFonts w:ascii="Arial" w:hAnsi="Arial" w:cs="Arial"/>
          <w:sz w:val="22"/>
          <w:szCs w:val="22"/>
        </w:rPr>
        <w:t>nie może przekraczać</w:t>
      </w:r>
      <w:r w:rsidR="00471F7A" w:rsidRPr="002311C5">
        <w:rPr>
          <w:rFonts w:ascii="Arial" w:hAnsi="Arial" w:cs="Arial"/>
          <w:sz w:val="22"/>
          <w:szCs w:val="22"/>
        </w:rPr>
        <w:t xml:space="preserve"> </w:t>
      </w:r>
      <w:r w:rsidRPr="002311C5">
        <w:rPr>
          <w:rFonts w:ascii="Arial" w:hAnsi="Arial" w:cs="Arial"/>
          <w:sz w:val="22"/>
          <w:szCs w:val="22"/>
        </w:rPr>
        <w:br/>
      </w:r>
      <w:r w:rsidR="00471F7A" w:rsidRPr="002311C5">
        <w:rPr>
          <w:rFonts w:ascii="Arial" w:hAnsi="Arial" w:cs="Arial"/>
          <w:sz w:val="22"/>
          <w:szCs w:val="22"/>
        </w:rPr>
        <w:t xml:space="preserve">85 dBA w odległości 1m od zaworu w kierunku odpływu oraz </w:t>
      </w:r>
      <w:smartTag w:uri="urn:schemas-microsoft-com:office:smarttags" w:element="metricconverter">
        <w:smartTagPr>
          <w:attr w:name="ProductID" w:val="1 m"/>
        </w:smartTagPr>
        <w:r w:rsidR="00471F7A" w:rsidRPr="002311C5">
          <w:rPr>
            <w:rFonts w:ascii="Arial" w:hAnsi="Arial" w:cs="Arial"/>
            <w:sz w:val="22"/>
            <w:szCs w:val="22"/>
          </w:rPr>
          <w:t>1 m</w:t>
        </w:r>
      </w:smartTag>
      <w:r w:rsidR="00471F7A" w:rsidRPr="002311C5">
        <w:rPr>
          <w:rFonts w:ascii="Arial" w:hAnsi="Arial" w:cs="Arial"/>
          <w:sz w:val="22"/>
          <w:szCs w:val="22"/>
        </w:rPr>
        <w:t xml:space="preserve"> od ścianki rurociągu</w:t>
      </w:r>
      <w:r w:rsidRPr="002311C5">
        <w:rPr>
          <w:rFonts w:ascii="Arial" w:hAnsi="Arial" w:cs="Arial"/>
          <w:sz w:val="22"/>
          <w:szCs w:val="22"/>
        </w:rPr>
        <w:t>.</w:t>
      </w:r>
    </w:p>
    <w:p w14:paraId="36A6F20B" w14:textId="77777777" w:rsidR="00320A35" w:rsidRPr="002311C5" w:rsidRDefault="00320A35" w:rsidP="00461418">
      <w:pPr>
        <w:numPr>
          <w:ilvl w:val="0"/>
          <w:numId w:val="47"/>
        </w:numPr>
        <w:jc w:val="both"/>
        <w:rPr>
          <w:rFonts w:ascii="Arial" w:hAnsi="Arial" w:cs="Arial"/>
          <w:sz w:val="22"/>
          <w:szCs w:val="22"/>
        </w:rPr>
      </w:pPr>
      <w:r w:rsidRPr="002311C5">
        <w:rPr>
          <w:rFonts w:ascii="Arial" w:hAnsi="Arial" w:cs="Arial"/>
          <w:sz w:val="22"/>
          <w:szCs w:val="22"/>
        </w:rPr>
        <w:t>K</w:t>
      </w:r>
      <w:r w:rsidR="00471F7A" w:rsidRPr="002311C5">
        <w:rPr>
          <w:rFonts w:ascii="Arial" w:hAnsi="Arial" w:cs="Arial"/>
          <w:sz w:val="22"/>
          <w:szCs w:val="22"/>
        </w:rPr>
        <w:t xml:space="preserve">ażdy indywidualny odbiornik powietrza </w:t>
      </w:r>
      <w:r w:rsidR="008C3517" w:rsidRPr="002311C5">
        <w:rPr>
          <w:rFonts w:ascii="Arial" w:hAnsi="Arial" w:cs="Arial"/>
          <w:sz w:val="22"/>
          <w:szCs w:val="22"/>
        </w:rPr>
        <w:t>(</w:t>
      </w:r>
      <w:r w:rsidR="00471F7A" w:rsidRPr="002311C5">
        <w:rPr>
          <w:rFonts w:ascii="Arial" w:hAnsi="Arial" w:cs="Arial"/>
          <w:sz w:val="22"/>
          <w:szCs w:val="22"/>
        </w:rPr>
        <w:t>przetwornik elektropneumatyczny, ustawnik</w:t>
      </w:r>
      <w:r w:rsidR="008C3517" w:rsidRPr="002311C5">
        <w:rPr>
          <w:rFonts w:ascii="Arial" w:hAnsi="Arial" w:cs="Arial"/>
          <w:sz w:val="22"/>
          <w:szCs w:val="22"/>
        </w:rPr>
        <w:t xml:space="preserve">) </w:t>
      </w:r>
      <w:r w:rsidRPr="002311C5">
        <w:rPr>
          <w:rFonts w:ascii="Arial" w:hAnsi="Arial" w:cs="Arial"/>
          <w:sz w:val="22"/>
          <w:szCs w:val="22"/>
        </w:rPr>
        <w:t>musi</w:t>
      </w:r>
      <w:r w:rsidR="00471F7A" w:rsidRPr="002311C5">
        <w:rPr>
          <w:rFonts w:ascii="Arial" w:hAnsi="Arial" w:cs="Arial"/>
          <w:sz w:val="22"/>
          <w:szCs w:val="22"/>
        </w:rPr>
        <w:t xml:space="preserve"> być wyposażony w reduktofiltr z manometrem o średnicy 30 lub </w:t>
      </w:r>
      <w:smartTag w:uri="urn:schemas-microsoft-com:office:smarttags" w:element="metricconverter">
        <w:smartTagPr>
          <w:attr w:name="ProductID" w:val="50 mm"/>
        </w:smartTagPr>
        <w:r w:rsidR="00471F7A" w:rsidRPr="002311C5">
          <w:rPr>
            <w:rFonts w:ascii="Arial" w:hAnsi="Arial" w:cs="Arial"/>
            <w:sz w:val="22"/>
            <w:szCs w:val="22"/>
          </w:rPr>
          <w:t>50 mm</w:t>
        </w:r>
      </w:smartTag>
      <w:r w:rsidRPr="002311C5">
        <w:rPr>
          <w:rFonts w:ascii="Arial" w:hAnsi="Arial" w:cs="Arial"/>
          <w:sz w:val="22"/>
          <w:szCs w:val="22"/>
        </w:rPr>
        <w:t>.</w:t>
      </w:r>
    </w:p>
    <w:p w14:paraId="3DA06AF6" w14:textId="77777777" w:rsidR="00320A35" w:rsidRPr="002311C5" w:rsidRDefault="00320A35" w:rsidP="00461418">
      <w:pPr>
        <w:numPr>
          <w:ilvl w:val="0"/>
          <w:numId w:val="47"/>
        </w:numPr>
        <w:jc w:val="both"/>
        <w:rPr>
          <w:rFonts w:ascii="Arial" w:hAnsi="Arial" w:cs="Arial"/>
          <w:sz w:val="22"/>
          <w:szCs w:val="22"/>
        </w:rPr>
      </w:pPr>
      <w:r w:rsidRPr="002311C5">
        <w:rPr>
          <w:rFonts w:ascii="Arial" w:hAnsi="Arial" w:cs="Arial"/>
          <w:sz w:val="22"/>
          <w:szCs w:val="22"/>
        </w:rPr>
        <w:t>U</w:t>
      </w:r>
      <w:r w:rsidR="00471F7A" w:rsidRPr="002311C5">
        <w:rPr>
          <w:rFonts w:ascii="Arial" w:hAnsi="Arial" w:cs="Arial"/>
          <w:sz w:val="22"/>
          <w:szCs w:val="22"/>
        </w:rPr>
        <w:t xml:space="preserve">stawniki elektropneumatyczne </w:t>
      </w:r>
      <w:r w:rsidR="00E57806" w:rsidRPr="002311C5">
        <w:rPr>
          <w:rFonts w:ascii="Arial" w:hAnsi="Arial" w:cs="Arial"/>
          <w:sz w:val="22"/>
          <w:szCs w:val="22"/>
        </w:rPr>
        <w:t>muszą</w:t>
      </w:r>
      <w:r w:rsidR="00471F7A" w:rsidRPr="002311C5">
        <w:rPr>
          <w:rFonts w:ascii="Arial" w:hAnsi="Arial" w:cs="Arial"/>
          <w:sz w:val="22"/>
          <w:szCs w:val="22"/>
        </w:rPr>
        <w:t xml:space="preserve"> być inteligentne, z możliwością łatwej zmiany rodzaju pracy prosty-odwrotny</w:t>
      </w:r>
      <w:r w:rsidRPr="002311C5">
        <w:rPr>
          <w:rFonts w:ascii="Arial" w:hAnsi="Arial" w:cs="Arial"/>
          <w:sz w:val="22"/>
          <w:szCs w:val="22"/>
        </w:rPr>
        <w:t>.</w:t>
      </w:r>
      <w:r w:rsidR="00471F7A" w:rsidRPr="002311C5">
        <w:rPr>
          <w:rFonts w:ascii="Arial" w:hAnsi="Arial" w:cs="Arial"/>
          <w:sz w:val="22"/>
          <w:szCs w:val="22"/>
        </w:rPr>
        <w:t xml:space="preserve"> </w:t>
      </w:r>
      <w:r w:rsidRPr="002311C5">
        <w:rPr>
          <w:rFonts w:ascii="Arial" w:hAnsi="Arial" w:cs="Arial"/>
          <w:sz w:val="22"/>
          <w:szCs w:val="22"/>
        </w:rPr>
        <w:t>U</w:t>
      </w:r>
      <w:r w:rsidR="00471F7A" w:rsidRPr="002311C5">
        <w:rPr>
          <w:rFonts w:ascii="Arial" w:hAnsi="Arial" w:cs="Arial"/>
          <w:sz w:val="22"/>
          <w:szCs w:val="22"/>
        </w:rPr>
        <w:t xml:space="preserve">stawniki </w:t>
      </w:r>
      <w:r w:rsidRPr="002311C5">
        <w:rPr>
          <w:rFonts w:ascii="Arial" w:hAnsi="Arial" w:cs="Arial"/>
          <w:sz w:val="22"/>
          <w:szCs w:val="22"/>
        </w:rPr>
        <w:t>muszą</w:t>
      </w:r>
      <w:r w:rsidR="00471F7A" w:rsidRPr="002311C5">
        <w:rPr>
          <w:rFonts w:ascii="Arial" w:hAnsi="Arial" w:cs="Arial"/>
          <w:sz w:val="22"/>
          <w:szCs w:val="22"/>
        </w:rPr>
        <w:t xml:space="preserve"> być wyposażone w manometry </w:t>
      </w:r>
      <w:r w:rsidR="00E57806" w:rsidRPr="002311C5">
        <w:rPr>
          <w:rFonts w:ascii="Arial" w:hAnsi="Arial" w:cs="Arial"/>
          <w:sz w:val="22"/>
          <w:szCs w:val="22"/>
        </w:rPr>
        <w:t>m</w:t>
      </w:r>
      <w:r w:rsidR="00471F7A" w:rsidRPr="002311C5">
        <w:rPr>
          <w:rFonts w:ascii="Arial" w:hAnsi="Arial" w:cs="Arial"/>
          <w:sz w:val="22"/>
          <w:szCs w:val="22"/>
        </w:rPr>
        <w:t>ierzące ciśnienie powietrza zasilające</w:t>
      </w:r>
      <w:r w:rsidR="00367DDB" w:rsidRPr="002311C5">
        <w:rPr>
          <w:rFonts w:ascii="Arial" w:hAnsi="Arial" w:cs="Arial"/>
          <w:sz w:val="22"/>
          <w:szCs w:val="22"/>
        </w:rPr>
        <w:t>go</w:t>
      </w:r>
      <w:r w:rsidR="00471F7A" w:rsidRPr="002311C5">
        <w:rPr>
          <w:rFonts w:ascii="Arial" w:hAnsi="Arial" w:cs="Arial"/>
          <w:sz w:val="22"/>
          <w:szCs w:val="22"/>
        </w:rPr>
        <w:t xml:space="preserve"> i sygnału wyjściowego</w:t>
      </w:r>
      <w:r w:rsidRPr="002311C5">
        <w:rPr>
          <w:rFonts w:ascii="Arial" w:hAnsi="Arial" w:cs="Arial"/>
          <w:sz w:val="22"/>
          <w:szCs w:val="22"/>
        </w:rPr>
        <w:t>.</w:t>
      </w:r>
    </w:p>
    <w:p w14:paraId="4E342679" w14:textId="77777777" w:rsidR="00320A35" w:rsidRPr="002311C5" w:rsidRDefault="00320A35" w:rsidP="00461418">
      <w:pPr>
        <w:numPr>
          <w:ilvl w:val="0"/>
          <w:numId w:val="47"/>
        </w:numPr>
        <w:jc w:val="both"/>
        <w:rPr>
          <w:rFonts w:ascii="Arial" w:hAnsi="Arial" w:cs="Arial"/>
          <w:sz w:val="22"/>
          <w:szCs w:val="22"/>
        </w:rPr>
      </w:pPr>
      <w:r w:rsidRPr="002311C5">
        <w:rPr>
          <w:rFonts w:ascii="Arial" w:hAnsi="Arial" w:cs="Arial"/>
          <w:sz w:val="22"/>
          <w:szCs w:val="22"/>
        </w:rPr>
        <w:t>D</w:t>
      </w:r>
      <w:r w:rsidR="00471F7A" w:rsidRPr="002311C5">
        <w:rPr>
          <w:rFonts w:ascii="Arial" w:hAnsi="Arial" w:cs="Arial"/>
          <w:sz w:val="22"/>
          <w:szCs w:val="22"/>
        </w:rPr>
        <w:t xml:space="preserve">o wszystkich zaworów wyposażonych w ustawniki inteligentne należy dostarczyć najnowszą wersję </w:t>
      </w:r>
      <w:r w:rsidR="00E57806" w:rsidRPr="002311C5">
        <w:rPr>
          <w:rFonts w:ascii="Arial" w:hAnsi="Arial" w:cs="Arial"/>
          <w:sz w:val="22"/>
          <w:szCs w:val="22"/>
        </w:rPr>
        <w:t>oprogramowania</w:t>
      </w:r>
      <w:r w:rsidR="00471F7A" w:rsidRPr="002311C5">
        <w:rPr>
          <w:rFonts w:ascii="Arial" w:hAnsi="Arial" w:cs="Arial"/>
          <w:sz w:val="22"/>
          <w:szCs w:val="22"/>
        </w:rPr>
        <w:t xml:space="preserve"> diagnostycznego</w:t>
      </w:r>
      <w:r w:rsidRPr="002311C5">
        <w:rPr>
          <w:rFonts w:ascii="Arial" w:hAnsi="Arial" w:cs="Arial"/>
          <w:sz w:val="22"/>
          <w:szCs w:val="22"/>
        </w:rPr>
        <w:t xml:space="preserve"> z licencją.</w:t>
      </w:r>
      <w:r w:rsidR="00E57806" w:rsidRPr="002311C5">
        <w:rPr>
          <w:rFonts w:ascii="Arial" w:hAnsi="Arial" w:cs="Arial"/>
          <w:sz w:val="22"/>
          <w:szCs w:val="22"/>
        </w:rPr>
        <w:t xml:space="preserve"> </w:t>
      </w:r>
      <w:r w:rsidRPr="002311C5">
        <w:rPr>
          <w:rFonts w:ascii="Arial" w:hAnsi="Arial" w:cs="Arial"/>
          <w:sz w:val="22"/>
          <w:szCs w:val="22"/>
        </w:rPr>
        <w:t>D</w:t>
      </w:r>
      <w:r w:rsidR="00E57806" w:rsidRPr="002311C5">
        <w:rPr>
          <w:rFonts w:ascii="Arial" w:hAnsi="Arial" w:cs="Arial"/>
          <w:sz w:val="22"/>
          <w:szCs w:val="22"/>
        </w:rPr>
        <w:t>ostarczone oprogramowanie musi umożliwiać przeprowadzenie pełnych procedur konfiguracyjnych oraz zaawansowanych testów diagnostycznych</w:t>
      </w:r>
      <w:r w:rsidRPr="002311C5">
        <w:rPr>
          <w:rFonts w:ascii="Arial" w:hAnsi="Arial" w:cs="Arial"/>
          <w:sz w:val="22"/>
          <w:szCs w:val="22"/>
        </w:rPr>
        <w:t>.</w:t>
      </w:r>
    </w:p>
    <w:p w14:paraId="41B4D842" w14:textId="77777777" w:rsidR="00320A35" w:rsidRPr="002311C5" w:rsidRDefault="00320A35" w:rsidP="00461418">
      <w:pPr>
        <w:numPr>
          <w:ilvl w:val="0"/>
          <w:numId w:val="47"/>
        </w:numPr>
        <w:jc w:val="both"/>
        <w:rPr>
          <w:rFonts w:ascii="Arial" w:hAnsi="Arial" w:cs="Arial"/>
          <w:sz w:val="22"/>
          <w:szCs w:val="22"/>
        </w:rPr>
      </w:pPr>
      <w:r w:rsidRPr="002311C5">
        <w:rPr>
          <w:rFonts w:ascii="Arial" w:hAnsi="Arial" w:cs="Arial"/>
          <w:sz w:val="22"/>
          <w:szCs w:val="22"/>
        </w:rPr>
        <w:t>D</w:t>
      </w:r>
      <w:r w:rsidR="00E57806" w:rsidRPr="002311C5">
        <w:rPr>
          <w:rFonts w:ascii="Arial" w:hAnsi="Arial" w:cs="Arial"/>
          <w:sz w:val="22"/>
          <w:szCs w:val="22"/>
        </w:rPr>
        <w:t xml:space="preserve">ostarczane zawory regulacyjne muszą być podzielone na 3 podstawowe grupy, </w:t>
      </w:r>
      <w:r w:rsidR="00C35301" w:rsidRPr="002311C5">
        <w:rPr>
          <w:rFonts w:ascii="Arial" w:hAnsi="Arial" w:cs="Arial"/>
          <w:sz w:val="22"/>
          <w:szCs w:val="22"/>
        </w:rPr>
        <w:t xml:space="preserve">ze względu na funkcje diagnostyczne ustawników pozycyjnych, </w:t>
      </w:r>
      <w:r w:rsidR="00E57806" w:rsidRPr="002311C5">
        <w:rPr>
          <w:rFonts w:ascii="Arial" w:hAnsi="Arial" w:cs="Arial"/>
          <w:sz w:val="22"/>
          <w:szCs w:val="22"/>
        </w:rPr>
        <w:t>tj.:</w:t>
      </w:r>
    </w:p>
    <w:p w14:paraId="51D92FD2" w14:textId="77777777" w:rsidR="00320A35" w:rsidRPr="002311C5" w:rsidRDefault="00C35301" w:rsidP="00461418">
      <w:pPr>
        <w:numPr>
          <w:ilvl w:val="1"/>
          <w:numId w:val="47"/>
        </w:numPr>
        <w:jc w:val="both"/>
        <w:rPr>
          <w:rFonts w:ascii="Arial" w:hAnsi="Arial" w:cs="Arial"/>
          <w:sz w:val="22"/>
          <w:szCs w:val="22"/>
        </w:rPr>
      </w:pPr>
      <w:r w:rsidRPr="002311C5">
        <w:rPr>
          <w:rFonts w:ascii="Arial" w:hAnsi="Arial" w:cs="Arial"/>
          <w:sz w:val="22"/>
          <w:szCs w:val="22"/>
        </w:rPr>
        <w:t>z diagnostyką typu „performance” umożliwiającą poza diagnostyką podstawową i zaawansowaną przeprowadzenie testów on-line; będą to zawory sklasyfikowane jako krytyczne dla procesu – minimum 20% dostawy,</w:t>
      </w:r>
    </w:p>
    <w:p w14:paraId="140C6EF2" w14:textId="77777777" w:rsidR="00320A35" w:rsidRDefault="00C35301" w:rsidP="00461418">
      <w:pPr>
        <w:numPr>
          <w:ilvl w:val="1"/>
          <w:numId w:val="47"/>
        </w:numPr>
        <w:jc w:val="both"/>
        <w:rPr>
          <w:rFonts w:ascii="Arial" w:hAnsi="Arial" w:cs="Arial"/>
          <w:sz w:val="22"/>
          <w:szCs w:val="22"/>
        </w:rPr>
      </w:pPr>
      <w:r w:rsidRPr="002311C5">
        <w:rPr>
          <w:rFonts w:ascii="Arial" w:hAnsi="Arial" w:cs="Arial"/>
          <w:sz w:val="22"/>
          <w:szCs w:val="22"/>
        </w:rPr>
        <w:t>z diagnostyk</w:t>
      </w:r>
      <w:r w:rsidR="00E54764" w:rsidRPr="002311C5">
        <w:rPr>
          <w:rFonts w:ascii="Arial" w:hAnsi="Arial" w:cs="Arial"/>
          <w:sz w:val="22"/>
          <w:szCs w:val="22"/>
        </w:rPr>
        <w:t>ą</w:t>
      </w:r>
      <w:r w:rsidRPr="002311C5">
        <w:rPr>
          <w:rFonts w:ascii="Arial" w:hAnsi="Arial" w:cs="Arial"/>
          <w:sz w:val="22"/>
          <w:szCs w:val="22"/>
        </w:rPr>
        <w:t xml:space="preserve"> typu „advanced” umożliwiającą poza diagnostyką podstawową przeprowadzenie testów odpowiedzi skokowej oraz </w:t>
      </w:r>
      <w:r w:rsidR="0083075D" w:rsidRPr="002311C5">
        <w:rPr>
          <w:rFonts w:ascii="Arial" w:hAnsi="Arial" w:cs="Arial"/>
          <w:sz w:val="22"/>
          <w:szCs w:val="22"/>
        </w:rPr>
        <w:t>test sprawdzający</w:t>
      </w:r>
      <w:r w:rsidR="0083075D" w:rsidRPr="00320A35">
        <w:rPr>
          <w:rFonts w:ascii="Arial" w:hAnsi="Arial" w:cs="Arial"/>
          <w:sz w:val="22"/>
          <w:szCs w:val="22"/>
        </w:rPr>
        <w:t xml:space="preserve"> </w:t>
      </w:r>
      <w:r w:rsidRPr="00320A35">
        <w:rPr>
          <w:rFonts w:ascii="Arial" w:hAnsi="Arial" w:cs="Arial"/>
          <w:sz w:val="22"/>
          <w:szCs w:val="22"/>
        </w:rPr>
        <w:t>histerezę</w:t>
      </w:r>
      <w:r w:rsidR="0083075D" w:rsidRPr="00320A35">
        <w:rPr>
          <w:rFonts w:ascii="Arial" w:hAnsi="Arial" w:cs="Arial"/>
          <w:sz w:val="22"/>
          <w:szCs w:val="22"/>
        </w:rPr>
        <w:t xml:space="preserve"> zaworu; będą to zawory sklasyfikowane jako ważne dla procesu – minimum 30% dostawy,</w:t>
      </w:r>
    </w:p>
    <w:p w14:paraId="3C0903B8" w14:textId="77777777" w:rsidR="0083075D" w:rsidRPr="00320A35" w:rsidRDefault="0083075D" w:rsidP="00461418">
      <w:pPr>
        <w:numPr>
          <w:ilvl w:val="1"/>
          <w:numId w:val="47"/>
        </w:numPr>
        <w:jc w:val="both"/>
        <w:rPr>
          <w:rFonts w:ascii="Arial" w:hAnsi="Arial" w:cs="Arial"/>
          <w:sz w:val="22"/>
          <w:szCs w:val="22"/>
        </w:rPr>
      </w:pPr>
      <w:r w:rsidRPr="00320A35">
        <w:rPr>
          <w:rFonts w:ascii="Arial" w:hAnsi="Arial" w:cs="Arial"/>
          <w:sz w:val="22"/>
          <w:szCs w:val="22"/>
        </w:rPr>
        <w:t xml:space="preserve">z diagnostyka typu „standard” umożliwiającą </w:t>
      </w:r>
      <w:r w:rsidRPr="00320A35">
        <w:rPr>
          <w:rFonts w:ascii="Arial" w:eastAsia="Calibri" w:hAnsi="Arial" w:cs="Arial"/>
          <w:sz w:val="22"/>
          <w:szCs w:val="22"/>
        </w:rPr>
        <w:t xml:space="preserve">konfigurację ustawnika, kalibrację zaworu regulacyjnego, dobór nastaw ustawnika w zależności od typu zaworu, zmianę charakterystyki ustawnika, sumator przemieszczenia, rekord alarmów; będą to pozostałe zawory niesklasyfikowane jako </w:t>
      </w:r>
      <w:r w:rsidR="00320A35">
        <w:rPr>
          <w:rFonts w:ascii="Arial" w:eastAsia="Calibri" w:hAnsi="Arial" w:cs="Arial"/>
          <w:sz w:val="22"/>
          <w:szCs w:val="22"/>
        </w:rPr>
        <w:t>krytyczne lub ważne dla procesu.</w:t>
      </w:r>
    </w:p>
    <w:p w14:paraId="40E08076" w14:textId="77777777" w:rsidR="00320A35" w:rsidRPr="00320A35" w:rsidRDefault="00320A35" w:rsidP="00320A35">
      <w:pPr>
        <w:ind w:left="1440"/>
        <w:jc w:val="both"/>
        <w:rPr>
          <w:rFonts w:ascii="Arial" w:hAnsi="Arial" w:cs="Arial"/>
          <w:sz w:val="22"/>
          <w:szCs w:val="22"/>
        </w:rPr>
      </w:pPr>
    </w:p>
    <w:p w14:paraId="7FAD07CE" w14:textId="77777777" w:rsidR="0083075D" w:rsidRDefault="0083075D" w:rsidP="00320A35">
      <w:pPr>
        <w:autoSpaceDE w:val="0"/>
        <w:autoSpaceDN w:val="0"/>
        <w:adjustRightInd w:val="0"/>
        <w:jc w:val="both"/>
        <w:rPr>
          <w:rFonts w:ascii="Arial" w:eastAsia="Calibri" w:hAnsi="Arial" w:cs="Arial"/>
          <w:sz w:val="22"/>
          <w:szCs w:val="22"/>
        </w:rPr>
      </w:pPr>
      <w:r>
        <w:rPr>
          <w:rFonts w:ascii="Arial" w:eastAsia="Calibri" w:hAnsi="Arial" w:cs="Arial"/>
          <w:sz w:val="22"/>
          <w:szCs w:val="22"/>
        </w:rPr>
        <w:t>Lista zaworów krytycznych i ważnych dla procesu musi zostać uzgodniona z Kupującym.</w:t>
      </w:r>
    </w:p>
    <w:p w14:paraId="2C115AFB" w14:textId="77777777" w:rsidR="00320A35" w:rsidRPr="0083075D" w:rsidRDefault="00320A35" w:rsidP="00320A35">
      <w:pPr>
        <w:autoSpaceDE w:val="0"/>
        <w:autoSpaceDN w:val="0"/>
        <w:adjustRightInd w:val="0"/>
        <w:jc w:val="both"/>
        <w:rPr>
          <w:rFonts w:ascii="Arial" w:eastAsia="Calibri" w:hAnsi="Arial" w:cs="Arial"/>
          <w:sz w:val="22"/>
          <w:szCs w:val="22"/>
        </w:rPr>
      </w:pPr>
    </w:p>
    <w:p w14:paraId="30DC0D73" w14:textId="77777777" w:rsidR="00320A35" w:rsidRDefault="00320A35" w:rsidP="00461418">
      <w:pPr>
        <w:numPr>
          <w:ilvl w:val="0"/>
          <w:numId w:val="48"/>
        </w:numPr>
        <w:jc w:val="both"/>
        <w:rPr>
          <w:rFonts w:ascii="Arial" w:hAnsi="Arial" w:cs="Arial"/>
          <w:sz w:val="22"/>
          <w:szCs w:val="22"/>
        </w:rPr>
      </w:pPr>
      <w:r>
        <w:rPr>
          <w:rFonts w:ascii="Arial" w:hAnsi="Arial" w:cs="Arial"/>
          <w:sz w:val="22"/>
          <w:szCs w:val="22"/>
        </w:rPr>
        <w:t>S</w:t>
      </w:r>
      <w:r w:rsidR="00471F7A" w:rsidRPr="00A533AE">
        <w:rPr>
          <w:rFonts w:ascii="Arial" w:hAnsi="Arial" w:cs="Arial"/>
          <w:sz w:val="22"/>
          <w:szCs w:val="22"/>
        </w:rPr>
        <w:t xml:space="preserve">iłownik </w:t>
      </w:r>
      <w:r w:rsidR="0083075D">
        <w:rPr>
          <w:rFonts w:ascii="Arial" w:hAnsi="Arial" w:cs="Arial"/>
          <w:sz w:val="22"/>
          <w:szCs w:val="22"/>
        </w:rPr>
        <w:t>musi</w:t>
      </w:r>
      <w:r w:rsidR="00471F7A" w:rsidRPr="00A533AE">
        <w:rPr>
          <w:rFonts w:ascii="Arial" w:hAnsi="Arial" w:cs="Arial"/>
          <w:sz w:val="22"/>
          <w:szCs w:val="22"/>
        </w:rPr>
        <w:t xml:space="preserve"> być dobrany do zaworu regulacyjnego tak, aby pracował w zakresie od pełnego otwarcia do pełnego zamknięcia zaworu z zachowaniem rezerwy skoku siłownika</w:t>
      </w:r>
      <w:r>
        <w:rPr>
          <w:rFonts w:ascii="Arial" w:hAnsi="Arial" w:cs="Arial"/>
          <w:sz w:val="22"/>
          <w:szCs w:val="22"/>
        </w:rPr>
        <w:t>.</w:t>
      </w:r>
    </w:p>
    <w:p w14:paraId="04FCCC73" w14:textId="77777777" w:rsidR="00471F7A" w:rsidRPr="00320A35" w:rsidRDefault="00367DDB" w:rsidP="00461418">
      <w:pPr>
        <w:numPr>
          <w:ilvl w:val="0"/>
          <w:numId w:val="48"/>
        </w:numPr>
        <w:jc w:val="both"/>
        <w:rPr>
          <w:rFonts w:ascii="Arial" w:hAnsi="Arial" w:cs="Arial"/>
          <w:sz w:val="22"/>
          <w:szCs w:val="22"/>
        </w:rPr>
      </w:pPr>
      <w:r w:rsidRPr="00320A35">
        <w:rPr>
          <w:rFonts w:ascii="Arial" w:hAnsi="Arial" w:cs="Arial"/>
          <w:sz w:val="22"/>
          <w:szCs w:val="22"/>
        </w:rPr>
        <w:t xml:space="preserve">Zastosowanie </w:t>
      </w:r>
      <w:r w:rsidR="00471F7A" w:rsidRPr="00320A35">
        <w:rPr>
          <w:rFonts w:ascii="Arial" w:hAnsi="Arial" w:cs="Arial"/>
          <w:sz w:val="22"/>
          <w:szCs w:val="22"/>
        </w:rPr>
        <w:t xml:space="preserve">zaworów regulacyjnych jako odcinających </w:t>
      </w:r>
      <w:r w:rsidR="00E54764" w:rsidRPr="00320A35">
        <w:rPr>
          <w:rFonts w:ascii="Arial" w:hAnsi="Arial" w:cs="Arial"/>
          <w:sz w:val="22"/>
          <w:szCs w:val="22"/>
        </w:rPr>
        <w:t xml:space="preserve">nie może być traktowane jako jedyne zabezpieczenie w </w:t>
      </w:r>
      <w:r w:rsidR="00320A35">
        <w:rPr>
          <w:rFonts w:ascii="Arial" w:hAnsi="Arial" w:cs="Arial"/>
          <w:sz w:val="22"/>
          <w:szCs w:val="22"/>
        </w:rPr>
        <w:t xml:space="preserve">celu </w:t>
      </w:r>
      <w:r w:rsidR="00E54764" w:rsidRPr="00320A35">
        <w:rPr>
          <w:rFonts w:ascii="Arial" w:hAnsi="Arial" w:cs="Arial"/>
          <w:sz w:val="22"/>
          <w:szCs w:val="22"/>
        </w:rPr>
        <w:t>realizacji układu blokadowego</w:t>
      </w:r>
      <w:r w:rsidR="00471F7A" w:rsidRPr="00320A35">
        <w:rPr>
          <w:rFonts w:ascii="Arial" w:hAnsi="Arial" w:cs="Arial"/>
          <w:sz w:val="22"/>
          <w:szCs w:val="22"/>
        </w:rPr>
        <w:t>.</w:t>
      </w:r>
    </w:p>
    <w:p w14:paraId="713BF8D1" w14:textId="77777777" w:rsidR="00DA3B78" w:rsidRPr="00B90D26" w:rsidRDefault="00DA3B78" w:rsidP="00DA3B78"/>
    <w:p w14:paraId="24C56E1A" w14:textId="77777777" w:rsidR="00DA3B78" w:rsidRPr="00633218" w:rsidRDefault="00DA3B78" w:rsidP="00633218">
      <w:pPr>
        <w:pStyle w:val="Nagwek1"/>
        <w:numPr>
          <w:ilvl w:val="2"/>
          <w:numId w:val="1"/>
        </w:numPr>
        <w:tabs>
          <w:tab w:val="clear" w:pos="1440"/>
          <w:tab w:val="num" w:pos="709"/>
        </w:tabs>
        <w:ind w:left="709" w:hanging="709"/>
        <w:jc w:val="both"/>
        <w:rPr>
          <w:rFonts w:cs="Arial"/>
          <w:szCs w:val="22"/>
        </w:rPr>
      </w:pPr>
      <w:bookmarkStart w:id="54" w:name="_Toc475077793"/>
      <w:r w:rsidRPr="00633218">
        <w:rPr>
          <w:rFonts w:cs="Arial"/>
          <w:szCs w:val="22"/>
        </w:rPr>
        <w:t>Zawory odcinające ON-OFF</w:t>
      </w:r>
      <w:bookmarkEnd w:id="54"/>
    </w:p>
    <w:p w14:paraId="451D9ECE" w14:textId="77777777" w:rsidR="00255617" w:rsidRPr="00255617" w:rsidRDefault="00255617" w:rsidP="00255617"/>
    <w:p w14:paraId="1C6229FE" w14:textId="77777777" w:rsidR="005352A5" w:rsidRDefault="005352A5" w:rsidP="00255617">
      <w:pPr>
        <w:jc w:val="both"/>
        <w:rPr>
          <w:rFonts w:ascii="Arial" w:hAnsi="Arial" w:cs="Arial"/>
          <w:sz w:val="22"/>
          <w:szCs w:val="22"/>
        </w:rPr>
      </w:pPr>
      <w:r w:rsidRPr="00A533AE">
        <w:rPr>
          <w:rFonts w:ascii="Arial" w:hAnsi="Arial" w:cs="Arial"/>
          <w:sz w:val="22"/>
          <w:szCs w:val="22"/>
        </w:rPr>
        <w:t xml:space="preserve">Zawory odcinające z siłownikiem </w:t>
      </w:r>
      <w:r w:rsidR="00F865C4">
        <w:rPr>
          <w:rFonts w:ascii="Arial" w:hAnsi="Arial" w:cs="Arial"/>
          <w:sz w:val="22"/>
          <w:szCs w:val="22"/>
        </w:rPr>
        <w:t>muszą</w:t>
      </w:r>
      <w:r w:rsidR="00F865C4" w:rsidRPr="00A533AE">
        <w:rPr>
          <w:rFonts w:ascii="Arial" w:hAnsi="Arial" w:cs="Arial"/>
          <w:sz w:val="22"/>
          <w:szCs w:val="22"/>
        </w:rPr>
        <w:t xml:space="preserve"> </w:t>
      </w:r>
      <w:r w:rsidRPr="00A533AE">
        <w:rPr>
          <w:rFonts w:ascii="Arial" w:hAnsi="Arial" w:cs="Arial"/>
          <w:sz w:val="22"/>
          <w:szCs w:val="22"/>
        </w:rPr>
        <w:t>być zgodne z obowiązującymi normami oraz</w:t>
      </w:r>
      <w:r w:rsidR="00F865C4">
        <w:rPr>
          <w:rFonts w:ascii="Arial" w:hAnsi="Arial" w:cs="Arial"/>
          <w:sz w:val="22"/>
          <w:szCs w:val="22"/>
        </w:rPr>
        <w:t xml:space="preserve"> </w:t>
      </w:r>
      <w:r w:rsidRPr="00A533AE">
        <w:rPr>
          <w:rFonts w:ascii="Arial" w:hAnsi="Arial" w:cs="Arial"/>
          <w:sz w:val="22"/>
          <w:szCs w:val="22"/>
        </w:rPr>
        <w:t>poniższymi wymaganiami</w:t>
      </w:r>
      <w:r w:rsidR="00255617">
        <w:rPr>
          <w:rFonts w:ascii="Arial" w:hAnsi="Arial" w:cs="Arial"/>
          <w:sz w:val="22"/>
          <w:szCs w:val="22"/>
        </w:rPr>
        <w:t>.</w:t>
      </w:r>
    </w:p>
    <w:p w14:paraId="7CF1B0FD" w14:textId="77777777" w:rsidR="00255617" w:rsidRPr="00A533AE" w:rsidRDefault="00255617" w:rsidP="00E54764">
      <w:pPr>
        <w:ind w:left="709"/>
        <w:jc w:val="both"/>
        <w:rPr>
          <w:rFonts w:ascii="Arial" w:hAnsi="Arial" w:cs="Arial"/>
          <w:sz w:val="22"/>
          <w:szCs w:val="22"/>
        </w:rPr>
      </w:pPr>
    </w:p>
    <w:p w14:paraId="5F1FD132" w14:textId="77777777" w:rsidR="00320A35" w:rsidRDefault="005352A5" w:rsidP="00461418">
      <w:pPr>
        <w:numPr>
          <w:ilvl w:val="0"/>
          <w:numId w:val="49"/>
        </w:numPr>
        <w:tabs>
          <w:tab w:val="left" w:pos="709"/>
        </w:tabs>
        <w:jc w:val="both"/>
        <w:rPr>
          <w:rFonts w:ascii="Arial" w:hAnsi="Arial" w:cs="Arial"/>
          <w:sz w:val="22"/>
          <w:szCs w:val="22"/>
        </w:rPr>
      </w:pPr>
      <w:r w:rsidRPr="00A533AE">
        <w:rPr>
          <w:rFonts w:ascii="Arial" w:hAnsi="Arial" w:cs="Arial"/>
          <w:sz w:val="22"/>
          <w:szCs w:val="22"/>
        </w:rPr>
        <w:t>Do typowych zastosowań preferowane są  zawory odcinające typu kulowego (inne  rodzaje są dopuszczalne</w:t>
      </w:r>
      <w:r w:rsidR="00591088">
        <w:rPr>
          <w:rFonts w:ascii="Arial" w:hAnsi="Arial" w:cs="Arial"/>
          <w:sz w:val="22"/>
          <w:szCs w:val="22"/>
        </w:rPr>
        <w:t xml:space="preserve"> tylko</w:t>
      </w:r>
      <w:r w:rsidRPr="00A533AE">
        <w:rPr>
          <w:rFonts w:ascii="Arial" w:hAnsi="Arial" w:cs="Arial"/>
          <w:sz w:val="22"/>
          <w:szCs w:val="22"/>
        </w:rPr>
        <w:t xml:space="preserve">, jeśli jest to niezbędne) z uszczelkami </w:t>
      </w:r>
      <w:r w:rsidR="006558D5">
        <w:rPr>
          <w:rFonts w:ascii="Arial" w:hAnsi="Arial" w:cs="Arial"/>
          <w:sz w:val="22"/>
          <w:szCs w:val="22"/>
        </w:rPr>
        <w:t xml:space="preserve">                          </w:t>
      </w:r>
      <w:r w:rsidRPr="00A533AE">
        <w:rPr>
          <w:rFonts w:ascii="Arial" w:hAnsi="Arial" w:cs="Arial"/>
          <w:sz w:val="22"/>
          <w:szCs w:val="22"/>
        </w:rPr>
        <w:t>i uszczelnieniami nie zawierającymi azbestu. Ogólnie wszystkie zawory odcinające powinny być w VI klasie szczelności</w:t>
      </w:r>
      <w:r w:rsidR="008E5EBE">
        <w:rPr>
          <w:rFonts w:ascii="Arial" w:hAnsi="Arial" w:cs="Arial"/>
          <w:sz w:val="22"/>
          <w:szCs w:val="22"/>
        </w:rPr>
        <w:t xml:space="preserve"> </w:t>
      </w:r>
      <w:r w:rsidR="005D6C7C">
        <w:rPr>
          <w:rFonts w:ascii="Arial" w:hAnsi="Arial" w:cs="Arial"/>
          <w:sz w:val="22"/>
          <w:szCs w:val="22"/>
        </w:rPr>
        <w:t xml:space="preserve">(szczelne </w:t>
      </w:r>
      <w:r w:rsidR="00320A35">
        <w:rPr>
          <w:rFonts w:ascii="Arial" w:hAnsi="Arial" w:cs="Arial"/>
          <w:sz w:val="22"/>
          <w:szCs w:val="22"/>
        </w:rPr>
        <w:t>odcięcie</w:t>
      </w:r>
      <w:r w:rsidR="005D6C7C">
        <w:rPr>
          <w:rFonts w:ascii="Arial" w:hAnsi="Arial" w:cs="Arial"/>
          <w:sz w:val="22"/>
          <w:szCs w:val="22"/>
        </w:rPr>
        <w:t>)</w:t>
      </w:r>
      <w:r w:rsidR="00255617">
        <w:rPr>
          <w:rFonts w:ascii="Arial" w:hAnsi="Arial" w:cs="Arial"/>
          <w:sz w:val="22"/>
          <w:szCs w:val="22"/>
        </w:rPr>
        <w:t>.</w:t>
      </w:r>
    </w:p>
    <w:p w14:paraId="62A94B98" w14:textId="77777777" w:rsidR="00320A35" w:rsidRDefault="005352A5" w:rsidP="00461418">
      <w:pPr>
        <w:numPr>
          <w:ilvl w:val="0"/>
          <w:numId w:val="49"/>
        </w:numPr>
        <w:tabs>
          <w:tab w:val="left" w:pos="709"/>
        </w:tabs>
        <w:jc w:val="both"/>
        <w:rPr>
          <w:rFonts w:ascii="Arial" w:hAnsi="Arial" w:cs="Arial"/>
          <w:sz w:val="22"/>
          <w:szCs w:val="22"/>
        </w:rPr>
      </w:pPr>
      <w:r w:rsidRPr="00320A35">
        <w:rPr>
          <w:rFonts w:ascii="Arial" w:hAnsi="Arial" w:cs="Arial"/>
          <w:sz w:val="22"/>
          <w:szCs w:val="22"/>
        </w:rPr>
        <w:t xml:space="preserve">Materiał części ciśnieniowej korpusu zaworu powinien być dobrany zgodnie </w:t>
      </w:r>
      <w:r w:rsidR="006558D5">
        <w:rPr>
          <w:rFonts w:ascii="Arial" w:hAnsi="Arial" w:cs="Arial"/>
          <w:sz w:val="22"/>
          <w:szCs w:val="22"/>
        </w:rPr>
        <w:t xml:space="preserve">               </w:t>
      </w:r>
      <w:r w:rsidRPr="00320A35">
        <w:rPr>
          <w:rFonts w:ascii="Arial" w:hAnsi="Arial" w:cs="Arial"/>
          <w:sz w:val="22"/>
          <w:szCs w:val="22"/>
        </w:rPr>
        <w:t>z  klasyfikacją rurociągu, na którym zawór jest zabudowany. Producent powinien potwierdzić, iż użyte przez niego materiały są odpowiednie dla danego zastosowania i zgodne z parametrami projektowymi umieszczonymi w arkuszu danych</w:t>
      </w:r>
      <w:r w:rsidR="00320A35" w:rsidRPr="00320A35">
        <w:rPr>
          <w:rFonts w:ascii="Arial" w:hAnsi="Arial" w:cs="Arial"/>
          <w:sz w:val="22"/>
          <w:szCs w:val="22"/>
        </w:rPr>
        <w:t>.</w:t>
      </w:r>
    </w:p>
    <w:p w14:paraId="13C5FDA8" w14:textId="77777777" w:rsidR="00320A35" w:rsidRDefault="005352A5" w:rsidP="00461418">
      <w:pPr>
        <w:numPr>
          <w:ilvl w:val="0"/>
          <w:numId w:val="49"/>
        </w:numPr>
        <w:tabs>
          <w:tab w:val="left" w:pos="709"/>
        </w:tabs>
        <w:jc w:val="both"/>
        <w:rPr>
          <w:rFonts w:ascii="Arial" w:hAnsi="Arial" w:cs="Arial"/>
          <w:sz w:val="22"/>
          <w:szCs w:val="22"/>
        </w:rPr>
      </w:pPr>
      <w:r w:rsidRPr="00320A35">
        <w:rPr>
          <w:rFonts w:ascii="Arial" w:hAnsi="Arial" w:cs="Arial"/>
          <w:sz w:val="22"/>
          <w:szCs w:val="22"/>
        </w:rPr>
        <w:lastRenderedPageBreak/>
        <w:t xml:space="preserve">Materiał, z którego wykonane są elementy wewnętrzne zaworu </w:t>
      </w:r>
      <w:r w:rsidR="006558D5">
        <w:rPr>
          <w:rFonts w:ascii="Arial" w:hAnsi="Arial" w:cs="Arial"/>
          <w:sz w:val="22"/>
          <w:szCs w:val="22"/>
        </w:rPr>
        <w:t>musi</w:t>
      </w:r>
      <w:r w:rsidRPr="00320A35">
        <w:rPr>
          <w:rFonts w:ascii="Arial" w:hAnsi="Arial" w:cs="Arial"/>
          <w:sz w:val="22"/>
          <w:szCs w:val="22"/>
        </w:rPr>
        <w:t xml:space="preserve"> być dobierany indywidualnie dla każdego zaworu w zależności od medium oraz wymaganych parametrów – </w:t>
      </w:r>
      <w:r w:rsidR="004E686B" w:rsidRPr="00320A35">
        <w:rPr>
          <w:rFonts w:ascii="Arial" w:hAnsi="Arial" w:cs="Arial"/>
          <w:sz w:val="22"/>
          <w:szCs w:val="22"/>
        </w:rPr>
        <w:t xml:space="preserve">standardowo </w:t>
      </w:r>
      <w:r w:rsidRPr="00320A35">
        <w:rPr>
          <w:rFonts w:ascii="Arial" w:hAnsi="Arial" w:cs="Arial"/>
          <w:sz w:val="22"/>
          <w:szCs w:val="22"/>
        </w:rPr>
        <w:t>nie</w:t>
      </w:r>
      <w:r w:rsidR="004E686B" w:rsidRPr="00320A35">
        <w:rPr>
          <w:rFonts w:ascii="Arial" w:hAnsi="Arial" w:cs="Arial"/>
          <w:sz w:val="22"/>
          <w:szCs w:val="22"/>
        </w:rPr>
        <w:t xml:space="preserve"> powinien być</w:t>
      </w:r>
      <w:r w:rsidRPr="00320A35">
        <w:rPr>
          <w:rFonts w:ascii="Arial" w:hAnsi="Arial" w:cs="Arial"/>
          <w:sz w:val="22"/>
          <w:szCs w:val="22"/>
        </w:rPr>
        <w:t xml:space="preserve"> gorszy niż 316SS</w:t>
      </w:r>
      <w:r w:rsidR="00320A35">
        <w:rPr>
          <w:rFonts w:ascii="Arial" w:hAnsi="Arial" w:cs="Arial"/>
          <w:sz w:val="22"/>
          <w:szCs w:val="22"/>
        </w:rPr>
        <w:t>.</w:t>
      </w:r>
    </w:p>
    <w:p w14:paraId="2DA0DE0A" w14:textId="77777777" w:rsidR="00320A35" w:rsidRDefault="005352A5" w:rsidP="00461418">
      <w:pPr>
        <w:numPr>
          <w:ilvl w:val="0"/>
          <w:numId w:val="49"/>
        </w:numPr>
        <w:tabs>
          <w:tab w:val="left" w:pos="709"/>
        </w:tabs>
        <w:jc w:val="both"/>
        <w:rPr>
          <w:rFonts w:ascii="Arial" w:hAnsi="Arial" w:cs="Arial"/>
          <w:sz w:val="22"/>
          <w:szCs w:val="22"/>
        </w:rPr>
      </w:pPr>
      <w:r w:rsidRPr="00320A35">
        <w:rPr>
          <w:rFonts w:ascii="Arial" w:hAnsi="Arial" w:cs="Arial"/>
          <w:sz w:val="22"/>
          <w:szCs w:val="22"/>
        </w:rPr>
        <w:t xml:space="preserve">Zawory kulowe ćwierć obrotowe </w:t>
      </w:r>
      <w:r w:rsidR="00011EE0">
        <w:rPr>
          <w:rFonts w:ascii="Arial" w:hAnsi="Arial" w:cs="Arial"/>
          <w:sz w:val="22"/>
          <w:szCs w:val="22"/>
        </w:rPr>
        <w:t>muszą</w:t>
      </w:r>
      <w:r w:rsidRPr="00320A35">
        <w:rPr>
          <w:rFonts w:ascii="Arial" w:hAnsi="Arial" w:cs="Arial"/>
          <w:sz w:val="22"/>
          <w:szCs w:val="22"/>
        </w:rPr>
        <w:t xml:space="preserve"> posiadać siłowniki pneumatyczne ze sprężyną powrotną lub dwustronne siłowniki tłokowe. Dwustronne siłowniki tłokowe </w:t>
      </w:r>
      <w:r w:rsidR="008C754E">
        <w:rPr>
          <w:rFonts w:ascii="Arial" w:hAnsi="Arial" w:cs="Arial"/>
          <w:sz w:val="22"/>
          <w:szCs w:val="22"/>
        </w:rPr>
        <w:t>muszą</w:t>
      </w:r>
      <w:r w:rsidRPr="00320A35">
        <w:rPr>
          <w:rFonts w:ascii="Arial" w:hAnsi="Arial" w:cs="Arial"/>
          <w:sz w:val="22"/>
          <w:szCs w:val="22"/>
        </w:rPr>
        <w:t xml:space="preserve"> być zastosowane w miejscach, gdzie nie można zastosować siłownika pneumatycznego ze sprężyną powrotną ze względu na wymaganą dużą siłę lub prędkość zamykania</w:t>
      </w:r>
      <w:r w:rsidR="00320A35">
        <w:rPr>
          <w:rFonts w:ascii="Arial" w:hAnsi="Arial" w:cs="Arial"/>
          <w:sz w:val="22"/>
          <w:szCs w:val="22"/>
        </w:rPr>
        <w:t>.</w:t>
      </w:r>
    </w:p>
    <w:p w14:paraId="0F72EE77" w14:textId="77777777" w:rsidR="00320A35" w:rsidRPr="00E84583" w:rsidRDefault="005352A5" w:rsidP="00461418">
      <w:pPr>
        <w:numPr>
          <w:ilvl w:val="0"/>
          <w:numId w:val="49"/>
        </w:numPr>
        <w:tabs>
          <w:tab w:val="left" w:pos="709"/>
        </w:tabs>
        <w:jc w:val="both"/>
        <w:rPr>
          <w:rFonts w:ascii="Arial" w:hAnsi="Arial" w:cs="Arial"/>
          <w:sz w:val="22"/>
          <w:szCs w:val="22"/>
        </w:rPr>
      </w:pPr>
      <w:r w:rsidRPr="00320A35">
        <w:rPr>
          <w:rFonts w:ascii="Arial" w:hAnsi="Arial" w:cs="Arial"/>
          <w:sz w:val="22"/>
          <w:szCs w:val="22"/>
        </w:rPr>
        <w:t>Czas zamykania siłownika pneumatycznego powinien być z</w:t>
      </w:r>
      <w:r w:rsidR="007C1A10">
        <w:rPr>
          <w:rFonts w:ascii="Arial" w:hAnsi="Arial" w:cs="Arial"/>
          <w:sz w:val="22"/>
          <w:szCs w:val="22"/>
        </w:rPr>
        <w:t xml:space="preserve">godny ze standardami </w:t>
      </w:r>
      <w:r w:rsidR="007C1A10" w:rsidRPr="00E84583">
        <w:rPr>
          <w:rFonts w:ascii="Arial" w:hAnsi="Arial" w:cs="Arial"/>
          <w:sz w:val="22"/>
          <w:szCs w:val="22"/>
        </w:rPr>
        <w:t>producenta</w:t>
      </w:r>
      <w:r w:rsidRPr="00E84583">
        <w:rPr>
          <w:rFonts w:ascii="Arial" w:hAnsi="Arial" w:cs="Arial"/>
          <w:sz w:val="22"/>
          <w:szCs w:val="22"/>
        </w:rPr>
        <w:t xml:space="preserve"> lub wymaganiami określonymi przez normy bezpieczeństwa</w:t>
      </w:r>
      <w:r w:rsidR="00320A35" w:rsidRPr="00E84583">
        <w:rPr>
          <w:rFonts w:ascii="Arial" w:hAnsi="Arial" w:cs="Arial"/>
          <w:sz w:val="22"/>
          <w:szCs w:val="22"/>
        </w:rPr>
        <w:t>.</w:t>
      </w:r>
    </w:p>
    <w:p w14:paraId="473313FC" w14:textId="77777777" w:rsidR="00E632DB" w:rsidRDefault="004625DA" w:rsidP="00461418">
      <w:pPr>
        <w:numPr>
          <w:ilvl w:val="0"/>
          <w:numId w:val="49"/>
        </w:numPr>
        <w:tabs>
          <w:tab w:val="left" w:pos="709"/>
        </w:tabs>
        <w:jc w:val="both"/>
        <w:rPr>
          <w:rFonts w:ascii="Arial" w:hAnsi="Arial" w:cs="Arial"/>
          <w:sz w:val="22"/>
          <w:szCs w:val="22"/>
        </w:rPr>
      </w:pPr>
      <w:r w:rsidRPr="00E84583">
        <w:rPr>
          <w:rFonts w:ascii="Arial" w:hAnsi="Arial" w:cs="Arial"/>
          <w:sz w:val="22"/>
          <w:szCs w:val="22"/>
        </w:rPr>
        <w:t>Tam</w:t>
      </w:r>
      <w:r w:rsidR="00694E6C" w:rsidRPr="00E84583">
        <w:rPr>
          <w:rFonts w:ascii="Arial" w:hAnsi="Arial" w:cs="Arial"/>
          <w:sz w:val="22"/>
          <w:szCs w:val="22"/>
        </w:rPr>
        <w:t xml:space="preserve">, gdzie jest to uzasadnione, </w:t>
      </w:r>
      <w:r w:rsidRPr="00E84583">
        <w:rPr>
          <w:rFonts w:ascii="Arial" w:hAnsi="Arial" w:cs="Arial"/>
          <w:sz w:val="22"/>
          <w:szCs w:val="22"/>
        </w:rPr>
        <w:t xml:space="preserve">należy stosować siłowniki </w:t>
      </w:r>
      <w:r w:rsidR="005352A5" w:rsidRPr="00E84583">
        <w:rPr>
          <w:rFonts w:ascii="Arial" w:hAnsi="Arial" w:cs="Arial"/>
          <w:sz w:val="22"/>
          <w:szCs w:val="22"/>
        </w:rPr>
        <w:t>typu dwustronnego</w:t>
      </w:r>
      <w:r w:rsidR="00E84583" w:rsidRPr="00E84583">
        <w:rPr>
          <w:rFonts w:ascii="Arial" w:hAnsi="Arial" w:cs="Arial"/>
          <w:sz w:val="22"/>
          <w:szCs w:val="22"/>
        </w:rPr>
        <w:t xml:space="preserve"> działania</w:t>
      </w:r>
      <w:r w:rsidR="005352A5" w:rsidRPr="00E84583">
        <w:rPr>
          <w:rFonts w:ascii="Arial" w:hAnsi="Arial" w:cs="Arial"/>
          <w:sz w:val="22"/>
          <w:szCs w:val="22"/>
        </w:rPr>
        <w:t xml:space="preserve"> </w:t>
      </w:r>
      <w:r w:rsidRPr="00E84583">
        <w:rPr>
          <w:rFonts w:ascii="Arial" w:hAnsi="Arial" w:cs="Arial"/>
          <w:sz w:val="22"/>
          <w:szCs w:val="22"/>
        </w:rPr>
        <w:t xml:space="preserve">posiadające </w:t>
      </w:r>
      <w:r w:rsidR="005352A5" w:rsidRPr="00E84583">
        <w:rPr>
          <w:rFonts w:ascii="Arial" w:hAnsi="Arial" w:cs="Arial"/>
          <w:sz w:val="22"/>
          <w:szCs w:val="22"/>
        </w:rPr>
        <w:t>wydzielony</w:t>
      </w:r>
      <w:r w:rsidR="005352A5" w:rsidRPr="00320A35">
        <w:rPr>
          <w:rFonts w:ascii="Arial" w:hAnsi="Arial" w:cs="Arial"/>
          <w:sz w:val="22"/>
          <w:szCs w:val="22"/>
        </w:rPr>
        <w:t xml:space="preserve"> zbiornik powietrza dostarczony z zaworem. Zbiornik powietrza powinien mieć wystarczającą pojemność dla  trzech pełnych cykli działania z 50% współczynnikiem bezpieczeństwa</w:t>
      </w:r>
      <w:r w:rsidR="00320A35">
        <w:rPr>
          <w:rFonts w:ascii="Arial" w:hAnsi="Arial" w:cs="Arial"/>
          <w:sz w:val="22"/>
          <w:szCs w:val="22"/>
        </w:rPr>
        <w:t>.</w:t>
      </w:r>
    </w:p>
    <w:p w14:paraId="0D9292B3" w14:textId="77777777" w:rsidR="00E632DB" w:rsidRPr="00E632DB" w:rsidRDefault="005352A5" w:rsidP="00461418">
      <w:pPr>
        <w:numPr>
          <w:ilvl w:val="0"/>
          <w:numId w:val="49"/>
        </w:numPr>
        <w:tabs>
          <w:tab w:val="left" w:pos="709"/>
        </w:tabs>
        <w:jc w:val="both"/>
        <w:rPr>
          <w:rFonts w:ascii="Arial" w:hAnsi="Arial" w:cs="Arial"/>
          <w:sz w:val="22"/>
          <w:szCs w:val="22"/>
        </w:rPr>
      </w:pPr>
      <w:r w:rsidRPr="00E632DB">
        <w:rPr>
          <w:rFonts w:ascii="Arial" w:hAnsi="Arial" w:cs="Arial"/>
          <w:sz w:val="22"/>
          <w:szCs w:val="22"/>
        </w:rPr>
        <w:t xml:space="preserve">Siłowniki </w:t>
      </w:r>
      <w:r w:rsidR="00320A35" w:rsidRPr="00E632DB">
        <w:rPr>
          <w:rFonts w:ascii="Arial" w:hAnsi="Arial" w:cs="Arial"/>
          <w:sz w:val="22"/>
          <w:szCs w:val="22"/>
        </w:rPr>
        <w:t>muszą</w:t>
      </w:r>
      <w:r w:rsidRPr="00E632DB">
        <w:rPr>
          <w:rFonts w:ascii="Arial" w:hAnsi="Arial" w:cs="Arial"/>
          <w:sz w:val="22"/>
          <w:szCs w:val="22"/>
        </w:rPr>
        <w:t xml:space="preserve"> być wyposaż</w:t>
      </w:r>
      <w:r w:rsidR="00320A35" w:rsidRPr="00E632DB">
        <w:rPr>
          <w:rFonts w:ascii="Arial" w:hAnsi="Arial" w:cs="Arial"/>
          <w:sz w:val="22"/>
          <w:szCs w:val="22"/>
        </w:rPr>
        <w:t>one w zawory elektromagnetyczne.</w:t>
      </w:r>
      <w:r w:rsidR="00E632DB" w:rsidRPr="00E632DB">
        <w:rPr>
          <w:rFonts w:ascii="Arial" w:hAnsi="Arial" w:cs="Arial"/>
          <w:sz w:val="22"/>
          <w:szCs w:val="22"/>
        </w:rPr>
        <w:t xml:space="preserve"> </w:t>
      </w:r>
      <w:r w:rsidR="00E632DB" w:rsidRPr="00E632DB">
        <w:rPr>
          <w:rFonts w:ascii="Arial" w:eastAsia="Calibri" w:hAnsi="Arial" w:cs="Arial"/>
          <w:sz w:val="22"/>
          <w:szCs w:val="22"/>
        </w:rPr>
        <w:t>Użycie wyłącznie pozycjonera ESD do realizacji funkcji on-off jest możliwe po</w:t>
      </w:r>
      <w:r w:rsidR="00E632DB">
        <w:rPr>
          <w:rFonts w:ascii="Arial" w:eastAsia="Calibri" w:hAnsi="Arial" w:cs="Arial"/>
          <w:sz w:val="22"/>
          <w:szCs w:val="22"/>
        </w:rPr>
        <w:t xml:space="preserve"> uzyskaniu akceptacji Kupującego.</w:t>
      </w:r>
    </w:p>
    <w:p w14:paraId="4B12A2EF" w14:textId="77777777" w:rsidR="00E632DB" w:rsidRDefault="005352A5" w:rsidP="00461418">
      <w:pPr>
        <w:numPr>
          <w:ilvl w:val="0"/>
          <w:numId w:val="49"/>
        </w:numPr>
        <w:tabs>
          <w:tab w:val="left" w:pos="709"/>
        </w:tabs>
        <w:jc w:val="both"/>
        <w:rPr>
          <w:rFonts w:ascii="Arial" w:hAnsi="Arial" w:cs="Arial"/>
          <w:sz w:val="22"/>
          <w:szCs w:val="22"/>
        </w:rPr>
      </w:pPr>
      <w:r w:rsidRPr="00320A35">
        <w:rPr>
          <w:rFonts w:ascii="Arial" w:hAnsi="Arial" w:cs="Arial"/>
          <w:sz w:val="22"/>
          <w:szCs w:val="22"/>
        </w:rPr>
        <w:t xml:space="preserve">Orurowanie </w:t>
      </w:r>
      <w:r w:rsidRPr="009D7C94">
        <w:rPr>
          <w:rFonts w:ascii="Arial" w:hAnsi="Arial" w:cs="Arial"/>
          <w:sz w:val="22"/>
          <w:szCs w:val="22"/>
        </w:rPr>
        <w:t xml:space="preserve">zaworu </w:t>
      </w:r>
      <w:r w:rsidR="00320A35" w:rsidRPr="009D7C94">
        <w:rPr>
          <w:rFonts w:ascii="Arial" w:hAnsi="Arial" w:cs="Arial"/>
          <w:sz w:val="22"/>
          <w:szCs w:val="22"/>
        </w:rPr>
        <w:t xml:space="preserve">musi </w:t>
      </w:r>
      <w:r w:rsidRPr="009D7C94">
        <w:rPr>
          <w:rFonts w:ascii="Arial" w:hAnsi="Arial" w:cs="Arial"/>
          <w:sz w:val="22"/>
          <w:szCs w:val="22"/>
        </w:rPr>
        <w:t xml:space="preserve">być wykonane rurkami </w:t>
      </w:r>
      <w:r w:rsidR="00320A35" w:rsidRPr="009D7C94">
        <w:rPr>
          <w:rFonts w:ascii="Arial" w:hAnsi="Arial" w:cs="Arial"/>
          <w:sz w:val="22"/>
          <w:szCs w:val="22"/>
        </w:rPr>
        <w:t xml:space="preserve">ze stali nierdzewnej o średnicy co najmniej </w:t>
      </w:r>
      <w:smartTag w:uri="urn:schemas-microsoft-com:office:smarttags" w:element="metricconverter">
        <w:smartTagPr>
          <w:attr w:name="ProductID" w:val="8 mm"/>
        </w:smartTagPr>
        <w:r w:rsidRPr="009D7C94">
          <w:rPr>
            <w:rFonts w:ascii="Arial" w:hAnsi="Arial" w:cs="Arial"/>
            <w:sz w:val="22"/>
            <w:szCs w:val="22"/>
          </w:rPr>
          <w:t>8 mm</w:t>
        </w:r>
      </w:smartTag>
      <w:r w:rsidR="00320A35" w:rsidRPr="009D7C94">
        <w:rPr>
          <w:rFonts w:ascii="Arial" w:hAnsi="Arial" w:cs="Arial"/>
          <w:sz w:val="22"/>
          <w:szCs w:val="22"/>
        </w:rPr>
        <w:t>.</w:t>
      </w:r>
      <w:r w:rsidR="001A179A" w:rsidRPr="009D7C94">
        <w:rPr>
          <w:rFonts w:ascii="Arial" w:hAnsi="Arial" w:cs="Arial"/>
          <w:sz w:val="22"/>
          <w:szCs w:val="22"/>
        </w:rPr>
        <w:t xml:space="preserve"> W przypadku wymagań dotyczących </w:t>
      </w:r>
      <w:r w:rsidR="00E632DB" w:rsidRPr="009D7C94">
        <w:rPr>
          <w:rFonts w:ascii="Arial" w:hAnsi="Arial" w:cs="Arial"/>
          <w:sz w:val="22"/>
          <w:szCs w:val="22"/>
        </w:rPr>
        <w:t xml:space="preserve">określonego </w:t>
      </w:r>
      <w:r w:rsidR="001A179A" w:rsidRPr="009D7C94">
        <w:rPr>
          <w:rFonts w:ascii="Arial" w:hAnsi="Arial" w:cs="Arial"/>
          <w:sz w:val="22"/>
          <w:szCs w:val="22"/>
        </w:rPr>
        <w:t>czasu przesterowania zaworu</w:t>
      </w:r>
      <w:r w:rsidR="00E632DB" w:rsidRPr="009D7C94">
        <w:rPr>
          <w:rFonts w:ascii="Arial" w:hAnsi="Arial" w:cs="Arial"/>
          <w:sz w:val="22"/>
          <w:szCs w:val="22"/>
        </w:rPr>
        <w:t xml:space="preserve"> należy dobrać</w:t>
      </w:r>
      <w:r w:rsidR="00E632DB">
        <w:rPr>
          <w:rFonts w:ascii="Arial" w:hAnsi="Arial" w:cs="Arial"/>
          <w:sz w:val="22"/>
          <w:szCs w:val="22"/>
        </w:rPr>
        <w:t xml:space="preserve"> odpowiednią średnicę rurek.</w:t>
      </w:r>
    </w:p>
    <w:p w14:paraId="250196B9" w14:textId="77777777" w:rsidR="00E632DB" w:rsidRDefault="005352A5" w:rsidP="00461418">
      <w:pPr>
        <w:numPr>
          <w:ilvl w:val="0"/>
          <w:numId w:val="49"/>
        </w:numPr>
        <w:tabs>
          <w:tab w:val="left" w:pos="709"/>
        </w:tabs>
        <w:jc w:val="both"/>
        <w:rPr>
          <w:rFonts w:ascii="Arial" w:hAnsi="Arial" w:cs="Arial"/>
          <w:sz w:val="22"/>
          <w:szCs w:val="22"/>
        </w:rPr>
      </w:pPr>
      <w:r w:rsidRPr="00E632DB">
        <w:rPr>
          <w:rFonts w:ascii="Arial" w:hAnsi="Arial" w:cs="Arial"/>
          <w:sz w:val="22"/>
          <w:szCs w:val="22"/>
        </w:rPr>
        <w:t>Do sygnaliz</w:t>
      </w:r>
      <w:r w:rsidR="00E632DB">
        <w:rPr>
          <w:rFonts w:ascii="Arial" w:hAnsi="Arial" w:cs="Arial"/>
          <w:sz w:val="22"/>
          <w:szCs w:val="22"/>
        </w:rPr>
        <w:t>acji</w:t>
      </w:r>
      <w:r w:rsidRPr="00E632DB">
        <w:rPr>
          <w:rFonts w:ascii="Arial" w:hAnsi="Arial" w:cs="Arial"/>
          <w:sz w:val="22"/>
          <w:szCs w:val="22"/>
        </w:rPr>
        <w:t xml:space="preserve"> pozycji otwarty/zamknięty należy stosować indukcyjne czujniki zbliżeniowe w wykonaniu iskrobezpiecznym i stopniu ochrony co najmniej IP65 zgodnymi z NAMUR DIN 19234</w:t>
      </w:r>
      <w:r w:rsidR="00E632DB">
        <w:rPr>
          <w:rFonts w:ascii="Arial" w:hAnsi="Arial" w:cs="Arial"/>
          <w:sz w:val="22"/>
          <w:szCs w:val="22"/>
        </w:rPr>
        <w:t>.</w:t>
      </w:r>
    </w:p>
    <w:p w14:paraId="49000043" w14:textId="77777777" w:rsidR="00134520" w:rsidRPr="00E632DB" w:rsidRDefault="00E632DB" w:rsidP="00461418">
      <w:pPr>
        <w:numPr>
          <w:ilvl w:val="0"/>
          <w:numId w:val="49"/>
        </w:numPr>
        <w:tabs>
          <w:tab w:val="left" w:pos="709"/>
        </w:tabs>
        <w:jc w:val="both"/>
      </w:pPr>
      <w:r w:rsidRPr="00E632DB">
        <w:rPr>
          <w:rFonts w:ascii="Arial" w:eastAsia="Calibri" w:hAnsi="Arial" w:cs="Arial"/>
          <w:sz w:val="22"/>
          <w:szCs w:val="22"/>
        </w:rPr>
        <w:t>Zawory ON-OFF systemu zabezpieczeń w uzasadnionych przypadkach (np. zalecenia</w:t>
      </w:r>
      <w:r w:rsidRPr="00E632DB">
        <w:rPr>
          <w:rFonts w:ascii="Arial" w:hAnsi="Arial" w:cs="Arial"/>
          <w:sz w:val="22"/>
          <w:szCs w:val="22"/>
        </w:rPr>
        <w:t xml:space="preserve"> </w:t>
      </w:r>
      <w:r w:rsidRPr="00E632DB">
        <w:rPr>
          <w:rFonts w:ascii="Arial" w:eastAsia="Calibri" w:hAnsi="Arial" w:cs="Arial"/>
          <w:sz w:val="22"/>
          <w:szCs w:val="22"/>
        </w:rPr>
        <w:t>analizy SIL) muszą być wyposażone w ustawnik pozycyjny z funkcją testu skoku</w:t>
      </w:r>
      <w:r w:rsidRPr="00E632DB">
        <w:rPr>
          <w:rFonts w:ascii="Arial" w:hAnsi="Arial" w:cs="Arial"/>
          <w:sz w:val="22"/>
          <w:szCs w:val="22"/>
        </w:rPr>
        <w:t xml:space="preserve"> </w:t>
      </w:r>
      <w:r w:rsidRPr="00E632DB">
        <w:rPr>
          <w:rFonts w:ascii="Arial" w:eastAsia="Calibri" w:hAnsi="Arial" w:cs="Arial"/>
          <w:sz w:val="22"/>
          <w:szCs w:val="22"/>
        </w:rPr>
        <w:t xml:space="preserve">częściowego (PST – Partial Stroke Test). </w:t>
      </w:r>
    </w:p>
    <w:p w14:paraId="2016E801" w14:textId="77777777" w:rsidR="00E632DB" w:rsidRPr="00B90D26" w:rsidRDefault="00E632DB" w:rsidP="00E632DB">
      <w:pPr>
        <w:tabs>
          <w:tab w:val="left" w:pos="709"/>
        </w:tabs>
        <w:ind w:left="720"/>
        <w:jc w:val="both"/>
      </w:pPr>
    </w:p>
    <w:p w14:paraId="29CF23CA" w14:textId="77777777" w:rsidR="00134520" w:rsidRPr="00633218" w:rsidRDefault="00134520" w:rsidP="00633218">
      <w:pPr>
        <w:pStyle w:val="Nagwek1"/>
        <w:numPr>
          <w:ilvl w:val="2"/>
          <w:numId w:val="1"/>
        </w:numPr>
        <w:tabs>
          <w:tab w:val="clear" w:pos="1440"/>
          <w:tab w:val="num" w:pos="709"/>
        </w:tabs>
        <w:ind w:left="709" w:hanging="709"/>
        <w:jc w:val="both"/>
        <w:rPr>
          <w:rFonts w:cs="Arial"/>
          <w:szCs w:val="22"/>
        </w:rPr>
      </w:pPr>
      <w:bookmarkStart w:id="55" w:name="_Toc475077794"/>
      <w:r w:rsidRPr="00633218">
        <w:rPr>
          <w:rFonts w:cs="Arial"/>
          <w:szCs w:val="22"/>
        </w:rPr>
        <w:t>Zawory elektromagnetyczne</w:t>
      </w:r>
      <w:bookmarkEnd w:id="55"/>
    </w:p>
    <w:p w14:paraId="0A9CC36B" w14:textId="77777777" w:rsidR="00134520" w:rsidRPr="00134520" w:rsidRDefault="00134520" w:rsidP="00134520"/>
    <w:p w14:paraId="3B019AD7" w14:textId="77777777" w:rsidR="00134520" w:rsidRDefault="000B4D20" w:rsidP="00E77051">
      <w:pPr>
        <w:autoSpaceDE w:val="0"/>
        <w:autoSpaceDN w:val="0"/>
        <w:adjustRightInd w:val="0"/>
        <w:jc w:val="both"/>
        <w:rPr>
          <w:rFonts w:ascii="Arial" w:eastAsia="Calibri" w:hAnsi="Arial" w:cs="Arial"/>
          <w:sz w:val="22"/>
          <w:szCs w:val="22"/>
        </w:rPr>
      </w:pPr>
      <w:r w:rsidRPr="00E84583">
        <w:rPr>
          <w:rFonts w:ascii="Arial" w:hAnsi="Arial" w:cs="Arial"/>
          <w:sz w:val="22"/>
          <w:szCs w:val="22"/>
        </w:rPr>
        <w:t xml:space="preserve">Preferowane zawory elektromagnetyczne </w:t>
      </w:r>
      <w:r w:rsidR="00694E6C" w:rsidRPr="00E84583">
        <w:rPr>
          <w:rFonts w:ascii="Arial" w:hAnsi="Arial" w:cs="Arial"/>
          <w:sz w:val="22"/>
          <w:szCs w:val="22"/>
        </w:rPr>
        <w:t>muszą</w:t>
      </w:r>
      <w:r w:rsidR="00204454" w:rsidRPr="00E84583">
        <w:rPr>
          <w:rFonts w:ascii="Arial" w:hAnsi="Arial" w:cs="Arial"/>
          <w:sz w:val="22"/>
          <w:szCs w:val="22"/>
        </w:rPr>
        <w:t xml:space="preserve"> mieć korpus ze stali kwasoodpornej</w:t>
      </w:r>
      <w:r w:rsidR="00134520" w:rsidRPr="00E84583">
        <w:rPr>
          <w:rFonts w:ascii="Arial" w:hAnsi="Arial" w:cs="Arial"/>
          <w:sz w:val="22"/>
          <w:szCs w:val="22"/>
        </w:rPr>
        <w:t>, miękkie gniazdo</w:t>
      </w:r>
      <w:r w:rsidR="00763845" w:rsidRPr="00E84583">
        <w:rPr>
          <w:rFonts w:ascii="Arial" w:hAnsi="Arial" w:cs="Arial"/>
          <w:sz w:val="22"/>
          <w:szCs w:val="22"/>
        </w:rPr>
        <w:t xml:space="preserve"> </w:t>
      </w:r>
      <w:r w:rsidR="00134520" w:rsidRPr="00E84583">
        <w:rPr>
          <w:rFonts w:ascii="Arial" w:hAnsi="Arial" w:cs="Arial"/>
          <w:sz w:val="22"/>
          <w:szCs w:val="22"/>
        </w:rPr>
        <w:t>z cewką zasilaną napięciem</w:t>
      </w:r>
      <w:r w:rsidR="005A0F03" w:rsidRPr="00E84583">
        <w:rPr>
          <w:rFonts w:ascii="Arial" w:hAnsi="Arial" w:cs="Arial"/>
          <w:sz w:val="22"/>
          <w:szCs w:val="22"/>
        </w:rPr>
        <w:t xml:space="preserve"> </w:t>
      </w:r>
      <w:r w:rsidR="00134520" w:rsidRPr="00E84583">
        <w:rPr>
          <w:rFonts w:ascii="Arial" w:hAnsi="Arial" w:cs="Arial"/>
          <w:sz w:val="22"/>
          <w:szCs w:val="22"/>
        </w:rPr>
        <w:t>24V DC</w:t>
      </w:r>
      <w:r w:rsidR="001E28A2" w:rsidRPr="00E84583">
        <w:rPr>
          <w:rFonts w:ascii="Arial" w:hAnsi="Arial" w:cs="Arial"/>
          <w:sz w:val="22"/>
          <w:szCs w:val="22"/>
        </w:rPr>
        <w:t>,</w:t>
      </w:r>
      <w:r w:rsidR="00134520" w:rsidRPr="00E84583">
        <w:rPr>
          <w:rFonts w:ascii="Arial" w:hAnsi="Arial" w:cs="Arial"/>
          <w:sz w:val="22"/>
          <w:szCs w:val="22"/>
        </w:rPr>
        <w:t xml:space="preserve">  a w przypadku  bardzo  dużych  odległości  230V AC.</w:t>
      </w:r>
      <w:r w:rsidR="00E77051" w:rsidRPr="00E84583">
        <w:rPr>
          <w:rFonts w:ascii="Arial" w:hAnsi="Arial" w:cs="Arial"/>
          <w:sz w:val="22"/>
          <w:szCs w:val="22"/>
        </w:rPr>
        <w:t xml:space="preserve"> </w:t>
      </w:r>
      <w:r w:rsidR="00E77051" w:rsidRPr="00E84583">
        <w:rPr>
          <w:rFonts w:ascii="Arial" w:eastAsia="Calibri" w:hAnsi="Arial" w:cs="Arial"/>
          <w:sz w:val="22"/>
          <w:szCs w:val="22"/>
        </w:rPr>
        <w:t>Należy</w:t>
      </w:r>
      <w:r w:rsidR="00E77051">
        <w:rPr>
          <w:rFonts w:ascii="Arial" w:eastAsia="Calibri" w:hAnsi="Arial" w:cs="Arial"/>
          <w:sz w:val="22"/>
          <w:szCs w:val="22"/>
        </w:rPr>
        <w:t xml:space="preserve"> stosować cewki o mocy gwarantującej poprawne działanie elektrozaworu. Zasilanie cewki musi być zrealizowane poprzez wyjście przekaźnikowe/przekaźnik, a linia musi być zabezpieczona bezpiecznikiem.</w:t>
      </w:r>
    </w:p>
    <w:p w14:paraId="479E0212" w14:textId="77777777" w:rsidR="00A97C54" w:rsidRDefault="00A97C54" w:rsidP="00E77051">
      <w:pPr>
        <w:autoSpaceDE w:val="0"/>
        <w:autoSpaceDN w:val="0"/>
        <w:adjustRightInd w:val="0"/>
        <w:jc w:val="both"/>
        <w:rPr>
          <w:rFonts w:ascii="Arial" w:eastAsia="Calibri" w:hAnsi="Arial" w:cs="Arial"/>
          <w:sz w:val="22"/>
          <w:szCs w:val="22"/>
        </w:rPr>
      </w:pPr>
    </w:p>
    <w:p w14:paraId="13C24FD2" w14:textId="77777777" w:rsidR="00A97C54" w:rsidRDefault="00A97C54" w:rsidP="007E1E7C">
      <w:pPr>
        <w:autoSpaceDE w:val="0"/>
        <w:autoSpaceDN w:val="0"/>
        <w:adjustRightInd w:val="0"/>
        <w:jc w:val="both"/>
        <w:rPr>
          <w:rFonts w:ascii="Arial" w:eastAsia="Calibri" w:hAnsi="Arial" w:cs="Arial"/>
          <w:sz w:val="22"/>
          <w:szCs w:val="22"/>
        </w:rPr>
      </w:pPr>
      <w:r>
        <w:rPr>
          <w:rFonts w:ascii="Arial" w:eastAsia="Calibri" w:hAnsi="Arial" w:cs="Arial"/>
          <w:sz w:val="22"/>
          <w:szCs w:val="22"/>
        </w:rPr>
        <w:t>Dodatkowo zawory elektromagnetyczne muszą posiadać:</w:t>
      </w:r>
    </w:p>
    <w:p w14:paraId="207CF89E" w14:textId="77777777" w:rsidR="00A97C54" w:rsidRPr="00A97C54" w:rsidRDefault="00A97C54" w:rsidP="00461418">
      <w:pPr>
        <w:numPr>
          <w:ilvl w:val="0"/>
          <w:numId w:val="50"/>
        </w:numPr>
        <w:autoSpaceDE w:val="0"/>
        <w:autoSpaceDN w:val="0"/>
        <w:adjustRightInd w:val="0"/>
        <w:jc w:val="both"/>
        <w:rPr>
          <w:rFonts w:ascii="Arial" w:eastAsia="Calibri" w:hAnsi="Arial" w:cs="Arial"/>
          <w:sz w:val="22"/>
          <w:szCs w:val="22"/>
        </w:rPr>
      </w:pPr>
      <w:r>
        <w:rPr>
          <w:rFonts w:ascii="Arial" w:hAnsi="Arial" w:cs="Arial"/>
          <w:sz w:val="22"/>
          <w:szCs w:val="22"/>
        </w:rPr>
        <w:t>d</w:t>
      </w:r>
      <w:r w:rsidR="00134520" w:rsidRPr="00A533AE">
        <w:rPr>
          <w:rFonts w:ascii="Arial" w:hAnsi="Arial" w:cs="Arial"/>
          <w:sz w:val="22"/>
          <w:szCs w:val="22"/>
        </w:rPr>
        <w:t xml:space="preserve">ławiki kablowe </w:t>
      </w:r>
      <w:r>
        <w:rPr>
          <w:rFonts w:ascii="Arial" w:hAnsi="Arial" w:cs="Arial"/>
          <w:sz w:val="22"/>
          <w:szCs w:val="22"/>
        </w:rPr>
        <w:t xml:space="preserve">z </w:t>
      </w:r>
      <w:r w:rsidR="00134520" w:rsidRPr="00A533AE">
        <w:rPr>
          <w:rFonts w:ascii="Arial" w:hAnsi="Arial" w:cs="Arial"/>
          <w:sz w:val="22"/>
          <w:szCs w:val="22"/>
        </w:rPr>
        <w:t>gwint</w:t>
      </w:r>
      <w:r>
        <w:rPr>
          <w:rFonts w:ascii="Arial" w:hAnsi="Arial" w:cs="Arial"/>
          <w:sz w:val="22"/>
          <w:szCs w:val="22"/>
        </w:rPr>
        <w:t>em</w:t>
      </w:r>
      <w:r w:rsidR="00134520" w:rsidRPr="00A533AE">
        <w:rPr>
          <w:rFonts w:ascii="Arial" w:hAnsi="Arial" w:cs="Arial"/>
          <w:sz w:val="22"/>
          <w:szCs w:val="22"/>
        </w:rPr>
        <w:t xml:space="preserve"> M20x1,5</w:t>
      </w:r>
      <w:r>
        <w:rPr>
          <w:rFonts w:ascii="Arial" w:hAnsi="Arial" w:cs="Arial"/>
          <w:sz w:val="22"/>
          <w:szCs w:val="22"/>
        </w:rPr>
        <w:t>,</w:t>
      </w:r>
    </w:p>
    <w:p w14:paraId="755A8A41" w14:textId="77777777" w:rsidR="00A97C54" w:rsidRDefault="00A97C54" w:rsidP="00461418">
      <w:pPr>
        <w:numPr>
          <w:ilvl w:val="0"/>
          <w:numId w:val="50"/>
        </w:numPr>
        <w:autoSpaceDE w:val="0"/>
        <w:autoSpaceDN w:val="0"/>
        <w:adjustRightInd w:val="0"/>
        <w:jc w:val="both"/>
        <w:rPr>
          <w:rFonts w:ascii="Arial" w:eastAsia="Calibri" w:hAnsi="Arial" w:cs="Arial"/>
          <w:sz w:val="22"/>
          <w:szCs w:val="22"/>
        </w:rPr>
      </w:pPr>
      <w:r>
        <w:rPr>
          <w:rFonts w:ascii="Arial" w:hAnsi="Arial" w:cs="Arial"/>
          <w:sz w:val="22"/>
          <w:szCs w:val="22"/>
        </w:rPr>
        <w:t xml:space="preserve">stopień ochrony </w:t>
      </w:r>
      <w:r w:rsidRPr="00A97C54">
        <w:rPr>
          <w:rFonts w:ascii="Arial" w:hAnsi="Arial" w:cs="Arial"/>
          <w:sz w:val="22"/>
          <w:szCs w:val="22"/>
        </w:rPr>
        <w:t xml:space="preserve">obudowy </w:t>
      </w:r>
      <w:r w:rsidR="004C5530" w:rsidRPr="00A97C54">
        <w:rPr>
          <w:rFonts w:ascii="Arial" w:hAnsi="Arial" w:cs="Arial"/>
          <w:sz w:val="22"/>
          <w:szCs w:val="22"/>
        </w:rPr>
        <w:t>co najmniej IP65,</w:t>
      </w:r>
    </w:p>
    <w:p w14:paraId="2D76DD0B" w14:textId="77777777" w:rsidR="00A97C54" w:rsidRDefault="00134520" w:rsidP="00461418">
      <w:pPr>
        <w:numPr>
          <w:ilvl w:val="0"/>
          <w:numId w:val="50"/>
        </w:numPr>
        <w:autoSpaceDE w:val="0"/>
        <w:autoSpaceDN w:val="0"/>
        <w:adjustRightInd w:val="0"/>
        <w:jc w:val="both"/>
        <w:rPr>
          <w:rFonts w:ascii="Arial" w:eastAsia="Calibri" w:hAnsi="Arial" w:cs="Arial"/>
          <w:sz w:val="22"/>
          <w:szCs w:val="22"/>
        </w:rPr>
      </w:pPr>
      <w:r w:rsidRPr="00A97C54">
        <w:rPr>
          <w:rFonts w:ascii="Arial" w:hAnsi="Arial" w:cs="Arial"/>
          <w:sz w:val="22"/>
          <w:szCs w:val="22"/>
        </w:rPr>
        <w:t>zacisk uziemiający</w:t>
      </w:r>
      <w:r w:rsidR="00A97C54">
        <w:rPr>
          <w:rFonts w:ascii="Arial" w:hAnsi="Arial" w:cs="Arial"/>
          <w:sz w:val="22"/>
          <w:szCs w:val="22"/>
        </w:rPr>
        <w:t xml:space="preserve"> na k</w:t>
      </w:r>
      <w:r w:rsidR="00A97C54" w:rsidRPr="00A97C54">
        <w:rPr>
          <w:rFonts w:ascii="Arial" w:hAnsi="Arial" w:cs="Arial"/>
          <w:sz w:val="22"/>
          <w:szCs w:val="22"/>
        </w:rPr>
        <w:t>orpus</w:t>
      </w:r>
      <w:r w:rsidR="00A97C54">
        <w:rPr>
          <w:rFonts w:ascii="Arial" w:hAnsi="Arial" w:cs="Arial"/>
          <w:sz w:val="22"/>
          <w:szCs w:val="22"/>
        </w:rPr>
        <w:t>ie</w:t>
      </w:r>
      <w:r w:rsidR="00854B09" w:rsidRPr="00A97C54">
        <w:rPr>
          <w:rFonts w:ascii="Arial" w:hAnsi="Arial" w:cs="Arial"/>
          <w:sz w:val="22"/>
          <w:szCs w:val="22"/>
        </w:rPr>
        <w:t>,</w:t>
      </w:r>
    </w:p>
    <w:p w14:paraId="440ACB88" w14:textId="77777777" w:rsidR="00A97C54" w:rsidRDefault="00A97C54" w:rsidP="00461418">
      <w:pPr>
        <w:numPr>
          <w:ilvl w:val="0"/>
          <w:numId w:val="50"/>
        </w:numPr>
        <w:autoSpaceDE w:val="0"/>
        <w:autoSpaceDN w:val="0"/>
        <w:adjustRightInd w:val="0"/>
        <w:jc w:val="both"/>
        <w:rPr>
          <w:rFonts w:ascii="Arial" w:hAnsi="Arial" w:cs="Arial"/>
          <w:sz w:val="22"/>
          <w:szCs w:val="22"/>
        </w:rPr>
      </w:pPr>
      <w:r>
        <w:rPr>
          <w:rFonts w:ascii="Arial" w:hAnsi="Arial" w:cs="Arial"/>
          <w:sz w:val="22"/>
          <w:szCs w:val="22"/>
        </w:rPr>
        <w:t>materiał korpusu wykonany</w:t>
      </w:r>
      <w:r w:rsidR="00134520" w:rsidRPr="00A97C54">
        <w:rPr>
          <w:rFonts w:ascii="Arial" w:hAnsi="Arial" w:cs="Arial"/>
          <w:sz w:val="22"/>
          <w:szCs w:val="22"/>
        </w:rPr>
        <w:t xml:space="preserve"> ze stali zgodnej z klasyfikacją rurociągu</w:t>
      </w:r>
      <w:r w:rsidRPr="00A97C54">
        <w:rPr>
          <w:rFonts w:ascii="Arial" w:hAnsi="Arial" w:cs="Arial"/>
          <w:sz w:val="22"/>
          <w:szCs w:val="22"/>
        </w:rPr>
        <w:t xml:space="preserve"> </w:t>
      </w:r>
      <w:r>
        <w:rPr>
          <w:rFonts w:ascii="Arial" w:hAnsi="Arial" w:cs="Arial"/>
          <w:sz w:val="22"/>
          <w:szCs w:val="22"/>
        </w:rPr>
        <w:t>(w przypadku z</w:t>
      </w:r>
      <w:r w:rsidRPr="00A97C54">
        <w:rPr>
          <w:rFonts w:ascii="Arial" w:hAnsi="Arial" w:cs="Arial"/>
          <w:sz w:val="22"/>
          <w:szCs w:val="22"/>
        </w:rPr>
        <w:t>awor</w:t>
      </w:r>
      <w:r>
        <w:rPr>
          <w:rFonts w:ascii="Arial" w:hAnsi="Arial" w:cs="Arial"/>
          <w:sz w:val="22"/>
          <w:szCs w:val="22"/>
        </w:rPr>
        <w:t>ów</w:t>
      </w:r>
      <w:r w:rsidRPr="00A97C54">
        <w:rPr>
          <w:rFonts w:ascii="Arial" w:hAnsi="Arial" w:cs="Arial"/>
          <w:sz w:val="22"/>
          <w:szCs w:val="22"/>
        </w:rPr>
        <w:t xml:space="preserve"> montowan</w:t>
      </w:r>
      <w:r>
        <w:rPr>
          <w:rFonts w:ascii="Arial" w:hAnsi="Arial" w:cs="Arial"/>
          <w:sz w:val="22"/>
          <w:szCs w:val="22"/>
        </w:rPr>
        <w:t xml:space="preserve">ych </w:t>
      </w:r>
      <w:r w:rsidRPr="00A97C54">
        <w:rPr>
          <w:rFonts w:ascii="Arial" w:hAnsi="Arial" w:cs="Arial"/>
          <w:sz w:val="22"/>
          <w:szCs w:val="22"/>
        </w:rPr>
        <w:t>w rurociągach procesowych</w:t>
      </w:r>
      <w:r>
        <w:rPr>
          <w:rFonts w:ascii="Arial" w:hAnsi="Arial" w:cs="Arial"/>
          <w:sz w:val="22"/>
          <w:szCs w:val="22"/>
        </w:rPr>
        <w:t>)</w:t>
      </w:r>
      <w:r w:rsidR="00854B09" w:rsidRPr="00A97C54">
        <w:rPr>
          <w:rFonts w:ascii="Arial" w:hAnsi="Arial" w:cs="Arial"/>
          <w:sz w:val="22"/>
          <w:szCs w:val="22"/>
        </w:rPr>
        <w:t>,</w:t>
      </w:r>
    </w:p>
    <w:p w14:paraId="6D2F06C2" w14:textId="77777777" w:rsidR="00134520" w:rsidRPr="00A533AE" w:rsidRDefault="00134520" w:rsidP="00461418">
      <w:pPr>
        <w:numPr>
          <w:ilvl w:val="0"/>
          <w:numId w:val="50"/>
        </w:numPr>
        <w:autoSpaceDE w:val="0"/>
        <w:autoSpaceDN w:val="0"/>
        <w:adjustRightInd w:val="0"/>
        <w:jc w:val="both"/>
        <w:rPr>
          <w:rFonts w:ascii="Arial" w:hAnsi="Arial" w:cs="Arial"/>
          <w:sz w:val="22"/>
          <w:szCs w:val="22"/>
        </w:rPr>
      </w:pPr>
      <w:r w:rsidRPr="00A533AE">
        <w:rPr>
          <w:rFonts w:ascii="Arial" w:hAnsi="Arial" w:cs="Arial"/>
          <w:sz w:val="22"/>
          <w:szCs w:val="22"/>
        </w:rPr>
        <w:t>wykonani</w:t>
      </w:r>
      <w:r w:rsidR="00A97C54">
        <w:rPr>
          <w:rFonts w:ascii="Arial" w:hAnsi="Arial" w:cs="Arial"/>
          <w:sz w:val="22"/>
          <w:szCs w:val="22"/>
        </w:rPr>
        <w:t>e</w:t>
      </w:r>
      <w:r w:rsidRPr="00A533AE">
        <w:rPr>
          <w:rFonts w:ascii="Arial" w:hAnsi="Arial" w:cs="Arial"/>
          <w:sz w:val="22"/>
          <w:szCs w:val="22"/>
        </w:rPr>
        <w:t xml:space="preserve"> przeciwwybuchow</w:t>
      </w:r>
      <w:r w:rsidR="00A97C54">
        <w:rPr>
          <w:rFonts w:ascii="Arial" w:hAnsi="Arial" w:cs="Arial"/>
          <w:sz w:val="22"/>
          <w:szCs w:val="22"/>
        </w:rPr>
        <w:t>e -</w:t>
      </w:r>
      <w:r w:rsidRPr="00A533AE">
        <w:rPr>
          <w:rFonts w:ascii="Arial" w:hAnsi="Arial" w:cs="Arial"/>
          <w:sz w:val="22"/>
          <w:szCs w:val="22"/>
        </w:rPr>
        <w:t xml:space="preserve"> zalecane Ex d</w:t>
      </w:r>
      <w:r w:rsidR="00A97C54">
        <w:rPr>
          <w:rFonts w:ascii="Arial" w:hAnsi="Arial" w:cs="Arial"/>
          <w:sz w:val="22"/>
          <w:szCs w:val="22"/>
        </w:rPr>
        <w:t>.</w:t>
      </w:r>
    </w:p>
    <w:p w14:paraId="40231EF6" w14:textId="77777777" w:rsidR="00134520" w:rsidRPr="00B90D26" w:rsidRDefault="00134520" w:rsidP="00134520"/>
    <w:p w14:paraId="1E679F28" w14:textId="77777777" w:rsidR="00134520" w:rsidRDefault="00134520" w:rsidP="00633218">
      <w:pPr>
        <w:pStyle w:val="Nagwek1"/>
        <w:numPr>
          <w:ilvl w:val="2"/>
          <w:numId w:val="1"/>
        </w:numPr>
        <w:tabs>
          <w:tab w:val="clear" w:pos="1440"/>
          <w:tab w:val="num" w:pos="709"/>
        </w:tabs>
        <w:ind w:left="709" w:hanging="709"/>
        <w:jc w:val="both"/>
        <w:rPr>
          <w:rFonts w:cs="Arial"/>
          <w:szCs w:val="22"/>
        </w:rPr>
      </w:pPr>
      <w:bookmarkStart w:id="56" w:name="_Toc475077795"/>
      <w:r w:rsidRPr="00134520">
        <w:rPr>
          <w:rFonts w:cs="Arial"/>
          <w:szCs w:val="22"/>
        </w:rPr>
        <w:t>Pr</w:t>
      </w:r>
      <w:r w:rsidR="00A97C54">
        <w:rPr>
          <w:rFonts w:cs="Arial"/>
          <w:szCs w:val="22"/>
        </w:rPr>
        <w:t>zetworniki elektropneumatyczne I/P</w:t>
      </w:r>
      <w:r w:rsidRPr="00134520">
        <w:rPr>
          <w:rFonts w:cs="Arial"/>
          <w:szCs w:val="22"/>
        </w:rPr>
        <w:t xml:space="preserve">  (w  przypadku  zastosowania)</w:t>
      </w:r>
      <w:bookmarkEnd w:id="56"/>
    </w:p>
    <w:p w14:paraId="08518891" w14:textId="77777777" w:rsidR="00134520" w:rsidRPr="00A533AE" w:rsidRDefault="00134520" w:rsidP="00134520">
      <w:pPr>
        <w:jc w:val="both"/>
        <w:rPr>
          <w:rFonts w:ascii="Arial" w:hAnsi="Arial" w:cs="Arial"/>
          <w:b/>
          <w:sz w:val="22"/>
          <w:szCs w:val="22"/>
        </w:rPr>
      </w:pPr>
    </w:p>
    <w:p w14:paraId="3AF0DDA5" w14:textId="77777777" w:rsidR="00134520" w:rsidRPr="00A533AE" w:rsidRDefault="00134520" w:rsidP="007E1E7C">
      <w:pPr>
        <w:jc w:val="both"/>
        <w:rPr>
          <w:rFonts w:ascii="Arial" w:hAnsi="Arial" w:cs="Arial"/>
          <w:sz w:val="22"/>
          <w:szCs w:val="22"/>
        </w:rPr>
      </w:pPr>
      <w:r w:rsidRPr="00A533AE">
        <w:rPr>
          <w:rFonts w:ascii="Arial" w:hAnsi="Arial" w:cs="Arial"/>
          <w:sz w:val="22"/>
          <w:szCs w:val="22"/>
        </w:rPr>
        <w:t xml:space="preserve">Przetworniki elektropneumatyczne </w:t>
      </w:r>
      <w:r w:rsidR="00611479">
        <w:rPr>
          <w:rFonts w:ascii="Arial" w:hAnsi="Arial" w:cs="Arial"/>
          <w:sz w:val="22"/>
          <w:szCs w:val="22"/>
        </w:rPr>
        <w:t>muszą</w:t>
      </w:r>
      <w:r w:rsidR="00611479" w:rsidRPr="00A533AE">
        <w:rPr>
          <w:rFonts w:ascii="Arial" w:hAnsi="Arial" w:cs="Arial"/>
          <w:sz w:val="22"/>
          <w:szCs w:val="22"/>
        </w:rPr>
        <w:t xml:space="preserve"> </w:t>
      </w:r>
      <w:r w:rsidRPr="00A533AE">
        <w:rPr>
          <w:rFonts w:ascii="Arial" w:hAnsi="Arial" w:cs="Arial"/>
          <w:sz w:val="22"/>
          <w:szCs w:val="22"/>
        </w:rPr>
        <w:t xml:space="preserve">być </w:t>
      </w:r>
      <w:r w:rsidR="00A97C54">
        <w:rPr>
          <w:rFonts w:ascii="Arial" w:hAnsi="Arial" w:cs="Arial"/>
          <w:sz w:val="22"/>
          <w:szCs w:val="22"/>
        </w:rPr>
        <w:t>zgodne z poniższymi wymaganiami.</w:t>
      </w:r>
    </w:p>
    <w:p w14:paraId="4573DAE8" w14:textId="77777777" w:rsidR="00A97C54" w:rsidRDefault="00134520" w:rsidP="00461418">
      <w:pPr>
        <w:numPr>
          <w:ilvl w:val="0"/>
          <w:numId w:val="51"/>
        </w:numPr>
        <w:jc w:val="both"/>
        <w:rPr>
          <w:rFonts w:ascii="Arial" w:hAnsi="Arial" w:cs="Arial"/>
          <w:sz w:val="22"/>
          <w:szCs w:val="22"/>
        </w:rPr>
      </w:pPr>
      <w:r w:rsidRPr="00A533AE">
        <w:rPr>
          <w:rFonts w:ascii="Arial" w:hAnsi="Arial" w:cs="Arial"/>
          <w:sz w:val="22"/>
          <w:szCs w:val="22"/>
        </w:rPr>
        <w:t xml:space="preserve">Przetworniki elektropneumatyczne </w:t>
      </w:r>
      <w:r w:rsidR="00A97C54">
        <w:rPr>
          <w:rFonts w:ascii="Arial" w:hAnsi="Arial" w:cs="Arial"/>
          <w:sz w:val="22"/>
          <w:szCs w:val="22"/>
        </w:rPr>
        <w:t>muszą</w:t>
      </w:r>
      <w:r w:rsidRPr="00A533AE">
        <w:rPr>
          <w:rFonts w:ascii="Arial" w:hAnsi="Arial" w:cs="Arial"/>
          <w:sz w:val="22"/>
          <w:szCs w:val="22"/>
        </w:rPr>
        <w:t xml:space="preserve"> być dynamicznie zrównoważone, maksymalna dopuszczalna nieliniowość</w:t>
      </w:r>
      <w:r w:rsidR="00A97C54">
        <w:rPr>
          <w:rFonts w:ascii="Arial" w:hAnsi="Arial" w:cs="Arial"/>
          <w:sz w:val="22"/>
          <w:szCs w:val="22"/>
        </w:rPr>
        <w:t xml:space="preserve"> 1</w:t>
      </w:r>
      <w:r w:rsidRPr="00A533AE">
        <w:rPr>
          <w:rFonts w:ascii="Arial" w:hAnsi="Arial" w:cs="Arial"/>
          <w:sz w:val="22"/>
          <w:szCs w:val="22"/>
        </w:rPr>
        <w:t xml:space="preserve">% pełnego zakresu. </w:t>
      </w:r>
      <w:r w:rsidR="00A97C54">
        <w:rPr>
          <w:rFonts w:ascii="Arial" w:hAnsi="Arial" w:cs="Arial"/>
          <w:sz w:val="22"/>
          <w:szCs w:val="22"/>
        </w:rPr>
        <w:br/>
      </w:r>
      <w:r w:rsidR="00016377">
        <w:rPr>
          <w:rFonts w:ascii="Arial" w:hAnsi="Arial" w:cs="Arial"/>
          <w:sz w:val="22"/>
          <w:szCs w:val="22"/>
        </w:rPr>
        <w:t>W przypadk</w:t>
      </w:r>
      <w:r w:rsidR="00A97C54">
        <w:rPr>
          <w:rFonts w:ascii="Arial" w:hAnsi="Arial" w:cs="Arial"/>
          <w:sz w:val="22"/>
          <w:szCs w:val="22"/>
        </w:rPr>
        <w:t>u</w:t>
      </w:r>
      <w:r w:rsidR="00016377">
        <w:rPr>
          <w:rFonts w:ascii="Arial" w:hAnsi="Arial" w:cs="Arial"/>
          <w:sz w:val="22"/>
          <w:szCs w:val="22"/>
        </w:rPr>
        <w:t>, gdy</w:t>
      </w:r>
      <w:r w:rsidR="00016377" w:rsidRPr="00A533AE">
        <w:rPr>
          <w:rFonts w:ascii="Arial" w:hAnsi="Arial" w:cs="Arial"/>
          <w:sz w:val="22"/>
          <w:szCs w:val="22"/>
        </w:rPr>
        <w:t xml:space="preserve"> </w:t>
      </w:r>
      <w:r w:rsidRPr="00A533AE">
        <w:rPr>
          <w:rFonts w:ascii="Arial" w:hAnsi="Arial" w:cs="Arial"/>
          <w:sz w:val="22"/>
          <w:szCs w:val="22"/>
        </w:rPr>
        <w:t xml:space="preserve">jest to niezbędne do utrzymania liniowości to powinny być </w:t>
      </w:r>
      <w:r w:rsidR="00854B09">
        <w:rPr>
          <w:rFonts w:ascii="Arial" w:hAnsi="Arial" w:cs="Arial"/>
          <w:sz w:val="22"/>
          <w:szCs w:val="22"/>
        </w:rPr>
        <w:t xml:space="preserve">one </w:t>
      </w:r>
      <w:r w:rsidRPr="00A533AE">
        <w:rPr>
          <w:rFonts w:ascii="Arial" w:hAnsi="Arial" w:cs="Arial"/>
          <w:sz w:val="22"/>
          <w:szCs w:val="22"/>
        </w:rPr>
        <w:t>wyposażone w kompensację temperaturową  cewki</w:t>
      </w:r>
      <w:r w:rsidR="00A97C54">
        <w:rPr>
          <w:rFonts w:ascii="Arial" w:hAnsi="Arial" w:cs="Arial"/>
          <w:sz w:val="22"/>
          <w:szCs w:val="22"/>
        </w:rPr>
        <w:t>.</w:t>
      </w:r>
    </w:p>
    <w:p w14:paraId="08A1D991" w14:textId="77777777" w:rsidR="00A97C54" w:rsidRDefault="00134520" w:rsidP="00461418">
      <w:pPr>
        <w:numPr>
          <w:ilvl w:val="0"/>
          <w:numId w:val="51"/>
        </w:numPr>
        <w:jc w:val="both"/>
        <w:rPr>
          <w:rFonts w:ascii="Arial" w:hAnsi="Arial" w:cs="Arial"/>
          <w:sz w:val="22"/>
          <w:szCs w:val="22"/>
        </w:rPr>
      </w:pPr>
      <w:r w:rsidRPr="00A97C54">
        <w:rPr>
          <w:rFonts w:ascii="Arial" w:hAnsi="Arial" w:cs="Arial"/>
          <w:sz w:val="22"/>
          <w:szCs w:val="22"/>
        </w:rPr>
        <w:lastRenderedPageBreak/>
        <w:t xml:space="preserve">Impedancja wejściowa </w:t>
      </w:r>
      <w:r w:rsidR="00A97C54">
        <w:rPr>
          <w:rFonts w:ascii="Arial" w:hAnsi="Arial" w:cs="Arial"/>
          <w:sz w:val="22"/>
          <w:szCs w:val="22"/>
        </w:rPr>
        <w:t>musi</w:t>
      </w:r>
      <w:r w:rsidRPr="00A97C54">
        <w:rPr>
          <w:rFonts w:ascii="Arial" w:hAnsi="Arial" w:cs="Arial"/>
          <w:sz w:val="22"/>
          <w:szCs w:val="22"/>
        </w:rPr>
        <w:t xml:space="preserve"> zapewnić prawidłową współpracę z pozostałymi  elementami obwodu</w:t>
      </w:r>
      <w:r w:rsidR="00A97C54">
        <w:rPr>
          <w:rFonts w:ascii="Arial" w:hAnsi="Arial" w:cs="Arial"/>
          <w:sz w:val="22"/>
          <w:szCs w:val="22"/>
        </w:rPr>
        <w:t>.</w:t>
      </w:r>
    </w:p>
    <w:p w14:paraId="442436A3" w14:textId="77777777" w:rsidR="00E95238" w:rsidRPr="00A97C54" w:rsidRDefault="00134520" w:rsidP="00461418">
      <w:pPr>
        <w:numPr>
          <w:ilvl w:val="0"/>
          <w:numId w:val="51"/>
        </w:numPr>
        <w:jc w:val="both"/>
        <w:rPr>
          <w:rFonts w:ascii="Arial" w:hAnsi="Arial" w:cs="Arial"/>
          <w:sz w:val="22"/>
          <w:szCs w:val="22"/>
        </w:rPr>
      </w:pPr>
      <w:r w:rsidRPr="00A97C54">
        <w:rPr>
          <w:rFonts w:ascii="Arial" w:hAnsi="Arial" w:cs="Arial"/>
          <w:sz w:val="22"/>
          <w:szCs w:val="22"/>
        </w:rPr>
        <w:t>Każdy przetwornik elektropneumatyczny</w:t>
      </w:r>
      <w:r w:rsidR="00A97C54">
        <w:rPr>
          <w:rFonts w:ascii="Arial" w:hAnsi="Arial" w:cs="Arial"/>
          <w:sz w:val="22"/>
          <w:szCs w:val="22"/>
        </w:rPr>
        <w:t xml:space="preserve"> musi</w:t>
      </w:r>
      <w:r w:rsidRPr="00A97C54">
        <w:rPr>
          <w:rFonts w:ascii="Arial" w:hAnsi="Arial" w:cs="Arial"/>
          <w:sz w:val="22"/>
          <w:szCs w:val="22"/>
        </w:rPr>
        <w:t xml:space="preserve"> być wyposażony w </w:t>
      </w:r>
      <w:r w:rsidR="00A97C54">
        <w:rPr>
          <w:rFonts w:ascii="Arial" w:hAnsi="Arial" w:cs="Arial"/>
          <w:sz w:val="22"/>
          <w:szCs w:val="22"/>
        </w:rPr>
        <w:t>filtro</w:t>
      </w:r>
      <w:r w:rsidRPr="00A97C54">
        <w:rPr>
          <w:rFonts w:ascii="Arial" w:hAnsi="Arial" w:cs="Arial"/>
          <w:sz w:val="22"/>
          <w:szCs w:val="22"/>
        </w:rPr>
        <w:t>redukto</w:t>
      </w:r>
      <w:r w:rsidR="00A97C54">
        <w:rPr>
          <w:rFonts w:ascii="Arial" w:hAnsi="Arial" w:cs="Arial"/>
          <w:sz w:val="22"/>
          <w:szCs w:val="22"/>
        </w:rPr>
        <w:t>r</w:t>
      </w:r>
      <w:r w:rsidRPr="00A97C54">
        <w:rPr>
          <w:rFonts w:ascii="Arial" w:hAnsi="Arial" w:cs="Arial"/>
          <w:sz w:val="22"/>
          <w:szCs w:val="22"/>
        </w:rPr>
        <w:t xml:space="preserve"> </w:t>
      </w:r>
      <w:r w:rsidR="00F859E0">
        <w:rPr>
          <w:rFonts w:ascii="Arial" w:hAnsi="Arial" w:cs="Arial"/>
          <w:sz w:val="22"/>
          <w:szCs w:val="22"/>
        </w:rPr>
        <w:t xml:space="preserve">         </w:t>
      </w:r>
      <w:r w:rsidRPr="00A97C54">
        <w:rPr>
          <w:rFonts w:ascii="Arial" w:hAnsi="Arial" w:cs="Arial"/>
          <w:sz w:val="22"/>
          <w:szCs w:val="22"/>
        </w:rPr>
        <w:t xml:space="preserve">z  manometrem o średnicy </w:t>
      </w:r>
      <w:smartTag w:uri="urn:schemas-microsoft-com:office:smarttags" w:element="metricconverter">
        <w:smartTagPr>
          <w:attr w:name="ProductID" w:val="50 mm"/>
        </w:smartTagPr>
        <w:r w:rsidRPr="00A97C54">
          <w:rPr>
            <w:rFonts w:ascii="Arial" w:hAnsi="Arial" w:cs="Arial"/>
            <w:sz w:val="22"/>
            <w:szCs w:val="22"/>
          </w:rPr>
          <w:t>50 mm</w:t>
        </w:r>
      </w:smartTag>
      <w:r w:rsidR="00A97C54">
        <w:rPr>
          <w:rFonts w:ascii="Arial" w:hAnsi="Arial" w:cs="Arial"/>
          <w:sz w:val="22"/>
          <w:szCs w:val="22"/>
        </w:rPr>
        <w:t>.</w:t>
      </w:r>
    </w:p>
    <w:p w14:paraId="3C50F670" w14:textId="77777777" w:rsidR="00A97C54" w:rsidRPr="00A97C54" w:rsidRDefault="00A97C54" w:rsidP="00461418">
      <w:pPr>
        <w:numPr>
          <w:ilvl w:val="0"/>
          <w:numId w:val="51"/>
        </w:numPr>
        <w:autoSpaceDE w:val="0"/>
        <w:autoSpaceDN w:val="0"/>
        <w:adjustRightInd w:val="0"/>
        <w:jc w:val="both"/>
        <w:rPr>
          <w:rFonts w:ascii="Arial" w:eastAsia="Calibri" w:hAnsi="Arial" w:cs="Arial"/>
          <w:sz w:val="22"/>
          <w:szCs w:val="22"/>
        </w:rPr>
      </w:pPr>
      <w:r>
        <w:rPr>
          <w:rFonts w:ascii="Arial" w:hAnsi="Arial" w:cs="Arial"/>
          <w:sz w:val="22"/>
          <w:szCs w:val="22"/>
        </w:rPr>
        <w:t>D</w:t>
      </w:r>
      <w:r w:rsidRPr="00A533AE">
        <w:rPr>
          <w:rFonts w:ascii="Arial" w:hAnsi="Arial" w:cs="Arial"/>
          <w:sz w:val="22"/>
          <w:szCs w:val="22"/>
        </w:rPr>
        <w:t xml:space="preserve">ławiki kablowe </w:t>
      </w:r>
      <w:r>
        <w:rPr>
          <w:rFonts w:ascii="Arial" w:hAnsi="Arial" w:cs="Arial"/>
          <w:sz w:val="22"/>
          <w:szCs w:val="22"/>
        </w:rPr>
        <w:t xml:space="preserve">z </w:t>
      </w:r>
      <w:r w:rsidRPr="00A533AE">
        <w:rPr>
          <w:rFonts w:ascii="Arial" w:hAnsi="Arial" w:cs="Arial"/>
          <w:sz w:val="22"/>
          <w:szCs w:val="22"/>
        </w:rPr>
        <w:t>gwint</w:t>
      </w:r>
      <w:r>
        <w:rPr>
          <w:rFonts w:ascii="Arial" w:hAnsi="Arial" w:cs="Arial"/>
          <w:sz w:val="22"/>
          <w:szCs w:val="22"/>
        </w:rPr>
        <w:t>em</w:t>
      </w:r>
      <w:r w:rsidRPr="00A533AE">
        <w:rPr>
          <w:rFonts w:ascii="Arial" w:hAnsi="Arial" w:cs="Arial"/>
          <w:sz w:val="22"/>
          <w:szCs w:val="22"/>
        </w:rPr>
        <w:t xml:space="preserve"> M20x1,5</w:t>
      </w:r>
      <w:r>
        <w:rPr>
          <w:rFonts w:ascii="Arial" w:hAnsi="Arial" w:cs="Arial"/>
          <w:sz w:val="22"/>
          <w:szCs w:val="22"/>
        </w:rPr>
        <w:t>,</w:t>
      </w:r>
    </w:p>
    <w:p w14:paraId="090AFDC2" w14:textId="77777777" w:rsidR="00A97C54" w:rsidRDefault="00A97C54" w:rsidP="00461418">
      <w:pPr>
        <w:numPr>
          <w:ilvl w:val="0"/>
          <w:numId w:val="51"/>
        </w:numPr>
        <w:autoSpaceDE w:val="0"/>
        <w:autoSpaceDN w:val="0"/>
        <w:adjustRightInd w:val="0"/>
        <w:jc w:val="both"/>
        <w:rPr>
          <w:rFonts w:ascii="Arial" w:eastAsia="Calibri" w:hAnsi="Arial" w:cs="Arial"/>
          <w:sz w:val="22"/>
          <w:szCs w:val="22"/>
        </w:rPr>
      </w:pPr>
      <w:r>
        <w:rPr>
          <w:rFonts w:ascii="Arial" w:hAnsi="Arial" w:cs="Arial"/>
          <w:sz w:val="22"/>
          <w:szCs w:val="22"/>
        </w:rPr>
        <w:t xml:space="preserve">Stopień ochrony </w:t>
      </w:r>
      <w:r w:rsidRPr="00A97C54">
        <w:rPr>
          <w:rFonts w:ascii="Arial" w:hAnsi="Arial" w:cs="Arial"/>
          <w:sz w:val="22"/>
          <w:szCs w:val="22"/>
        </w:rPr>
        <w:t>obudowy co najmniej IP65,</w:t>
      </w:r>
    </w:p>
    <w:p w14:paraId="05B5B181" w14:textId="77777777" w:rsidR="00134520" w:rsidRPr="00A97C54" w:rsidRDefault="005068A1" w:rsidP="00461418">
      <w:pPr>
        <w:numPr>
          <w:ilvl w:val="0"/>
          <w:numId w:val="51"/>
        </w:numPr>
        <w:autoSpaceDE w:val="0"/>
        <w:autoSpaceDN w:val="0"/>
        <w:adjustRightInd w:val="0"/>
        <w:jc w:val="both"/>
        <w:rPr>
          <w:rFonts w:ascii="Arial" w:eastAsia="Calibri" w:hAnsi="Arial" w:cs="Arial"/>
          <w:sz w:val="22"/>
          <w:szCs w:val="22"/>
        </w:rPr>
      </w:pPr>
      <w:r w:rsidRPr="00A97C54">
        <w:rPr>
          <w:rFonts w:ascii="Arial" w:hAnsi="Arial" w:cs="Arial"/>
          <w:sz w:val="22"/>
          <w:szCs w:val="22"/>
        </w:rPr>
        <w:t>Jeśli p</w:t>
      </w:r>
      <w:r w:rsidR="00016377" w:rsidRPr="00A97C54">
        <w:rPr>
          <w:rFonts w:ascii="Arial" w:hAnsi="Arial" w:cs="Arial"/>
          <w:sz w:val="22"/>
          <w:szCs w:val="22"/>
        </w:rPr>
        <w:t>rzetworniki</w:t>
      </w:r>
      <w:r w:rsidRPr="00A97C54">
        <w:rPr>
          <w:rFonts w:ascii="Arial" w:hAnsi="Arial" w:cs="Arial"/>
          <w:sz w:val="22"/>
          <w:szCs w:val="22"/>
        </w:rPr>
        <w:t xml:space="preserve"> będą zabudowane w strefie zagrożenia wybuchem,</w:t>
      </w:r>
      <w:r w:rsidR="00016377" w:rsidRPr="00A97C54">
        <w:rPr>
          <w:rFonts w:ascii="Arial" w:hAnsi="Arial" w:cs="Arial"/>
          <w:sz w:val="22"/>
          <w:szCs w:val="22"/>
        </w:rPr>
        <w:t xml:space="preserve"> </w:t>
      </w:r>
      <w:r w:rsidR="00C84AC4" w:rsidRPr="00A97C54">
        <w:rPr>
          <w:rFonts w:ascii="Arial" w:hAnsi="Arial" w:cs="Arial"/>
          <w:sz w:val="22"/>
          <w:szCs w:val="22"/>
        </w:rPr>
        <w:t xml:space="preserve">to </w:t>
      </w:r>
      <w:r w:rsidR="00A97C54">
        <w:rPr>
          <w:rFonts w:ascii="Arial" w:hAnsi="Arial" w:cs="Arial"/>
          <w:sz w:val="22"/>
          <w:szCs w:val="22"/>
        </w:rPr>
        <w:t>muszą</w:t>
      </w:r>
      <w:r w:rsidR="00134520" w:rsidRPr="00A97C54">
        <w:rPr>
          <w:rFonts w:ascii="Arial" w:hAnsi="Arial" w:cs="Arial"/>
          <w:sz w:val="22"/>
          <w:szCs w:val="22"/>
        </w:rPr>
        <w:t xml:space="preserve"> być </w:t>
      </w:r>
      <w:r w:rsidR="00F859E0">
        <w:rPr>
          <w:rFonts w:ascii="Arial" w:hAnsi="Arial" w:cs="Arial"/>
          <w:sz w:val="22"/>
          <w:szCs w:val="22"/>
        </w:rPr>
        <w:t xml:space="preserve">  </w:t>
      </w:r>
      <w:r w:rsidR="00134520" w:rsidRPr="00A97C54">
        <w:rPr>
          <w:rFonts w:ascii="Arial" w:hAnsi="Arial" w:cs="Arial"/>
          <w:sz w:val="22"/>
          <w:szCs w:val="22"/>
        </w:rPr>
        <w:t>w wykonaniu iskrobezpiecznym lub ognioszczelnym. Preferowane jest wykonanie iskrobezpieczne.</w:t>
      </w:r>
    </w:p>
    <w:p w14:paraId="266753EB" w14:textId="77777777" w:rsidR="007A7796" w:rsidRPr="00B90D26" w:rsidRDefault="007A7796" w:rsidP="007A7796"/>
    <w:p w14:paraId="650B1EBC" w14:textId="77777777" w:rsidR="007A7796" w:rsidRDefault="007A7796" w:rsidP="00633218">
      <w:pPr>
        <w:pStyle w:val="Nagwek1"/>
        <w:numPr>
          <w:ilvl w:val="2"/>
          <w:numId w:val="1"/>
        </w:numPr>
        <w:tabs>
          <w:tab w:val="clear" w:pos="1440"/>
          <w:tab w:val="num" w:pos="709"/>
        </w:tabs>
        <w:ind w:left="709" w:hanging="709"/>
        <w:jc w:val="both"/>
        <w:rPr>
          <w:rFonts w:cs="Arial"/>
          <w:szCs w:val="22"/>
        </w:rPr>
      </w:pPr>
      <w:bookmarkStart w:id="57" w:name="_Toc475077796"/>
      <w:r w:rsidRPr="007A7796">
        <w:rPr>
          <w:rFonts w:cs="Arial"/>
          <w:szCs w:val="22"/>
        </w:rPr>
        <w:t>Panel wskaźników lokalnych</w:t>
      </w:r>
      <w:bookmarkEnd w:id="57"/>
    </w:p>
    <w:p w14:paraId="76A6ED42" w14:textId="77777777" w:rsidR="007A7796" w:rsidRPr="007A7796" w:rsidRDefault="007A7796" w:rsidP="007A7796"/>
    <w:p w14:paraId="7CE8EA72" w14:textId="77777777" w:rsidR="007A7796" w:rsidRDefault="0096343B" w:rsidP="007E1E7C">
      <w:pPr>
        <w:jc w:val="both"/>
        <w:rPr>
          <w:rFonts w:ascii="Arial" w:hAnsi="Arial" w:cs="Arial"/>
          <w:sz w:val="22"/>
          <w:szCs w:val="22"/>
        </w:rPr>
      </w:pPr>
      <w:r>
        <w:rPr>
          <w:rFonts w:ascii="Arial" w:hAnsi="Arial" w:cs="Arial"/>
          <w:sz w:val="22"/>
          <w:szCs w:val="22"/>
        </w:rPr>
        <w:t>Najczęściej p</w:t>
      </w:r>
      <w:r w:rsidRPr="00A533AE">
        <w:rPr>
          <w:rFonts w:ascii="Arial" w:hAnsi="Arial" w:cs="Arial"/>
          <w:sz w:val="22"/>
          <w:szCs w:val="22"/>
        </w:rPr>
        <w:t xml:space="preserve">anele </w:t>
      </w:r>
      <w:r w:rsidR="007A7796" w:rsidRPr="00A533AE">
        <w:rPr>
          <w:rFonts w:ascii="Arial" w:hAnsi="Arial" w:cs="Arial"/>
          <w:sz w:val="22"/>
          <w:szCs w:val="22"/>
        </w:rPr>
        <w:t xml:space="preserve">wskaźników lokalnych </w:t>
      </w:r>
      <w:r>
        <w:rPr>
          <w:rFonts w:ascii="Arial" w:hAnsi="Arial" w:cs="Arial"/>
          <w:sz w:val="22"/>
          <w:szCs w:val="22"/>
        </w:rPr>
        <w:t>stanowią dodatek przy dostawie głó</w:t>
      </w:r>
      <w:r w:rsidR="008F4A1A">
        <w:rPr>
          <w:rFonts w:ascii="Arial" w:hAnsi="Arial" w:cs="Arial"/>
          <w:sz w:val="22"/>
          <w:szCs w:val="22"/>
        </w:rPr>
        <w:t>wnych maszyn technologicznych. Z</w:t>
      </w:r>
      <w:r>
        <w:rPr>
          <w:rFonts w:ascii="Arial" w:hAnsi="Arial" w:cs="Arial"/>
          <w:sz w:val="22"/>
          <w:szCs w:val="22"/>
        </w:rPr>
        <w:t xml:space="preserve">abudowane są na nich </w:t>
      </w:r>
      <w:r w:rsidR="007A7796" w:rsidRPr="00A533AE">
        <w:rPr>
          <w:rFonts w:ascii="Arial" w:hAnsi="Arial" w:cs="Arial"/>
          <w:sz w:val="22"/>
          <w:szCs w:val="22"/>
        </w:rPr>
        <w:t>manometr</w:t>
      </w:r>
      <w:r>
        <w:rPr>
          <w:rFonts w:ascii="Arial" w:hAnsi="Arial" w:cs="Arial"/>
          <w:sz w:val="22"/>
          <w:szCs w:val="22"/>
        </w:rPr>
        <w:t>y</w:t>
      </w:r>
      <w:r w:rsidR="007A7796" w:rsidRPr="00A533AE">
        <w:rPr>
          <w:rFonts w:ascii="Arial" w:hAnsi="Arial" w:cs="Arial"/>
          <w:sz w:val="22"/>
          <w:szCs w:val="22"/>
        </w:rPr>
        <w:t xml:space="preserve"> oraz</w:t>
      </w:r>
      <w:r w:rsidR="007A7796">
        <w:rPr>
          <w:rFonts w:ascii="Arial" w:hAnsi="Arial" w:cs="Arial"/>
          <w:sz w:val="22"/>
          <w:szCs w:val="22"/>
        </w:rPr>
        <w:t xml:space="preserve"> </w:t>
      </w:r>
      <w:r w:rsidRPr="00A533AE">
        <w:rPr>
          <w:rFonts w:ascii="Arial" w:hAnsi="Arial" w:cs="Arial"/>
          <w:sz w:val="22"/>
          <w:szCs w:val="22"/>
        </w:rPr>
        <w:t>sygnalizator</w:t>
      </w:r>
      <w:r>
        <w:rPr>
          <w:rFonts w:ascii="Arial" w:hAnsi="Arial" w:cs="Arial"/>
          <w:sz w:val="22"/>
          <w:szCs w:val="22"/>
        </w:rPr>
        <w:t>y</w:t>
      </w:r>
      <w:r w:rsidRPr="00A533AE">
        <w:rPr>
          <w:rFonts w:ascii="Arial" w:hAnsi="Arial" w:cs="Arial"/>
          <w:sz w:val="22"/>
          <w:szCs w:val="22"/>
        </w:rPr>
        <w:t xml:space="preserve"> </w:t>
      </w:r>
      <w:r w:rsidR="007A7796" w:rsidRPr="00A533AE">
        <w:rPr>
          <w:rFonts w:ascii="Arial" w:hAnsi="Arial" w:cs="Arial"/>
          <w:sz w:val="22"/>
          <w:szCs w:val="22"/>
        </w:rPr>
        <w:t>ciśnienia</w:t>
      </w:r>
      <w:r>
        <w:rPr>
          <w:rFonts w:ascii="Arial" w:hAnsi="Arial" w:cs="Arial"/>
          <w:sz w:val="22"/>
          <w:szCs w:val="22"/>
        </w:rPr>
        <w:t xml:space="preserve">, </w:t>
      </w:r>
      <w:r w:rsidR="008F4A1A">
        <w:rPr>
          <w:rFonts w:ascii="Arial" w:hAnsi="Arial" w:cs="Arial"/>
          <w:sz w:val="22"/>
          <w:szCs w:val="22"/>
        </w:rPr>
        <w:t>które stanowią</w:t>
      </w:r>
      <w:r>
        <w:rPr>
          <w:rFonts w:ascii="Arial" w:hAnsi="Arial" w:cs="Arial"/>
          <w:sz w:val="22"/>
          <w:szCs w:val="22"/>
        </w:rPr>
        <w:t xml:space="preserve"> oprzyrządowanie</w:t>
      </w:r>
      <w:r w:rsidR="007A7796" w:rsidRPr="00A533AE">
        <w:rPr>
          <w:rFonts w:ascii="Arial" w:hAnsi="Arial" w:cs="Arial"/>
          <w:sz w:val="22"/>
          <w:szCs w:val="22"/>
        </w:rPr>
        <w:t xml:space="preserve"> sprężarek, turbin </w:t>
      </w:r>
      <w:r w:rsidRPr="00A533AE">
        <w:rPr>
          <w:rFonts w:ascii="Arial" w:hAnsi="Arial" w:cs="Arial"/>
          <w:sz w:val="22"/>
          <w:szCs w:val="22"/>
        </w:rPr>
        <w:t>it</w:t>
      </w:r>
      <w:r>
        <w:rPr>
          <w:rFonts w:ascii="Arial" w:hAnsi="Arial" w:cs="Arial"/>
          <w:sz w:val="22"/>
          <w:szCs w:val="22"/>
        </w:rPr>
        <w:t>p</w:t>
      </w:r>
      <w:r w:rsidR="007A7796" w:rsidRPr="00A533AE">
        <w:rPr>
          <w:rFonts w:ascii="Arial" w:hAnsi="Arial" w:cs="Arial"/>
          <w:sz w:val="22"/>
          <w:szCs w:val="22"/>
        </w:rPr>
        <w:t>.</w:t>
      </w:r>
    </w:p>
    <w:p w14:paraId="0E76FFCB" w14:textId="77777777" w:rsidR="00F429D6" w:rsidRPr="00A533AE" w:rsidRDefault="00F429D6" w:rsidP="00F429D6">
      <w:pPr>
        <w:jc w:val="both"/>
        <w:rPr>
          <w:rFonts w:ascii="Arial" w:hAnsi="Arial" w:cs="Arial"/>
          <w:sz w:val="22"/>
          <w:szCs w:val="22"/>
        </w:rPr>
      </w:pPr>
    </w:p>
    <w:p w14:paraId="063FC346" w14:textId="77777777" w:rsidR="00F429D6" w:rsidRDefault="007A7796" w:rsidP="00314919">
      <w:pPr>
        <w:jc w:val="both"/>
        <w:rPr>
          <w:rFonts w:ascii="Arial" w:hAnsi="Arial" w:cs="Arial"/>
          <w:sz w:val="22"/>
          <w:szCs w:val="22"/>
        </w:rPr>
      </w:pPr>
      <w:r w:rsidRPr="00A533AE">
        <w:rPr>
          <w:rFonts w:ascii="Arial" w:hAnsi="Arial" w:cs="Arial"/>
          <w:sz w:val="22"/>
          <w:szCs w:val="22"/>
        </w:rPr>
        <w:t xml:space="preserve">Panele wskaźników lokalnych </w:t>
      </w:r>
      <w:r w:rsidR="00F429D6">
        <w:rPr>
          <w:rFonts w:ascii="Arial" w:hAnsi="Arial" w:cs="Arial"/>
          <w:sz w:val="22"/>
          <w:szCs w:val="22"/>
        </w:rPr>
        <w:t>muszą</w:t>
      </w:r>
      <w:r w:rsidRPr="00A533AE">
        <w:rPr>
          <w:rFonts w:ascii="Arial" w:hAnsi="Arial" w:cs="Arial"/>
          <w:sz w:val="22"/>
          <w:szCs w:val="22"/>
        </w:rPr>
        <w:t xml:space="preserve"> być </w:t>
      </w:r>
      <w:r w:rsidR="0096343B">
        <w:rPr>
          <w:rFonts w:ascii="Arial" w:hAnsi="Arial" w:cs="Arial"/>
          <w:sz w:val="22"/>
          <w:szCs w:val="22"/>
        </w:rPr>
        <w:t xml:space="preserve">tak zaprojektowane i </w:t>
      </w:r>
      <w:r w:rsidR="007C1427">
        <w:rPr>
          <w:rFonts w:ascii="Arial" w:hAnsi="Arial" w:cs="Arial"/>
          <w:sz w:val="22"/>
          <w:szCs w:val="22"/>
        </w:rPr>
        <w:t>umiejscowione</w:t>
      </w:r>
      <w:r w:rsidR="0096343B">
        <w:rPr>
          <w:rFonts w:ascii="Arial" w:hAnsi="Arial" w:cs="Arial"/>
          <w:sz w:val="22"/>
          <w:szCs w:val="22"/>
        </w:rPr>
        <w:t>,</w:t>
      </w:r>
      <w:r w:rsidRPr="00A533AE">
        <w:rPr>
          <w:rFonts w:ascii="Arial" w:hAnsi="Arial" w:cs="Arial"/>
          <w:sz w:val="22"/>
          <w:szCs w:val="22"/>
        </w:rPr>
        <w:t xml:space="preserve"> aby zapewnić łatwy dostęp</w:t>
      </w:r>
      <w:r w:rsidR="00F6379E">
        <w:rPr>
          <w:rFonts w:ascii="Arial" w:hAnsi="Arial" w:cs="Arial"/>
          <w:sz w:val="22"/>
          <w:szCs w:val="22"/>
        </w:rPr>
        <w:t xml:space="preserve"> </w:t>
      </w:r>
      <w:r w:rsidRPr="00A533AE">
        <w:rPr>
          <w:rFonts w:ascii="Arial" w:hAnsi="Arial" w:cs="Arial"/>
          <w:sz w:val="22"/>
          <w:szCs w:val="22"/>
        </w:rPr>
        <w:t xml:space="preserve">podczas </w:t>
      </w:r>
      <w:r w:rsidR="00734862">
        <w:rPr>
          <w:rFonts w:ascii="Arial" w:hAnsi="Arial" w:cs="Arial"/>
          <w:sz w:val="22"/>
          <w:szCs w:val="22"/>
        </w:rPr>
        <w:t>bieżącej obsługi (</w:t>
      </w:r>
      <w:r w:rsidRPr="00A533AE">
        <w:rPr>
          <w:rFonts w:ascii="Arial" w:hAnsi="Arial" w:cs="Arial"/>
          <w:sz w:val="22"/>
          <w:szCs w:val="22"/>
        </w:rPr>
        <w:t>odczytów</w:t>
      </w:r>
      <w:r w:rsidR="00734862">
        <w:rPr>
          <w:rFonts w:ascii="Arial" w:hAnsi="Arial" w:cs="Arial"/>
          <w:sz w:val="22"/>
          <w:szCs w:val="22"/>
        </w:rPr>
        <w:t>)</w:t>
      </w:r>
      <w:r w:rsidRPr="00A533AE">
        <w:rPr>
          <w:rFonts w:ascii="Arial" w:hAnsi="Arial" w:cs="Arial"/>
          <w:sz w:val="22"/>
          <w:szCs w:val="22"/>
        </w:rPr>
        <w:t xml:space="preserve"> oraz </w:t>
      </w:r>
      <w:r w:rsidR="00734862">
        <w:rPr>
          <w:rFonts w:ascii="Arial" w:hAnsi="Arial" w:cs="Arial"/>
          <w:sz w:val="22"/>
          <w:szCs w:val="22"/>
        </w:rPr>
        <w:t xml:space="preserve">czynności </w:t>
      </w:r>
      <w:r w:rsidR="00F429D6">
        <w:rPr>
          <w:rFonts w:ascii="Arial" w:hAnsi="Arial" w:cs="Arial"/>
          <w:sz w:val="22"/>
          <w:szCs w:val="22"/>
        </w:rPr>
        <w:br/>
      </w:r>
      <w:r w:rsidR="00734862">
        <w:rPr>
          <w:rFonts w:ascii="Arial" w:hAnsi="Arial" w:cs="Arial"/>
          <w:sz w:val="22"/>
          <w:szCs w:val="22"/>
        </w:rPr>
        <w:t>serwisowo-konserwacyjnych</w:t>
      </w:r>
      <w:r w:rsidRPr="00A533AE">
        <w:rPr>
          <w:rFonts w:ascii="Arial" w:hAnsi="Arial" w:cs="Arial"/>
          <w:sz w:val="22"/>
          <w:szCs w:val="22"/>
        </w:rPr>
        <w:t>.</w:t>
      </w:r>
      <w:r w:rsidR="00734862">
        <w:rPr>
          <w:rFonts w:ascii="Arial" w:hAnsi="Arial" w:cs="Arial"/>
          <w:sz w:val="22"/>
          <w:szCs w:val="22"/>
        </w:rPr>
        <w:t xml:space="preserve"> </w:t>
      </w:r>
    </w:p>
    <w:p w14:paraId="57331491" w14:textId="77777777" w:rsidR="00F429D6" w:rsidRDefault="00F429D6" w:rsidP="00F429D6">
      <w:pPr>
        <w:jc w:val="both"/>
        <w:rPr>
          <w:rFonts w:ascii="Arial" w:hAnsi="Arial" w:cs="Arial"/>
          <w:sz w:val="22"/>
          <w:szCs w:val="22"/>
        </w:rPr>
      </w:pPr>
    </w:p>
    <w:p w14:paraId="5DA8EB18" w14:textId="77777777" w:rsidR="00F7181C" w:rsidRDefault="00734862" w:rsidP="0076570B">
      <w:pPr>
        <w:jc w:val="both"/>
        <w:rPr>
          <w:rFonts w:ascii="Arial" w:hAnsi="Arial" w:cs="Arial"/>
          <w:sz w:val="22"/>
          <w:szCs w:val="22"/>
        </w:rPr>
      </w:pPr>
      <w:r>
        <w:rPr>
          <w:rFonts w:ascii="Arial" w:hAnsi="Arial" w:cs="Arial"/>
          <w:sz w:val="22"/>
          <w:szCs w:val="22"/>
        </w:rPr>
        <w:t xml:space="preserve">Materiał wykonania danego panelu </w:t>
      </w:r>
      <w:r w:rsidR="00F429D6">
        <w:rPr>
          <w:rFonts w:ascii="Arial" w:hAnsi="Arial" w:cs="Arial"/>
          <w:sz w:val="22"/>
          <w:szCs w:val="22"/>
        </w:rPr>
        <w:t>musi</w:t>
      </w:r>
      <w:r>
        <w:rPr>
          <w:rFonts w:ascii="Arial" w:hAnsi="Arial" w:cs="Arial"/>
          <w:sz w:val="22"/>
          <w:szCs w:val="22"/>
        </w:rPr>
        <w:t xml:space="preserve"> być optymalnie dobrany do warunków obiektowych. Zaleca się stopień ochrony</w:t>
      </w:r>
      <w:r w:rsidR="00F429D6">
        <w:rPr>
          <w:rFonts w:ascii="Arial" w:hAnsi="Arial" w:cs="Arial"/>
          <w:sz w:val="22"/>
          <w:szCs w:val="22"/>
        </w:rPr>
        <w:t xml:space="preserve"> obudowy</w:t>
      </w:r>
      <w:r>
        <w:rPr>
          <w:rFonts w:ascii="Arial" w:hAnsi="Arial" w:cs="Arial"/>
          <w:sz w:val="22"/>
          <w:szCs w:val="22"/>
        </w:rPr>
        <w:t xml:space="preserve"> minimum IP65.</w:t>
      </w:r>
    </w:p>
    <w:p w14:paraId="344FF18E" w14:textId="77777777" w:rsidR="00BE6247" w:rsidRPr="0076570B" w:rsidRDefault="00BE6247" w:rsidP="0076570B">
      <w:pPr>
        <w:jc w:val="both"/>
        <w:rPr>
          <w:rFonts w:ascii="Arial" w:hAnsi="Arial" w:cs="Arial"/>
          <w:sz w:val="22"/>
          <w:szCs w:val="22"/>
        </w:rPr>
      </w:pPr>
    </w:p>
    <w:p w14:paraId="79F29565" w14:textId="77777777" w:rsidR="007A7796" w:rsidRPr="00DB695D" w:rsidRDefault="00F429D6" w:rsidP="00633218">
      <w:pPr>
        <w:pStyle w:val="Nagwek1"/>
        <w:numPr>
          <w:ilvl w:val="2"/>
          <w:numId w:val="1"/>
        </w:numPr>
        <w:tabs>
          <w:tab w:val="clear" w:pos="1440"/>
          <w:tab w:val="num" w:pos="709"/>
        </w:tabs>
        <w:ind w:left="709" w:hanging="709"/>
        <w:jc w:val="both"/>
        <w:rPr>
          <w:rFonts w:cs="Arial"/>
          <w:szCs w:val="22"/>
        </w:rPr>
      </w:pPr>
      <w:bookmarkStart w:id="58" w:name="_Toc475077797"/>
      <w:r w:rsidRPr="00DB695D">
        <w:rPr>
          <w:rFonts w:cs="Arial"/>
          <w:szCs w:val="22"/>
        </w:rPr>
        <w:t>Lokalne p</w:t>
      </w:r>
      <w:r w:rsidR="007A7796" w:rsidRPr="00DB695D">
        <w:rPr>
          <w:rFonts w:cs="Arial"/>
          <w:szCs w:val="22"/>
        </w:rPr>
        <w:t xml:space="preserve">anele </w:t>
      </w:r>
      <w:r w:rsidR="00224DBA" w:rsidRPr="00DB695D">
        <w:rPr>
          <w:rFonts w:cs="Arial"/>
          <w:szCs w:val="22"/>
        </w:rPr>
        <w:t>sterownicze</w:t>
      </w:r>
      <w:r w:rsidR="007A7796" w:rsidRPr="00DB695D">
        <w:rPr>
          <w:rFonts w:cs="Arial"/>
          <w:szCs w:val="22"/>
        </w:rPr>
        <w:t xml:space="preserve"> i akcesoria</w:t>
      </w:r>
      <w:bookmarkEnd w:id="58"/>
    </w:p>
    <w:p w14:paraId="6A5A4876" w14:textId="77777777" w:rsidR="007A7796" w:rsidRPr="00A533AE" w:rsidRDefault="007A7796" w:rsidP="007A7796">
      <w:pPr>
        <w:jc w:val="both"/>
        <w:rPr>
          <w:rFonts w:ascii="Arial" w:hAnsi="Arial" w:cs="Arial"/>
          <w:b/>
          <w:sz w:val="22"/>
          <w:szCs w:val="22"/>
        </w:rPr>
      </w:pPr>
    </w:p>
    <w:p w14:paraId="249AD1FA" w14:textId="77777777" w:rsidR="007A7796" w:rsidRPr="00A533AE" w:rsidRDefault="007C1427" w:rsidP="007E1E7C">
      <w:pPr>
        <w:jc w:val="both"/>
        <w:rPr>
          <w:rFonts w:ascii="Arial" w:hAnsi="Arial" w:cs="Arial"/>
          <w:sz w:val="22"/>
          <w:szCs w:val="22"/>
        </w:rPr>
      </w:pPr>
      <w:r>
        <w:rPr>
          <w:rFonts w:ascii="Arial" w:hAnsi="Arial" w:cs="Arial"/>
          <w:sz w:val="22"/>
          <w:szCs w:val="22"/>
        </w:rPr>
        <w:t xml:space="preserve">Lokalne panele sterownicze oraz szafy zlokalizowane w terenie muszą być zgodne </w:t>
      </w:r>
      <w:r w:rsidR="00F859E0">
        <w:rPr>
          <w:rFonts w:ascii="Arial" w:hAnsi="Arial" w:cs="Arial"/>
          <w:sz w:val="22"/>
          <w:szCs w:val="22"/>
        </w:rPr>
        <w:t xml:space="preserve">              </w:t>
      </w:r>
      <w:r>
        <w:rPr>
          <w:rFonts w:ascii="Arial" w:hAnsi="Arial" w:cs="Arial"/>
          <w:sz w:val="22"/>
          <w:szCs w:val="22"/>
        </w:rPr>
        <w:t>z poniższymi wymaganiami</w:t>
      </w:r>
      <w:r w:rsidR="00F429D6">
        <w:rPr>
          <w:rFonts w:ascii="Arial" w:hAnsi="Arial" w:cs="Arial"/>
          <w:sz w:val="22"/>
          <w:szCs w:val="22"/>
        </w:rPr>
        <w:t>.</w:t>
      </w:r>
    </w:p>
    <w:p w14:paraId="62762801" w14:textId="77777777" w:rsidR="00DD54CD" w:rsidRPr="00DD54CD" w:rsidRDefault="00F429D6" w:rsidP="00461418">
      <w:pPr>
        <w:numPr>
          <w:ilvl w:val="0"/>
          <w:numId w:val="52"/>
        </w:numPr>
        <w:jc w:val="both"/>
        <w:rPr>
          <w:rFonts w:ascii="Arial" w:hAnsi="Arial" w:cs="Arial"/>
          <w:sz w:val="22"/>
          <w:szCs w:val="22"/>
        </w:rPr>
      </w:pPr>
      <w:r w:rsidRPr="00A62E43">
        <w:rPr>
          <w:rFonts w:ascii="Arial" w:hAnsi="Arial" w:cs="Arial"/>
          <w:sz w:val="22"/>
          <w:szCs w:val="22"/>
        </w:rPr>
        <w:t>Wszystkie panele, szafy i konsole sterownicze muszą mieć stalową konstrukcję, pomalowane na kolor RAL 7035</w:t>
      </w:r>
      <w:r w:rsidR="00A62E43">
        <w:rPr>
          <w:rFonts w:ascii="Arial" w:hAnsi="Arial" w:cs="Arial"/>
          <w:sz w:val="22"/>
          <w:szCs w:val="22"/>
        </w:rPr>
        <w:t xml:space="preserve"> oraz powinny </w:t>
      </w:r>
      <w:r w:rsidR="00A62E43" w:rsidRPr="00A533AE">
        <w:rPr>
          <w:rFonts w:ascii="Arial" w:hAnsi="Arial" w:cs="Arial"/>
          <w:sz w:val="22"/>
          <w:szCs w:val="22"/>
        </w:rPr>
        <w:t>posiadać daszek osłaniający przed wpływem warunków  atmosferycznych oraz uchwyty transportowe</w:t>
      </w:r>
      <w:r w:rsidR="00A62E43">
        <w:rPr>
          <w:rFonts w:ascii="Arial" w:hAnsi="Arial" w:cs="Arial"/>
          <w:sz w:val="22"/>
          <w:szCs w:val="22"/>
        </w:rPr>
        <w:t xml:space="preserve">. </w:t>
      </w:r>
    </w:p>
    <w:p w14:paraId="69E99370" w14:textId="77777777" w:rsidR="00A62E43" w:rsidRPr="00DD54CD" w:rsidRDefault="00B878F5" w:rsidP="00461418">
      <w:pPr>
        <w:numPr>
          <w:ilvl w:val="0"/>
          <w:numId w:val="52"/>
        </w:numPr>
        <w:jc w:val="both"/>
        <w:rPr>
          <w:rFonts w:ascii="Arial" w:hAnsi="Arial" w:cs="Arial"/>
          <w:sz w:val="22"/>
          <w:szCs w:val="22"/>
        </w:rPr>
      </w:pPr>
      <w:r w:rsidRPr="00DD54CD">
        <w:rPr>
          <w:rFonts w:ascii="Arial" w:hAnsi="Arial" w:cs="Arial"/>
          <w:sz w:val="22"/>
          <w:szCs w:val="22"/>
        </w:rPr>
        <w:t xml:space="preserve">Elementy składowe panelu sterowniczego powinny być wykonane w taki sposób oraz z takich materiałów, aby </w:t>
      </w:r>
      <w:r w:rsidR="001F0F76" w:rsidRPr="00DD54CD">
        <w:rPr>
          <w:rFonts w:ascii="Arial" w:hAnsi="Arial" w:cs="Arial"/>
          <w:sz w:val="22"/>
          <w:szCs w:val="22"/>
        </w:rPr>
        <w:t>nie dopuścić do ich</w:t>
      </w:r>
      <w:r w:rsidR="00A62E43" w:rsidRPr="00DD54CD">
        <w:rPr>
          <w:rFonts w:ascii="Arial" w:hAnsi="Arial" w:cs="Arial"/>
          <w:sz w:val="22"/>
          <w:szCs w:val="22"/>
        </w:rPr>
        <w:t xml:space="preserve"> korozji.</w:t>
      </w:r>
      <w:r w:rsidR="00DD54CD" w:rsidRPr="00DD54CD">
        <w:rPr>
          <w:rFonts w:ascii="Arial" w:hAnsi="Arial" w:cs="Arial"/>
          <w:sz w:val="22"/>
          <w:szCs w:val="22"/>
        </w:rPr>
        <w:t xml:space="preserve"> </w:t>
      </w:r>
      <w:r w:rsidR="00DD54CD" w:rsidRPr="00A62E43">
        <w:rPr>
          <w:rFonts w:ascii="Arial" w:hAnsi="Arial" w:cs="Arial"/>
          <w:sz w:val="22"/>
          <w:szCs w:val="22"/>
        </w:rPr>
        <w:t>Stopień ochrony obudowy minimum IP54</w:t>
      </w:r>
      <w:r w:rsidR="00F859E0">
        <w:rPr>
          <w:rFonts w:ascii="Arial" w:hAnsi="Arial" w:cs="Arial"/>
          <w:sz w:val="22"/>
          <w:szCs w:val="22"/>
        </w:rPr>
        <w:t>.</w:t>
      </w:r>
    </w:p>
    <w:p w14:paraId="40CA312A" w14:textId="77777777" w:rsidR="00DD54CD" w:rsidRDefault="007A7796" w:rsidP="00461418">
      <w:pPr>
        <w:numPr>
          <w:ilvl w:val="0"/>
          <w:numId w:val="52"/>
        </w:numPr>
        <w:jc w:val="both"/>
        <w:rPr>
          <w:rFonts w:ascii="Arial" w:hAnsi="Arial" w:cs="Arial"/>
          <w:sz w:val="22"/>
          <w:szCs w:val="22"/>
        </w:rPr>
      </w:pPr>
      <w:r w:rsidRPr="00A62E43">
        <w:rPr>
          <w:rFonts w:ascii="Arial" w:hAnsi="Arial" w:cs="Arial"/>
          <w:sz w:val="22"/>
          <w:szCs w:val="22"/>
        </w:rPr>
        <w:t xml:space="preserve">Drzwiczki frontowe </w:t>
      </w:r>
      <w:r w:rsidR="00683741" w:rsidRPr="00A62E43">
        <w:rPr>
          <w:rFonts w:ascii="Arial" w:hAnsi="Arial" w:cs="Arial"/>
          <w:sz w:val="22"/>
          <w:szCs w:val="22"/>
        </w:rPr>
        <w:t>(</w:t>
      </w:r>
      <w:r w:rsidRPr="00A62E43">
        <w:rPr>
          <w:rFonts w:ascii="Arial" w:hAnsi="Arial" w:cs="Arial"/>
          <w:sz w:val="22"/>
          <w:szCs w:val="22"/>
        </w:rPr>
        <w:t>na zawiasach</w:t>
      </w:r>
      <w:r w:rsidR="00683741" w:rsidRPr="00A62E43">
        <w:rPr>
          <w:rFonts w:ascii="Arial" w:hAnsi="Arial" w:cs="Arial"/>
          <w:sz w:val="22"/>
          <w:szCs w:val="22"/>
        </w:rPr>
        <w:t>),</w:t>
      </w:r>
      <w:r w:rsidR="00DD54CD">
        <w:rPr>
          <w:rFonts w:ascii="Arial" w:hAnsi="Arial" w:cs="Arial"/>
          <w:sz w:val="22"/>
          <w:szCs w:val="22"/>
        </w:rPr>
        <w:t xml:space="preserve"> muszą</w:t>
      </w:r>
      <w:r w:rsidR="00B878F5" w:rsidRPr="00A62E43">
        <w:rPr>
          <w:rFonts w:ascii="Arial" w:hAnsi="Arial" w:cs="Arial"/>
          <w:sz w:val="22"/>
          <w:szCs w:val="22"/>
        </w:rPr>
        <w:t xml:space="preserve"> </w:t>
      </w:r>
      <w:r w:rsidR="00DD54CD">
        <w:rPr>
          <w:rFonts w:ascii="Arial" w:hAnsi="Arial" w:cs="Arial"/>
          <w:sz w:val="22"/>
          <w:szCs w:val="22"/>
        </w:rPr>
        <w:t xml:space="preserve">się </w:t>
      </w:r>
      <w:r w:rsidRPr="00A62E43">
        <w:rPr>
          <w:rFonts w:ascii="Arial" w:hAnsi="Arial" w:cs="Arial"/>
          <w:sz w:val="22"/>
          <w:szCs w:val="22"/>
        </w:rPr>
        <w:t>łatwo otwierać</w:t>
      </w:r>
      <w:r w:rsidR="00B878F5" w:rsidRPr="00A62E43">
        <w:rPr>
          <w:rFonts w:ascii="Arial" w:hAnsi="Arial" w:cs="Arial"/>
          <w:sz w:val="22"/>
          <w:szCs w:val="22"/>
        </w:rPr>
        <w:t>,</w:t>
      </w:r>
      <w:r w:rsidRPr="00A62E43">
        <w:rPr>
          <w:rFonts w:ascii="Arial" w:hAnsi="Arial" w:cs="Arial"/>
          <w:sz w:val="22"/>
          <w:szCs w:val="22"/>
        </w:rPr>
        <w:t xml:space="preserve"> nie powodując uszkodzeń okablowania wewnętrznego oraz zamontowanego wyposażenia.</w:t>
      </w:r>
      <w:r w:rsidR="00FD3403" w:rsidRPr="00A62E43">
        <w:rPr>
          <w:rFonts w:ascii="Arial" w:hAnsi="Arial" w:cs="Arial"/>
          <w:sz w:val="22"/>
          <w:szCs w:val="22"/>
        </w:rPr>
        <w:t xml:space="preserve"> </w:t>
      </w:r>
    </w:p>
    <w:p w14:paraId="27CCED4E" w14:textId="77777777" w:rsidR="003B3D66" w:rsidRPr="00EE691A" w:rsidRDefault="00653734" w:rsidP="00461418">
      <w:pPr>
        <w:numPr>
          <w:ilvl w:val="0"/>
          <w:numId w:val="52"/>
        </w:numPr>
        <w:jc w:val="both"/>
        <w:rPr>
          <w:rFonts w:ascii="Arial" w:hAnsi="Arial" w:cs="Arial"/>
          <w:sz w:val="22"/>
          <w:szCs w:val="22"/>
        </w:rPr>
      </w:pPr>
      <w:r w:rsidRPr="003B3D66">
        <w:rPr>
          <w:rFonts w:ascii="Arial" w:hAnsi="Arial" w:cs="Arial"/>
          <w:sz w:val="22"/>
          <w:szCs w:val="22"/>
        </w:rPr>
        <w:t xml:space="preserve">W strefach zagrożonych wybuchem zaleca się stosowanie obudów paneli </w:t>
      </w:r>
      <w:r w:rsidR="00F859E0" w:rsidRPr="003B3D66">
        <w:rPr>
          <w:rFonts w:ascii="Arial" w:hAnsi="Arial" w:cs="Arial"/>
          <w:sz w:val="22"/>
          <w:szCs w:val="22"/>
        </w:rPr>
        <w:t xml:space="preserve">                 </w:t>
      </w:r>
      <w:r w:rsidRPr="003B3D66">
        <w:rPr>
          <w:rFonts w:ascii="Arial" w:hAnsi="Arial" w:cs="Arial"/>
          <w:sz w:val="22"/>
          <w:szCs w:val="22"/>
        </w:rPr>
        <w:t xml:space="preserve">w wykonaniu Ex d i Ex e. </w:t>
      </w:r>
      <w:r w:rsidR="005611AA" w:rsidRPr="003B3D66">
        <w:rPr>
          <w:rFonts w:ascii="Arial" w:hAnsi="Arial" w:cs="Arial"/>
          <w:sz w:val="22"/>
          <w:szCs w:val="22"/>
        </w:rPr>
        <w:t xml:space="preserve">Obudowa panelu musi posiadać </w:t>
      </w:r>
      <w:r w:rsidR="003B3D66" w:rsidRPr="003B3D66">
        <w:rPr>
          <w:rFonts w:ascii="Arial" w:eastAsia="Calibri" w:hAnsi="Arial" w:cs="Arial"/>
          <w:sz w:val="22"/>
          <w:szCs w:val="22"/>
        </w:rPr>
        <w:t>odpowiedni certyfikat</w:t>
      </w:r>
      <w:r w:rsidR="00EE691A">
        <w:rPr>
          <w:rFonts w:ascii="Arial" w:hAnsi="Arial" w:cs="Arial"/>
          <w:sz w:val="22"/>
          <w:szCs w:val="22"/>
        </w:rPr>
        <w:t xml:space="preserve"> </w:t>
      </w:r>
      <w:r w:rsidR="003B3D66" w:rsidRPr="00EE691A">
        <w:rPr>
          <w:rFonts w:ascii="Arial" w:eastAsia="Calibri" w:hAnsi="Arial" w:cs="Arial"/>
          <w:sz w:val="22"/>
          <w:szCs w:val="22"/>
        </w:rPr>
        <w:t>wykonania i być oznaczon</w:t>
      </w:r>
      <w:r w:rsidR="00EE691A">
        <w:rPr>
          <w:rFonts w:ascii="Arial" w:eastAsia="Calibri" w:hAnsi="Arial" w:cs="Arial"/>
          <w:sz w:val="22"/>
          <w:szCs w:val="22"/>
        </w:rPr>
        <w:t>a</w:t>
      </w:r>
      <w:r w:rsidR="003B3D66" w:rsidRPr="00EE691A">
        <w:rPr>
          <w:rFonts w:ascii="Arial" w:eastAsia="Calibri" w:hAnsi="Arial" w:cs="Arial"/>
          <w:sz w:val="22"/>
          <w:szCs w:val="22"/>
        </w:rPr>
        <w:t xml:space="preserve"> zgodnie z normami zharmonizowanymi z dyrektywą</w:t>
      </w:r>
      <w:r w:rsidR="00EE691A">
        <w:rPr>
          <w:rFonts w:ascii="Arial" w:eastAsia="Calibri" w:hAnsi="Arial" w:cs="Arial"/>
          <w:sz w:val="22"/>
          <w:szCs w:val="22"/>
        </w:rPr>
        <w:t xml:space="preserve"> ATEX; osobn</w:t>
      </w:r>
      <w:r w:rsidR="00051A4E">
        <w:rPr>
          <w:rFonts w:ascii="Arial" w:eastAsia="Calibri" w:hAnsi="Arial" w:cs="Arial"/>
          <w:sz w:val="22"/>
          <w:szCs w:val="22"/>
        </w:rPr>
        <w:t>e certyfikaty Ex muszą posiadać</w:t>
      </w:r>
      <w:r w:rsidR="00EE691A">
        <w:rPr>
          <w:rFonts w:ascii="Arial" w:eastAsia="Calibri" w:hAnsi="Arial" w:cs="Arial"/>
          <w:sz w:val="22"/>
          <w:szCs w:val="22"/>
        </w:rPr>
        <w:t xml:space="preserve"> zabudowane na panelu aparaty, wskaźniki i dławiki, itp.</w:t>
      </w:r>
    </w:p>
    <w:p w14:paraId="7BB88307" w14:textId="77777777" w:rsidR="00887905" w:rsidRDefault="00263CF5" w:rsidP="00461418">
      <w:pPr>
        <w:numPr>
          <w:ilvl w:val="0"/>
          <w:numId w:val="52"/>
        </w:numPr>
        <w:jc w:val="both"/>
        <w:rPr>
          <w:rFonts w:ascii="Arial" w:hAnsi="Arial" w:cs="Arial"/>
          <w:sz w:val="22"/>
          <w:szCs w:val="22"/>
        </w:rPr>
      </w:pPr>
      <w:r w:rsidRPr="00887905">
        <w:rPr>
          <w:rFonts w:ascii="Arial" w:hAnsi="Arial" w:cs="Arial"/>
          <w:sz w:val="22"/>
          <w:szCs w:val="22"/>
        </w:rPr>
        <w:t xml:space="preserve">Obudowa panelu oraz metalowe obudowy aparatów umieszczone na panelu lub </w:t>
      </w:r>
      <w:r w:rsidR="00F859E0">
        <w:rPr>
          <w:rFonts w:ascii="Arial" w:hAnsi="Arial" w:cs="Arial"/>
          <w:sz w:val="22"/>
          <w:szCs w:val="22"/>
        </w:rPr>
        <w:t xml:space="preserve">      </w:t>
      </w:r>
      <w:r w:rsidRPr="00887905">
        <w:rPr>
          <w:rFonts w:ascii="Arial" w:hAnsi="Arial" w:cs="Arial"/>
          <w:sz w:val="22"/>
          <w:szCs w:val="22"/>
        </w:rPr>
        <w:t>w jego wnętrzu muszą być połączone z siecią uziem</w:t>
      </w:r>
      <w:r w:rsidR="00887905">
        <w:rPr>
          <w:rFonts w:ascii="Arial" w:hAnsi="Arial" w:cs="Arial"/>
          <w:sz w:val="22"/>
          <w:szCs w:val="22"/>
        </w:rPr>
        <w:t>ień.</w:t>
      </w:r>
    </w:p>
    <w:p w14:paraId="70879E7F" w14:textId="77777777" w:rsidR="00887905" w:rsidRDefault="00263CF5" w:rsidP="00461418">
      <w:pPr>
        <w:numPr>
          <w:ilvl w:val="0"/>
          <w:numId w:val="52"/>
        </w:numPr>
        <w:jc w:val="both"/>
        <w:rPr>
          <w:rFonts w:ascii="Arial" w:hAnsi="Arial" w:cs="Arial"/>
          <w:sz w:val="22"/>
          <w:szCs w:val="22"/>
        </w:rPr>
      </w:pPr>
      <w:r w:rsidRPr="00887905">
        <w:rPr>
          <w:rFonts w:ascii="Arial" w:hAnsi="Arial" w:cs="Arial"/>
          <w:sz w:val="22"/>
          <w:szCs w:val="22"/>
        </w:rPr>
        <w:t xml:space="preserve">Panele </w:t>
      </w:r>
      <w:r w:rsidR="007A7796" w:rsidRPr="00887905">
        <w:rPr>
          <w:rFonts w:ascii="Arial" w:hAnsi="Arial" w:cs="Arial"/>
          <w:sz w:val="22"/>
          <w:szCs w:val="22"/>
        </w:rPr>
        <w:t>i inny osprzęt powinny być zamontowane do stalowej konstrukcji wsporczej tak, żeby śruby i nakrętki nie wystawały poza front panelu</w:t>
      </w:r>
      <w:r w:rsidR="00887905">
        <w:rPr>
          <w:rFonts w:ascii="Arial" w:hAnsi="Arial" w:cs="Arial"/>
          <w:sz w:val="22"/>
          <w:szCs w:val="22"/>
        </w:rPr>
        <w:t>.</w:t>
      </w:r>
    </w:p>
    <w:p w14:paraId="1DD87130" w14:textId="77777777" w:rsidR="00887905" w:rsidRDefault="00585026" w:rsidP="00461418">
      <w:pPr>
        <w:numPr>
          <w:ilvl w:val="0"/>
          <w:numId w:val="52"/>
        </w:numPr>
        <w:jc w:val="both"/>
        <w:rPr>
          <w:rFonts w:ascii="Arial" w:hAnsi="Arial" w:cs="Arial"/>
          <w:sz w:val="22"/>
          <w:szCs w:val="22"/>
        </w:rPr>
      </w:pPr>
      <w:r w:rsidRPr="00887905">
        <w:rPr>
          <w:rFonts w:ascii="Arial" w:hAnsi="Arial" w:cs="Arial"/>
          <w:sz w:val="22"/>
          <w:szCs w:val="22"/>
        </w:rPr>
        <w:t xml:space="preserve">Zarówno panel sterowniczy, jak i poszczególne jego elementy powinny być </w:t>
      </w:r>
      <w:r w:rsidR="00887905" w:rsidRPr="00887905">
        <w:rPr>
          <w:rFonts w:ascii="Arial" w:hAnsi="Arial" w:cs="Arial"/>
          <w:sz w:val="22"/>
          <w:szCs w:val="22"/>
        </w:rPr>
        <w:t>odpowiednio oznaczone.</w:t>
      </w:r>
    </w:p>
    <w:p w14:paraId="137B0C71" w14:textId="77777777" w:rsidR="00780D53" w:rsidRDefault="00887905" w:rsidP="00461418">
      <w:pPr>
        <w:numPr>
          <w:ilvl w:val="0"/>
          <w:numId w:val="52"/>
        </w:numPr>
        <w:jc w:val="both"/>
        <w:rPr>
          <w:rFonts w:ascii="Arial" w:hAnsi="Arial" w:cs="Arial"/>
          <w:sz w:val="22"/>
          <w:szCs w:val="22"/>
        </w:rPr>
      </w:pPr>
      <w:r w:rsidRPr="00887905">
        <w:rPr>
          <w:rFonts w:ascii="Arial" w:hAnsi="Arial" w:cs="Arial"/>
          <w:sz w:val="22"/>
          <w:szCs w:val="22"/>
        </w:rPr>
        <w:lastRenderedPageBreak/>
        <w:t>Jako wskaźniki należy</w:t>
      </w:r>
      <w:r w:rsidR="00281EA3" w:rsidRPr="00887905">
        <w:rPr>
          <w:rFonts w:ascii="Arial" w:hAnsi="Arial" w:cs="Arial"/>
          <w:sz w:val="22"/>
          <w:szCs w:val="22"/>
        </w:rPr>
        <w:t xml:space="preserve"> </w:t>
      </w:r>
      <w:r w:rsidRPr="00887905">
        <w:rPr>
          <w:rFonts w:ascii="Arial" w:hAnsi="Arial" w:cs="Arial"/>
          <w:sz w:val="22"/>
          <w:szCs w:val="22"/>
        </w:rPr>
        <w:t>stosować</w:t>
      </w:r>
      <w:r w:rsidR="00281EA3" w:rsidRPr="00887905">
        <w:rPr>
          <w:rFonts w:ascii="Arial" w:hAnsi="Arial" w:cs="Arial"/>
          <w:sz w:val="22"/>
          <w:szCs w:val="22"/>
        </w:rPr>
        <w:t xml:space="preserve"> diody LED. Zaleca się stosowanie następujących barw: czerwona (niebezpieczeństwo lub alarm), żółta (ostrzeżenie), zielona (stan po</w:t>
      </w:r>
      <w:r w:rsidR="00780D53">
        <w:rPr>
          <w:rFonts w:ascii="Arial" w:hAnsi="Arial" w:cs="Arial"/>
          <w:sz w:val="22"/>
          <w:szCs w:val="22"/>
        </w:rPr>
        <w:t>prawnej pracy).</w:t>
      </w:r>
    </w:p>
    <w:p w14:paraId="729901E5" w14:textId="77777777" w:rsidR="00C23451" w:rsidRDefault="00281EA3" w:rsidP="00461418">
      <w:pPr>
        <w:numPr>
          <w:ilvl w:val="0"/>
          <w:numId w:val="52"/>
        </w:numPr>
        <w:jc w:val="both"/>
        <w:rPr>
          <w:rFonts w:ascii="Arial" w:hAnsi="Arial" w:cs="Arial"/>
          <w:sz w:val="22"/>
          <w:szCs w:val="22"/>
        </w:rPr>
      </w:pPr>
      <w:r w:rsidRPr="00780D53">
        <w:rPr>
          <w:rFonts w:ascii="Arial" w:hAnsi="Arial" w:cs="Arial"/>
          <w:sz w:val="22"/>
          <w:szCs w:val="22"/>
        </w:rPr>
        <w:t>Panel powinien posiadać przycisk kontroli działania zamontowanych wskaźników</w:t>
      </w:r>
      <w:r w:rsidR="00780D53">
        <w:rPr>
          <w:rFonts w:ascii="Arial" w:hAnsi="Arial" w:cs="Arial"/>
          <w:sz w:val="22"/>
          <w:szCs w:val="22"/>
        </w:rPr>
        <w:t xml:space="preserve"> (lamp test).</w:t>
      </w:r>
    </w:p>
    <w:p w14:paraId="72EAACE4" w14:textId="77777777" w:rsidR="00C23451" w:rsidRDefault="00C23451" w:rsidP="00461418">
      <w:pPr>
        <w:numPr>
          <w:ilvl w:val="0"/>
          <w:numId w:val="52"/>
        </w:numPr>
        <w:jc w:val="both"/>
        <w:rPr>
          <w:rFonts w:ascii="Arial" w:hAnsi="Arial" w:cs="Arial"/>
          <w:sz w:val="22"/>
          <w:szCs w:val="22"/>
        </w:rPr>
      </w:pPr>
      <w:r>
        <w:rPr>
          <w:rFonts w:ascii="Arial" w:hAnsi="Arial" w:cs="Arial"/>
          <w:sz w:val="22"/>
          <w:szCs w:val="22"/>
        </w:rPr>
        <w:t>P</w:t>
      </w:r>
      <w:r w:rsidR="00281EA3" w:rsidRPr="00C23451">
        <w:rPr>
          <w:rFonts w:ascii="Arial" w:hAnsi="Arial" w:cs="Arial"/>
          <w:sz w:val="22"/>
          <w:szCs w:val="22"/>
        </w:rPr>
        <w:t xml:space="preserve">rzyciski alarmowe i blokadowe </w:t>
      </w:r>
      <w:r w:rsidR="00F458B7">
        <w:rPr>
          <w:rFonts w:ascii="Arial" w:hAnsi="Arial" w:cs="Arial"/>
          <w:sz w:val="22"/>
          <w:szCs w:val="22"/>
        </w:rPr>
        <w:t xml:space="preserve">w celu łatwego i szybkiego przyciśnięcia </w:t>
      </w:r>
      <w:r w:rsidR="00281EA3" w:rsidRPr="00C23451">
        <w:rPr>
          <w:rFonts w:ascii="Arial" w:hAnsi="Arial" w:cs="Arial"/>
          <w:sz w:val="22"/>
          <w:szCs w:val="22"/>
        </w:rPr>
        <w:t xml:space="preserve">muszą być </w:t>
      </w:r>
      <w:r>
        <w:rPr>
          <w:rFonts w:ascii="Arial" w:hAnsi="Arial" w:cs="Arial"/>
          <w:sz w:val="22"/>
          <w:szCs w:val="22"/>
        </w:rPr>
        <w:t>przyciskami „grzybkowymi”</w:t>
      </w:r>
      <w:r w:rsidR="00F458B7">
        <w:rPr>
          <w:rFonts w:ascii="Arial" w:hAnsi="Arial" w:cs="Arial"/>
          <w:sz w:val="22"/>
          <w:szCs w:val="22"/>
        </w:rPr>
        <w:t>.</w:t>
      </w:r>
      <w:r w:rsidR="00281EA3" w:rsidRPr="00C23451">
        <w:rPr>
          <w:rFonts w:ascii="Arial" w:hAnsi="Arial" w:cs="Arial"/>
          <w:sz w:val="22"/>
          <w:szCs w:val="22"/>
        </w:rPr>
        <w:t xml:space="preserve"> </w:t>
      </w:r>
      <w:r w:rsidR="00F458B7">
        <w:rPr>
          <w:rFonts w:ascii="Arial" w:hAnsi="Arial" w:cs="Arial"/>
          <w:sz w:val="22"/>
          <w:szCs w:val="22"/>
        </w:rPr>
        <w:t>P</w:t>
      </w:r>
      <w:r>
        <w:rPr>
          <w:rFonts w:ascii="Arial" w:hAnsi="Arial" w:cs="Arial"/>
          <w:sz w:val="22"/>
          <w:szCs w:val="22"/>
        </w:rPr>
        <w:t>owinny</w:t>
      </w:r>
      <w:r w:rsidR="00281EA3" w:rsidRPr="00C23451">
        <w:rPr>
          <w:rFonts w:ascii="Arial" w:hAnsi="Arial" w:cs="Arial"/>
          <w:sz w:val="22"/>
          <w:szCs w:val="22"/>
        </w:rPr>
        <w:t xml:space="preserve"> być </w:t>
      </w:r>
      <w:r>
        <w:rPr>
          <w:rFonts w:ascii="Arial" w:hAnsi="Arial" w:cs="Arial"/>
          <w:sz w:val="22"/>
          <w:szCs w:val="22"/>
        </w:rPr>
        <w:t>zabezpieczone</w:t>
      </w:r>
      <w:r w:rsidR="00281EA3" w:rsidRPr="00C23451">
        <w:rPr>
          <w:rFonts w:ascii="Arial" w:hAnsi="Arial" w:cs="Arial"/>
          <w:sz w:val="22"/>
          <w:szCs w:val="22"/>
        </w:rPr>
        <w:t xml:space="preserve"> </w:t>
      </w:r>
      <w:r>
        <w:rPr>
          <w:rFonts w:ascii="Arial" w:hAnsi="Arial" w:cs="Arial"/>
          <w:sz w:val="22"/>
          <w:szCs w:val="22"/>
        </w:rPr>
        <w:t xml:space="preserve">specjalną </w:t>
      </w:r>
      <w:r w:rsidR="00281EA3" w:rsidRPr="00C23451">
        <w:rPr>
          <w:rFonts w:ascii="Arial" w:hAnsi="Arial" w:cs="Arial"/>
          <w:sz w:val="22"/>
          <w:szCs w:val="22"/>
        </w:rPr>
        <w:t>pokrywą</w:t>
      </w:r>
      <w:r>
        <w:rPr>
          <w:rFonts w:ascii="Arial" w:hAnsi="Arial" w:cs="Arial"/>
          <w:sz w:val="22"/>
          <w:szCs w:val="22"/>
        </w:rPr>
        <w:t>/osłoną</w:t>
      </w:r>
      <w:r w:rsidR="00F458B7">
        <w:rPr>
          <w:rFonts w:ascii="Arial" w:hAnsi="Arial" w:cs="Arial"/>
          <w:sz w:val="22"/>
          <w:szCs w:val="22"/>
        </w:rPr>
        <w:t xml:space="preserve"> w celu zabezpieczenia przed przypadkową inicjalizacją</w:t>
      </w:r>
      <w:r w:rsidR="00281EA3" w:rsidRPr="00C23451">
        <w:rPr>
          <w:rFonts w:ascii="Arial" w:hAnsi="Arial" w:cs="Arial"/>
          <w:sz w:val="22"/>
          <w:szCs w:val="22"/>
        </w:rPr>
        <w:t>. Przyciski powinny mieć dwa stabilne położenia w celu podtrzymania sygnału alarmowego/bl</w:t>
      </w:r>
      <w:r>
        <w:rPr>
          <w:rFonts w:ascii="Arial" w:hAnsi="Arial" w:cs="Arial"/>
          <w:sz w:val="22"/>
          <w:szCs w:val="22"/>
        </w:rPr>
        <w:t>okadowego (wersja NC).</w:t>
      </w:r>
    </w:p>
    <w:p w14:paraId="2FF7AD07" w14:textId="77777777" w:rsidR="00C23451" w:rsidRDefault="00263CF5" w:rsidP="00461418">
      <w:pPr>
        <w:numPr>
          <w:ilvl w:val="0"/>
          <w:numId w:val="52"/>
        </w:numPr>
        <w:jc w:val="both"/>
        <w:rPr>
          <w:rFonts w:ascii="Arial" w:hAnsi="Arial" w:cs="Arial"/>
          <w:sz w:val="22"/>
          <w:szCs w:val="22"/>
        </w:rPr>
      </w:pPr>
      <w:r w:rsidRPr="00C23451">
        <w:rPr>
          <w:rFonts w:ascii="Arial" w:hAnsi="Arial" w:cs="Arial"/>
          <w:sz w:val="22"/>
          <w:szCs w:val="22"/>
        </w:rPr>
        <w:t xml:space="preserve">Separatory </w:t>
      </w:r>
      <w:r w:rsidR="007A7796" w:rsidRPr="00C23451">
        <w:rPr>
          <w:rFonts w:ascii="Arial" w:hAnsi="Arial" w:cs="Arial"/>
          <w:sz w:val="22"/>
          <w:szCs w:val="22"/>
        </w:rPr>
        <w:t>iskrobezpieczne lub przekaźniki powinny być zamontowane na szynach montażowych w oddzielne kolumny. Montaż powinien być zgodny z Normami CENELEC</w:t>
      </w:r>
      <w:r w:rsidR="00C23451" w:rsidRPr="00C23451">
        <w:rPr>
          <w:rFonts w:ascii="Arial" w:hAnsi="Arial" w:cs="Arial"/>
          <w:sz w:val="22"/>
          <w:szCs w:val="22"/>
        </w:rPr>
        <w:t>.</w:t>
      </w:r>
    </w:p>
    <w:p w14:paraId="4BB5A54E" w14:textId="77777777" w:rsidR="00C23451" w:rsidRDefault="00263CF5" w:rsidP="00461418">
      <w:pPr>
        <w:numPr>
          <w:ilvl w:val="0"/>
          <w:numId w:val="52"/>
        </w:numPr>
        <w:jc w:val="both"/>
        <w:rPr>
          <w:rFonts w:ascii="Arial" w:hAnsi="Arial" w:cs="Arial"/>
          <w:sz w:val="22"/>
          <w:szCs w:val="22"/>
        </w:rPr>
      </w:pPr>
      <w:r w:rsidRPr="00C23451">
        <w:rPr>
          <w:rFonts w:ascii="Arial" w:hAnsi="Arial" w:cs="Arial"/>
          <w:sz w:val="22"/>
          <w:szCs w:val="22"/>
        </w:rPr>
        <w:t xml:space="preserve">Przewody </w:t>
      </w:r>
      <w:r w:rsidR="007A7796" w:rsidRPr="00C23451">
        <w:rPr>
          <w:rFonts w:ascii="Arial" w:hAnsi="Arial" w:cs="Arial"/>
          <w:sz w:val="22"/>
          <w:szCs w:val="22"/>
        </w:rPr>
        <w:t xml:space="preserve">sygnałowe iskrobezpieczne ułożone w </w:t>
      </w:r>
      <w:r w:rsidR="00C23451">
        <w:rPr>
          <w:rFonts w:ascii="Arial" w:hAnsi="Arial" w:cs="Arial"/>
          <w:sz w:val="22"/>
          <w:szCs w:val="22"/>
        </w:rPr>
        <w:t xml:space="preserve">oddzielnych </w:t>
      </w:r>
      <w:r w:rsidR="007A7796" w:rsidRPr="00C23451">
        <w:rPr>
          <w:rFonts w:ascii="Arial" w:hAnsi="Arial" w:cs="Arial"/>
          <w:sz w:val="22"/>
          <w:szCs w:val="22"/>
        </w:rPr>
        <w:t xml:space="preserve">korytkach powinny być oddalone co najmniej </w:t>
      </w:r>
      <w:smartTag w:uri="urn:schemas-microsoft-com:office:smarttags" w:element="metricconverter">
        <w:smartTagPr>
          <w:attr w:name="ProductID" w:val="300 mm"/>
        </w:smartTagPr>
        <w:r w:rsidR="007A7796" w:rsidRPr="00C23451">
          <w:rPr>
            <w:rFonts w:ascii="Arial" w:hAnsi="Arial" w:cs="Arial"/>
            <w:sz w:val="22"/>
            <w:szCs w:val="22"/>
          </w:rPr>
          <w:t>300 mm</w:t>
        </w:r>
      </w:smartTag>
      <w:r w:rsidR="007A7796" w:rsidRPr="00C23451">
        <w:rPr>
          <w:rFonts w:ascii="Arial" w:hAnsi="Arial" w:cs="Arial"/>
          <w:sz w:val="22"/>
          <w:szCs w:val="22"/>
        </w:rPr>
        <w:t xml:space="preserve"> od kabli zasilających 24V DC i 220V AC</w:t>
      </w:r>
      <w:r w:rsidR="00C23451">
        <w:rPr>
          <w:rFonts w:ascii="Arial" w:hAnsi="Arial" w:cs="Arial"/>
          <w:sz w:val="22"/>
          <w:szCs w:val="22"/>
        </w:rPr>
        <w:t>.</w:t>
      </w:r>
    </w:p>
    <w:p w14:paraId="12939148" w14:textId="77777777" w:rsidR="00C23451" w:rsidRDefault="00263CF5" w:rsidP="00461418">
      <w:pPr>
        <w:numPr>
          <w:ilvl w:val="0"/>
          <w:numId w:val="52"/>
        </w:numPr>
        <w:jc w:val="both"/>
        <w:rPr>
          <w:rFonts w:ascii="Arial" w:hAnsi="Arial" w:cs="Arial"/>
          <w:sz w:val="22"/>
          <w:szCs w:val="22"/>
        </w:rPr>
      </w:pPr>
      <w:r w:rsidRPr="00C23451">
        <w:rPr>
          <w:rFonts w:ascii="Arial" w:hAnsi="Arial" w:cs="Arial"/>
          <w:sz w:val="22"/>
          <w:szCs w:val="22"/>
        </w:rPr>
        <w:t xml:space="preserve">Wszystkie </w:t>
      </w:r>
      <w:r w:rsidR="007A7796" w:rsidRPr="00C23451">
        <w:rPr>
          <w:rFonts w:ascii="Arial" w:hAnsi="Arial" w:cs="Arial"/>
          <w:sz w:val="22"/>
          <w:szCs w:val="22"/>
        </w:rPr>
        <w:t>żyły kabli powinny być podłączone do zacisków śrubowych listew złącznych</w:t>
      </w:r>
      <w:r w:rsidR="00C23451">
        <w:rPr>
          <w:rFonts w:ascii="Arial" w:hAnsi="Arial" w:cs="Arial"/>
          <w:sz w:val="22"/>
          <w:szCs w:val="22"/>
        </w:rPr>
        <w:t>.</w:t>
      </w:r>
    </w:p>
    <w:p w14:paraId="423938DE" w14:textId="77777777" w:rsidR="00C23451" w:rsidRDefault="00263CF5" w:rsidP="00461418">
      <w:pPr>
        <w:numPr>
          <w:ilvl w:val="0"/>
          <w:numId w:val="52"/>
        </w:numPr>
        <w:jc w:val="both"/>
        <w:rPr>
          <w:rFonts w:ascii="Arial" w:hAnsi="Arial" w:cs="Arial"/>
          <w:sz w:val="22"/>
          <w:szCs w:val="22"/>
        </w:rPr>
      </w:pPr>
      <w:r w:rsidRPr="00C23451">
        <w:rPr>
          <w:rFonts w:ascii="Arial" w:hAnsi="Arial" w:cs="Arial"/>
          <w:sz w:val="22"/>
          <w:szCs w:val="22"/>
        </w:rPr>
        <w:t xml:space="preserve">Uziemienia </w:t>
      </w:r>
      <w:r w:rsidR="007A7796" w:rsidRPr="00C23451">
        <w:rPr>
          <w:rFonts w:ascii="Arial" w:hAnsi="Arial" w:cs="Arial"/>
          <w:sz w:val="22"/>
          <w:szCs w:val="22"/>
        </w:rPr>
        <w:t xml:space="preserve">obwodów iskrobezpiecznych powinny być wykonane zgodnie </w:t>
      </w:r>
      <w:r w:rsidR="00763845">
        <w:rPr>
          <w:rFonts w:ascii="Arial" w:hAnsi="Arial" w:cs="Arial"/>
          <w:sz w:val="22"/>
          <w:szCs w:val="22"/>
        </w:rPr>
        <w:t xml:space="preserve">                   </w:t>
      </w:r>
      <w:r w:rsidR="007A7796" w:rsidRPr="00C23451">
        <w:rPr>
          <w:rFonts w:ascii="Arial" w:hAnsi="Arial" w:cs="Arial"/>
          <w:sz w:val="22"/>
          <w:szCs w:val="22"/>
        </w:rPr>
        <w:t>z zaleceniami norm dotyczących obwodów iskrobezpiecznych</w:t>
      </w:r>
      <w:r w:rsidR="00C23451">
        <w:rPr>
          <w:rFonts w:ascii="Arial" w:hAnsi="Arial" w:cs="Arial"/>
          <w:sz w:val="22"/>
          <w:szCs w:val="22"/>
        </w:rPr>
        <w:t>.</w:t>
      </w:r>
    </w:p>
    <w:p w14:paraId="284781F4" w14:textId="77777777" w:rsidR="00C23451" w:rsidRDefault="00263CF5" w:rsidP="00461418">
      <w:pPr>
        <w:numPr>
          <w:ilvl w:val="0"/>
          <w:numId w:val="52"/>
        </w:numPr>
        <w:jc w:val="both"/>
        <w:rPr>
          <w:rFonts w:ascii="Arial" w:hAnsi="Arial" w:cs="Arial"/>
          <w:sz w:val="22"/>
          <w:szCs w:val="22"/>
        </w:rPr>
      </w:pPr>
      <w:r w:rsidRPr="00C23451">
        <w:rPr>
          <w:rFonts w:ascii="Arial" w:hAnsi="Arial" w:cs="Arial"/>
          <w:sz w:val="22"/>
          <w:szCs w:val="22"/>
        </w:rPr>
        <w:t xml:space="preserve">Wszystkie </w:t>
      </w:r>
      <w:r w:rsidR="007A7796" w:rsidRPr="00C23451">
        <w:rPr>
          <w:rFonts w:ascii="Arial" w:hAnsi="Arial" w:cs="Arial"/>
          <w:sz w:val="22"/>
          <w:szCs w:val="22"/>
        </w:rPr>
        <w:t>kable podłączone do zacisków oraz osprzęt na panelu powinny być identyfikowane nazwą urządzenia (tag name) i opisaniem zacisków na obu końcach kabla</w:t>
      </w:r>
      <w:r w:rsidR="00C23451">
        <w:rPr>
          <w:rFonts w:ascii="Arial" w:hAnsi="Arial" w:cs="Arial"/>
          <w:sz w:val="22"/>
          <w:szCs w:val="22"/>
        </w:rPr>
        <w:t>.</w:t>
      </w:r>
    </w:p>
    <w:p w14:paraId="5A51374B" w14:textId="77777777" w:rsidR="00C23451" w:rsidRDefault="007A7796" w:rsidP="00461418">
      <w:pPr>
        <w:numPr>
          <w:ilvl w:val="0"/>
          <w:numId w:val="52"/>
        </w:numPr>
        <w:jc w:val="both"/>
        <w:rPr>
          <w:rFonts w:ascii="Arial" w:hAnsi="Arial" w:cs="Arial"/>
          <w:sz w:val="22"/>
          <w:szCs w:val="22"/>
        </w:rPr>
      </w:pPr>
      <w:r w:rsidRPr="00C23451">
        <w:rPr>
          <w:rFonts w:ascii="Arial" w:hAnsi="Arial" w:cs="Arial"/>
          <w:sz w:val="22"/>
          <w:szCs w:val="22"/>
        </w:rPr>
        <w:t>Okablowanie wewnętrzne powinno być wykonane przewodami o następujących kolorach</w:t>
      </w:r>
      <w:r w:rsidR="00C92730">
        <w:rPr>
          <w:rFonts w:ascii="Arial" w:hAnsi="Arial" w:cs="Arial"/>
          <w:sz w:val="22"/>
          <w:szCs w:val="22"/>
        </w:rPr>
        <w:t xml:space="preserve"> izolacji</w:t>
      </w:r>
      <w:r w:rsidRPr="00C23451">
        <w:rPr>
          <w:rFonts w:ascii="Arial" w:hAnsi="Arial" w:cs="Arial"/>
          <w:sz w:val="22"/>
          <w:szCs w:val="22"/>
        </w:rPr>
        <w:t>:</w:t>
      </w:r>
    </w:p>
    <w:p w14:paraId="78C32749" w14:textId="77777777" w:rsidR="00C23451" w:rsidRDefault="00C23451" w:rsidP="00461418">
      <w:pPr>
        <w:numPr>
          <w:ilvl w:val="1"/>
          <w:numId w:val="52"/>
        </w:numPr>
        <w:jc w:val="both"/>
        <w:rPr>
          <w:rFonts w:ascii="Arial" w:hAnsi="Arial" w:cs="Arial"/>
          <w:sz w:val="22"/>
          <w:szCs w:val="22"/>
        </w:rPr>
      </w:pPr>
      <w:r w:rsidRPr="00C23451">
        <w:rPr>
          <w:rFonts w:ascii="Arial" w:hAnsi="Arial" w:cs="Arial"/>
          <w:sz w:val="22"/>
          <w:szCs w:val="22"/>
        </w:rPr>
        <w:t xml:space="preserve">sygnały </w:t>
      </w:r>
      <w:r w:rsidR="007A7796" w:rsidRPr="00C23451">
        <w:rPr>
          <w:rFonts w:ascii="Arial" w:hAnsi="Arial" w:cs="Arial"/>
          <w:sz w:val="22"/>
          <w:szCs w:val="22"/>
        </w:rPr>
        <w:t>nisk</w:t>
      </w:r>
      <w:r w:rsidRPr="00C23451">
        <w:rPr>
          <w:rFonts w:ascii="Arial" w:hAnsi="Arial" w:cs="Arial"/>
          <w:sz w:val="22"/>
          <w:szCs w:val="22"/>
        </w:rPr>
        <w:t>onapięciowe</w:t>
      </w:r>
      <w:r w:rsidR="007A7796" w:rsidRPr="00C23451">
        <w:rPr>
          <w:rFonts w:ascii="Arial" w:hAnsi="Arial" w:cs="Arial"/>
          <w:sz w:val="22"/>
          <w:szCs w:val="22"/>
        </w:rPr>
        <w:t xml:space="preserve"> (24V DC) –  jasno szary lub biały</w:t>
      </w:r>
      <w:r w:rsidRPr="00C23451">
        <w:rPr>
          <w:rFonts w:ascii="Arial" w:hAnsi="Arial" w:cs="Arial"/>
          <w:sz w:val="22"/>
          <w:szCs w:val="22"/>
        </w:rPr>
        <w:t>,</w:t>
      </w:r>
    </w:p>
    <w:p w14:paraId="71C72310" w14:textId="77777777" w:rsidR="00C92730" w:rsidRPr="00BB6799" w:rsidRDefault="00BB6799" w:rsidP="00461418">
      <w:pPr>
        <w:numPr>
          <w:ilvl w:val="1"/>
          <w:numId w:val="52"/>
        </w:numPr>
        <w:jc w:val="both"/>
        <w:rPr>
          <w:rFonts w:ascii="Arial" w:hAnsi="Arial" w:cs="Arial"/>
          <w:sz w:val="22"/>
          <w:szCs w:val="22"/>
        </w:rPr>
      </w:pPr>
      <w:r>
        <w:rPr>
          <w:rFonts w:ascii="Arial" w:hAnsi="Arial" w:cs="Arial"/>
          <w:sz w:val="22"/>
          <w:szCs w:val="22"/>
        </w:rPr>
        <w:t>sygnały iskrobezpieczne – jasno niebieski,</w:t>
      </w:r>
    </w:p>
    <w:p w14:paraId="7F990D47" w14:textId="77777777" w:rsidR="00C92730" w:rsidRDefault="007A7796" w:rsidP="00461418">
      <w:pPr>
        <w:numPr>
          <w:ilvl w:val="1"/>
          <w:numId w:val="52"/>
        </w:numPr>
        <w:jc w:val="both"/>
        <w:rPr>
          <w:rFonts w:ascii="Arial" w:hAnsi="Arial" w:cs="Arial"/>
          <w:sz w:val="22"/>
          <w:szCs w:val="22"/>
        </w:rPr>
      </w:pPr>
      <w:r w:rsidRPr="00C92730">
        <w:rPr>
          <w:rFonts w:ascii="Arial" w:hAnsi="Arial" w:cs="Arial"/>
          <w:sz w:val="22"/>
          <w:szCs w:val="22"/>
        </w:rPr>
        <w:t>zasilanie AC (faza</w:t>
      </w:r>
      <w:r w:rsidR="00557DBF" w:rsidRPr="00C92730">
        <w:rPr>
          <w:rFonts w:ascii="Arial" w:hAnsi="Arial" w:cs="Arial"/>
          <w:sz w:val="22"/>
          <w:szCs w:val="22"/>
        </w:rPr>
        <w:t xml:space="preserve"> </w:t>
      </w:r>
      <w:r w:rsidRPr="00C92730">
        <w:rPr>
          <w:rFonts w:ascii="Arial" w:hAnsi="Arial" w:cs="Arial"/>
          <w:sz w:val="22"/>
          <w:szCs w:val="22"/>
        </w:rPr>
        <w:t>-</w:t>
      </w:r>
      <w:r w:rsidR="00557DBF" w:rsidRPr="00C92730">
        <w:rPr>
          <w:rFonts w:ascii="Arial" w:hAnsi="Arial" w:cs="Arial"/>
          <w:sz w:val="22"/>
          <w:szCs w:val="22"/>
        </w:rPr>
        <w:t xml:space="preserve"> </w:t>
      </w:r>
      <w:r w:rsidRPr="00C92730">
        <w:rPr>
          <w:rFonts w:ascii="Arial" w:hAnsi="Arial" w:cs="Arial"/>
          <w:sz w:val="22"/>
          <w:szCs w:val="22"/>
        </w:rPr>
        <w:t>brązowy, zero</w:t>
      </w:r>
      <w:r w:rsidR="00263CF5" w:rsidRPr="00C92730">
        <w:rPr>
          <w:rFonts w:ascii="Arial" w:hAnsi="Arial" w:cs="Arial"/>
          <w:sz w:val="22"/>
          <w:szCs w:val="22"/>
        </w:rPr>
        <w:t xml:space="preserve"> </w:t>
      </w:r>
      <w:r w:rsidRPr="00C92730">
        <w:rPr>
          <w:rFonts w:ascii="Arial" w:hAnsi="Arial" w:cs="Arial"/>
          <w:sz w:val="22"/>
          <w:szCs w:val="22"/>
        </w:rPr>
        <w:t>-</w:t>
      </w:r>
      <w:r w:rsidR="00263CF5" w:rsidRPr="00C92730">
        <w:rPr>
          <w:rFonts w:ascii="Arial" w:hAnsi="Arial" w:cs="Arial"/>
          <w:sz w:val="22"/>
          <w:szCs w:val="22"/>
        </w:rPr>
        <w:t xml:space="preserve"> </w:t>
      </w:r>
      <w:r w:rsidRPr="00C92730">
        <w:rPr>
          <w:rFonts w:ascii="Arial" w:hAnsi="Arial" w:cs="Arial"/>
          <w:sz w:val="22"/>
          <w:szCs w:val="22"/>
        </w:rPr>
        <w:t>ciemno niebieski, uziemienie</w:t>
      </w:r>
      <w:r w:rsidR="00263CF5" w:rsidRPr="00C92730">
        <w:rPr>
          <w:rFonts w:ascii="Arial" w:hAnsi="Arial" w:cs="Arial"/>
          <w:sz w:val="22"/>
          <w:szCs w:val="22"/>
        </w:rPr>
        <w:t xml:space="preserve"> </w:t>
      </w:r>
      <w:r w:rsidRPr="00C92730">
        <w:rPr>
          <w:rFonts w:ascii="Arial" w:hAnsi="Arial" w:cs="Arial"/>
          <w:sz w:val="22"/>
          <w:szCs w:val="22"/>
        </w:rPr>
        <w:t>-</w:t>
      </w:r>
      <w:r w:rsidR="00263CF5" w:rsidRPr="00C92730">
        <w:rPr>
          <w:rFonts w:ascii="Arial" w:hAnsi="Arial" w:cs="Arial"/>
          <w:sz w:val="22"/>
          <w:szCs w:val="22"/>
        </w:rPr>
        <w:t xml:space="preserve"> </w:t>
      </w:r>
      <w:r w:rsidRPr="00C92730">
        <w:rPr>
          <w:rFonts w:ascii="Arial" w:hAnsi="Arial" w:cs="Arial"/>
          <w:sz w:val="22"/>
          <w:szCs w:val="22"/>
        </w:rPr>
        <w:t>żółto-zielony)</w:t>
      </w:r>
      <w:r w:rsidR="00263CF5" w:rsidRPr="00C92730">
        <w:rPr>
          <w:rFonts w:ascii="Arial" w:hAnsi="Arial" w:cs="Arial"/>
          <w:sz w:val="22"/>
          <w:szCs w:val="22"/>
        </w:rPr>
        <w:t>,</w:t>
      </w:r>
    </w:p>
    <w:p w14:paraId="2D9F4F5C" w14:textId="77777777" w:rsidR="00C92730" w:rsidRDefault="007A7796" w:rsidP="00461418">
      <w:pPr>
        <w:numPr>
          <w:ilvl w:val="1"/>
          <w:numId w:val="52"/>
        </w:numPr>
        <w:jc w:val="both"/>
        <w:rPr>
          <w:rFonts w:ascii="Arial" w:hAnsi="Arial" w:cs="Arial"/>
          <w:sz w:val="22"/>
          <w:szCs w:val="22"/>
        </w:rPr>
      </w:pPr>
      <w:r w:rsidRPr="00C92730">
        <w:rPr>
          <w:rFonts w:ascii="Arial" w:hAnsi="Arial" w:cs="Arial"/>
          <w:sz w:val="22"/>
          <w:szCs w:val="22"/>
        </w:rPr>
        <w:t xml:space="preserve">zasilanie 24V DC (‘’+’’ – czerwony,  ”-‘’ – </w:t>
      </w:r>
      <w:r w:rsidR="000C12C9" w:rsidRPr="00C92730">
        <w:rPr>
          <w:rFonts w:ascii="Arial" w:hAnsi="Arial" w:cs="Arial"/>
          <w:sz w:val="22"/>
          <w:szCs w:val="22"/>
        </w:rPr>
        <w:t>niebieski</w:t>
      </w:r>
      <w:r w:rsidRPr="00C92730">
        <w:rPr>
          <w:rFonts w:ascii="Arial" w:hAnsi="Arial" w:cs="Arial"/>
          <w:sz w:val="22"/>
          <w:szCs w:val="22"/>
        </w:rPr>
        <w:t>)</w:t>
      </w:r>
      <w:r w:rsidR="00263CF5" w:rsidRPr="00C92730">
        <w:rPr>
          <w:rFonts w:ascii="Arial" w:hAnsi="Arial" w:cs="Arial"/>
          <w:sz w:val="22"/>
          <w:szCs w:val="22"/>
        </w:rPr>
        <w:t>,</w:t>
      </w:r>
    </w:p>
    <w:p w14:paraId="53B44BEB" w14:textId="77777777" w:rsidR="00C92730" w:rsidRDefault="00C92730" w:rsidP="00461418">
      <w:pPr>
        <w:numPr>
          <w:ilvl w:val="1"/>
          <w:numId w:val="52"/>
        </w:numPr>
        <w:jc w:val="both"/>
        <w:rPr>
          <w:rFonts w:ascii="Arial" w:hAnsi="Arial" w:cs="Arial"/>
          <w:sz w:val="22"/>
          <w:szCs w:val="22"/>
        </w:rPr>
      </w:pPr>
      <w:r>
        <w:rPr>
          <w:rFonts w:ascii="Arial" w:hAnsi="Arial" w:cs="Arial"/>
          <w:sz w:val="22"/>
          <w:szCs w:val="22"/>
        </w:rPr>
        <w:t xml:space="preserve">sygnały </w:t>
      </w:r>
      <w:r w:rsidR="007A7796" w:rsidRPr="00C92730">
        <w:rPr>
          <w:rFonts w:ascii="Arial" w:hAnsi="Arial" w:cs="Arial"/>
          <w:sz w:val="22"/>
          <w:szCs w:val="22"/>
        </w:rPr>
        <w:t>termoparowe – zgodnie z typem termopary</w:t>
      </w:r>
      <w:r w:rsidR="00263CF5" w:rsidRPr="00C92730">
        <w:rPr>
          <w:rFonts w:ascii="Arial" w:hAnsi="Arial" w:cs="Arial"/>
          <w:sz w:val="22"/>
          <w:szCs w:val="22"/>
        </w:rPr>
        <w:t>,</w:t>
      </w:r>
    </w:p>
    <w:p w14:paraId="46D16BDC" w14:textId="77777777" w:rsidR="00C92730" w:rsidRDefault="007A7796" w:rsidP="00461418">
      <w:pPr>
        <w:numPr>
          <w:ilvl w:val="1"/>
          <w:numId w:val="52"/>
        </w:numPr>
        <w:jc w:val="both"/>
        <w:rPr>
          <w:rFonts w:ascii="Arial" w:hAnsi="Arial" w:cs="Arial"/>
          <w:sz w:val="22"/>
          <w:szCs w:val="22"/>
        </w:rPr>
      </w:pPr>
      <w:r w:rsidRPr="00C92730">
        <w:rPr>
          <w:rFonts w:ascii="Arial" w:hAnsi="Arial" w:cs="Arial"/>
          <w:sz w:val="22"/>
          <w:szCs w:val="22"/>
        </w:rPr>
        <w:t xml:space="preserve">uziemienie </w:t>
      </w:r>
      <w:r w:rsidR="00C92730">
        <w:rPr>
          <w:rFonts w:ascii="Arial" w:hAnsi="Arial" w:cs="Arial"/>
          <w:sz w:val="22"/>
          <w:szCs w:val="22"/>
        </w:rPr>
        <w:t xml:space="preserve">typu PE </w:t>
      </w:r>
      <w:r w:rsidRPr="00C92730">
        <w:rPr>
          <w:rFonts w:ascii="Arial" w:hAnsi="Arial" w:cs="Arial"/>
          <w:sz w:val="22"/>
          <w:szCs w:val="22"/>
        </w:rPr>
        <w:t>– żółto-zielony</w:t>
      </w:r>
      <w:r w:rsidR="00263CF5" w:rsidRPr="00C92730">
        <w:rPr>
          <w:rFonts w:ascii="Arial" w:hAnsi="Arial" w:cs="Arial"/>
          <w:sz w:val="22"/>
          <w:szCs w:val="22"/>
        </w:rPr>
        <w:t>,</w:t>
      </w:r>
      <w:r w:rsidR="00C92730">
        <w:rPr>
          <w:rFonts w:ascii="Arial" w:hAnsi="Arial" w:cs="Arial"/>
          <w:sz w:val="22"/>
          <w:szCs w:val="22"/>
        </w:rPr>
        <w:t xml:space="preserve"> uziemienie typu FES/ISE – zielony,</w:t>
      </w:r>
    </w:p>
    <w:p w14:paraId="6B23A991" w14:textId="77777777" w:rsidR="00C92730" w:rsidRDefault="007A7796" w:rsidP="00461418">
      <w:pPr>
        <w:numPr>
          <w:ilvl w:val="1"/>
          <w:numId w:val="52"/>
        </w:numPr>
        <w:jc w:val="both"/>
        <w:rPr>
          <w:rFonts w:ascii="Arial" w:hAnsi="Arial" w:cs="Arial"/>
          <w:sz w:val="22"/>
          <w:szCs w:val="22"/>
        </w:rPr>
      </w:pPr>
      <w:r w:rsidRPr="00C92730">
        <w:rPr>
          <w:rFonts w:ascii="Arial" w:hAnsi="Arial" w:cs="Arial"/>
          <w:sz w:val="22"/>
          <w:szCs w:val="22"/>
        </w:rPr>
        <w:t xml:space="preserve">kolory kabli opisane powyżej </w:t>
      </w:r>
      <w:r w:rsidR="00C92730">
        <w:rPr>
          <w:rFonts w:ascii="Arial" w:hAnsi="Arial" w:cs="Arial"/>
          <w:sz w:val="22"/>
          <w:szCs w:val="22"/>
        </w:rPr>
        <w:t>muszą</w:t>
      </w:r>
      <w:r w:rsidRPr="00C92730">
        <w:rPr>
          <w:rFonts w:ascii="Arial" w:hAnsi="Arial" w:cs="Arial"/>
          <w:sz w:val="22"/>
          <w:szCs w:val="22"/>
        </w:rPr>
        <w:t xml:space="preserve"> być stosowane również w okablowaniu szaf PLC, DCS, szaf pośredniczących i krosujących, oraz dla pozostałych urządzeń zabudowanych w sterowni.</w:t>
      </w:r>
    </w:p>
    <w:p w14:paraId="522D06ED" w14:textId="77777777" w:rsidR="00FD5AAF" w:rsidRPr="00C92730" w:rsidRDefault="00C92730" w:rsidP="00461418">
      <w:pPr>
        <w:numPr>
          <w:ilvl w:val="0"/>
          <w:numId w:val="53"/>
        </w:numPr>
        <w:jc w:val="both"/>
      </w:pPr>
      <w:r>
        <w:rPr>
          <w:rFonts w:ascii="Arial" w:hAnsi="Arial" w:cs="Arial"/>
          <w:sz w:val="22"/>
          <w:szCs w:val="22"/>
        </w:rPr>
        <w:t>Na etapie projektowania n</w:t>
      </w:r>
      <w:r w:rsidR="007A7796" w:rsidRPr="00C92730">
        <w:rPr>
          <w:rFonts w:ascii="Arial" w:hAnsi="Arial" w:cs="Arial"/>
          <w:sz w:val="22"/>
          <w:szCs w:val="22"/>
        </w:rPr>
        <w:t xml:space="preserve">ależy </w:t>
      </w:r>
      <w:r>
        <w:rPr>
          <w:rFonts w:ascii="Arial" w:hAnsi="Arial" w:cs="Arial"/>
          <w:sz w:val="22"/>
          <w:szCs w:val="22"/>
        </w:rPr>
        <w:t>przewidzieć</w:t>
      </w:r>
      <w:r w:rsidR="007A7796" w:rsidRPr="00C92730">
        <w:rPr>
          <w:rFonts w:ascii="Arial" w:hAnsi="Arial" w:cs="Arial"/>
          <w:sz w:val="22"/>
          <w:szCs w:val="22"/>
        </w:rPr>
        <w:t xml:space="preserve"> </w:t>
      </w:r>
      <w:r>
        <w:rPr>
          <w:rFonts w:ascii="Arial" w:hAnsi="Arial" w:cs="Arial"/>
          <w:sz w:val="22"/>
          <w:szCs w:val="22"/>
        </w:rPr>
        <w:t xml:space="preserve">minimum </w:t>
      </w:r>
      <w:r w:rsidR="007A7796" w:rsidRPr="00C92730">
        <w:rPr>
          <w:rFonts w:ascii="Arial" w:hAnsi="Arial" w:cs="Arial"/>
          <w:sz w:val="22"/>
          <w:szCs w:val="22"/>
        </w:rPr>
        <w:t xml:space="preserve">20% </w:t>
      </w:r>
      <w:r>
        <w:rPr>
          <w:rFonts w:ascii="Arial" w:hAnsi="Arial" w:cs="Arial"/>
          <w:sz w:val="22"/>
          <w:szCs w:val="22"/>
        </w:rPr>
        <w:t>okablowanych n</w:t>
      </w:r>
      <w:r w:rsidR="007A7796" w:rsidRPr="00C92730">
        <w:rPr>
          <w:rFonts w:ascii="Arial" w:hAnsi="Arial" w:cs="Arial"/>
          <w:sz w:val="22"/>
          <w:szCs w:val="22"/>
        </w:rPr>
        <w:t>a listwach zaciskowych</w:t>
      </w:r>
      <w:r>
        <w:rPr>
          <w:rFonts w:ascii="Arial" w:hAnsi="Arial" w:cs="Arial"/>
          <w:sz w:val="22"/>
          <w:szCs w:val="22"/>
        </w:rPr>
        <w:t xml:space="preserve"> rezerw.</w:t>
      </w:r>
      <w:r w:rsidR="007A7796" w:rsidRPr="00C92730">
        <w:rPr>
          <w:rFonts w:ascii="Arial" w:hAnsi="Arial" w:cs="Arial"/>
          <w:sz w:val="22"/>
          <w:szCs w:val="22"/>
        </w:rPr>
        <w:t xml:space="preserve"> </w:t>
      </w:r>
    </w:p>
    <w:p w14:paraId="246F97A1" w14:textId="77777777" w:rsidR="00C92730" w:rsidRPr="00B90D26" w:rsidRDefault="00C92730" w:rsidP="00C92730">
      <w:pPr>
        <w:ind w:left="720"/>
        <w:jc w:val="both"/>
      </w:pPr>
    </w:p>
    <w:p w14:paraId="6818B3AF" w14:textId="77777777" w:rsidR="007A7796" w:rsidRDefault="00FD5AAF" w:rsidP="00633218">
      <w:pPr>
        <w:pStyle w:val="Nagwek1"/>
        <w:numPr>
          <w:ilvl w:val="2"/>
          <w:numId w:val="1"/>
        </w:numPr>
        <w:tabs>
          <w:tab w:val="clear" w:pos="1440"/>
          <w:tab w:val="num" w:pos="709"/>
        </w:tabs>
        <w:ind w:left="709" w:hanging="709"/>
        <w:jc w:val="both"/>
        <w:rPr>
          <w:rFonts w:cs="Arial"/>
          <w:szCs w:val="22"/>
        </w:rPr>
      </w:pPr>
      <w:bookmarkStart w:id="59" w:name="_Toc475077798"/>
      <w:r w:rsidRPr="00FD5AAF">
        <w:rPr>
          <w:rFonts w:cs="Arial"/>
          <w:szCs w:val="22"/>
        </w:rPr>
        <w:t>Kable do aparatury PiA</w:t>
      </w:r>
      <w:bookmarkEnd w:id="59"/>
    </w:p>
    <w:p w14:paraId="16B22342" w14:textId="77777777" w:rsidR="00AB2D35" w:rsidRPr="00AB2D35" w:rsidRDefault="00AB2D35" w:rsidP="00AB2D35"/>
    <w:p w14:paraId="4AFF56EB" w14:textId="77777777" w:rsidR="005A0C5C" w:rsidRDefault="00FD5AAF" w:rsidP="005A0C5C">
      <w:pPr>
        <w:jc w:val="both"/>
        <w:rPr>
          <w:rFonts w:ascii="Arial" w:hAnsi="Arial" w:cs="Arial"/>
          <w:sz w:val="22"/>
          <w:szCs w:val="22"/>
        </w:rPr>
      </w:pPr>
      <w:r w:rsidRPr="00A533AE">
        <w:rPr>
          <w:rFonts w:ascii="Arial" w:hAnsi="Arial" w:cs="Arial"/>
          <w:sz w:val="22"/>
          <w:szCs w:val="22"/>
        </w:rPr>
        <w:t xml:space="preserve">Kable do aparatury PiA </w:t>
      </w:r>
      <w:r w:rsidR="009E23F3">
        <w:rPr>
          <w:rFonts w:ascii="Arial" w:hAnsi="Arial" w:cs="Arial"/>
          <w:sz w:val="22"/>
          <w:szCs w:val="22"/>
        </w:rPr>
        <w:t>muszą</w:t>
      </w:r>
      <w:r w:rsidR="009E23F3" w:rsidRPr="00A533AE">
        <w:rPr>
          <w:rFonts w:ascii="Arial" w:hAnsi="Arial" w:cs="Arial"/>
          <w:sz w:val="22"/>
          <w:szCs w:val="22"/>
        </w:rPr>
        <w:t xml:space="preserve"> </w:t>
      </w:r>
      <w:r w:rsidRPr="00A533AE">
        <w:rPr>
          <w:rFonts w:ascii="Arial" w:hAnsi="Arial" w:cs="Arial"/>
          <w:sz w:val="22"/>
          <w:szCs w:val="22"/>
        </w:rPr>
        <w:t>być zgodne z przep</w:t>
      </w:r>
      <w:r w:rsidR="00180F0C">
        <w:rPr>
          <w:rFonts w:ascii="Arial" w:hAnsi="Arial" w:cs="Arial"/>
          <w:sz w:val="22"/>
          <w:szCs w:val="22"/>
        </w:rPr>
        <w:t xml:space="preserve">isami  PN-EN ,  EN,   IEC  oraz </w:t>
      </w:r>
      <w:r w:rsidR="003731AC">
        <w:rPr>
          <w:rFonts w:ascii="Arial" w:hAnsi="Arial" w:cs="Arial"/>
          <w:sz w:val="22"/>
          <w:szCs w:val="22"/>
        </w:rPr>
        <w:t>poniższymi wymogami</w:t>
      </w:r>
      <w:r w:rsidR="00C92730">
        <w:rPr>
          <w:rFonts w:ascii="Arial" w:hAnsi="Arial" w:cs="Arial"/>
          <w:sz w:val="22"/>
          <w:szCs w:val="22"/>
        </w:rPr>
        <w:t>.</w:t>
      </w:r>
    </w:p>
    <w:p w14:paraId="40B65B33" w14:textId="77777777" w:rsidR="00180F0C" w:rsidRDefault="005A0C5C" w:rsidP="00461418">
      <w:pPr>
        <w:numPr>
          <w:ilvl w:val="0"/>
          <w:numId w:val="53"/>
        </w:numPr>
        <w:jc w:val="both"/>
        <w:rPr>
          <w:rFonts w:ascii="Arial" w:hAnsi="Arial" w:cs="Arial"/>
          <w:sz w:val="22"/>
          <w:szCs w:val="22"/>
        </w:rPr>
      </w:pPr>
      <w:r>
        <w:rPr>
          <w:rFonts w:ascii="Arial" w:hAnsi="Arial" w:cs="Arial"/>
          <w:sz w:val="22"/>
          <w:szCs w:val="22"/>
        </w:rPr>
        <w:t xml:space="preserve">Należy stosować kable sterownicze </w:t>
      </w:r>
      <w:r w:rsidR="00DA3889">
        <w:rPr>
          <w:rFonts w:ascii="Arial" w:hAnsi="Arial" w:cs="Arial"/>
          <w:sz w:val="22"/>
          <w:szCs w:val="22"/>
        </w:rPr>
        <w:t>charakteryzujące się</w:t>
      </w:r>
      <w:r w:rsidR="00180F0C">
        <w:rPr>
          <w:rFonts w:ascii="Arial" w:hAnsi="Arial" w:cs="Arial"/>
          <w:sz w:val="22"/>
          <w:szCs w:val="22"/>
        </w:rPr>
        <w:t>:</w:t>
      </w:r>
    </w:p>
    <w:p w14:paraId="2ED58799" w14:textId="77777777" w:rsidR="00180F0C" w:rsidRDefault="00180F0C" w:rsidP="00461418">
      <w:pPr>
        <w:numPr>
          <w:ilvl w:val="1"/>
          <w:numId w:val="53"/>
        </w:numPr>
        <w:jc w:val="both"/>
        <w:rPr>
          <w:rFonts w:ascii="Arial" w:hAnsi="Arial" w:cs="Arial"/>
          <w:sz w:val="22"/>
          <w:szCs w:val="22"/>
        </w:rPr>
      </w:pPr>
      <w:r>
        <w:rPr>
          <w:rFonts w:ascii="Arial" w:hAnsi="Arial" w:cs="Arial"/>
          <w:sz w:val="22"/>
          <w:szCs w:val="22"/>
        </w:rPr>
        <w:t>dużą giętkością i wytrzymałością mechaniczną,</w:t>
      </w:r>
    </w:p>
    <w:p w14:paraId="50BFCAC7" w14:textId="77777777" w:rsidR="00180F0C" w:rsidRDefault="003E161B" w:rsidP="00461418">
      <w:pPr>
        <w:numPr>
          <w:ilvl w:val="1"/>
          <w:numId w:val="53"/>
        </w:numPr>
        <w:jc w:val="both"/>
        <w:rPr>
          <w:rFonts w:ascii="Arial" w:hAnsi="Arial" w:cs="Arial"/>
          <w:sz w:val="22"/>
          <w:szCs w:val="22"/>
        </w:rPr>
      </w:pPr>
      <w:r>
        <w:rPr>
          <w:rFonts w:ascii="Arial" w:hAnsi="Arial" w:cs="Arial"/>
          <w:sz w:val="22"/>
          <w:szCs w:val="22"/>
        </w:rPr>
        <w:t>możliwością u</w:t>
      </w:r>
      <w:r w:rsidR="00180F0C">
        <w:rPr>
          <w:rFonts w:ascii="Arial" w:hAnsi="Arial" w:cs="Arial"/>
          <w:sz w:val="22"/>
          <w:szCs w:val="22"/>
        </w:rPr>
        <w:t>kładania na zewnątrz</w:t>
      </w:r>
      <w:r>
        <w:rPr>
          <w:rFonts w:ascii="Arial" w:hAnsi="Arial" w:cs="Arial"/>
          <w:sz w:val="22"/>
          <w:szCs w:val="22"/>
        </w:rPr>
        <w:t xml:space="preserve"> (koryta napowietrzne)</w:t>
      </w:r>
      <w:r w:rsidR="00180F0C">
        <w:rPr>
          <w:rFonts w:ascii="Arial" w:hAnsi="Arial" w:cs="Arial"/>
          <w:sz w:val="22"/>
          <w:szCs w:val="22"/>
        </w:rPr>
        <w:t xml:space="preserve"> i bezpośrednio </w:t>
      </w:r>
      <w:r w:rsidR="00763845">
        <w:rPr>
          <w:rFonts w:ascii="Arial" w:hAnsi="Arial" w:cs="Arial"/>
          <w:sz w:val="22"/>
          <w:szCs w:val="22"/>
        </w:rPr>
        <w:t xml:space="preserve">        </w:t>
      </w:r>
      <w:r w:rsidR="00180F0C">
        <w:rPr>
          <w:rFonts w:ascii="Arial" w:hAnsi="Arial" w:cs="Arial"/>
          <w:sz w:val="22"/>
          <w:szCs w:val="22"/>
        </w:rPr>
        <w:t>w ziemi,</w:t>
      </w:r>
    </w:p>
    <w:p w14:paraId="68D31818" w14:textId="77777777" w:rsidR="00180F0C" w:rsidRDefault="00DA3889" w:rsidP="00461418">
      <w:pPr>
        <w:numPr>
          <w:ilvl w:val="1"/>
          <w:numId w:val="53"/>
        </w:numPr>
        <w:jc w:val="both"/>
        <w:rPr>
          <w:rFonts w:ascii="Arial" w:hAnsi="Arial" w:cs="Arial"/>
          <w:sz w:val="22"/>
          <w:szCs w:val="22"/>
        </w:rPr>
      </w:pPr>
      <w:r>
        <w:rPr>
          <w:rFonts w:ascii="Arial" w:hAnsi="Arial" w:cs="Arial"/>
          <w:sz w:val="22"/>
          <w:szCs w:val="22"/>
        </w:rPr>
        <w:t>dużą odp</w:t>
      </w:r>
      <w:r w:rsidR="005A0C5C">
        <w:rPr>
          <w:rFonts w:ascii="Arial" w:hAnsi="Arial" w:cs="Arial"/>
          <w:sz w:val="22"/>
          <w:szCs w:val="22"/>
        </w:rPr>
        <w:t>o</w:t>
      </w:r>
      <w:r>
        <w:rPr>
          <w:rFonts w:ascii="Arial" w:hAnsi="Arial" w:cs="Arial"/>
          <w:sz w:val="22"/>
          <w:szCs w:val="22"/>
        </w:rPr>
        <w:t>rnością na warunki atmosferyczne</w:t>
      </w:r>
      <w:r w:rsidR="00763845">
        <w:rPr>
          <w:rFonts w:ascii="Arial" w:hAnsi="Arial" w:cs="Arial"/>
          <w:sz w:val="22"/>
          <w:szCs w:val="22"/>
        </w:rPr>
        <w:t xml:space="preserve"> (temperatura, wilgoć</w:t>
      </w:r>
      <w:r w:rsidR="00180F0C">
        <w:rPr>
          <w:rFonts w:ascii="Arial" w:hAnsi="Arial" w:cs="Arial"/>
          <w:sz w:val="22"/>
          <w:szCs w:val="22"/>
        </w:rPr>
        <w:t>, promieniowanie UV)</w:t>
      </w:r>
      <w:r>
        <w:rPr>
          <w:rFonts w:ascii="Arial" w:hAnsi="Arial" w:cs="Arial"/>
          <w:sz w:val="22"/>
          <w:szCs w:val="22"/>
        </w:rPr>
        <w:t>, substancje ropopochodne, chemikalia</w:t>
      </w:r>
      <w:r w:rsidR="00180F0C">
        <w:rPr>
          <w:rFonts w:ascii="Arial" w:hAnsi="Arial" w:cs="Arial"/>
          <w:sz w:val="22"/>
          <w:szCs w:val="22"/>
        </w:rPr>
        <w:t>,</w:t>
      </w:r>
    </w:p>
    <w:p w14:paraId="05504ED4" w14:textId="77777777" w:rsidR="007B4342" w:rsidRDefault="00180F0C" w:rsidP="00461418">
      <w:pPr>
        <w:numPr>
          <w:ilvl w:val="1"/>
          <w:numId w:val="53"/>
        </w:numPr>
        <w:jc w:val="both"/>
        <w:rPr>
          <w:rFonts w:ascii="Arial" w:hAnsi="Arial" w:cs="Arial"/>
          <w:sz w:val="22"/>
          <w:szCs w:val="22"/>
        </w:rPr>
      </w:pPr>
      <w:r>
        <w:rPr>
          <w:rFonts w:ascii="Arial" w:hAnsi="Arial" w:cs="Arial"/>
          <w:sz w:val="22"/>
          <w:szCs w:val="22"/>
        </w:rPr>
        <w:t xml:space="preserve">powłoką wykonaną ze specjalnego polwinitu oponowego (PVC) samogasnącego o </w:t>
      </w:r>
      <w:r w:rsidR="005A0C5C">
        <w:rPr>
          <w:rFonts w:ascii="Arial" w:hAnsi="Arial" w:cs="Arial"/>
          <w:sz w:val="22"/>
          <w:szCs w:val="22"/>
        </w:rPr>
        <w:t>podwyższonej niepalności</w:t>
      </w:r>
      <w:r w:rsidR="007B4342">
        <w:rPr>
          <w:rFonts w:ascii="Arial" w:hAnsi="Arial" w:cs="Arial"/>
          <w:sz w:val="22"/>
          <w:szCs w:val="22"/>
        </w:rPr>
        <w:t>,</w:t>
      </w:r>
    </w:p>
    <w:p w14:paraId="74ECC306" w14:textId="77777777" w:rsidR="00180F0C" w:rsidRPr="00180F0C" w:rsidRDefault="007B4342" w:rsidP="00461418">
      <w:pPr>
        <w:numPr>
          <w:ilvl w:val="1"/>
          <w:numId w:val="53"/>
        </w:numPr>
        <w:jc w:val="both"/>
        <w:rPr>
          <w:rFonts w:ascii="Arial" w:hAnsi="Arial" w:cs="Arial"/>
          <w:sz w:val="22"/>
          <w:szCs w:val="22"/>
        </w:rPr>
      </w:pPr>
      <w:r>
        <w:rPr>
          <w:rFonts w:ascii="Arial" w:hAnsi="Arial" w:cs="Arial"/>
          <w:sz w:val="22"/>
          <w:szCs w:val="22"/>
        </w:rPr>
        <w:t>napięciem pracy 0,6/1 kV</w:t>
      </w:r>
      <w:r w:rsidR="00180F0C">
        <w:rPr>
          <w:rFonts w:ascii="Arial" w:hAnsi="Arial" w:cs="Arial"/>
          <w:sz w:val="22"/>
          <w:szCs w:val="22"/>
        </w:rPr>
        <w:t>.</w:t>
      </w:r>
    </w:p>
    <w:p w14:paraId="3A02BD3C" w14:textId="77777777" w:rsidR="003E161B" w:rsidRDefault="00F70ECF" w:rsidP="00461418">
      <w:pPr>
        <w:numPr>
          <w:ilvl w:val="0"/>
          <w:numId w:val="53"/>
        </w:numPr>
        <w:jc w:val="both"/>
        <w:rPr>
          <w:rFonts w:ascii="Arial" w:hAnsi="Arial" w:cs="Arial"/>
          <w:sz w:val="22"/>
          <w:szCs w:val="22"/>
        </w:rPr>
      </w:pPr>
      <w:r w:rsidRPr="005A0C5C">
        <w:rPr>
          <w:rFonts w:ascii="Arial" w:hAnsi="Arial" w:cs="Arial"/>
          <w:sz w:val="22"/>
          <w:szCs w:val="22"/>
        </w:rPr>
        <w:lastRenderedPageBreak/>
        <w:t xml:space="preserve">Stosowany kabel musi być w jednym odcinku, nie dopuszcza się łączenia </w:t>
      </w:r>
      <w:r w:rsidR="0049204D">
        <w:rPr>
          <w:rFonts w:ascii="Arial" w:hAnsi="Arial" w:cs="Arial"/>
          <w:sz w:val="22"/>
          <w:szCs w:val="22"/>
        </w:rPr>
        <w:t>kabli poza skrzynkami złącznymi.</w:t>
      </w:r>
    </w:p>
    <w:p w14:paraId="16226A9C" w14:textId="77777777" w:rsidR="003E161B" w:rsidRPr="00E84583" w:rsidRDefault="000C0BC9" w:rsidP="00461418">
      <w:pPr>
        <w:numPr>
          <w:ilvl w:val="0"/>
          <w:numId w:val="53"/>
        </w:numPr>
        <w:jc w:val="both"/>
        <w:rPr>
          <w:rFonts w:ascii="Arial" w:hAnsi="Arial" w:cs="Arial"/>
          <w:sz w:val="22"/>
          <w:szCs w:val="22"/>
        </w:rPr>
      </w:pPr>
      <w:r w:rsidRPr="003E161B">
        <w:rPr>
          <w:rFonts w:ascii="Arial" w:hAnsi="Arial" w:cs="Arial"/>
          <w:sz w:val="22"/>
          <w:szCs w:val="22"/>
        </w:rPr>
        <w:t xml:space="preserve">Nie </w:t>
      </w:r>
      <w:r w:rsidRPr="00E84583">
        <w:rPr>
          <w:rFonts w:ascii="Arial" w:hAnsi="Arial" w:cs="Arial"/>
          <w:sz w:val="22"/>
          <w:szCs w:val="22"/>
        </w:rPr>
        <w:t xml:space="preserve">dopuszcza się prowadzenia w jednym kablu kilku sygnałów o </w:t>
      </w:r>
      <w:r w:rsidR="003E161B" w:rsidRPr="00E84583">
        <w:rPr>
          <w:rFonts w:ascii="Arial" w:hAnsi="Arial" w:cs="Arial"/>
          <w:sz w:val="22"/>
          <w:szCs w:val="22"/>
        </w:rPr>
        <w:t>różnych napięciach znamionowych.</w:t>
      </w:r>
    </w:p>
    <w:p w14:paraId="4160A4E9" w14:textId="77777777" w:rsidR="003E161B" w:rsidRPr="00E84583" w:rsidRDefault="000C0BC9" w:rsidP="00461418">
      <w:pPr>
        <w:numPr>
          <w:ilvl w:val="0"/>
          <w:numId w:val="53"/>
        </w:numPr>
        <w:jc w:val="both"/>
        <w:rPr>
          <w:rFonts w:ascii="Arial" w:hAnsi="Arial" w:cs="Arial"/>
          <w:sz w:val="22"/>
          <w:szCs w:val="22"/>
        </w:rPr>
      </w:pPr>
      <w:r w:rsidRPr="00E84583">
        <w:rPr>
          <w:rFonts w:ascii="Arial" w:hAnsi="Arial" w:cs="Arial"/>
          <w:sz w:val="22"/>
          <w:szCs w:val="22"/>
        </w:rPr>
        <w:t xml:space="preserve">Wszystkie kable </w:t>
      </w:r>
      <w:r w:rsidR="003E161B" w:rsidRPr="00E84583">
        <w:rPr>
          <w:rFonts w:ascii="Arial" w:hAnsi="Arial" w:cs="Arial"/>
          <w:sz w:val="22"/>
          <w:szCs w:val="22"/>
        </w:rPr>
        <w:t>muszą</w:t>
      </w:r>
      <w:r w:rsidRPr="00E84583">
        <w:rPr>
          <w:rFonts w:ascii="Arial" w:hAnsi="Arial" w:cs="Arial"/>
          <w:sz w:val="22"/>
          <w:szCs w:val="22"/>
        </w:rPr>
        <w:t xml:space="preserve"> mieć oznaczniki z opisem kabla </w:t>
      </w:r>
      <w:r w:rsidR="004625DA" w:rsidRPr="00E84583">
        <w:rPr>
          <w:rFonts w:ascii="Arial" w:hAnsi="Arial" w:cs="Arial"/>
          <w:sz w:val="22"/>
          <w:szCs w:val="22"/>
        </w:rPr>
        <w:t>na obu końcach kabla oraz co 10m (kable ułożone w ziemi) lub co 20m (kable w kanałach lub tunelach kablowych) wzdłuż trasy kablowej oraz przy każdej zmianie kierunku, przed i za przepustami oraz elementami złącznymi.</w:t>
      </w:r>
    </w:p>
    <w:p w14:paraId="33A34800" w14:textId="77777777" w:rsidR="003E161B" w:rsidRDefault="00FD5AAF" w:rsidP="00461418">
      <w:pPr>
        <w:numPr>
          <w:ilvl w:val="0"/>
          <w:numId w:val="53"/>
        </w:numPr>
        <w:jc w:val="both"/>
        <w:rPr>
          <w:rFonts w:ascii="Arial" w:hAnsi="Arial" w:cs="Arial"/>
          <w:sz w:val="22"/>
          <w:szCs w:val="22"/>
        </w:rPr>
      </w:pPr>
      <w:r w:rsidRPr="003E161B">
        <w:rPr>
          <w:rFonts w:ascii="Arial" w:hAnsi="Arial" w:cs="Arial"/>
          <w:sz w:val="22"/>
          <w:szCs w:val="22"/>
        </w:rPr>
        <w:t xml:space="preserve">Kable zasilające AC </w:t>
      </w:r>
      <w:r w:rsidR="003E161B">
        <w:rPr>
          <w:rFonts w:ascii="Arial" w:hAnsi="Arial" w:cs="Arial"/>
          <w:sz w:val="22"/>
          <w:szCs w:val="22"/>
        </w:rPr>
        <w:t>muszą</w:t>
      </w:r>
      <w:r w:rsidRPr="003E161B">
        <w:rPr>
          <w:rFonts w:ascii="Arial" w:hAnsi="Arial" w:cs="Arial"/>
          <w:sz w:val="22"/>
          <w:szCs w:val="22"/>
        </w:rPr>
        <w:t xml:space="preserve"> być 3 żyłowe (fazowy, neutralny oraz uziemiający), przekrój minimum 1,5 mm</w:t>
      </w:r>
      <w:r w:rsidRPr="003E161B">
        <w:rPr>
          <w:rFonts w:ascii="Arial" w:hAnsi="Arial" w:cs="Arial"/>
          <w:sz w:val="22"/>
          <w:szCs w:val="22"/>
          <w:vertAlign w:val="superscript"/>
        </w:rPr>
        <w:t>2</w:t>
      </w:r>
      <w:r w:rsidRPr="003E161B">
        <w:rPr>
          <w:rFonts w:ascii="Arial" w:hAnsi="Arial" w:cs="Arial"/>
          <w:sz w:val="22"/>
          <w:szCs w:val="22"/>
        </w:rPr>
        <w:t xml:space="preserve">, </w:t>
      </w:r>
      <w:r w:rsidR="003E161B">
        <w:rPr>
          <w:rFonts w:ascii="Arial" w:hAnsi="Arial" w:cs="Arial"/>
          <w:sz w:val="22"/>
          <w:szCs w:val="22"/>
        </w:rPr>
        <w:t>żyły</w:t>
      </w:r>
      <w:r w:rsidRPr="003E161B">
        <w:rPr>
          <w:rFonts w:ascii="Arial" w:hAnsi="Arial" w:cs="Arial"/>
          <w:sz w:val="22"/>
          <w:szCs w:val="22"/>
        </w:rPr>
        <w:t xml:space="preserve"> – drut miedziany. Izolacja oraz  osłona zewnętrzna wykonane z </w:t>
      </w:r>
      <w:r w:rsidR="00851FD7" w:rsidRPr="003E161B">
        <w:rPr>
          <w:rFonts w:ascii="Arial" w:hAnsi="Arial" w:cs="Arial"/>
          <w:sz w:val="22"/>
          <w:szCs w:val="22"/>
        </w:rPr>
        <w:t>PVC</w:t>
      </w:r>
      <w:r w:rsidRPr="003E161B">
        <w:rPr>
          <w:rFonts w:ascii="Arial" w:hAnsi="Arial" w:cs="Arial"/>
          <w:sz w:val="22"/>
          <w:szCs w:val="22"/>
        </w:rPr>
        <w:t xml:space="preserve">, </w:t>
      </w:r>
      <w:r w:rsidR="00557DBF" w:rsidRPr="003E161B">
        <w:rPr>
          <w:rFonts w:ascii="Arial" w:hAnsi="Arial" w:cs="Arial"/>
          <w:sz w:val="22"/>
          <w:szCs w:val="22"/>
        </w:rPr>
        <w:t xml:space="preserve">powłoka zewnętrza koloru czarnego, </w:t>
      </w:r>
      <w:r w:rsidRPr="003E161B">
        <w:rPr>
          <w:rFonts w:ascii="Arial" w:hAnsi="Arial" w:cs="Arial"/>
          <w:sz w:val="22"/>
          <w:szCs w:val="22"/>
        </w:rPr>
        <w:t>kolory izolacji przewodów: czarny</w:t>
      </w:r>
      <w:r w:rsidR="003E161B">
        <w:rPr>
          <w:rFonts w:ascii="Arial" w:hAnsi="Arial" w:cs="Arial"/>
          <w:sz w:val="22"/>
          <w:szCs w:val="22"/>
        </w:rPr>
        <w:t xml:space="preserve"> lub</w:t>
      </w:r>
      <w:r w:rsidRPr="003E161B">
        <w:rPr>
          <w:rFonts w:ascii="Arial" w:hAnsi="Arial" w:cs="Arial"/>
          <w:sz w:val="22"/>
          <w:szCs w:val="22"/>
        </w:rPr>
        <w:t xml:space="preserve"> </w:t>
      </w:r>
      <w:r w:rsidR="00557DBF" w:rsidRPr="003E161B">
        <w:rPr>
          <w:rFonts w:ascii="Arial" w:hAnsi="Arial" w:cs="Arial"/>
          <w:sz w:val="22"/>
          <w:szCs w:val="22"/>
        </w:rPr>
        <w:t xml:space="preserve">brązowy </w:t>
      </w:r>
      <w:r w:rsidRPr="003E161B">
        <w:rPr>
          <w:rFonts w:ascii="Arial" w:hAnsi="Arial" w:cs="Arial"/>
          <w:sz w:val="22"/>
          <w:szCs w:val="22"/>
        </w:rPr>
        <w:t xml:space="preserve">– faza,  </w:t>
      </w:r>
      <w:r w:rsidR="00557DBF" w:rsidRPr="003E161B">
        <w:rPr>
          <w:rFonts w:ascii="Arial" w:hAnsi="Arial" w:cs="Arial"/>
          <w:sz w:val="22"/>
          <w:szCs w:val="22"/>
        </w:rPr>
        <w:t>ciemno</w:t>
      </w:r>
      <w:r w:rsidRPr="003E161B">
        <w:rPr>
          <w:rFonts w:ascii="Arial" w:hAnsi="Arial" w:cs="Arial"/>
          <w:sz w:val="22"/>
          <w:szCs w:val="22"/>
        </w:rPr>
        <w:t xml:space="preserve"> niebieski – neutralny, żółto</w:t>
      </w:r>
      <w:r w:rsidR="00557DBF" w:rsidRPr="003E161B">
        <w:rPr>
          <w:rFonts w:ascii="Arial" w:hAnsi="Arial" w:cs="Arial"/>
          <w:sz w:val="22"/>
          <w:szCs w:val="22"/>
        </w:rPr>
        <w:t>-</w:t>
      </w:r>
      <w:r w:rsidRPr="003E161B">
        <w:rPr>
          <w:rFonts w:ascii="Arial" w:hAnsi="Arial" w:cs="Arial"/>
          <w:sz w:val="22"/>
          <w:szCs w:val="22"/>
        </w:rPr>
        <w:t>zielony – ochronny</w:t>
      </w:r>
      <w:r w:rsidR="003E161B">
        <w:rPr>
          <w:rFonts w:ascii="Arial" w:hAnsi="Arial" w:cs="Arial"/>
          <w:sz w:val="22"/>
          <w:szCs w:val="22"/>
        </w:rPr>
        <w:t>.</w:t>
      </w:r>
    </w:p>
    <w:p w14:paraId="1A0DFB2C" w14:textId="77777777" w:rsidR="005A093B" w:rsidRDefault="00FD5AAF" w:rsidP="00461418">
      <w:pPr>
        <w:numPr>
          <w:ilvl w:val="0"/>
          <w:numId w:val="53"/>
        </w:numPr>
        <w:jc w:val="both"/>
        <w:rPr>
          <w:rFonts w:ascii="Arial" w:hAnsi="Arial" w:cs="Arial"/>
          <w:sz w:val="22"/>
          <w:szCs w:val="22"/>
        </w:rPr>
      </w:pPr>
      <w:r w:rsidRPr="003E161B">
        <w:rPr>
          <w:rFonts w:ascii="Arial" w:hAnsi="Arial" w:cs="Arial"/>
          <w:sz w:val="22"/>
          <w:szCs w:val="22"/>
        </w:rPr>
        <w:t xml:space="preserve">Kable do zaworów elektromagnetycznych </w:t>
      </w:r>
      <w:r w:rsidR="003E161B">
        <w:rPr>
          <w:rFonts w:ascii="Arial" w:hAnsi="Arial" w:cs="Arial"/>
          <w:sz w:val="22"/>
          <w:szCs w:val="22"/>
        </w:rPr>
        <w:t>muszą</w:t>
      </w:r>
      <w:r w:rsidRPr="003E161B">
        <w:rPr>
          <w:rFonts w:ascii="Arial" w:hAnsi="Arial" w:cs="Arial"/>
          <w:sz w:val="22"/>
          <w:szCs w:val="22"/>
        </w:rPr>
        <w:t xml:space="preserve"> być dwużyłowe o przekroju 2,5 mm</w:t>
      </w:r>
      <w:r w:rsidRPr="005A093B">
        <w:rPr>
          <w:rFonts w:ascii="Arial" w:hAnsi="Arial" w:cs="Arial"/>
          <w:sz w:val="22"/>
          <w:szCs w:val="22"/>
          <w:vertAlign w:val="superscript"/>
        </w:rPr>
        <w:t>2</w:t>
      </w:r>
      <w:r w:rsidRPr="003E161B">
        <w:rPr>
          <w:rFonts w:ascii="Arial" w:hAnsi="Arial" w:cs="Arial"/>
          <w:sz w:val="22"/>
          <w:szCs w:val="22"/>
        </w:rPr>
        <w:t xml:space="preserve"> (minimum), żyły – </w:t>
      </w:r>
      <w:r w:rsidR="00225EED" w:rsidRPr="003E161B">
        <w:rPr>
          <w:rFonts w:ascii="Arial" w:hAnsi="Arial" w:cs="Arial"/>
          <w:sz w:val="22"/>
          <w:szCs w:val="22"/>
        </w:rPr>
        <w:t>linka miedziana</w:t>
      </w:r>
      <w:r w:rsidRPr="003E161B">
        <w:rPr>
          <w:rFonts w:ascii="Arial" w:hAnsi="Arial" w:cs="Arial"/>
          <w:sz w:val="22"/>
          <w:szCs w:val="22"/>
        </w:rPr>
        <w:t>. Izolacja oraz osłona zewnętrzna wykonane</w:t>
      </w:r>
      <w:r w:rsidR="00F859E0">
        <w:rPr>
          <w:rFonts w:ascii="Arial" w:hAnsi="Arial" w:cs="Arial"/>
          <w:sz w:val="22"/>
          <w:szCs w:val="22"/>
        </w:rPr>
        <w:t xml:space="preserve">           </w:t>
      </w:r>
      <w:r w:rsidRPr="003E161B">
        <w:rPr>
          <w:rFonts w:ascii="Arial" w:hAnsi="Arial" w:cs="Arial"/>
          <w:sz w:val="22"/>
          <w:szCs w:val="22"/>
        </w:rPr>
        <w:t xml:space="preserve"> z </w:t>
      </w:r>
      <w:r w:rsidR="00851FD7" w:rsidRPr="003E161B">
        <w:rPr>
          <w:rFonts w:ascii="Arial" w:hAnsi="Arial" w:cs="Arial"/>
          <w:sz w:val="22"/>
          <w:szCs w:val="22"/>
        </w:rPr>
        <w:t>PVC</w:t>
      </w:r>
      <w:r w:rsidR="00BB234F" w:rsidRPr="003E161B">
        <w:rPr>
          <w:rFonts w:ascii="Arial" w:hAnsi="Arial" w:cs="Arial"/>
          <w:sz w:val="22"/>
          <w:szCs w:val="22"/>
        </w:rPr>
        <w:t>, powłoka zewnętrzna koloru czarnego, kolo</w:t>
      </w:r>
      <w:r w:rsidR="005A093B">
        <w:rPr>
          <w:rFonts w:ascii="Arial" w:hAnsi="Arial" w:cs="Arial"/>
          <w:sz w:val="22"/>
          <w:szCs w:val="22"/>
        </w:rPr>
        <w:t xml:space="preserve">ry izolacji przewodów: </w:t>
      </w:r>
      <w:r w:rsidR="00BB234F" w:rsidRPr="003E161B">
        <w:rPr>
          <w:rFonts w:ascii="Arial" w:hAnsi="Arial" w:cs="Arial"/>
          <w:sz w:val="22"/>
          <w:szCs w:val="22"/>
        </w:rPr>
        <w:t>„+”</w:t>
      </w:r>
      <w:r w:rsidR="005A093B">
        <w:rPr>
          <w:rFonts w:ascii="Arial" w:hAnsi="Arial" w:cs="Arial"/>
          <w:sz w:val="22"/>
          <w:szCs w:val="22"/>
        </w:rPr>
        <w:t xml:space="preserve"> czerwony, </w:t>
      </w:r>
      <w:r w:rsidR="00BB234F" w:rsidRPr="003E161B">
        <w:rPr>
          <w:rFonts w:ascii="Arial" w:hAnsi="Arial" w:cs="Arial"/>
          <w:sz w:val="22"/>
          <w:szCs w:val="22"/>
        </w:rPr>
        <w:t>„-”</w:t>
      </w:r>
      <w:r w:rsidR="005A093B">
        <w:rPr>
          <w:rFonts w:ascii="Arial" w:hAnsi="Arial" w:cs="Arial"/>
          <w:sz w:val="22"/>
          <w:szCs w:val="22"/>
        </w:rPr>
        <w:t xml:space="preserve"> czarny</w:t>
      </w:r>
      <w:r w:rsidRPr="003E161B">
        <w:rPr>
          <w:rFonts w:ascii="Arial" w:hAnsi="Arial" w:cs="Arial"/>
          <w:sz w:val="22"/>
          <w:szCs w:val="22"/>
        </w:rPr>
        <w:t xml:space="preserve">. Zasilanie zaworów elektromagnetycznych </w:t>
      </w:r>
      <w:r w:rsidR="005A093B">
        <w:rPr>
          <w:rFonts w:ascii="Arial" w:hAnsi="Arial" w:cs="Arial"/>
          <w:sz w:val="22"/>
          <w:szCs w:val="22"/>
        </w:rPr>
        <w:t xml:space="preserve">- </w:t>
      </w:r>
      <w:r w:rsidRPr="003E161B">
        <w:rPr>
          <w:rFonts w:ascii="Arial" w:hAnsi="Arial" w:cs="Arial"/>
          <w:sz w:val="22"/>
          <w:szCs w:val="22"/>
        </w:rPr>
        <w:t>24V DC</w:t>
      </w:r>
      <w:r w:rsidRPr="005A093B">
        <w:rPr>
          <w:rFonts w:ascii="Arial" w:hAnsi="Arial" w:cs="Arial"/>
          <w:sz w:val="22"/>
          <w:szCs w:val="22"/>
        </w:rPr>
        <w:t>. Przy dużych długościach kabli przekrój żył powinien wynosić 4 mm</w:t>
      </w:r>
      <w:r w:rsidRPr="005A093B">
        <w:rPr>
          <w:rFonts w:ascii="Arial" w:hAnsi="Arial" w:cs="Arial"/>
          <w:sz w:val="22"/>
          <w:szCs w:val="22"/>
          <w:vertAlign w:val="superscript"/>
        </w:rPr>
        <w:t>2</w:t>
      </w:r>
      <w:r w:rsidRPr="005A093B">
        <w:rPr>
          <w:rFonts w:ascii="Arial" w:hAnsi="Arial" w:cs="Arial"/>
          <w:sz w:val="22"/>
          <w:szCs w:val="22"/>
        </w:rPr>
        <w:t xml:space="preserve"> aby uniknąć spadku napięcia.</w:t>
      </w:r>
    </w:p>
    <w:p w14:paraId="2569924A" w14:textId="77777777" w:rsidR="005A093B" w:rsidRDefault="00FD5AAF" w:rsidP="00461418">
      <w:pPr>
        <w:numPr>
          <w:ilvl w:val="0"/>
          <w:numId w:val="53"/>
        </w:numPr>
        <w:jc w:val="both"/>
        <w:rPr>
          <w:rFonts w:ascii="Arial" w:hAnsi="Arial" w:cs="Arial"/>
          <w:sz w:val="22"/>
          <w:szCs w:val="22"/>
        </w:rPr>
      </w:pPr>
      <w:r w:rsidRPr="005A093B">
        <w:rPr>
          <w:rFonts w:ascii="Arial" w:hAnsi="Arial" w:cs="Arial"/>
          <w:sz w:val="22"/>
          <w:szCs w:val="22"/>
        </w:rPr>
        <w:t xml:space="preserve">Kable sygnałowe jednoparowe </w:t>
      </w:r>
      <w:r w:rsidR="007B4342" w:rsidRPr="005A093B">
        <w:rPr>
          <w:rFonts w:ascii="Arial" w:hAnsi="Arial" w:cs="Arial"/>
          <w:sz w:val="22"/>
          <w:szCs w:val="22"/>
        </w:rPr>
        <w:t>(sygnał</w:t>
      </w:r>
      <w:r w:rsidR="00800616">
        <w:rPr>
          <w:rFonts w:ascii="Arial" w:hAnsi="Arial" w:cs="Arial"/>
          <w:sz w:val="22"/>
          <w:szCs w:val="22"/>
        </w:rPr>
        <w:t>y</w:t>
      </w:r>
      <w:r w:rsidR="007B4342" w:rsidRPr="005A093B">
        <w:rPr>
          <w:rFonts w:ascii="Arial" w:hAnsi="Arial" w:cs="Arial"/>
          <w:sz w:val="22"/>
          <w:szCs w:val="22"/>
        </w:rPr>
        <w:t xml:space="preserve"> </w:t>
      </w:r>
      <w:r w:rsidR="007B4342">
        <w:rPr>
          <w:rFonts w:ascii="Arial" w:hAnsi="Arial" w:cs="Arial"/>
          <w:sz w:val="22"/>
          <w:szCs w:val="22"/>
        </w:rPr>
        <w:t>analogow</w:t>
      </w:r>
      <w:r w:rsidR="00800616">
        <w:rPr>
          <w:rFonts w:ascii="Arial" w:hAnsi="Arial" w:cs="Arial"/>
          <w:sz w:val="22"/>
          <w:szCs w:val="22"/>
        </w:rPr>
        <w:t>e</w:t>
      </w:r>
      <w:r w:rsidR="007B4342">
        <w:rPr>
          <w:rFonts w:ascii="Arial" w:hAnsi="Arial" w:cs="Arial"/>
          <w:sz w:val="22"/>
          <w:szCs w:val="22"/>
        </w:rPr>
        <w:t xml:space="preserve"> lub dwustanow</w:t>
      </w:r>
      <w:r w:rsidR="00800616">
        <w:rPr>
          <w:rFonts w:ascii="Arial" w:hAnsi="Arial" w:cs="Arial"/>
          <w:sz w:val="22"/>
          <w:szCs w:val="22"/>
        </w:rPr>
        <w:t>e</w:t>
      </w:r>
      <w:r w:rsidR="007B4342" w:rsidRPr="005A093B">
        <w:rPr>
          <w:rFonts w:ascii="Arial" w:hAnsi="Arial" w:cs="Arial"/>
          <w:sz w:val="22"/>
          <w:szCs w:val="22"/>
        </w:rPr>
        <w:t>)</w:t>
      </w:r>
      <w:r w:rsidR="007B4342">
        <w:rPr>
          <w:rFonts w:ascii="Arial" w:hAnsi="Arial" w:cs="Arial"/>
          <w:sz w:val="22"/>
          <w:szCs w:val="22"/>
        </w:rPr>
        <w:t xml:space="preserve"> </w:t>
      </w:r>
      <w:r w:rsidRPr="005A093B">
        <w:rPr>
          <w:rFonts w:ascii="Arial" w:hAnsi="Arial" w:cs="Arial"/>
          <w:sz w:val="22"/>
          <w:szCs w:val="22"/>
        </w:rPr>
        <w:t>– żył</w:t>
      </w:r>
      <w:r w:rsidR="00486286">
        <w:rPr>
          <w:rFonts w:ascii="Arial" w:hAnsi="Arial" w:cs="Arial"/>
          <w:sz w:val="22"/>
          <w:szCs w:val="22"/>
        </w:rPr>
        <w:t>y giętkie, wielodrutowe, skręcone z miękkich drutów miedzianych</w:t>
      </w:r>
      <w:r w:rsidRPr="005A093B">
        <w:rPr>
          <w:rFonts w:ascii="Arial" w:hAnsi="Arial" w:cs="Arial"/>
          <w:sz w:val="22"/>
          <w:szCs w:val="22"/>
        </w:rPr>
        <w:t xml:space="preserve">, przekrój </w:t>
      </w:r>
      <w:r w:rsidR="00486286">
        <w:rPr>
          <w:rFonts w:ascii="Arial" w:hAnsi="Arial" w:cs="Arial"/>
          <w:sz w:val="22"/>
          <w:szCs w:val="22"/>
        </w:rPr>
        <w:t xml:space="preserve">żyły </w:t>
      </w:r>
      <w:r w:rsidR="00486286">
        <w:rPr>
          <w:rFonts w:ascii="Arial" w:hAnsi="Arial" w:cs="Arial"/>
          <w:sz w:val="22"/>
          <w:szCs w:val="22"/>
        </w:rPr>
        <w:br/>
      </w:r>
      <w:r w:rsidRPr="005A093B">
        <w:rPr>
          <w:rFonts w:ascii="Arial" w:hAnsi="Arial" w:cs="Arial"/>
          <w:sz w:val="22"/>
          <w:szCs w:val="22"/>
        </w:rPr>
        <w:t>1,0 mm</w:t>
      </w:r>
      <w:r w:rsidRPr="005A093B">
        <w:rPr>
          <w:rFonts w:ascii="Arial" w:hAnsi="Arial" w:cs="Arial"/>
          <w:sz w:val="22"/>
          <w:szCs w:val="22"/>
          <w:vertAlign w:val="superscript"/>
        </w:rPr>
        <w:t>2</w:t>
      </w:r>
      <w:r w:rsidRPr="005A093B">
        <w:rPr>
          <w:rFonts w:ascii="Arial" w:hAnsi="Arial" w:cs="Arial"/>
          <w:sz w:val="22"/>
          <w:szCs w:val="22"/>
        </w:rPr>
        <w:t xml:space="preserve">, </w:t>
      </w:r>
      <w:r w:rsidR="00800616">
        <w:rPr>
          <w:rFonts w:ascii="Arial" w:hAnsi="Arial" w:cs="Arial"/>
          <w:sz w:val="22"/>
          <w:szCs w:val="22"/>
        </w:rPr>
        <w:t>ośrodek kabla owinięty taśma poliestrową, ekran w postaci oplotu z drutów miedzianych ocynowanych,</w:t>
      </w:r>
      <w:r w:rsidR="00C35E63" w:rsidRPr="005A093B">
        <w:rPr>
          <w:rFonts w:ascii="Arial" w:hAnsi="Arial" w:cs="Arial"/>
          <w:sz w:val="22"/>
          <w:szCs w:val="22"/>
        </w:rPr>
        <w:t xml:space="preserve"> </w:t>
      </w:r>
      <w:r w:rsidR="00800616">
        <w:rPr>
          <w:rFonts w:ascii="Arial" w:hAnsi="Arial" w:cs="Arial"/>
          <w:sz w:val="22"/>
          <w:szCs w:val="22"/>
        </w:rPr>
        <w:t>powłoka</w:t>
      </w:r>
      <w:r w:rsidRPr="005A093B">
        <w:rPr>
          <w:rFonts w:ascii="Arial" w:hAnsi="Arial" w:cs="Arial"/>
          <w:sz w:val="22"/>
          <w:szCs w:val="22"/>
        </w:rPr>
        <w:t xml:space="preserve"> zewnętrzna </w:t>
      </w:r>
      <w:r w:rsidR="00C35E63" w:rsidRPr="005A093B">
        <w:rPr>
          <w:rFonts w:ascii="Arial" w:hAnsi="Arial" w:cs="Arial"/>
          <w:sz w:val="22"/>
          <w:szCs w:val="22"/>
        </w:rPr>
        <w:t xml:space="preserve">wykonana </w:t>
      </w:r>
      <w:r w:rsidRPr="005A093B">
        <w:rPr>
          <w:rFonts w:ascii="Arial" w:hAnsi="Arial" w:cs="Arial"/>
          <w:sz w:val="22"/>
          <w:szCs w:val="22"/>
        </w:rPr>
        <w:t xml:space="preserve">z </w:t>
      </w:r>
      <w:r w:rsidR="00851FD7" w:rsidRPr="005A093B">
        <w:rPr>
          <w:rFonts w:ascii="Arial" w:hAnsi="Arial" w:cs="Arial"/>
          <w:sz w:val="22"/>
          <w:szCs w:val="22"/>
        </w:rPr>
        <w:t>PVC</w:t>
      </w:r>
      <w:r w:rsidR="00800616">
        <w:rPr>
          <w:rFonts w:ascii="Arial" w:hAnsi="Arial" w:cs="Arial"/>
          <w:sz w:val="22"/>
          <w:szCs w:val="22"/>
        </w:rPr>
        <w:t xml:space="preserve"> koloru szarego</w:t>
      </w:r>
      <w:r w:rsidR="00980FA1" w:rsidRPr="005A093B">
        <w:rPr>
          <w:rFonts w:ascii="Arial" w:hAnsi="Arial" w:cs="Arial"/>
          <w:sz w:val="22"/>
          <w:szCs w:val="22"/>
        </w:rPr>
        <w:t xml:space="preserve">, kolory izolacji </w:t>
      </w:r>
      <w:r w:rsidR="00800616">
        <w:rPr>
          <w:rFonts w:ascii="Arial" w:hAnsi="Arial" w:cs="Arial"/>
          <w:sz w:val="22"/>
          <w:szCs w:val="22"/>
        </w:rPr>
        <w:t>żył</w:t>
      </w:r>
      <w:r w:rsidR="00980FA1" w:rsidRPr="005A093B">
        <w:rPr>
          <w:rFonts w:ascii="Arial" w:hAnsi="Arial" w:cs="Arial"/>
          <w:sz w:val="22"/>
          <w:szCs w:val="22"/>
        </w:rPr>
        <w:t>: „+”</w:t>
      </w:r>
      <w:r w:rsidR="00800616">
        <w:rPr>
          <w:rFonts w:ascii="Arial" w:hAnsi="Arial" w:cs="Arial"/>
          <w:sz w:val="22"/>
          <w:szCs w:val="22"/>
        </w:rPr>
        <w:t xml:space="preserve"> biały</w:t>
      </w:r>
      <w:r w:rsidR="00980FA1" w:rsidRPr="005A093B">
        <w:rPr>
          <w:rFonts w:ascii="Arial" w:hAnsi="Arial" w:cs="Arial"/>
          <w:sz w:val="22"/>
          <w:szCs w:val="22"/>
        </w:rPr>
        <w:t>, „-”</w:t>
      </w:r>
      <w:r w:rsidR="00800616">
        <w:rPr>
          <w:rFonts w:ascii="Arial" w:hAnsi="Arial" w:cs="Arial"/>
          <w:sz w:val="22"/>
          <w:szCs w:val="22"/>
        </w:rPr>
        <w:t xml:space="preserve"> czarny</w:t>
      </w:r>
      <w:r w:rsidR="005A093B">
        <w:rPr>
          <w:rFonts w:ascii="Arial" w:hAnsi="Arial" w:cs="Arial"/>
          <w:sz w:val="22"/>
          <w:szCs w:val="22"/>
        </w:rPr>
        <w:t>.</w:t>
      </w:r>
    </w:p>
    <w:p w14:paraId="5E1DE969" w14:textId="77777777" w:rsidR="00FD5AAF" w:rsidRDefault="00FD5AAF" w:rsidP="00461418">
      <w:pPr>
        <w:numPr>
          <w:ilvl w:val="0"/>
          <w:numId w:val="53"/>
        </w:numPr>
        <w:jc w:val="both"/>
        <w:rPr>
          <w:rFonts w:ascii="Arial" w:hAnsi="Arial" w:cs="Arial"/>
          <w:sz w:val="22"/>
          <w:szCs w:val="22"/>
        </w:rPr>
      </w:pPr>
      <w:r w:rsidRPr="005A093B">
        <w:rPr>
          <w:rFonts w:ascii="Arial" w:hAnsi="Arial" w:cs="Arial"/>
          <w:sz w:val="22"/>
          <w:szCs w:val="22"/>
        </w:rPr>
        <w:t xml:space="preserve">Kable sygnałowe wieloparowe (dla sygnałów </w:t>
      </w:r>
      <w:r w:rsidR="009A2C47">
        <w:rPr>
          <w:rFonts w:ascii="Arial" w:hAnsi="Arial" w:cs="Arial"/>
          <w:sz w:val="22"/>
          <w:szCs w:val="22"/>
        </w:rPr>
        <w:t>analogowych lub dwustanowych</w:t>
      </w:r>
      <w:r w:rsidRPr="005A093B">
        <w:rPr>
          <w:rFonts w:ascii="Arial" w:hAnsi="Arial" w:cs="Arial"/>
          <w:sz w:val="22"/>
          <w:szCs w:val="22"/>
        </w:rPr>
        <w:t xml:space="preserve">) – </w:t>
      </w:r>
      <w:r w:rsidR="00800616" w:rsidRPr="005A093B">
        <w:rPr>
          <w:rFonts w:ascii="Arial" w:hAnsi="Arial" w:cs="Arial"/>
          <w:sz w:val="22"/>
          <w:szCs w:val="22"/>
        </w:rPr>
        <w:t>żył</w:t>
      </w:r>
      <w:r w:rsidR="00800616">
        <w:rPr>
          <w:rFonts w:ascii="Arial" w:hAnsi="Arial" w:cs="Arial"/>
          <w:sz w:val="22"/>
          <w:szCs w:val="22"/>
        </w:rPr>
        <w:t>y giętkie, wielodrutowe, skręcone z miękkich drutów miedzianych</w:t>
      </w:r>
      <w:r w:rsidR="00800616" w:rsidRPr="005A093B">
        <w:rPr>
          <w:rFonts w:ascii="Arial" w:hAnsi="Arial" w:cs="Arial"/>
          <w:sz w:val="22"/>
          <w:szCs w:val="22"/>
        </w:rPr>
        <w:t xml:space="preserve">, przekrój </w:t>
      </w:r>
      <w:r w:rsidR="00800616">
        <w:rPr>
          <w:rFonts w:ascii="Arial" w:hAnsi="Arial" w:cs="Arial"/>
          <w:sz w:val="22"/>
          <w:szCs w:val="22"/>
        </w:rPr>
        <w:t>żyły</w:t>
      </w:r>
      <w:r w:rsidR="00E83DF3" w:rsidRPr="005A093B">
        <w:rPr>
          <w:rFonts w:ascii="Arial" w:hAnsi="Arial" w:cs="Arial"/>
          <w:sz w:val="22"/>
          <w:szCs w:val="22"/>
        </w:rPr>
        <w:t xml:space="preserve"> </w:t>
      </w:r>
      <w:r w:rsidRPr="005A093B">
        <w:rPr>
          <w:rFonts w:ascii="Arial" w:hAnsi="Arial" w:cs="Arial"/>
          <w:sz w:val="22"/>
          <w:szCs w:val="22"/>
        </w:rPr>
        <w:t>0,75mm</w:t>
      </w:r>
      <w:r w:rsidRPr="009A2C47">
        <w:rPr>
          <w:rFonts w:ascii="Arial" w:hAnsi="Arial" w:cs="Arial"/>
          <w:sz w:val="22"/>
          <w:szCs w:val="22"/>
          <w:vertAlign w:val="superscript"/>
        </w:rPr>
        <w:t>2</w:t>
      </w:r>
      <w:r w:rsidR="009A2C47">
        <w:rPr>
          <w:rFonts w:ascii="Arial" w:hAnsi="Arial" w:cs="Arial"/>
          <w:sz w:val="22"/>
          <w:szCs w:val="22"/>
        </w:rPr>
        <w:t xml:space="preserve"> lub 1,0mm</w:t>
      </w:r>
      <w:r w:rsidR="009A2C47">
        <w:rPr>
          <w:rFonts w:ascii="Arial" w:hAnsi="Arial" w:cs="Arial"/>
          <w:sz w:val="22"/>
          <w:szCs w:val="22"/>
          <w:vertAlign w:val="superscript"/>
        </w:rPr>
        <w:t>2</w:t>
      </w:r>
      <w:r w:rsidR="00800616">
        <w:rPr>
          <w:rFonts w:ascii="Arial" w:hAnsi="Arial" w:cs="Arial"/>
          <w:sz w:val="22"/>
          <w:szCs w:val="22"/>
        </w:rPr>
        <w:t>,</w:t>
      </w:r>
      <w:r w:rsidRPr="005A093B">
        <w:rPr>
          <w:rFonts w:ascii="Arial" w:hAnsi="Arial" w:cs="Arial"/>
          <w:sz w:val="22"/>
          <w:szCs w:val="22"/>
        </w:rPr>
        <w:t xml:space="preserve"> </w:t>
      </w:r>
      <w:r w:rsidR="00E83DF3" w:rsidRPr="005A093B">
        <w:rPr>
          <w:rFonts w:ascii="Arial" w:hAnsi="Arial" w:cs="Arial"/>
          <w:sz w:val="22"/>
          <w:szCs w:val="22"/>
        </w:rPr>
        <w:t>skręcane</w:t>
      </w:r>
      <w:r w:rsidR="009A2C47" w:rsidRPr="009A2C47">
        <w:rPr>
          <w:rFonts w:ascii="Arial" w:hAnsi="Arial" w:cs="Arial"/>
          <w:sz w:val="22"/>
          <w:szCs w:val="22"/>
        </w:rPr>
        <w:t xml:space="preserve"> </w:t>
      </w:r>
      <w:r w:rsidR="009A2C47" w:rsidRPr="005A093B">
        <w:rPr>
          <w:rFonts w:ascii="Arial" w:hAnsi="Arial" w:cs="Arial"/>
          <w:sz w:val="22"/>
          <w:szCs w:val="22"/>
        </w:rPr>
        <w:t>parami</w:t>
      </w:r>
      <w:r w:rsidR="00E83DF3" w:rsidRPr="005A093B">
        <w:rPr>
          <w:rFonts w:ascii="Arial" w:hAnsi="Arial" w:cs="Arial"/>
          <w:sz w:val="22"/>
          <w:szCs w:val="22"/>
        </w:rPr>
        <w:t xml:space="preserve">, </w:t>
      </w:r>
      <w:r w:rsidR="00740DDB">
        <w:rPr>
          <w:rFonts w:ascii="Arial" w:hAnsi="Arial" w:cs="Arial"/>
          <w:sz w:val="22"/>
          <w:szCs w:val="22"/>
        </w:rPr>
        <w:t xml:space="preserve">pary skręcone w ośrodek, </w:t>
      </w:r>
      <w:r w:rsidR="00E83DF3" w:rsidRPr="005A093B">
        <w:rPr>
          <w:rFonts w:ascii="Arial" w:hAnsi="Arial" w:cs="Arial"/>
          <w:sz w:val="22"/>
          <w:szCs w:val="22"/>
        </w:rPr>
        <w:t xml:space="preserve">numerowane </w:t>
      </w:r>
      <w:r w:rsidR="00F859E0">
        <w:rPr>
          <w:rFonts w:ascii="Arial" w:hAnsi="Arial" w:cs="Arial"/>
          <w:sz w:val="22"/>
          <w:szCs w:val="22"/>
        </w:rPr>
        <w:t xml:space="preserve">         </w:t>
      </w:r>
      <w:r w:rsidR="00E83DF3" w:rsidRPr="005A093B">
        <w:rPr>
          <w:rFonts w:ascii="Arial" w:hAnsi="Arial" w:cs="Arial"/>
          <w:sz w:val="22"/>
          <w:szCs w:val="22"/>
        </w:rPr>
        <w:t>i ekranowan</w:t>
      </w:r>
      <w:r w:rsidR="00740DDB">
        <w:rPr>
          <w:rFonts w:ascii="Arial" w:hAnsi="Arial" w:cs="Arial"/>
          <w:sz w:val="22"/>
          <w:szCs w:val="22"/>
        </w:rPr>
        <w:t>e</w:t>
      </w:r>
      <w:r w:rsidR="00800616">
        <w:rPr>
          <w:rFonts w:ascii="Arial" w:hAnsi="Arial" w:cs="Arial"/>
          <w:sz w:val="22"/>
          <w:szCs w:val="22"/>
        </w:rPr>
        <w:t xml:space="preserve"> </w:t>
      </w:r>
      <w:r w:rsidR="00740DDB">
        <w:rPr>
          <w:rFonts w:ascii="Arial" w:hAnsi="Arial" w:cs="Arial"/>
          <w:sz w:val="22"/>
          <w:szCs w:val="22"/>
        </w:rPr>
        <w:t>(ekranowanie par i ekran wspólny)</w:t>
      </w:r>
      <w:r w:rsidRPr="005A093B">
        <w:rPr>
          <w:rFonts w:ascii="Arial" w:hAnsi="Arial" w:cs="Arial"/>
          <w:sz w:val="22"/>
          <w:szCs w:val="22"/>
        </w:rPr>
        <w:t>.</w:t>
      </w:r>
      <w:r w:rsidR="00E83DF3" w:rsidRPr="005A093B">
        <w:rPr>
          <w:rFonts w:ascii="Arial" w:hAnsi="Arial" w:cs="Arial"/>
          <w:sz w:val="22"/>
          <w:szCs w:val="22"/>
        </w:rPr>
        <w:t xml:space="preserve"> </w:t>
      </w:r>
      <w:r w:rsidR="008375B1" w:rsidRPr="005A093B">
        <w:rPr>
          <w:rFonts w:ascii="Arial" w:hAnsi="Arial" w:cs="Arial"/>
          <w:sz w:val="22"/>
          <w:szCs w:val="22"/>
        </w:rPr>
        <w:t xml:space="preserve">Preferowane są następujące </w:t>
      </w:r>
      <w:r w:rsidR="007B4342">
        <w:rPr>
          <w:rFonts w:ascii="Arial" w:hAnsi="Arial" w:cs="Arial"/>
          <w:sz w:val="22"/>
          <w:szCs w:val="22"/>
        </w:rPr>
        <w:t>ilości par w kablach</w:t>
      </w:r>
      <w:r w:rsidR="00740DDB">
        <w:rPr>
          <w:rFonts w:ascii="Arial" w:hAnsi="Arial" w:cs="Arial"/>
          <w:sz w:val="22"/>
          <w:szCs w:val="22"/>
        </w:rPr>
        <w:t xml:space="preserve"> wieloparowych</w:t>
      </w:r>
      <w:r w:rsidR="008375B1" w:rsidRPr="005A093B">
        <w:rPr>
          <w:rFonts w:ascii="Arial" w:hAnsi="Arial" w:cs="Arial"/>
          <w:sz w:val="22"/>
          <w:szCs w:val="22"/>
        </w:rPr>
        <w:t>:</w:t>
      </w:r>
      <w:r w:rsidRPr="005A093B">
        <w:rPr>
          <w:rFonts w:ascii="Arial" w:hAnsi="Arial" w:cs="Arial"/>
          <w:sz w:val="22"/>
          <w:szCs w:val="22"/>
        </w:rPr>
        <w:t xml:space="preserve"> </w:t>
      </w:r>
      <w:r w:rsidR="007B4342">
        <w:rPr>
          <w:rFonts w:ascii="Arial" w:hAnsi="Arial" w:cs="Arial"/>
          <w:sz w:val="22"/>
          <w:szCs w:val="22"/>
        </w:rPr>
        <w:t>8, 12, 16, 24</w:t>
      </w:r>
      <w:r w:rsidR="00486286">
        <w:rPr>
          <w:rFonts w:ascii="Arial" w:hAnsi="Arial" w:cs="Arial"/>
          <w:sz w:val="22"/>
          <w:szCs w:val="22"/>
        </w:rPr>
        <w:t>.</w:t>
      </w:r>
    </w:p>
    <w:p w14:paraId="3C905AC1" w14:textId="77777777" w:rsidR="008C0630" w:rsidRDefault="00FD5AAF" w:rsidP="00461418">
      <w:pPr>
        <w:numPr>
          <w:ilvl w:val="0"/>
          <w:numId w:val="53"/>
        </w:numPr>
        <w:jc w:val="both"/>
        <w:rPr>
          <w:rFonts w:ascii="Arial" w:hAnsi="Arial" w:cs="Arial"/>
          <w:sz w:val="22"/>
          <w:szCs w:val="22"/>
        </w:rPr>
      </w:pPr>
      <w:r w:rsidRPr="00486286">
        <w:rPr>
          <w:rFonts w:ascii="Arial" w:hAnsi="Arial" w:cs="Arial"/>
          <w:sz w:val="22"/>
          <w:szCs w:val="22"/>
        </w:rPr>
        <w:t>Kable kompensacyjne do termopar – jednoparowe</w:t>
      </w:r>
      <w:r w:rsidR="0054236E" w:rsidRPr="00486286">
        <w:rPr>
          <w:rFonts w:ascii="Arial" w:hAnsi="Arial" w:cs="Arial"/>
          <w:sz w:val="22"/>
          <w:szCs w:val="22"/>
        </w:rPr>
        <w:t xml:space="preserve">, </w:t>
      </w:r>
      <w:r w:rsidR="008C0630" w:rsidRPr="008C0630">
        <w:rPr>
          <w:rFonts w:ascii="Arial" w:hAnsi="Arial" w:cs="Arial"/>
          <w:sz w:val="22"/>
          <w:szCs w:val="22"/>
        </w:rPr>
        <w:t xml:space="preserve">przekrój żyły AWG </w:t>
      </w:r>
      <w:r w:rsidR="008C0630">
        <w:rPr>
          <w:rFonts w:ascii="Arial" w:hAnsi="Arial" w:cs="Arial"/>
          <w:sz w:val="22"/>
          <w:szCs w:val="22"/>
        </w:rPr>
        <w:t>16</w:t>
      </w:r>
      <w:r w:rsidR="008C0630" w:rsidRPr="008C0630">
        <w:rPr>
          <w:rFonts w:ascii="Arial" w:hAnsi="Arial" w:cs="Arial"/>
          <w:sz w:val="22"/>
          <w:szCs w:val="22"/>
        </w:rPr>
        <w:t xml:space="preserve"> (</w:t>
      </w:r>
      <w:r w:rsidR="008C0630">
        <w:rPr>
          <w:rFonts w:ascii="Arial" w:hAnsi="Arial" w:cs="Arial"/>
          <w:sz w:val="22"/>
          <w:szCs w:val="22"/>
        </w:rPr>
        <w:t>1</w:t>
      </w:r>
      <w:r w:rsidR="008C0630" w:rsidRPr="008C0630">
        <w:rPr>
          <w:rFonts w:ascii="Arial" w:hAnsi="Arial" w:cs="Arial"/>
          <w:sz w:val="22"/>
          <w:szCs w:val="22"/>
        </w:rPr>
        <w:t>,</w:t>
      </w:r>
      <w:r w:rsidR="008C0630">
        <w:rPr>
          <w:rFonts w:ascii="Arial" w:hAnsi="Arial" w:cs="Arial"/>
          <w:sz w:val="22"/>
          <w:szCs w:val="22"/>
        </w:rPr>
        <w:t>31</w:t>
      </w:r>
      <w:r w:rsidR="008C0630" w:rsidRPr="008C0630">
        <w:rPr>
          <w:rFonts w:ascii="Arial" w:hAnsi="Arial" w:cs="Arial"/>
          <w:sz w:val="22"/>
          <w:szCs w:val="22"/>
        </w:rPr>
        <w:t>mm</w:t>
      </w:r>
      <w:r w:rsidR="008C0630" w:rsidRPr="008C0630">
        <w:rPr>
          <w:rFonts w:ascii="Arial" w:hAnsi="Arial" w:cs="Arial"/>
          <w:sz w:val="22"/>
          <w:szCs w:val="22"/>
          <w:vertAlign w:val="superscript"/>
        </w:rPr>
        <w:t>2</w:t>
      </w:r>
      <w:r w:rsidR="008C0630" w:rsidRPr="008C0630">
        <w:rPr>
          <w:rFonts w:ascii="Arial" w:hAnsi="Arial" w:cs="Arial"/>
          <w:sz w:val="22"/>
          <w:szCs w:val="22"/>
        </w:rPr>
        <w:t>)</w:t>
      </w:r>
      <w:r w:rsidR="008C0630">
        <w:rPr>
          <w:rFonts w:ascii="Arial" w:hAnsi="Arial" w:cs="Arial"/>
          <w:sz w:val="22"/>
          <w:szCs w:val="22"/>
        </w:rPr>
        <w:t>,</w:t>
      </w:r>
      <w:r w:rsidR="0054236E" w:rsidRPr="00486286">
        <w:rPr>
          <w:rFonts w:ascii="Arial" w:hAnsi="Arial" w:cs="Arial"/>
          <w:sz w:val="22"/>
          <w:szCs w:val="22"/>
        </w:rPr>
        <w:t xml:space="preserve"> materiał w zależności od typu termopary – zgodnie </w:t>
      </w:r>
      <w:r w:rsidR="007204D8" w:rsidRPr="00486286">
        <w:rPr>
          <w:rFonts w:ascii="Arial" w:hAnsi="Arial" w:cs="Arial"/>
          <w:sz w:val="22"/>
          <w:szCs w:val="22"/>
        </w:rPr>
        <w:t>z PN-</w:t>
      </w:r>
      <w:r w:rsidR="0054236E" w:rsidRPr="00486286">
        <w:rPr>
          <w:rFonts w:ascii="Arial" w:hAnsi="Arial" w:cs="Arial"/>
          <w:sz w:val="22"/>
          <w:szCs w:val="22"/>
        </w:rPr>
        <w:t xml:space="preserve">EN 60584-1. </w:t>
      </w:r>
      <w:r w:rsidRPr="00486286">
        <w:rPr>
          <w:rFonts w:ascii="Arial" w:hAnsi="Arial" w:cs="Arial"/>
          <w:sz w:val="22"/>
          <w:szCs w:val="22"/>
        </w:rPr>
        <w:t>Ekranowanie</w:t>
      </w:r>
      <w:r w:rsidR="00EA3D46" w:rsidRPr="00486286">
        <w:rPr>
          <w:rFonts w:ascii="Arial" w:hAnsi="Arial" w:cs="Arial"/>
          <w:sz w:val="22"/>
          <w:szCs w:val="22"/>
        </w:rPr>
        <w:t xml:space="preserve"> pary</w:t>
      </w:r>
      <w:r w:rsidRPr="00486286">
        <w:rPr>
          <w:rFonts w:ascii="Arial" w:hAnsi="Arial" w:cs="Arial"/>
          <w:sz w:val="22"/>
          <w:szCs w:val="22"/>
        </w:rPr>
        <w:t xml:space="preserve"> </w:t>
      </w:r>
      <w:r w:rsidR="00EA3D46" w:rsidRPr="00486286">
        <w:rPr>
          <w:rFonts w:ascii="Arial" w:hAnsi="Arial" w:cs="Arial"/>
          <w:sz w:val="22"/>
          <w:szCs w:val="22"/>
        </w:rPr>
        <w:t xml:space="preserve">- </w:t>
      </w:r>
      <w:r w:rsidRPr="00486286">
        <w:rPr>
          <w:rFonts w:ascii="Arial" w:hAnsi="Arial" w:cs="Arial"/>
          <w:sz w:val="22"/>
          <w:szCs w:val="22"/>
        </w:rPr>
        <w:t xml:space="preserve">100% </w:t>
      </w:r>
      <w:r w:rsidR="0054236E" w:rsidRPr="00486286">
        <w:rPr>
          <w:rFonts w:ascii="Arial" w:hAnsi="Arial" w:cs="Arial"/>
          <w:sz w:val="22"/>
          <w:szCs w:val="22"/>
        </w:rPr>
        <w:t xml:space="preserve">pokrycie </w:t>
      </w:r>
      <w:r w:rsidRPr="00486286">
        <w:rPr>
          <w:rFonts w:ascii="Arial" w:hAnsi="Arial" w:cs="Arial"/>
          <w:sz w:val="22"/>
          <w:szCs w:val="22"/>
        </w:rPr>
        <w:t xml:space="preserve">taśmą </w:t>
      </w:r>
      <w:r w:rsidR="0054236E" w:rsidRPr="00486286">
        <w:rPr>
          <w:rFonts w:ascii="Arial" w:hAnsi="Arial" w:cs="Arial"/>
          <w:sz w:val="22"/>
          <w:szCs w:val="22"/>
        </w:rPr>
        <w:t xml:space="preserve">poliestrową </w:t>
      </w:r>
      <w:r w:rsidRPr="00486286">
        <w:rPr>
          <w:rFonts w:ascii="Arial" w:hAnsi="Arial" w:cs="Arial"/>
          <w:sz w:val="22"/>
          <w:szCs w:val="22"/>
        </w:rPr>
        <w:t xml:space="preserve">aluminiową, żyła uziemiająca miedziana ocynowana. Izolacja żył oraz osłona zewnętrzna wykonane z </w:t>
      </w:r>
      <w:r w:rsidR="00851FD7" w:rsidRPr="00486286">
        <w:rPr>
          <w:rFonts w:ascii="Arial" w:hAnsi="Arial" w:cs="Arial"/>
          <w:sz w:val="22"/>
          <w:szCs w:val="22"/>
        </w:rPr>
        <w:t>PVC</w:t>
      </w:r>
      <w:r w:rsidRPr="00486286">
        <w:rPr>
          <w:rFonts w:ascii="Arial" w:hAnsi="Arial" w:cs="Arial"/>
          <w:sz w:val="22"/>
          <w:szCs w:val="22"/>
        </w:rPr>
        <w:t xml:space="preserve">, kody kolorów izolacji żył oraz osłon zgodne z </w:t>
      </w:r>
      <w:r w:rsidR="0054236E" w:rsidRPr="00486286">
        <w:rPr>
          <w:rFonts w:ascii="Arial" w:hAnsi="Arial" w:cs="Arial"/>
          <w:sz w:val="22"/>
          <w:szCs w:val="22"/>
        </w:rPr>
        <w:t>PN-EN 60584-3</w:t>
      </w:r>
      <w:r w:rsidR="008C0630">
        <w:rPr>
          <w:rFonts w:ascii="Arial" w:hAnsi="Arial" w:cs="Arial"/>
          <w:sz w:val="22"/>
          <w:szCs w:val="22"/>
        </w:rPr>
        <w:t>.</w:t>
      </w:r>
    </w:p>
    <w:p w14:paraId="08F67063" w14:textId="77777777" w:rsidR="008C0630" w:rsidRDefault="00FD5AAF" w:rsidP="00461418">
      <w:pPr>
        <w:numPr>
          <w:ilvl w:val="0"/>
          <w:numId w:val="53"/>
        </w:numPr>
        <w:jc w:val="both"/>
        <w:rPr>
          <w:rFonts w:ascii="Arial" w:hAnsi="Arial" w:cs="Arial"/>
          <w:sz w:val="22"/>
          <w:szCs w:val="22"/>
        </w:rPr>
      </w:pPr>
      <w:r w:rsidRPr="008C0630">
        <w:rPr>
          <w:rFonts w:ascii="Arial" w:hAnsi="Arial" w:cs="Arial"/>
          <w:sz w:val="22"/>
          <w:szCs w:val="22"/>
        </w:rPr>
        <w:t>Kable kompensacyjne do termopar wieloparowe – takie same, jak kable jednoparowe, przekrój żyły AWG 20 (0,</w:t>
      </w:r>
      <w:r w:rsidR="008C0630">
        <w:rPr>
          <w:rFonts w:ascii="Arial" w:hAnsi="Arial" w:cs="Arial"/>
          <w:sz w:val="22"/>
          <w:szCs w:val="22"/>
        </w:rPr>
        <w:t>52m</w:t>
      </w:r>
      <w:r w:rsidRPr="008C0630">
        <w:rPr>
          <w:rFonts w:ascii="Arial" w:hAnsi="Arial" w:cs="Arial"/>
          <w:sz w:val="22"/>
          <w:szCs w:val="22"/>
        </w:rPr>
        <w:t>m</w:t>
      </w:r>
      <w:r w:rsidRPr="008C0630">
        <w:rPr>
          <w:rFonts w:ascii="Arial" w:hAnsi="Arial" w:cs="Arial"/>
          <w:sz w:val="22"/>
          <w:szCs w:val="22"/>
          <w:vertAlign w:val="superscript"/>
        </w:rPr>
        <w:t>2</w:t>
      </w:r>
      <w:r w:rsidRPr="008C0630">
        <w:rPr>
          <w:rFonts w:ascii="Arial" w:hAnsi="Arial" w:cs="Arial"/>
          <w:sz w:val="22"/>
          <w:szCs w:val="22"/>
        </w:rPr>
        <w:t>), pary ponumerowane z dodatkową izolowaną żyłą miedzianą o przekroju 0,5 mm</w:t>
      </w:r>
      <w:r w:rsidRPr="008C0630">
        <w:rPr>
          <w:rFonts w:ascii="Arial" w:hAnsi="Arial" w:cs="Arial"/>
          <w:sz w:val="22"/>
          <w:szCs w:val="22"/>
          <w:vertAlign w:val="superscript"/>
        </w:rPr>
        <w:t>2</w:t>
      </w:r>
      <w:r w:rsidRPr="008C0630">
        <w:rPr>
          <w:rFonts w:ascii="Arial" w:hAnsi="Arial" w:cs="Arial"/>
          <w:sz w:val="22"/>
          <w:szCs w:val="22"/>
        </w:rPr>
        <w:t xml:space="preserve"> do komunikacji. Ekran wspólny z żyłą uziemiającą miedzianą ocynowaną</w:t>
      </w:r>
      <w:r w:rsidR="008C0630">
        <w:rPr>
          <w:rFonts w:ascii="Arial" w:hAnsi="Arial" w:cs="Arial"/>
          <w:sz w:val="22"/>
          <w:szCs w:val="22"/>
        </w:rPr>
        <w:t>.</w:t>
      </w:r>
    </w:p>
    <w:p w14:paraId="71424A5F" w14:textId="77777777" w:rsidR="00221FEB" w:rsidRDefault="00FD5AAF" w:rsidP="00461418">
      <w:pPr>
        <w:numPr>
          <w:ilvl w:val="0"/>
          <w:numId w:val="53"/>
        </w:numPr>
        <w:jc w:val="both"/>
        <w:rPr>
          <w:rFonts w:ascii="Arial" w:hAnsi="Arial" w:cs="Arial"/>
          <w:sz w:val="22"/>
          <w:szCs w:val="22"/>
        </w:rPr>
      </w:pPr>
      <w:r w:rsidRPr="008C0630">
        <w:rPr>
          <w:rFonts w:ascii="Arial" w:hAnsi="Arial" w:cs="Arial"/>
          <w:sz w:val="22"/>
          <w:szCs w:val="22"/>
        </w:rPr>
        <w:t xml:space="preserve">Kable do rezystancyjnych czujników temperatury (RTD) – </w:t>
      </w:r>
      <w:r w:rsidR="00851FD7" w:rsidRPr="008C0630">
        <w:rPr>
          <w:rFonts w:ascii="Arial" w:hAnsi="Arial" w:cs="Arial"/>
          <w:sz w:val="22"/>
          <w:szCs w:val="22"/>
        </w:rPr>
        <w:t xml:space="preserve">minimum </w:t>
      </w:r>
      <w:r w:rsidRPr="008C0630">
        <w:rPr>
          <w:rFonts w:ascii="Arial" w:hAnsi="Arial" w:cs="Arial"/>
          <w:sz w:val="22"/>
          <w:szCs w:val="22"/>
        </w:rPr>
        <w:t>trzyżyłowe, przekrój 1,0 mm</w:t>
      </w:r>
      <w:r w:rsidRPr="008C0630">
        <w:rPr>
          <w:rFonts w:ascii="Arial" w:hAnsi="Arial" w:cs="Arial"/>
          <w:sz w:val="22"/>
          <w:szCs w:val="22"/>
          <w:vertAlign w:val="superscript"/>
        </w:rPr>
        <w:t>2</w:t>
      </w:r>
      <w:r w:rsidR="00B616CE" w:rsidRPr="008C0630">
        <w:rPr>
          <w:rFonts w:ascii="Arial" w:hAnsi="Arial" w:cs="Arial"/>
          <w:sz w:val="22"/>
          <w:szCs w:val="22"/>
        </w:rPr>
        <w:t>, kolory izolacji przewodów zgodnie z normą PN-EN 60751</w:t>
      </w:r>
      <w:r w:rsidR="008C0630">
        <w:rPr>
          <w:rFonts w:ascii="Arial" w:hAnsi="Arial" w:cs="Arial"/>
          <w:sz w:val="22"/>
          <w:szCs w:val="22"/>
        </w:rPr>
        <w:t>.</w:t>
      </w:r>
    </w:p>
    <w:p w14:paraId="172C187F" w14:textId="77777777" w:rsidR="00221FEB" w:rsidRPr="00221FEB" w:rsidRDefault="00FD5AAF" w:rsidP="00461418">
      <w:pPr>
        <w:numPr>
          <w:ilvl w:val="0"/>
          <w:numId w:val="53"/>
        </w:numPr>
        <w:jc w:val="both"/>
        <w:rPr>
          <w:rFonts w:ascii="Arial" w:hAnsi="Arial" w:cs="Arial"/>
          <w:sz w:val="22"/>
          <w:szCs w:val="22"/>
        </w:rPr>
      </w:pPr>
      <w:r w:rsidRPr="00221FEB">
        <w:rPr>
          <w:rFonts w:ascii="Arial" w:hAnsi="Arial" w:cs="Arial"/>
          <w:sz w:val="22"/>
          <w:szCs w:val="22"/>
        </w:rPr>
        <w:t xml:space="preserve">Kable w obwodach iskrobezpiecznych </w:t>
      </w:r>
      <w:r w:rsidR="00221FEB">
        <w:rPr>
          <w:rFonts w:ascii="Arial" w:hAnsi="Arial" w:cs="Arial"/>
          <w:sz w:val="22"/>
          <w:szCs w:val="22"/>
        </w:rPr>
        <w:t>muszą</w:t>
      </w:r>
      <w:r w:rsidRPr="00221FEB">
        <w:rPr>
          <w:rFonts w:ascii="Arial" w:hAnsi="Arial" w:cs="Arial"/>
          <w:sz w:val="22"/>
          <w:szCs w:val="22"/>
        </w:rPr>
        <w:t xml:space="preserve"> być tak dobrane, aby spełniały wymogi  techniczne dotyczące iskrobezpieczeństwa – dotyczy to pojemności</w:t>
      </w:r>
      <w:r w:rsidR="00221FEB">
        <w:rPr>
          <w:rFonts w:ascii="Arial" w:hAnsi="Arial" w:cs="Arial"/>
          <w:sz w:val="22"/>
          <w:szCs w:val="22"/>
        </w:rPr>
        <w:t xml:space="preserve">, indukcyjności </w:t>
      </w:r>
      <w:r w:rsidR="00763845">
        <w:rPr>
          <w:rFonts w:ascii="Arial" w:hAnsi="Arial" w:cs="Arial"/>
          <w:sz w:val="22"/>
          <w:szCs w:val="22"/>
        </w:rPr>
        <w:t xml:space="preserve">     </w:t>
      </w:r>
      <w:r w:rsidR="00221FEB">
        <w:rPr>
          <w:rFonts w:ascii="Arial" w:hAnsi="Arial" w:cs="Arial"/>
          <w:sz w:val="22"/>
          <w:szCs w:val="22"/>
        </w:rPr>
        <w:t>i rezystancji izolacji</w:t>
      </w:r>
      <w:r w:rsidRPr="00221FEB">
        <w:rPr>
          <w:rFonts w:ascii="Arial" w:hAnsi="Arial" w:cs="Arial"/>
          <w:sz w:val="22"/>
          <w:szCs w:val="22"/>
        </w:rPr>
        <w:t xml:space="preserve">. Kable </w:t>
      </w:r>
      <w:r w:rsidR="00221FEB">
        <w:rPr>
          <w:rFonts w:ascii="Arial" w:hAnsi="Arial" w:cs="Arial"/>
          <w:sz w:val="22"/>
          <w:szCs w:val="22"/>
        </w:rPr>
        <w:t xml:space="preserve">dla </w:t>
      </w:r>
      <w:r w:rsidRPr="00221FEB">
        <w:rPr>
          <w:rFonts w:ascii="Arial" w:hAnsi="Arial" w:cs="Arial"/>
          <w:sz w:val="22"/>
          <w:szCs w:val="22"/>
        </w:rPr>
        <w:t>obwod</w:t>
      </w:r>
      <w:r w:rsidR="00221FEB">
        <w:rPr>
          <w:rFonts w:ascii="Arial" w:hAnsi="Arial" w:cs="Arial"/>
          <w:sz w:val="22"/>
          <w:szCs w:val="22"/>
        </w:rPr>
        <w:t>ów</w:t>
      </w:r>
      <w:r w:rsidRPr="00221FEB">
        <w:rPr>
          <w:rFonts w:ascii="Arial" w:hAnsi="Arial" w:cs="Arial"/>
          <w:sz w:val="22"/>
          <w:szCs w:val="22"/>
        </w:rPr>
        <w:t xml:space="preserve"> iskrobezpiecznych (E</w:t>
      </w:r>
      <w:r w:rsidR="00AC2753" w:rsidRPr="00221FEB">
        <w:rPr>
          <w:rFonts w:ascii="Arial" w:hAnsi="Arial" w:cs="Arial"/>
          <w:sz w:val="22"/>
          <w:szCs w:val="22"/>
        </w:rPr>
        <w:t>x</w:t>
      </w:r>
      <w:r w:rsidR="000A728A" w:rsidRPr="00221FEB">
        <w:rPr>
          <w:rFonts w:ascii="Arial" w:hAnsi="Arial" w:cs="Arial"/>
          <w:sz w:val="22"/>
          <w:szCs w:val="22"/>
        </w:rPr>
        <w:t xml:space="preserve"> </w:t>
      </w:r>
      <w:r w:rsidRPr="00221FEB">
        <w:rPr>
          <w:rFonts w:ascii="Arial" w:hAnsi="Arial" w:cs="Arial"/>
          <w:sz w:val="22"/>
          <w:szCs w:val="22"/>
        </w:rPr>
        <w:t xml:space="preserve">i) </w:t>
      </w:r>
      <w:r w:rsidR="008C0630" w:rsidRPr="00221FEB">
        <w:rPr>
          <w:rFonts w:ascii="Arial" w:hAnsi="Arial" w:cs="Arial"/>
          <w:sz w:val="22"/>
          <w:szCs w:val="22"/>
        </w:rPr>
        <w:t>muszą</w:t>
      </w:r>
      <w:r w:rsidRPr="00221FEB">
        <w:rPr>
          <w:rFonts w:ascii="Arial" w:hAnsi="Arial" w:cs="Arial"/>
          <w:sz w:val="22"/>
          <w:szCs w:val="22"/>
        </w:rPr>
        <w:t xml:space="preserve"> mieć </w:t>
      </w:r>
      <w:r w:rsidR="008C0630" w:rsidRPr="00221FEB">
        <w:rPr>
          <w:rFonts w:ascii="Arial" w:hAnsi="Arial" w:cs="Arial"/>
          <w:sz w:val="22"/>
          <w:szCs w:val="22"/>
        </w:rPr>
        <w:t xml:space="preserve">powłokę </w:t>
      </w:r>
      <w:r w:rsidRPr="00221FEB">
        <w:rPr>
          <w:rFonts w:ascii="Arial" w:hAnsi="Arial" w:cs="Arial"/>
          <w:sz w:val="22"/>
          <w:szCs w:val="22"/>
        </w:rPr>
        <w:t>zewnętrzną w kolorze jasnoniebieskim</w:t>
      </w:r>
      <w:r w:rsidR="000C12C9" w:rsidRPr="00221FEB">
        <w:rPr>
          <w:rFonts w:ascii="Arial" w:hAnsi="Arial" w:cs="Arial"/>
          <w:sz w:val="22"/>
          <w:szCs w:val="22"/>
        </w:rPr>
        <w:t xml:space="preserve">, kolory izolacji </w:t>
      </w:r>
      <w:r w:rsidR="00221FEB">
        <w:rPr>
          <w:rFonts w:ascii="Arial" w:hAnsi="Arial" w:cs="Arial"/>
          <w:sz w:val="22"/>
          <w:szCs w:val="22"/>
        </w:rPr>
        <w:t>żył</w:t>
      </w:r>
      <w:r w:rsidR="000C12C9" w:rsidRPr="00221FEB">
        <w:rPr>
          <w:rFonts w:ascii="Arial" w:hAnsi="Arial" w:cs="Arial"/>
          <w:sz w:val="22"/>
          <w:szCs w:val="22"/>
        </w:rPr>
        <w:t>: „+”</w:t>
      </w:r>
      <w:r w:rsidR="008C0630" w:rsidRPr="00221FEB">
        <w:rPr>
          <w:rFonts w:ascii="Arial" w:hAnsi="Arial" w:cs="Arial"/>
          <w:sz w:val="22"/>
          <w:szCs w:val="22"/>
        </w:rPr>
        <w:t xml:space="preserve"> biały, „-” </w:t>
      </w:r>
      <w:r w:rsidR="000C12C9" w:rsidRPr="00221FEB">
        <w:rPr>
          <w:rFonts w:ascii="Arial" w:hAnsi="Arial" w:cs="Arial"/>
          <w:sz w:val="22"/>
          <w:szCs w:val="22"/>
        </w:rPr>
        <w:t>czarny</w:t>
      </w:r>
      <w:r w:rsidR="008C0630" w:rsidRPr="00221FEB">
        <w:rPr>
          <w:rFonts w:ascii="Arial" w:hAnsi="Arial" w:cs="Arial"/>
          <w:sz w:val="22"/>
          <w:szCs w:val="22"/>
        </w:rPr>
        <w:t xml:space="preserve">. </w:t>
      </w:r>
      <w:r w:rsidRPr="00221FEB">
        <w:rPr>
          <w:rFonts w:ascii="Arial" w:hAnsi="Arial" w:cs="Arial"/>
          <w:sz w:val="22"/>
          <w:szCs w:val="22"/>
        </w:rPr>
        <w:t xml:space="preserve">Kable dla obwodów iskrobezpiecznych </w:t>
      </w:r>
      <w:r w:rsidR="00221FEB">
        <w:rPr>
          <w:rFonts w:ascii="Arial" w:hAnsi="Arial" w:cs="Arial"/>
          <w:sz w:val="22"/>
          <w:szCs w:val="22"/>
        </w:rPr>
        <w:t>muszą</w:t>
      </w:r>
      <w:r w:rsidRPr="00221FEB">
        <w:rPr>
          <w:rFonts w:ascii="Arial" w:hAnsi="Arial" w:cs="Arial"/>
          <w:sz w:val="22"/>
          <w:szCs w:val="22"/>
        </w:rPr>
        <w:t xml:space="preserve"> być dostarczone z </w:t>
      </w:r>
      <w:r w:rsidR="00980FA1" w:rsidRPr="00221FEB">
        <w:rPr>
          <w:rFonts w:ascii="Arial" w:hAnsi="Arial" w:cs="Arial"/>
          <w:sz w:val="22"/>
          <w:szCs w:val="22"/>
        </w:rPr>
        <w:t>wykazem</w:t>
      </w:r>
      <w:r w:rsidR="00AC2753" w:rsidRPr="00221FEB">
        <w:rPr>
          <w:rFonts w:ascii="Arial" w:hAnsi="Arial" w:cs="Arial"/>
          <w:sz w:val="22"/>
          <w:szCs w:val="22"/>
        </w:rPr>
        <w:t xml:space="preserve"> parametrów </w:t>
      </w:r>
      <w:r w:rsidR="00980FA1" w:rsidRPr="00221FEB">
        <w:rPr>
          <w:rFonts w:ascii="Arial" w:hAnsi="Arial" w:cs="Arial"/>
          <w:sz w:val="22"/>
          <w:szCs w:val="22"/>
        </w:rPr>
        <w:t>niezbędnych</w:t>
      </w:r>
      <w:r w:rsidR="00AC2753" w:rsidRPr="00221FEB">
        <w:rPr>
          <w:rFonts w:ascii="Arial" w:hAnsi="Arial" w:cs="Arial"/>
          <w:sz w:val="22"/>
          <w:szCs w:val="22"/>
        </w:rPr>
        <w:t xml:space="preserve"> do sprawdzenia zgodności obw</w:t>
      </w:r>
      <w:r w:rsidR="004E3A20">
        <w:rPr>
          <w:rFonts w:ascii="Arial" w:hAnsi="Arial" w:cs="Arial"/>
          <w:sz w:val="22"/>
          <w:szCs w:val="22"/>
        </w:rPr>
        <w:t xml:space="preserve">odu z normą iskrobezpieczeństwa </w:t>
      </w:r>
      <w:r w:rsidR="00AC2753" w:rsidRPr="00221FEB">
        <w:rPr>
          <w:rFonts w:ascii="Arial" w:hAnsi="Arial" w:cs="Arial"/>
          <w:sz w:val="22"/>
          <w:szCs w:val="22"/>
        </w:rPr>
        <w:t>i atestem iskrobezpieczeństwa urzą</w:t>
      </w:r>
      <w:r w:rsidR="00980FA1" w:rsidRPr="00221FEB">
        <w:rPr>
          <w:rFonts w:ascii="Arial" w:hAnsi="Arial" w:cs="Arial"/>
          <w:sz w:val="22"/>
          <w:szCs w:val="22"/>
        </w:rPr>
        <w:t>dzeń wchodzących w skład obwodu iskrobezpiecznego (pojemność, indukcyjność, stosunek indukcyjności do oporności).</w:t>
      </w:r>
    </w:p>
    <w:p w14:paraId="11B48EE4" w14:textId="77777777" w:rsidR="007A7796" w:rsidRPr="007A7796" w:rsidRDefault="007A7796" w:rsidP="007A7796"/>
    <w:p w14:paraId="56DA70A2" w14:textId="77777777" w:rsidR="00FD5AAF" w:rsidRDefault="00FD5AAF" w:rsidP="00633218">
      <w:pPr>
        <w:pStyle w:val="Nagwek1"/>
        <w:numPr>
          <w:ilvl w:val="2"/>
          <w:numId w:val="1"/>
        </w:numPr>
        <w:tabs>
          <w:tab w:val="clear" w:pos="1440"/>
          <w:tab w:val="num" w:pos="709"/>
        </w:tabs>
        <w:ind w:left="709" w:hanging="709"/>
        <w:jc w:val="both"/>
        <w:rPr>
          <w:rFonts w:cs="Arial"/>
          <w:szCs w:val="22"/>
        </w:rPr>
      </w:pPr>
      <w:bookmarkStart w:id="60" w:name="_Toc178651717"/>
      <w:bookmarkStart w:id="61" w:name="_Toc475077799"/>
      <w:r w:rsidRPr="00FD5AAF">
        <w:rPr>
          <w:rFonts w:cs="Arial"/>
          <w:szCs w:val="22"/>
        </w:rPr>
        <w:lastRenderedPageBreak/>
        <w:t>Skrzynki złączne</w:t>
      </w:r>
      <w:bookmarkEnd w:id="60"/>
      <w:bookmarkEnd w:id="61"/>
    </w:p>
    <w:p w14:paraId="151FCC59" w14:textId="77777777" w:rsidR="00E67458" w:rsidRDefault="00E67458" w:rsidP="00221FEB">
      <w:pPr>
        <w:ind w:left="360"/>
        <w:jc w:val="both"/>
        <w:rPr>
          <w:rFonts w:ascii="Arial" w:hAnsi="Arial" w:cs="Arial"/>
          <w:sz w:val="22"/>
          <w:szCs w:val="22"/>
        </w:rPr>
      </w:pPr>
    </w:p>
    <w:p w14:paraId="7FEF2F78" w14:textId="77777777" w:rsidR="00237618" w:rsidRDefault="00E67458" w:rsidP="00237618">
      <w:pPr>
        <w:jc w:val="both"/>
        <w:rPr>
          <w:rFonts w:ascii="Arial" w:hAnsi="Arial" w:cs="Arial"/>
          <w:sz w:val="22"/>
          <w:szCs w:val="22"/>
        </w:rPr>
      </w:pPr>
      <w:r>
        <w:rPr>
          <w:rFonts w:ascii="Arial" w:hAnsi="Arial" w:cs="Arial"/>
          <w:sz w:val="22"/>
          <w:szCs w:val="22"/>
        </w:rPr>
        <w:t>Stosowane skrzynki złączne</w:t>
      </w:r>
      <w:r w:rsidRPr="00A533AE">
        <w:rPr>
          <w:rFonts w:ascii="Arial" w:hAnsi="Arial" w:cs="Arial"/>
          <w:sz w:val="22"/>
          <w:szCs w:val="22"/>
        </w:rPr>
        <w:t xml:space="preserve"> </w:t>
      </w:r>
      <w:r>
        <w:rPr>
          <w:rFonts w:ascii="Arial" w:hAnsi="Arial" w:cs="Arial"/>
          <w:sz w:val="22"/>
          <w:szCs w:val="22"/>
        </w:rPr>
        <w:t>muszą</w:t>
      </w:r>
      <w:r w:rsidRPr="00A533AE">
        <w:rPr>
          <w:rFonts w:ascii="Arial" w:hAnsi="Arial" w:cs="Arial"/>
          <w:sz w:val="22"/>
          <w:szCs w:val="22"/>
        </w:rPr>
        <w:t xml:space="preserve"> być zgodne z </w:t>
      </w:r>
      <w:r>
        <w:rPr>
          <w:rFonts w:ascii="Arial" w:hAnsi="Arial" w:cs="Arial"/>
          <w:sz w:val="22"/>
          <w:szCs w:val="22"/>
        </w:rPr>
        <w:t>obowiązującymi normami</w:t>
      </w:r>
      <w:r w:rsidRPr="00A533AE">
        <w:rPr>
          <w:rFonts w:ascii="Arial" w:hAnsi="Arial" w:cs="Arial"/>
          <w:sz w:val="22"/>
          <w:szCs w:val="22"/>
        </w:rPr>
        <w:t xml:space="preserve">  oraz </w:t>
      </w:r>
      <w:r w:rsidR="00E6461A">
        <w:rPr>
          <w:rFonts w:ascii="Arial" w:hAnsi="Arial" w:cs="Arial"/>
          <w:sz w:val="22"/>
          <w:szCs w:val="22"/>
        </w:rPr>
        <w:t>poniższymi wymogami</w:t>
      </w:r>
      <w:r w:rsidR="00221FEB">
        <w:rPr>
          <w:rFonts w:ascii="Arial" w:hAnsi="Arial" w:cs="Arial"/>
          <w:sz w:val="22"/>
          <w:szCs w:val="22"/>
        </w:rPr>
        <w:t>.</w:t>
      </w:r>
    </w:p>
    <w:p w14:paraId="15FD1731" w14:textId="77777777" w:rsidR="00535EF5" w:rsidRDefault="00E67458" w:rsidP="00461418">
      <w:pPr>
        <w:numPr>
          <w:ilvl w:val="0"/>
          <w:numId w:val="54"/>
        </w:numPr>
        <w:jc w:val="both"/>
        <w:rPr>
          <w:rFonts w:ascii="Arial" w:hAnsi="Arial" w:cs="Arial"/>
          <w:sz w:val="22"/>
          <w:szCs w:val="22"/>
        </w:rPr>
      </w:pPr>
      <w:r>
        <w:rPr>
          <w:rFonts w:ascii="Arial" w:hAnsi="Arial" w:cs="Arial"/>
          <w:sz w:val="22"/>
          <w:szCs w:val="22"/>
        </w:rPr>
        <w:t>Zaleca się stosowanie skrz</w:t>
      </w:r>
      <w:r w:rsidR="00FF1D86">
        <w:rPr>
          <w:rFonts w:ascii="Arial" w:hAnsi="Arial" w:cs="Arial"/>
          <w:sz w:val="22"/>
          <w:szCs w:val="22"/>
        </w:rPr>
        <w:t>yn</w:t>
      </w:r>
      <w:r>
        <w:rPr>
          <w:rFonts w:ascii="Arial" w:hAnsi="Arial" w:cs="Arial"/>
          <w:sz w:val="22"/>
          <w:szCs w:val="22"/>
        </w:rPr>
        <w:t>ek złącznych z włókna sz</w:t>
      </w:r>
      <w:r w:rsidR="00237618">
        <w:rPr>
          <w:rFonts w:ascii="Arial" w:hAnsi="Arial" w:cs="Arial"/>
          <w:sz w:val="22"/>
          <w:szCs w:val="22"/>
        </w:rPr>
        <w:t>klanego wzmocnionego poliestrem.</w:t>
      </w:r>
    </w:p>
    <w:p w14:paraId="296F6B60" w14:textId="77777777" w:rsidR="00535EF5" w:rsidRPr="00535EF5" w:rsidRDefault="00535EF5" w:rsidP="00461418">
      <w:pPr>
        <w:numPr>
          <w:ilvl w:val="0"/>
          <w:numId w:val="54"/>
        </w:numPr>
        <w:jc w:val="both"/>
        <w:rPr>
          <w:rFonts w:ascii="Arial" w:hAnsi="Arial" w:cs="Arial"/>
          <w:sz w:val="22"/>
          <w:szCs w:val="22"/>
        </w:rPr>
      </w:pPr>
      <w:r w:rsidRPr="00535EF5">
        <w:rPr>
          <w:rFonts w:ascii="Arial" w:eastAsia="Calibri" w:hAnsi="Arial" w:cs="Arial"/>
          <w:sz w:val="22"/>
          <w:szCs w:val="22"/>
        </w:rPr>
        <w:t>Skrzynki muszą być odporne na wpływy atmosferyczne i</w:t>
      </w:r>
      <w:r>
        <w:rPr>
          <w:rFonts w:ascii="Arial" w:hAnsi="Arial" w:cs="Arial"/>
          <w:sz w:val="22"/>
          <w:szCs w:val="22"/>
        </w:rPr>
        <w:t xml:space="preserve"> </w:t>
      </w:r>
      <w:r w:rsidRPr="00535EF5">
        <w:rPr>
          <w:rFonts w:ascii="Arial" w:eastAsia="Calibri" w:hAnsi="Arial" w:cs="Arial"/>
          <w:sz w:val="22"/>
          <w:szCs w:val="22"/>
        </w:rPr>
        <w:t>posiadać odpowiednie wykonanie Ex.</w:t>
      </w:r>
      <w:r>
        <w:rPr>
          <w:rFonts w:ascii="Arial" w:eastAsia="Calibri" w:hAnsi="Arial" w:cs="Arial"/>
          <w:sz w:val="22"/>
          <w:szCs w:val="22"/>
        </w:rPr>
        <w:t xml:space="preserve"> </w:t>
      </w:r>
      <w:r w:rsidRPr="00535EF5">
        <w:rPr>
          <w:rFonts w:ascii="Arial" w:hAnsi="Arial" w:cs="Arial"/>
          <w:sz w:val="22"/>
          <w:szCs w:val="22"/>
        </w:rPr>
        <w:t>Klasa ochrony obudowy co najmniej IP65</w:t>
      </w:r>
      <w:r>
        <w:rPr>
          <w:rFonts w:ascii="Arial" w:hAnsi="Arial" w:cs="Arial"/>
          <w:sz w:val="22"/>
          <w:szCs w:val="22"/>
        </w:rPr>
        <w:t>.</w:t>
      </w:r>
    </w:p>
    <w:p w14:paraId="3276FAAC" w14:textId="77777777" w:rsidR="00237618" w:rsidRPr="00535EF5" w:rsidRDefault="0061635C" w:rsidP="00461418">
      <w:pPr>
        <w:numPr>
          <w:ilvl w:val="0"/>
          <w:numId w:val="54"/>
        </w:numPr>
        <w:jc w:val="both"/>
        <w:rPr>
          <w:rFonts w:ascii="Arial" w:hAnsi="Arial" w:cs="Arial"/>
          <w:sz w:val="22"/>
          <w:szCs w:val="22"/>
        </w:rPr>
      </w:pPr>
      <w:r w:rsidRPr="00535EF5">
        <w:rPr>
          <w:rFonts w:ascii="Arial" w:hAnsi="Arial" w:cs="Arial"/>
          <w:sz w:val="22"/>
          <w:szCs w:val="22"/>
        </w:rPr>
        <w:t xml:space="preserve">Wszystkie skrzynki złączne </w:t>
      </w:r>
      <w:r w:rsidR="00237618" w:rsidRPr="00535EF5">
        <w:rPr>
          <w:rFonts w:ascii="Arial" w:hAnsi="Arial" w:cs="Arial"/>
          <w:sz w:val="22"/>
          <w:szCs w:val="22"/>
        </w:rPr>
        <w:t>muszą</w:t>
      </w:r>
      <w:r w:rsidRPr="00535EF5">
        <w:rPr>
          <w:rFonts w:ascii="Arial" w:hAnsi="Arial" w:cs="Arial"/>
          <w:sz w:val="22"/>
          <w:szCs w:val="22"/>
        </w:rPr>
        <w:t xml:space="preserve"> być wyposażone w  </w:t>
      </w:r>
      <w:r w:rsidR="00FF1D86" w:rsidRPr="00535EF5">
        <w:rPr>
          <w:rFonts w:ascii="Arial" w:hAnsi="Arial" w:cs="Arial"/>
          <w:sz w:val="22"/>
          <w:szCs w:val="22"/>
        </w:rPr>
        <w:t xml:space="preserve">śrubowe </w:t>
      </w:r>
      <w:r w:rsidRPr="00535EF5">
        <w:rPr>
          <w:rFonts w:ascii="Arial" w:hAnsi="Arial" w:cs="Arial"/>
          <w:sz w:val="22"/>
          <w:szCs w:val="22"/>
        </w:rPr>
        <w:t>listwy zaciskowe</w:t>
      </w:r>
      <w:r w:rsidR="00237618" w:rsidRPr="00535EF5">
        <w:rPr>
          <w:rFonts w:ascii="Arial" w:hAnsi="Arial" w:cs="Arial"/>
          <w:sz w:val="22"/>
          <w:szCs w:val="22"/>
        </w:rPr>
        <w:t>.</w:t>
      </w:r>
      <w:r w:rsidR="00535EF5" w:rsidRPr="00535EF5">
        <w:rPr>
          <w:rFonts w:ascii="Arial" w:hAnsi="Arial" w:cs="Arial"/>
          <w:sz w:val="22"/>
          <w:szCs w:val="22"/>
        </w:rPr>
        <w:t xml:space="preserve"> </w:t>
      </w:r>
      <w:r w:rsidR="00535EF5" w:rsidRPr="00535EF5">
        <w:rPr>
          <w:rFonts w:ascii="Arial" w:eastAsia="Calibri" w:hAnsi="Arial" w:cs="Arial"/>
          <w:sz w:val="22"/>
          <w:szCs w:val="22"/>
        </w:rPr>
        <w:t>Wymagane jest pozostawienie minimum 20% okablowanych rezerw na listwach</w:t>
      </w:r>
      <w:r w:rsidR="00535EF5">
        <w:rPr>
          <w:rFonts w:ascii="Arial" w:hAnsi="Arial" w:cs="Arial"/>
          <w:sz w:val="22"/>
          <w:szCs w:val="22"/>
        </w:rPr>
        <w:t xml:space="preserve"> </w:t>
      </w:r>
      <w:r w:rsidR="00535EF5" w:rsidRPr="00535EF5">
        <w:rPr>
          <w:rFonts w:ascii="Arial" w:eastAsia="Calibri" w:hAnsi="Arial" w:cs="Arial"/>
          <w:sz w:val="22"/>
          <w:szCs w:val="22"/>
        </w:rPr>
        <w:t>zaciskowych od strony kabla wieloparowego</w:t>
      </w:r>
      <w:r w:rsidR="00535EF5">
        <w:rPr>
          <w:rFonts w:ascii="Arial" w:eastAsia="Calibri" w:hAnsi="Arial" w:cs="Arial"/>
          <w:sz w:val="22"/>
          <w:szCs w:val="22"/>
        </w:rPr>
        <w:t>.</w:t>
      </w:r>
    </w:p>
    <w:p w14:paraId="197B6630" w14:textId="77777777" w:rsidR="00E87C39" w:rsidRDefault="0061635C" w:rsidP="00461418">
      <w:pPr>
        <w:numPr>
          <w:ilvl w:val="0"/>
          <w:numId w:val="54"/>
        </w:numPr>
        <w:jc w:val="both"/>
        <w:rPr>
          <w:rFonts w:ascii="Arial" w:hAnsi="Arial" w:cs="Arial"/>
          <w:sz w:val="22"/>
          <w:szCs w:val="22"/>
        </w:rPr>
      </w:pPr>
      <w:r w:rsidRPr="00237618">
        <w:rPr>
          <w:rFonts w:ascii="Arial" w:hAnsi="Arial" w:cs="Arial"/>
          <w:sz w:val="22"/>
          <w:szCs w:val="22"/>
        </w:rPr>
        <w:t xml:space="preserve">Skrzynki </w:t>
      </w:r>
      <w:r w:rsidR="00237618">
        <w:rPr>
          <w:rFonts w:ascii="Arial" w:hAnsi="Arial" w:cs="Arial"/>
          <w:sz w:val="22"/>
          <w:szCs w:val="22"/>
        </w:rPr>
        <w:t>muszą</w:t>
      </w:r>
      <w:r w:rsidRPr="00237618">
        <w:rPr>
          <w:rFonts w:ascii="Arial" w:hAnsi="Arial" w:cs="Arial"/>
          <w:sz w:val="22"/>
          <w:szCs w:val="22"/>
        </w:rPr>
        <w:t xml:space="preserve"> mieć metalową szynę odizolowaną od obudowy z zaciskami do podłączenia ekranów kabli</w:t>
      </w:r>
      <w:r w:rsidR="00237618">
        <w:rPr>
          <w:rFonts w:ascii="Arial" w:hAnsi="Arial" w:cs="Arial"/>
          <w:sz w:val="22"/>
          <w:szCs w:val="22"/>
        </w:rPr>
        <w:t>.</w:t>
      </w:r>
    </w:p>
    <w:p w14:paraId="2E0C00C7" w14:textId="77777777" w:rsidR="00E87C39" w:rsidRDefault="00586CBF" w:rsidP="00461418">
      <w:pPr>
        <w:numPr>
          <w:ilvl w:val="0"/>
          <w:numId w:val="54"/>
        </w:numPr>
        <w:jc w:val="both"/>
        <w:rPr>
          <w:rFonts w:ascii="Arial" w:hAnsi="Arial" w:cs="Arial"/>
          <w:sz w:val="22"/>
          <w:szCs w:val="22"/>
        </w:rPr>
      </w:pPr>
      <w:r w:rsidRPr="00E87C39">
        <w:rPr>
          <w:rFonts w:ascii="Arial" w:hAnsi="Arial" w:cs="Arial"/>
          <w:sz w:val="22"/>
          <w:szCs w:val="22"/>
        </w:rPr>
        <w:t>Skrzynki złączne muszą być wyposażone w śruby mocujące</w:t>
      </w:r>
      <w:r w:rsidR="00720811" w:rsidRPr="00E87C39">
        <w:rPr>
          <w:rFonts w:ascii="Arial" w:hAnsi="Arial" w:cs="Arial"/>
          <w:sz w:val="22"/>
          <w:szCs w:val="22"/>
        </w:rPr>
        <w:t xml:space="preserve"> oraz </w:t>
      </w:r>
      <w:r w:rsidR="00535EF5">
        <w:rPr>
          <w:rFonts w:ascii="Arial" w:hAnsi="Arial" w:cs="Arial"/>
          <w:sz w:val="22"/>
          <w:szCs w:val="22"/>
        </w:rPr>
        <w:t xml:space="preserve">być </w:t>
      </w:r>
      <w:r w:rsidR="00720811" w:rsidRPr="00E87C39">
        <w:rPr>
          <w:rFonts w:ascii="Arial" w:hAnsi="Arial" w:cs="Arial"/>
          <w:sz w:val="22"/>
          <w:szCs w:val="22"/>
        </w:rPr>
        <w:t xml:space="preserve">przystosowane do łatwego montażu </w:t>
      </w:r>
      <w:r w:rsidR="00063D1C" w:rsidRPr="00E87C39">
        <w:rPr>
          <w:rFonts w:ascii="Arial" w:hAnsi="Arial" w:cs="Arial"/>
          <w:sz w:val="22"/>
          <w:szCs w:val="22"/>
        </w:rPr>
        <w:t>zarówno n</w:t>
      </w:r>
      <w:r w:rsidR="00E87C39">
        <w:rPr>
          <w:rFonts w:ascii="Arial" w:hAnsi="Arial" w:cs="Arial"/>
          <w:sz w:val="22"/>
          <w:szCs w:val="22"/>
        </w:rPr>
        <w:t xml:space="preserve">a ramie pionowej </w:t>
      </w:r>
      <w:r w:rsidR="00535EF5">
        <w:rPr>
          <w:rFonts w:ascii="Arial" w:hAnsi="Arial" w:cs="Arial"/>
          <w:sz w:val="22"/>
          <w:szCs w:val="22"/>
        </w:rPr>
        <w:t>lub</w:t>
      </w:r>
      <w:r w:rsidR="00E87C39">
        <w:rPr>
          <w:rFonts w:ascii="Arial" w:hAnsi="Arial" w:cs="Arial"/>
          <w:sz w:val="22"/>
          <w:szCs w:val="22"/>
        </w:rPr>
        <w:t xml:space="preserve"> ścianie.</w:t>
      </w:r>
    </w:p>
    <w:p w14:paraId="1D8694C2" w14:textId="77777777" w:rsidR="00E87C39" w:rsidRDefault="00E87C39" w:rsidP="00461418">
      <w:pPr>
        <w:numPr>
          <w:ilvl w:val="0"/>
          <w:numId w:val="54"/>
        </w:numPr>
        <w:jc w:val="both"/>
        <w:rPr>
          <w:rFonts w:ascii="Arial" w:hAnsi="Arial" w:cs="Arial"/>
          <w:sz w:val="22"/>
          <w:szCs w:val="22"/>
        </w:rPr>
      </w:pPr>
      <w:r>
        <w:rPr>
          <w:rFonts w:ascii="Arial" w:hAnsi="Arial" w:cs="Arial"/>
          <w:sz w:val="22"/>
          <w:szCs w:val="22"/>
        </w:rPr>
        <w:t>K</w:t>
      </w:r>
      <w:r w:rsidR="00950488" w:rsidRPr="00E87C39">
        <w:rPr>
          <w:rFonts w:ascii="Arial" w:hAnsi="Arial" w:cs="Arial"/>
          <w:sz w:val="22"/>
          <w:szCs w:val="22"/>
        </w:rPr>
        <w:t xml:space="preserve">able </w:t>
      </w:r>
      <w:r w:rsidR="0061635C" w:rsidRPr="00E87C39">
        <w:rPr>
          <w:rFonts w:ascii="Arial" w:hAnsi="Arial" w:cs="Arial"/>
          <w:sz w:val="22"/>
          <w:szCs w:val="22"/>
        </w:rPr>
        <w:t xml:space="preserve">jedno oraz wieloparowe </w:t>
      </w:r>
      <w:r>
        <w:rPr>
          <w:rFonts w:ascii="Arial" w:hAnsi="Arial" w:cs="Arial"/>
          <w:sz w:val="22"/>
          <w:szCs w:val="22"/>
        </w:rPr>
        <w:t>muszą</w:t>
      </w:r>
      <w:r w:rsidR="0061635C" w:rsidRPr="00E87C39">
        <w:rPr>
          <w:rFonts w:ascii="Arial" w:hAnsi="Arial" w:cs="Arial"/>
          <w:sz w:val="22"/>
          <w:szCs w:val="22"/>
        </w:rPr>
        <w:t xml:space="preserve"> wchodzić do skrzynki </w:t>
      </w:r>
      <w:r>
        <w:rPr>
          <w:rFonts w:ascii="Arial" w:hAnsi="Arial" w:cs="Arial"/>
          <w:sz w:val="22"/>
          <w:szCs w:val="22"/>
        </w:rPr>
        <w:t>od</w:t>
      </w:r>
      <w:r w:rsidR="0061635C" w:rsidRPr="00E87C39">
        <w:rPr>
          <w:rFonts w:ascii="Arial" w:hAnsi="Arial" w:cs="Arial"/>
          <w:sz w:val="22"/>
          <w:szCs w:val="22"/>
        </w:rPr>
        <w:t xml:space="preserve"> dołu. Wejścia kabli </w:t>
      </w:r>
      <w:r>
        <w:rPr>
          <w:rFonts w:ascii="Arial" w:hAnsi="Arial" w:cs="Arial"/>
          <w:sz w:val="22"/>
          <w:szCs w:val="22"/>
        </w:rPr>
        <w:t>od góry</w:t>
      </w:r>
      <w:r w:rsidR="0061635C" w:rsidRPr="00E87C39">
        <w:rPr>
          <w:rFonts w:ascii="Arial" w:hAnsi="Arial" w:cs="Arial"/>
          <w:sz w:val="22"/>
          <w:szCs w:val="22"/>
        </w:rPr>
        <w:t xml:space="preserve"> lub</w:t>
      </w:r>
      <w:r>
        <w:rPr>
          <w:rFonts w:ascii="Arial" w:hAnsi="Arial" w:cs="Arial"/>
          <w:sz w:val="22"/>
          <w:szCs w:val="22"/>
        </w:rPr>
        <w:t xml:space="preserve"> z</w:t>
      </w:r>
      <w:r w:rsidR="0061635C" w:rsidRPr="00E87C39">
        <w:rPr>
          <w:rFonts w:ascii="Arial" w:hAnsi="Arial" w:cs="Arial"/>
          <w:sz w:val="22"/>
          <w:szCs w:val="22"/>
        </w:rPr>
        <w:t xml:space="preserve"> boku skrzynki są niedopuszczalne</w:t>
      </w:r>
      <w:r>
        <w:rPr>
          <w:rFonts w:ascii="Arial" w:hAnsi="Arial" w:cs="Arial"/>
          <w:sz w:val="22"/>
          <w:szCs w:val="22"/>
        </w:rPr>
        <w:t>.</w:t>
      </w:r>
    </w:p>
    <w:p w14:paraId="4F058E5F" w14:textId="77777777" w:rsidR="00535EF5" w:rsidRDefault="0061635C" w:rsidP="00461418">
      <w:pPr>
        <w:numPr>
          <w:ilvl w:val="0"/>
          <w:numId w:val="54"/>
        </w:numPr>
        <w:autoSpaceDE w:val="0"/>
        <w:autoSpaceDN w:val="0"/>
        <w:adjustRightInd w:val="0"/>
        <w:jc w:val="both"/>
        <w:rPr>
          <w:rFonts w:ascii="Arial" w:eastAsia="Calibri" w:hAnsi="Arial" w:cs="Arial"/>
          <w:sz w:val="22"/>
          <w:szCs w:val="22"/>
        </w:rPr>
      </w:pPr>
      <w:r w:rsidRPr="00E87C39">
        <w:rPr>
          <w:rFonts w:ascii="Arial" w:hAnsi="Arial" w:cs="Arial"/>
          <w:sz w:val="22"/>
          <w:szCs w:val="22"/>
        </w:rPr>
        <w:t xml:space="preserve">Żyły kabli </w:t>
      </w:r>
      <w:r w:rsidR="00E87C39" w:rsidRPr="00E87C39">
        <w:rPr>
          <w:rFonts w:ascii="Arial" w:hAnsi="Arial" w:cs="Arial"/>
          <w:sz w:val="22"/>
          <w:szCs w:val="22"/>
        </w:rPr>
        <w:t>muszą</w:t>
      </w:r>
      <w:r w:rsidRPr="00E87C39">
        <w:rPr>
          <w:rFonts w:ascii="Arial" w:hAnsi="Arial" w:cs="Arial"/>
          <w:sz w:val="22"/>
          <w:szCs w:val="22"/>
        </w:rPr>
        <w:t xml:space="preserve"> być podłączone bezpośrednio do złączek zaciskowych. Wprowadzenie kabli do skrzynek </w:t>
      </w:r>
      <w:r w:rsidR="00E87C39" w:rsidRPr="00E87C39">
        <w:rPr>
          <w:rFonts w:ascii="Arial" w:hAnsi="Arial" w:cs="Arial"/>
          <w:sz w:val="22"/>
          <w:szCs w:val="22"/>
        </w:rPr>
        <w:t>jest tylko dozwolone p</w:t>
      </w:r>
      <w:r w:rsidRPr="00E87C39">
        <w:rPr>
          <w:rFonts w:ascii="Arial" w:hAnsi="Arial" w:cs="Arial"/>
          <w:sz w:val="22"/>
          <w:szCs w:val="22"/>
        </w:rPr>
        <w:t xml:space="preserve">rzez dławiki kablowe. </w:t>
      </w:r>
      <w:r w:rsidR="00E87C39" w:rsidRPr="00E87C39">
        <w:rPr>
          <w:rFonts w:ascii="Arial" w:eastAsia="Calibri" w:hAnsi="Arial" w:cs="Arial"/>
          <w:sz w:val="22"/>
          <w:szCs w:val="22"/>
        </w:rPr>
        <w:t>Dławiki kablowe muszą być odporne na wpływy atmosferyczne. Dławiki stosowane</w:t>
      </w:r>
      <w:r w:rsidR="00F859E0">
        <w:rPr>
          <w:rFonts w:ascii="Arial" w:eastAsia="Calibri" w:hAnsi="Arial" w:cs="Arial"/>
          <w:sz w:val="22"/>
          <w:szCs w:val="22"/>
        </w:rPr>
        <w:t xml:space="preserve">              </w:t>
      </w:r>
      <w:r w:rsidR="00E87C39" w:rsidRPr="00E87C39">
        <w:rPr>
          <w:rFonts w:ascii="Arial" w:hAnsi="Arial" w:cs="Arial"/>
          <w:sz w:val="22"/>
          <w:szCs w:val="22"/>
        </w:rPr>
        <w:t xml:space="preserve"> </w:t>
      </w:r>
      <w:r w:rsidR="00E87C39" w:rsidRPr="00E87C39">
        <w:rPr>
          <w:rFonts w:ascii="Arial" w:eastAsia="Calibri" w:hAnsi="Arial" w:cs="Arial"/>
          <w:sz w:val="22"/>
          <w:szCs w:val="22"/>
        </w:rPr>
        <w:t>w skrzynkach typu Ex i, Ex e oraz Ex d muszą posiadać odpowiedni certyfikat wykonania i być oznaczone zgodnie z normami zharmonizowanymi z dyrektywą</w:t>
      </w:r>
      <w:r w:rsidR="00E87C39">
        <w:rPr>
          <w:rFonts w:ascii="Arial" w:eastAsia="Calibri" w:hAnsi="Arial" w:cs="Arial"/>
          <w:sz w:val="22"/>
          <w:szCs w:val="22"/>
        </w:rPr>
        <w:t xml:space="preserve"> </w:t>
      </w:r>
      <w:r w:rsidR="00E87C39" w:rsidRPr="00E87C39">
        <w:rPr>
          <w:rFonts w:ascii="Arial" w:eastAsia="Calibri" w:hAnsi="Arial" w:cs="Arial"/>
          <w:sz w:val="22"/>
          <w:szCs w:val="22"/>
        </w:rPr>
        <w:t>ATEX. Niewykorzystane wejścia kabli do skrzynek muszą być zaślepione. Zaślepki</w:t>
      </w:r>
      <w:r w:rsidR="00E87C39">
        <w:rPr>
          <w:rFonts w:ascii="Arial" w:eastAsia="Calibri" w:hAnsi="Arial" w:cs="Arial"/>
          <w:sz w:val="22"/>
          <w:szCs w:val="22"/>
        </w:rPr>
        <w:t xml:space="preserve"> </w:t>
      </w:r>
      <w:r w:rsidR="00F859E0">
        <w:rPr>
          <w:rFonts w:ascii="Arial" w:eastAsia="Calibri" w:hAnsi="Arial" w:cs="Arial"/>
          <w:sz w:val="22"/>
          <w:szCs w:val="22"/>
        </w:rPr>
        <w:t xml:space="preserve">   </w:t>
      </w:r>
      <w:r w:rsidR="00E87C39" w:rsidRPr="00E87C39">
        <w:rPr>
          <w:rFonts w:ascii="Arial" w:eastAsia="Calibri" w:hAnsi="Arial" w:cs="Arial"/>
          <w:sz w:val="22"/>
          <w:szCs w:val="22"/>
        </w:rPr>
        <w:t>w skrzynkach przeciwwybuchowych muszą odpowiadać wykonaniu skrzynki</w:t>
      </w:r>
      <w:r w:rsidR="00E87C39">
        <w:rPr>
          <w:rFonts w:ascii="Arial" w:eastAsia="Calibri" w:hAnsi="Arial" w:cs="Arial"/>
          <w:sz w:val="22"/>
          <w:szCs w:val="22"/>
        </w:rPr>
        <w:t xml:space="preserve"> </w:t>
      </w:r>
      <w:r w:rsidR="00E87C39" w:rsidRPr="00E87C39">
        <w:rPr>
          <w:rFonts w:ascii="Arial" w:eastAsia="Calibri" w:hAnsi="Arial" w:cs="Arial"/>
          <w:sz w:val="22"/>
          <w:szCs w:val="22"/>
        </w:rPr>
        <w:t>złącznej. Nie dopuszcza się do stosowania dławików, zaślepek i redukcji kablowych</w:t>
      </w:r>
      <w:r w:rsidR="00E87C39">
        <w:rPr>
          <w:rFonts w:ascii="Arial" w:eastAsia="Calibri" w:hAnsi="Arial" w:cs="Arial"/>
          <w:sz w:val="22"/>
          <w:szCs w:val="22"/>
        </w:rPr>
        <w:t xml:space="preserve"> </w:t>
      </w:r>
      <w:r w:rsidR="00E87C39" w:rsidRPr="00E87C39">
        <w:rPr>
          <w:rFonts w:ascii="Arial" w:eastAsia="Calibri" w:hAnsi="Arial" w:cs="Arial"/>
          <w:sz w:val="22"/>
          <w:szCs w:val="22"/>
        </w:rPr>
        <w:t>w strefach zagrożonych wybuchem bez ocechowania.</w:t>
      </w:r>
    </w:p>
    <w:p w14:paraId="2333BFAF" w14:textId="77777777" w:rsidR="00535EF5" w:rsidRPr="000A65A4" w:rsidRDefault="000A65A4" w:rsidP="00461418">
      <w:pPr>
        <w:numPr>
          <w:ilvl w:val="0"/>
          <w:numId w:val="54"/>
        </w:numPr>
        <w:autoSpaceDE w:val="0"/>
        <w:autoSpaceDN w:val="0"/>
        <w:adjustRightInd w:val="0"/>
        <w:jc w:val="both"/>
        <w:rPr>
          <w:rFonts w:ascii="Arial" w:eastAsia="Calibri" w:hAnsi="Arial" w:cs="Arial"/>
          <w:sz w:val="22"/>
          <w:szCs w:val="22"/>
        </w:rPr>
      </w:pPr>
      <w:r w:rsidRPr="000A65A4">
        <w:rPr>
          <w:rFonts w:ascii="Arial" w:eastAsia="Calibri" w:hAnsi="Arial" w:cs="Arial"/>
          <w:sz w:val="22"/>
          <w:szCs w:val="22"/>
        </w:rPr>
        <w:t>Wszystkie skrzynki złączne muszą mieć białe tabliczki z opisem z czarnymi literami</w:t>
      </w:r>
      <w:r>
        <w:rPr>
          <w:rFonts w:ascii="Arial" w:eastAsia="Calibri" w:hAnsi="Arial" w:cs="Arial"/>
          <w:sz w:val="22"/>
          <w:szCs w:val="22"/>
        </w:rPr>
        <w:t xml:space="preserve"> </w:t>
      </w:r>
      <w:r w:rsidRPr="000A65A4">
        <w:rPr>
          <w:rFonts w:ascii="Arial" w:eastAsia="Calibri" w:hAnsi="Arial" w:cs="Arial"/>
          <w:sz w:val="22"/>
          <w:szCs w:val="22"/>
        </w:rPr>
        <w:t>odpowiednio dla Ex d</w:t>
      </w:r>
      <w:r>
        <w:rPr>
          <w:rFonts w:ascii="Arial" w:eastAsia="Calibri" w:hAnsi="Arial" w:cs="Arial"/>
          <w:sz w:val="22"/>
          <w:szCs w:val="22"/>
        </w:rPr>
        <w:t xml:space="preserve"> i Ex e</w:t>
      </w:r>
      <w:r w:rsidRPr="000A65A4">
        <w:rPr>
          <w:rFonts w:ascii="Arial" w:eastAsia="Calibri" w:hAnsi="Arial" w:cs="Arial"/>
          <w:sz w:val="22"/>
          <w:szCs w:val="22"/>
        </w:rPr>
        <w:t>, niebieskie tabliczki z opisem z białymi literami dla Ex i oraz</w:t>
      </w:r>
      <w:r>
        <w:rPr>
          <w:rFonts w:ascii="Arial" w:eastAsia="Calibri" w:hAnsi="Arial" w:cs="Arial"/>
          <w:sz w:val="22"/>
          <w:szCs w:val="22"/>
        </w:rPr>
        <w:t xml:space="preserve"> </w:t>
      </w:r>
      <w:r w:rsidRPr="000A65A4">
        <w:rPr>
          <w:rFonts w:ascii="Arial" w:eastAsia="Calibri" w:hAnsi="Arial" w:cs="Arial"/>
          <w:sz w:val="22"/>
          <w:szCs w:val="22"/>
        </w:rPr>
        <w:t>czerwone tabliczki z opisem z białymi literami dla obwodów systemu ESD</w:t>
      </w:r>
      <w:r w:rsidR="0061635C" w:rsidRPr="000A65A4">
        <w:rPr>
          <w:rFonts w:ascii="Arial" w:hAnsi="Arial" w:cs="Arial"/>
          <w:sz w:val="22"/>
          <w:szCs w:val="22"/>
        </w:rPr>
        <w:t>. Tabliczka</w:t>
      </w:r>
      <w:r w:rsidR="0061635C" w:rsidRPr="000A65A4">
        <w:rPr>
          <w:rFonts w:ascii="Arial" w:hAnsi="Arial" w:cs="Arial"/>
          <w:color w:val="FF0000"/>
          <w:sz w:val="22"/>
          <w:szCs w:val="22"/>
        </w:rPr>
        <w:t xml:space="preserve"> </w:t>
      </w:r>
      <w:r w:rsidR="0061635C" w:rsidRPr="000A65A4">
        <w:rPr>
          <w:rFonts w:ascii="Arial" w:hAnsi="Arial" w:cs="Arial"/>
          <w:sz w:val="22"/>
          <w:szCs w:val="22"/>
        </w:rPr>
        <w:t>musi być trwale przymocowana do skrzynki i odporna na oddziaływanie warunków atmosferycznych</w:t>
      </w:r>
      <w:r w:rsidR="00850CF8" w:rsidRPr="000A65A4">
        <w:rPr>
          <w:rFonts w:ascii="Arial" w:hAnsi="Arial" w:cs="Arial"/>
          <w:sz w:val="22"/>
          <w:szCs w:val="22"/>
        </w:rPr>
        <w:t>.</w:t>
      </w:r>
    </w:p>
    <w:p w14:paraId="134D6901" w14:textId="77777777" w:rsidR="00850CF8" w:rsidRDefault="00063D1C" w:rsidP="00461418">
      <w:pPr>
        <w:numPr>
          <w:ilvl w:val="0"/>
          <w:numId w:val="54"/>
        </w:numPr>
        <w:autoSpaceDE w:val="0"/>
        <w:autoSpaceDN w:val="0"/>
        <w:adjustRightInd w:val="0"/>
        <w:jc w:val="both"/>
        <w:rPr>
          <w:rFonts w:ascii="Arial" w:eastAsia="Calibri" w:hAnsi="Arial" w:cs="Arial"/>
          <w:sz w:val="22"/>
          <w:szCs w:val="22"/>
        </w:rPr>
      </w:pPr>
      <w:r w:rsidRPr="00535EF5">
        <w:rPr>
          <w:rFonts w:ascii="Arial" w:hAnsi="Arial" w:cs="Arial"/>
          <w:sz w:val="22"/>
          <w:szCs w:val="22"/>
        </w:rPr>
        <w:t xml:space="preserve">Należy stosować oddzielne skrzynki złączne </w:t>
      </w:r>
      <w:r w:rsidR="00CC5B2E">
        <w:rPr>
          <w:rFonts w:ascii="Arial" w:hAnsi="Arial" w:cs="Arial"/>
          <w:sz w:val="22"/>
          <w:szCs w:val="22"/>
        </w:rPr>
        <w:t>ze względu na</w:t>
      </w:r>
      <w:r w:rsidRPr="00535EF5">
        <w:rPr>
          <w:rFonts w:ascii="Arial" w:hAnsi="Arial" w:cs="Arial"/>
          <w:sz w:val="22"/>
          <w:szCs w:val="22"/>
        </w:rPr>
        <w:t xml:space="preserve"> </w:t>
      </w:r>
      <w:r w:rsidR="00CC5B2E">
        <w:rPr>
          <w:rFonts w:ascii="Arial" w:hAnsi="Arial" w:cs="Arial"/>
          <w:sz w:val="22"/>
          <w:szCs w:val="22"/>
        </w:rPr>
        <w:t>typy</w:t>
      </w:r>
      <w:r w:rsidRPr="00535EF5">
        <w:rPr>
          <w:rFonts w:ascii="Arial" w:hAnsi="Arial" w:cs="Arial"/>
          <w:sz w:val="22"/>
          <w:szCs w:val="22"/>
        </w:rPr>
        <w:t xml:space="preserve"> obwodów: </w:t>
      </w:r>
    </w:p>
    <w:p w14:paraId="1BC20955" w14:textId="77777777" w:rsidR="00850CF8" w:rsidRDefault="00063D1C" w:rsidP="00461418">
      <w:pPr>
        <w:numPr>
          <w:ilvl w:val="1"/>
          <w:numId w:val="54"/>
        </w:numPr>
        <w:autoSpaceDE w:val="0"/>
        <w:autoSpaceDN w:val="0"/>
        <w:adjustRightInd w:val="0"/>
        <w:jc w:val="both"/>
        <w:rPr>
          <w:rFonts w:ascii="Arial" w:eastAsia="Calibri" w:hAnsi="Arial" w:cs="Arial"/>
          <w:sz w:val="22"/>
          <w:szCs w:val="22"/>
        </w:rPr>
      </w:pPr>
      <w:r w:rsidRPr="00850CF8">
        <w:rPr>
          <w:rFonts w:ascii="Arial" w:hAnsi="Arial" w:cs="Arial"/>
          <w:sz w:val="22"/>
          <w:szCs w:val="22"/>
        </w:rPr>
        <w:t>iskrobezpiecznych sygnałów analogowych,</w:t>
      </w:r>
    </w:p>
    <w:p w14:paraId="7DECBDAB" w14:textId="77777777" w:rsidR="00850CF8" w:rsidRDefault="00063D1C" w:rsidP="00461418">
      <w:pPr>
        <w:numPr>
          <w:ilvl w:val="1"/>
          <w:numId w:val="54"/>
        </w:numPr>
        <w:autoSpaceDE w:val="0"/>
        <w:autoSpaceDN w:val="0"/>
        <w:adjustRightInd w:val="0"/>
        <w:jc w:val="both"/>
        <w:rPr>
          <w:rFonts w:ascii="Arial" w:eastAsia="Calibri" w:hAnsi="Arial" w:cs="Arial"/>
          <w:sz w:val="22"/>
          <w:szCs w:val="22"/>
        </w:rPr>
      </w:pPr>
      <w:r w:rsidRPr="00850CF8">
        <w:rPr>
          <w:rFonts w:ascii="Arial" w:hAnsi="Arial" w:cs="Arial"/>
          <w:sz w:val="22"/>
          <w:szCs w:val="22"/>
        </w:rPr>
        <w:t>iskrobezpiecznych sygnałów dwustanowych,</w:t>
      </w:r>
    </w:p>
    <w:p w14:paraId="7E35475F" w14:textId="77777777" w:rsidR="00850CF8" w:rsidRDefault="00CC5B2E" w:rsidP="00461418">
      <w:pPr>
        <w:numPr>
          <w:ilvl w:val="1"/>
          <w:numId w:val="54"/>
        </w:numPr>
        <w:autoSpaceDE w:val="0"/>
        <w:autoSpaceDN w:val="0"/>
        <w:adjustRightInd w:val="0"/>
        <w:jc w:val="both"/>
        <w:rPr>
          <w:rFonts w:ascii="Arial" w:eastAsia="Calibri" w:hAnsi="Arial" w:cs="Arial"/>
          <w:sz w:val="22"/>
          <w:szCs w:val="22"/>
        </w:rPr>
      </w:pPr>
      <w:r>
        <w:rPr>
          <w:rFonts w:ascii="Arial" w:eastAsia="Calibri" w:hAnsi="Arial" w:cs="Arial"/>
          <w:sz w:val="22"/>
          <w:szCs w:val="22"/>
        </w:rPr>
        <w:t xml:space="preserve">nieiskrobezpiecznych </w:t>
      </w:r>
      <w:r w:rsidR="00850CF8" w:rsidRPr="00850CF8">
        <w:rPr>
          <w:rFonts w:ascii="Arial" w:eastAsia="Calibri" w:hAnsi="Arial" w:cs="Arial"/>
          <w:sz w:val="22"/>
          <w:szCs w:val="22"/>
        </w:rPr>
        <w:t>sygnałów analogowych</w:t>
      </w:r>
      <w:r w:rsidR="005926F8" w:rsidRPr="00850CF8">
        <w:rPr>
          <w:rFonts w:ascii="Arial" w:hAnsi="Arial" w:cs="Arial"/>
          <w:sz w:val="22"/>
          <w:szCs w:val="22"/>
        </w:rPr>
        <w:t>,</w:t>
      </w:r>
    </w:p>
    <w:p w14:paraId="5D000A43" w14:textId="77777777" w:rsidR="00850CF8" w:rsidRDefault="00CC5B2E" w:rsidP="00461418">
      <w:pPr>
        <w:numPr>
          <w:ilvl w:val="1"/>
          <w:numId w:val="54"/>
        </w:numPr>
        <w:autoSpaceDE w:val="0"/>
        <w:autoSpaceDN w:val="0"/>
        <w:adjustRightInd w:val="0"/>
        <w:jc w:val="both"/>
        <w:rPr>
          <w:rFonts w:ascii="Arial" w:eastAsia="Calibri" w:hAnsi="Arial" w:cs="Arial"/>
          <w:sz w:val="22"/>
          <w:szCs w:val="22"/>
        </w:rPr>
      </w:pPr>
      <w:r>
        <w:rPr>
          <w:rFonts w:ascii="Arial" w:hAnsi="Arial" w:cs="Arial"/>
          <w:sz w:val="22"/>
          <w:szCs w:val="22"/>
        </w:rPr>
        <w:t>nie</w:t>
      </w:r>
      <w:r w:rsidRPr="00850CF8">
        <w:rPr>
          <w:rFonts w:ascii="Arial" w:hAnsi="Arial" w:cs="Arial"/>
          <w:sz w:val="22"/>
          <w:szCs w:val="22"/>
        </w:rPr>
        <w:t>iskrobezpiecznych sygnałów dwustanowych</w:t>
      </w:r>
      <w:r w:rsidR="00850CF8">
        <w:rPr>
          <w:rFonts w:ascii="Arial" w:eastAsia="Calibri" w:hAnsi="Arial" w:cs="Arial"/>
          <w:sz w:val="22"/>
          <w:szCs w:val="22"/>
        </w:rPr>
        <w:t>,</w:t>
      </w:r>
    </w:p>
    <w:p w14:paraId="659684D4" w14:textId="77777777" w:rsidR="00CC5B2E" w:rsidRPr="00CC5B2E" w:rsidRDefault="00085CA0" w:rsidP="00461418">
      <w:pPr>
        <w:numPr>
          <w:ilvl w:val="1"/>
          <w:numId w:val="54"/>
        </w:numPr>
        <w:autoSpaceDE w:val="0"/>
        <w:autoSpaceDN w:val="0"/>
        <w:adjustRightInd w:val="0"/>
        <w:jc w:val="both"/>
        <w:rPr>
          <w:rFonts w:ascii="Arial" w:eastAsia="Calibri" w:hAnsi="Arial" w:cs="Arial"/>
          <w:sz w:val="22"/>
          <w:szCs w:val="22"/>
        </w:rPr>
      </w:pPr>
      <w:r w:rsidRPr="00850CF8">
        <w:rPr>
          <w:rFonts w:ascii="Arial" w:hAnsi="Arial" w:cs="Arial"/>
          <w:sz w:val="22"/>
          <w:szCs w:val="22"/>
        </w:rPr>
        <w:t>zaworów elektromagnetycznych</w:t>
      </w:r>
      <w:r w:rsidR="00CC5B2E">
        <w:rPr>
          <w:rFonts w:ascii="Arial" w:hAnsi="Arial" w:cs="Arial"/>
          <w:sz w:val="22"/>
          <w:szCs w:val="22"/>
        </w:rPr>
        <w:t>,</w:t>
      </w:r>
    </w:p>
    <w:p w14:paraId="5A72A6B6" w14:textId="77777777" w:rsidR="00063D1C" w:rsidRPr="00CC5B2E" w:rsidRDefault="00063D1C" w:rsidP="00461418">
      <w:pPr>
        <w:numPr>
          <w:ilvl w:val="1"/>
          <w:numId w:val="54"/>
        </w:numPr>
        <w:autoSpaceDE w:val="0"/>
        <w:autoSpaceDN w:val="0"/>
        <w:adjustRightInd w:val="0"/>
        <w:jc w:val="both"/>
        <w:rPr>
          <w:rFonts w:ascii="Arial" w:eastAsia="Calibri" w:hAnsi="Arial" w:cs="Arial"/>
          <w:sz w:val="22"/>
          <w:szCs w:val="22"/>
        </w:rPr>
      </w:pPr>
      <w:r w:rsidRPr="00CC5B2E">
        <w:rPr>
          <w:rFonts w:ascii="Arial" w:hAnsi="Arial" w:cs="Arial"/>
          <w:sz w:val="22"/>
          <w:szCs w:val="22"/>
        </w:rPr>
        <w:t>zasilania 230V</w:t>
      </w:r>
      <w:r w:rsidR="00CC5B2E">
        <w:rPr>
          <w:rFonts w:ascii="Arial" w:hAnsi="Arial" w:cs="Arial"/>
          <w:sz w:val="22"/>
          <w:szCs w:val="22"/>
        </w:rPr>
        <w:t xml:space="preserve"> AC</w:t>
      </w:r>
      <w:r w:rsidRPr="00CC5B2E">
        <w:rPr>
          <w:rFonts w:ascii="Arial" w:hAnsi="Arial" w:cs="Arial"/>
          <w:sz w:val="22"/>
          <w:szCs w:val="22"/>
        </w:rPr>
        <w:t>, 50 Hz</w:t>
      </w:r>
      <w:r w:rsidR="00085CA0" w:rsidRPr="00CC5B2E">
        <w:rPr>
          <w:rFonts w:ascii="Arial" w:hAnsi="Arial" w:cs="Arial"/>
          <w:sz w:val="22"/>
          <w:szCs w:val="22"/>
        </w:rPr>
        <w:t>.</w:t>
      </w:r>
    </w:p>
    <w:p w14:paraId="7B726AF5" w14:textId="77777777" w:rsidR="0061635C" w:rsidRPr="00A00B96" w:rsidRDefault="00CC5B2E" w:rsidP="00461418">
      <w:pPr>
        <w:numPr>
          <w:ilvl w:val="0"/>
          <w:numId w:val="55"/>
        </w:numPr>
        <w:autoSpaceDE w:val="0"/>
        <w:autoSpaceDN w:val="0"/>
        <w:adjustRightInd w:val="0"/>
        <w:jc w:val="both"/>
      </w:pPr>
      <w:r w:rsidRPr="00A00B96">
        <w:rPr>
          <w:rFonts w:ascii="Arial" w:eastAsia="Calibri" w:hAnsi="Arial" w:cs="Arial"/>
          <w:sz w:val="22"/>
          <w:szCs w:val="22"/>
        </w:rPr>
        <w:t xml:space="preserve">Należy </w:t>
      </w:r>
      <w:r w:rsidRPr="00A00B96">
        <w:rPr>
          <w:rFonts w:ascii="Arial" w:hAnsi="Arial" w:cs="Arial"/>
          <w:sz w:val="22"/>
          <w:szCs w:val="22"/>
        </w:rPr>
        <w:t>stosować dedykowane skrzynki złącz</w:t>
      </w:r>
      <w:r w:rsidR="00763845">
        <w:rPr>
          <w:rFonts w:ascii="Arial" w:hAnsi="Arial" w:cs="Arial"/>
          <w:sz w:val="22"/>
          <w:szCs w:val="22"/>
        </w:rPr>
        <w:t>ne w zależności od typu systemu</w:t>
      </w:r>
      <w:r w:rsidR="00A00B96">
        <w:rPr>
          <w:rFonts w:ascii="Arial" w:hAnsi="Arial" w:cs="Arial"/>
          <w:sz w:val="22"/>
          <w:szCs w:val="22"/>
        </w:rPr>
        <w:t>, do którego są wprowadzane sygnały obiektowe, tj.:</w:t>
      </w:r>
    </w:p>
    <w:p w14:paraId="6F7E26D9" w14:textId="77777777" w:rsidR="00A00B96" w:rsidRPr="00A00B96" w:rsidRDefault="00A00B96" w:rsidP="00461418">
      <w:pPr>
        <w:numPr>
          <w:ilvl w:val="1"/>
          <w:numId w:val="55"/>
        </w:numPr>
        <w:autoSpaceDE w:val="0"/>
        <w:autoSpaceDN w:val="0"/>
        <w:adjustRightInd w:val="0"/>
        <w:jc w:val="both"/>
      </w:pPr>
      <w:r>
        <w:rPr>
          <w:rFonts w:ascii="Arial" w:hAnsi="Arial" w:cs="Arial"/>
          <w:sz w:val="22"/>
          <w:szCs w:val="22"/>
        </w:rPr>
        <w:t>DCS,</w:t>
      </w:r>
    </w:p>
    <w:p w14:paraId="55A537C2" w14:textId="77777777" w:rsidR="00A00B96" w:rsidRPr="00A00B96" w:rsidRDefault="00A00B96" w:rsidP="00461418">
      <w:pPr>
        <w:numPr>
          <w:ilvl w:val="1"/>
          <w:numId w:val="55"/>
        </w:numPr>
        <w:autoSpaceDE w:val="0"/>
        <w:autoSpaceDN w:val="0"/>
        <w:adjustRightInd w:val="0"/>
        <w:jc w:val="both"/>
      </w:pPr>
      <w:r>
        <w:rPr>
          <w:rFonts w:ascii="Arial" w:hAnsi="Arial" w:cs="Arial"/>
          <w:sz w:val="22"/>
          <w:szCs w:val="22"/>
        </w:rPr>
        <w:t xml:space="preserve">PLC, </w:t>
      </w:r>
    </w:p>
    <w:p w14:paraId="3E590117" w14:textId="77777777" w:rsidR="00A00B96" w:rsidRPr="00A00B96" w:rsidRDefault="00A00B96" w:rsidP="00461418">
      <w:pPr>
        <w:numPr>
          <w:ilvl w:val="1"/>
          <w:numId w:val="55"/>
        </w:numPr>
        <w:autoSpaceDE w:val="0"/>
        <w:autoSpaceDN w:val="0"/>
        <w:adjustRightInd w:val="0"/>
        <w:jc w:val="both"/>
      </w:pPr>
      <w:r>
        <w:rPr>
          <w:rFonts w:ascii="Arial" w:hAnsi="Arial" w:cs="Arial"/>
          <w:sz w:val="22"/>
          <w:szCs w:val="22"/>
        </w:rPr>
        <w:t>ESD,</w:t>
      </w:r>
    </w:p>
    <w:p w14:paraId="778BB39B" w14:textId="77777777" w:rsidR="00A00B96" w:rsidRPr="00A00B96" w:rsidRDefault="00A00B96" w:rsidP="00461418">
      <w:pPr>
        <w:numPr>
          <w:ilvl w:val="1"/>
          <w:numId w:val="55"/>
        </w:numPr>
        <w:autoSpaceDE w:val="0"/>
        <w:autoSpaceDN w:val="0"/>
        <w:adjustRightInd w:val="0"/>
        <w:jc w:val="both"/>
      </w:pPr>
      <w:r>
        <w:rPr>
          <w:rFonts w:ascii="Arial" w:hAnsi="Arial" w:cs="Arial"/>
          <w:sz w:val="22"/>
          <w:szCs w:val="22"/>
        </w:rPr>
        <w:t>GDS,</w:t>
      </w:r>
    </w:p>
    <w:p w14:paraId="457642DC" w14:textId="77777777" w:rsidR="00A00B96" w:rsidRPr="00A00B96" w:rsidRDefault="00A00B96" w:rsidP="00461418">
      <w:pPr>
        <w:numPr>
          <w:ilvl w:val="1"/>
          <w:numId w:val="55"/>
        </w:numPr>
        <w:autoSpaceDE w:val="0"/>
        <w:autoSpaceDN w:val="0"/>
        <w:adjustRightInd w:val="0"/>
        <w:jc w:val="both"/>
      </w:pPr>
      <w:r>
        <w:rPr>
          <w:rFonts w:ascii="Arial" w:hAnsi="Arial" w:cs="Arial"/>
          <w:sz w:val="22"/>
          <w:szCs w:val="22"/>
        </w:rPr>
        <w:t>MMS.</w:t>
      </w:r>
    </w:p>
    <w:p w14:paraId="64EFCE02" w14:textId="77777777" w:rsidR="00A00B96" w:rsidRPr="007A7796" w:rsidRDefault="00A00B96" w:rsidP="00A00B96">
      <w:pPr>
        <w:autoSpaceDE w:val="0"/>
        <w:autoSpaceDN w:val="0"/>
        <w:adjustRightInd w:val="0"/>
        <w:ind w:left="1440"/>
        <w:jc w:val="both"/>
      </w:pPr>
    </w:p>
    <w:p w14:paraId="5EBF05A1" w14:textId="77777777" w:rsidR="00FD5AAF" w:rsidRPr="0061635C" w:rsidRDefault="0061635C" w:rsidP="00633218">
      <w:pPr>
        <w:pStyle w:val="Nagwek1"/>
        <w:numPr>
          <w:ilvl w:val="2"/>
          <w:numId w:val="1"/>
        </w:numPr>
        <w:tabs>
          <w:tab w:val="clear" w:pos="1440"/>
          <w:tab w:val="num" w:pos="709"/>
        </w:tabs>
        <w:ind w:left="709" w:hanging="709"/>
        <w:jc w:val="both"/>
        <w:rPr>
          <w:rFonts w:cs="Arial"/>
          <w:szCs w:val="22"/>
        </w:rPr>
      </w:pPr>
      <w:bookmarkStart w:id="62" w:name="_Toc475077800"/>
      <w:r w:rsidRPr="0061635C">
        <w:rPr>
          <w:rFonts w:cs="Arial"/>
          <w:szCs w:val="22"/>
        </w:rPr>
        <w:t>Koryta kablowe oraz ich prowadzenie</w:t>
      </w:r>
      <w:bookmarkEnd w:id="62"/>
    </w:p>
    <w:p w14:paraId="6147E8B3" w14:textId="77777777" w:rsidR="0061635C" w:rsidRPr="00A533AE" w:rsidRDefault="0061635C" w:rsidP="0061635C">
      <w:pPr>
        <w:jc w:val="both"/>
        <w:rPr>
          <w:rFonts w:ascii="Arial" w:hAnsi="Arial" w:cs="Arial"/>
          <w:b/>
          <w:sz w:val="22"/>
          <w:szCs w:val="22"/>
        </w:rPr>
      </w:pPr>
    </w:p>
    <w:p w14:paraId="1EB6F47E" w14:textId="77777777" w:rsidR="0061635C" w:rsidRPr="00A533AE" w:rsidRDefault="0061635C" w:rsidP="00A00B96">
      <w:pPr>
        <w:jc w:val="both"/>
        <w:rPr>
          <w:rFonts w:ascii="Arial" w:hAnsi="Arial" w:cs="Arial"/>
          <w:sz w:val="22"/>
          <w:szCs w:val="22"/>
        </w:rPr>
      </w:pPr>
      <w:r w:rsidRPr="00A533AE">
        <w:rPr>
          <w:rFonts w:ascii="Arial" w:hAnsi="Arial" w:cs="Arial"/>
          <w:sz w:val="22"/>
          <w:szCs w:val="22"/>
        </w:rPr>
        <w:lastRenderedPageBreak/>
        <w:t xml:space="preserve">Kable oraz rurki </w:t>
      </w:r>
      <w:r w:rsidR="001C5529">
        <w:rPr>
          <w:rFonts w:ascii="Arial" w:hAnsi="Arial" w:cs="Arial"/>
          <w:sz w:val="22"/>
          <w:szCs w:val="22"/>
        </w:rPr>
        <w:t>impulsowe</w:t>
      </w:r>
      <w:r w:rsidR="001C5529" w:rsidRPr="00A533AE">
        <w:rPr>
          <w:rFonts w:ascii="Arial" w:hAnsi="Arial" w:cs="Arial"/>
          <w:sz w:val="22"/>
          <w:szCs w:val="22"/>
        </w:rPr>
        <w:t xml:space="preserve"> </w:t>
      </w:r>
      <w:r w:rsidR="00A00B96">
        <w:rPr>
          <w:rFonts w:ascii="Arial" w:hAnsi="Arial" w:cs="Arial"/>
          <w:sz w:val="22"/>
          <w:szCs w:val="22"/>
        </w:rPr>
        <w:t>muszą</w:t>
      </w:r>
      <w:r w:rsidRPr="00A533AE">
        <w:rPr>
          <w:rFonts w:ascii="Arial" w:hAnsi="Arial" w:cs="Arial"/>
          <w:sz w:val="22"/>
          <w:szCs w:val="22"/>
        </w:rPr>
        <w:t xml:space="preserve"> być ułożone w korytach kablowych</w:t>
      </w:r>
      <w:r w:rsidR="009B17A2">
        <w:rPr>
          <w:rFonts w:ascii="Arial" w:hAnsi="Arial" w:cs="Arial"/>
          <w:sz w:val="22"/>
          <w:szCs w:val="22"/>
        </w:rPr>
        <w:t>.</w:t>
      </w:r>
      <w:r w:rsidR="00D22679">
        <w:rPr>
          <w:rFonts w:ascii="Arial" w:hAnsi="Arial" w:cs="Arial"/>
          <w:sz w:val="22"/>
          <w:szCs w:val="22"/>
        </w:rPr>
        <w:t xml:space="preserve"> Poniżej zestawion</w:t>
      </w:r>
      <w:r w:rsidR="00A00B96">
        <w:rPr>
          <w:rFonts w:ascii="Arial" w:hAnsi="Arial" w:cs="Arial"/>
          <w:sz w:val="22"/>
          <w:szCs w:val="22"/>
        </w:rPr>
        <w:t>o</w:t>
      </w:r>
      <w:r w:rsidR="00D22679">
        <w:rPr>
          <w:rFonts w:ascii="Arial" w:hAnsi="Arial" w:cs="Arial"/>
          <w:sz w:val="22"/>
          <w:szCs w:val="22"/>
        </w:rPr>
        <w:t xml:space="preserve"> najważniejsze wym</w:t>
      </w:r>
      <w:r w:rsidR="00A00B96">
        <w:rPr>
          <w:rFonts w:ascii="Arial" w:hAnsi="Arial" w:cs="Arial"/>
          <w:sz w:val="22"/>
          <w:szCs w:val="22"/>
        </w:rPr>
        <w:t>agania</w:t>
      </w:r>
      <w:r w:rsidR="00D22679">
        <w:rPr>
          <w:rFonts w:ascii="Arial" w:hAnsi="Arial" w:cs="Arial"/>
          <w:sz w:val="22"/>
          <w:szCs w:val="22"/>
        </w:rPr>
        <w:t xml:space="preserve"> dotyczące tras kablowych</w:t>
      </w:r>
      <w:r w:rsidR="00A00B96">
        <w:rPr>
          <w:rFonts w:ascii="Arial" w:hAnsi="Arial" w:cs="Arial"/>
          <w:sz w:val="22"/>
          <w:szCs w:val="22"/>
        </w:rPr>
        <w:t>.</w:t>
      </w:r>
    </w:p>
    <w:p w14:paraId="6BCE5AF7" w14:textId="77777777" w:rsidR="00A00B96" w:rsidRDefault="0061635C" w:rsidP="00461418">
      <w:pPr>
        <w:numPr>
          <w:ilvl w:val="0"/>
          <w:numId w:val="55"/>
        </w:numPr>
        <w:jc w:val="both"/>
        <w:rPr>
          <w:rFonts w:ascii="Arial" w:hAnsi="Arial" w:cs="Arial"/>
          <w:sz w:val="22"/>
          <w:szCs w:val="22"/>
        </w:rPr>
      </w:pPr>
      <w:r w:rsidRPr="00A533AE">
        <w:rPr>
          <w:rFonts w:ascii="Arial" w:hAnsi="Arial" w:cs="Arial"/>
          <w:sz w:val="22"/>
          <w:szCs w:val="22"/>
        </w:rPr>
        <w:t xml:space="preserve">Należy stosować oddzielne koryta kablowe dla następujących rodzajów </w:t>
      </w:r>
      <w:r w:rsidR="00A00B96">
        <w:rPr>
          <w:rFonts w:ascii="Arial" w:hAnsi="Arial" w:cs="Arial"/>
          <w:sz w:val="22"/>
          <w:szCs w:val="22"/>
        </w:rPr>
        <w:t>kabli</w:t>
      </w:r>
      <w:r w:rsidRPr="00A533AE">
        <w:rPr>
          <w:rFonts w:ascii="Arial" w:hAnsi="Arial" w:cs="Arial"/>
          <w:sz w:val="22"/>
          <w:szCs w:val="22"/>
        </w:rPr>
        <w:t>:</w:t>
      </w:r>
    </w:p>
    <w:p w14:paraId="6684A3B9" w14:textId="77777777" w:rsidR="00A00B96" w:rsidRDefault="0061635C" w:rsidP="00461418">
      <w:pPr>
        <w:numPr>
          <w:ilvl w:val="1"/>
          <w:numId w:val="55"/>
        </w:numPr>
        <w:jc w:val="both"/>
        <w:rPr>
          <w:rFonts w:ascii="Arial" w:hAnsi="Arial" w:cs="Arial"/>
          <w:sz w:val="22"/>
          <w:szCs w:val="22"/>
        </w:rPr>
      </w:pPr>
      <w:r w:rsidRPr="00A00B96">
        <w:rPr>
          <w:rFonts w:ascii="Arial" w:hAnsi="Arial" w:cs="Arial"/>
          <w:sz w:val="22"/>
          <w:szCs w:val="22"/>
        </w:rPr>
        <w:t xml:space="preserve">zasilających 230V </w:t>
      </w:r>
      <w:r w:rsidR="00E674DF" w:rsidRPr="00A00B96">
        <w:rPr>
          <w:rFonts w:ascii="Arial" w:hAnsi="Arial" w:cs="Arial"/>
          <w:sz w:val="22"/>
          <w:szCs w:val="22"/>
        </w:rPr>
        <w:t>AC</w:t>
      </w:r>
      <w:r w:rsidRPr="00A00B96">
        <w:rPr>
          <w:rFonts w:ascii="Arial" w:hAnsi="Arial" w:cs="Arial"/>
          <w:sz w:val="22"/>
          <w:szCs w:val="22"/>
        </w:rPr>
        <w:t>, 50 Hz</w:t>
      </w:r>
      <w:r w:rsidR="00A00B96">
        <w:rPr>
          <w:rFonts w:ascii="Arial" w:hAnsi="Arial" w:cs="Arial"/>
          <w:sz w:val="22"/>
          <w:szCs w:val="22"/>
        </w:rPr>
        <w:t>,</w:t>
      </w:r>
    </w:p>
    <w:p w14:paraId="0989E2ED" w14:textId="77777777" w:rsidR="00A00B96" w:rsidRDefault="0061635C" w:rsidP="00461418">
      <w:pPr>
        <w:numPr>
          <w:ilvl w:val="1"/>
          <w:numId w:val="55"/>
        </w:numPr>
        <w:jc w:val="both"/>
        <w:rPr>
          <w:rFonts w:ascii="Arial" w:hAnsi="Arial" w:cs="Arial"/>
          <w:sz w:val="22"/>
          <w:szCs w:val="22"/>
        </w:rPr>
      </w:pPr>
      <w:r w:rsidRPr="00A00B96">
        <w:rPr>
          <w:rFonts w:ascii="Arial" w:hAnsi="Arial" w:cs="Arial"/>
          <w:sz w:val="22"/>
          <w:szCs w:val="22"/>
        </w:rPr>
        <w:t xml:space="preserve">niskonapięciowych w obwodach nieiskrobezpiecznych </w:t>
      </w:r>
      <w:r w:rsidR="00A00B96">
        <w:rPr>
          <w:rFonts w:ascii="Arial" w:hAnsi="Arial" w:cs="Arial"/>
          <w:sz w:val="22"/>
          <w:szCs w:val="22"/>
        </w:rPr>
        <w:t>(</w:t>
      </w:r>
      <w:r w:rsidRPr="00A00B96">
        <w:rPr>
          <w:rFonts w:ascii="Arial" w:hAnsi="Arial" w:cs="Arial"/>
          <w:sz w:val="22"/>
          <w:szCs w:val="22"/>
        </w:rPr>
        <w:t xml:space="preserve">analogowych </w:t>
      </w:r>
      <w:r w:rsidR="005204A5">
        <w:rPr>
          <w:rFonts w:ascii="Arial" w:hAnsi="Arial" w:cs="Arial"/>
          <w:sz w:val="22"/>
          <w:szCs w:val="22"/>
        </w:rPr>
        <w:t xml:space="preserve">               </w:t>
      </w:r>
      <w:r w:rsidRPr="00A00B96">
        <w:rPr>
          <w:rFonts w:ascii="Arial" w:hAnsi="Arial" w:cs="Arial"/>
          <w:sz w:val="22"/>
          <w:szCs w:val="22"/>
        </w:rPr>
        <w:t>i dwustanowych</w:t>
      </w:r>
      <w:r w:rsidR="00A00B96">
        <w:rPr>
          <w:rFonts w:ascii="Arial" w:hAnsi="Arial" w:cs="Arial"/>
          <w:sz w:val="22"/>
          <w:szCs w:val="22"/>
        </w:rPr>
        <w:t>)</w:t>
      </w:r>
      <w:r w:rsidR="009B17A2" w:rsidRPr="00A00B96">
        <w:rPr>
          <w:rFonts w:ascii="Arial" w:hAnsi="Arial" w:cs="Arial"/>
          <w:sz w:val="22"/>
          <w:szCs w:val="22"/>
        </w:rPr>
        <w:t>,</w:t>
      </w:r>
    </w:p>
    <w:p w14:paraId="09D35519" w14:textId="77777777" w:rsidR="00A00B96" w:rsidRDefault="0061635C" w:rsidP="00461418">
      <w:pPr>
        <w:numPr>
          <w:ilvl w:val="1"/>
          <w:numId w:val="55"/>
        </w:numPr>
        <w:jc w:val="both"/>
        <w:rPr>
          <w:rFonts w:ascii="Arial" w:hAnsi="Arial" w:cs="Arial"/>
          <w:sz w:val="22"/>
          <w:szCs w:val="22"/>
        </w:rPr>
      </w:pPr>
      <w:r w:rsidRPr="00A00B96">
        <w:rPr>
          <w:rFonts w:ascii="Arial" w:hAnsi="Arial" w:cs="Arial"/>
          <w:sz w:val="22"/>
          <w:szCs w:val="22"/>
        </w:rPr>
        <w:t>iskrobezpiecznych – analogowych i dwustanowych</w:t>
      </w:r>
      <w:r w:rsidR="00EF6D59" w:rsidRPr="00A00B96">
        <w:rPr>
          <w:rFonts w:ascii="Arial" w:hAnsi="Arial" w:cs="Arial"/>
          <w:sz w:val="22"/>
          <w:szCs w:val="22"/>
        </w:rPr>
        <w:t>,</w:t>
      </w:r>
      <w:r w:rsidR="00A00B96">
        <w:rPr>
          <w:rFonts w:ascii="Arial" w:hAnsi="Arial" w:cs="Arial"/>
          <w:sz w:val="22"/>
          <w:szCs w:val="22"/>
        </w:rPr>
        <w:t xml:space="preserve"> oznaczonych kolorem niebieskim,</w:t>
      </w:r>
    </w:p>
    <w:p w14:paraId="0B746000" w14:textId="77777777" w:rsidR="0061635C" w:rsidRPr="00A00B96" w:rsidRDefault="00EF6D59" w:rsidP="00461418">
      <w:pPr>
        <w:numPr>
          <w:ilvl w:val="1"/>
          <w:numId w:val="55"/>
        </w:numPr>
        <w:jc w:val="both"/>
        <w:rPr>
          <w:rFonts w:ascii="Arial" w:hAnsi="Arial" w:cs="Arial"/>
          <w:sz w:val="22"/>
          <w:szCs w:val="22"/>
        </w:rPr>
      </w:pPr>
      <w:r w:rsidRPr="00A00B96">
        <w:rPr>
          <w:rFonts w:ascii="Arial" w:hAnsi="Arial" w:cs="Arial"/>
          <w:sz w:val="22"/>
          <w:szCs w:val="22"/>
        </w:rPr>
        <w:t>komunikacji cyfrowej</w:t>
      </w:r>
      <w:r w:rsidR="0061635C" w:rsidRPr="00A00B96">
        <w:rPr>
          <w:rFonts w:ascii="Arial" w:hAnsi="Arial" w:cs="Arial"/>
          <w:sz w:val="22"/>
          <w:szCs w:val="22"/>
        </w:rPr>
        <w:t xml:space="preserve"> (</w:t>
      </w:r>
      <w:r w:rsidR="00A00B96">
        <w:rPr>
          <w:rFonts w:ascii="Arial" w:hAnsi="Arial" w:cs="Arial"/>
          <w:sz w:val="22"/>
          <w:szCs w:val="22"/>
        </w:rPr>
        <w:t>w tym</w:t>
      </w:r>
      <w:r w:rsidRPr="00A00B96">
        <w:rPr>
          <w:rFonts w:ascii="Arial" w:hAnsi="Arial" w:cs="Arial"/>
          <w:sz w:val="22"/>
          <w:szCs w:val="22"/>
        </w:rPr>
        <w:t xml:space="preserve"> światłow</w:t>
      </w:r>
      <w:r w:rsidR="00A00B96">
        <w:rPr>
          <w:rFonts w:ascii="Arial" w:hAnsi="Arial" w:cs="Arial"/>
          <w:sz w:val="22"/>
          <w:szCs w:val="22"/>
        </w:rPr>
        <w:t>ody</w:t>
      </w:r>
      <w:r w:rsidR="0061635C" w:rsidRPr="00A00B96">
        <w:rPr>
          <w:rFonts w:ascii="Arial" w:hAnsi="Arial" w:cs="Arial"/>
          <w:sz w:val="22"/>
          <w:szCs w:val="22"/>
        </w:rPr>
        <w:t>)</w:t>
      </w:r>
      <w:r w:rsidR="009B17A2" w:rsidRPr="00A00B96">
        <w:rPr>
          <w:rFonts w:ascii="Arial" w:hAnsi="Arial" w:cs="Arial"/>
          <w:sz w:val="22"/>
          <w:szCs w:val="22"/>
        </w:rPr>
        <w:t>.</w:t>
      </w:r>
    </w:p>
    <w:p w14:paraId="0A939128" w14:textId="77777777" w:rsidR="00841D8E" w:rsidRDefault="0061635C" w:rsidP="00461418">
      <w:pPr>
        <w:numPr>
          <w:ilvl w:val="0"/>
          <w:numId w:val="55"/>
        </w:numPr>
        <w:jc w:val="both"/>
        <w:rPr>
          <w:rFonts w:ascii="Arial" w:hAnsi="Arial" w:cs="Arial"/>
          <w:sz w:val="22"/>
          <w:szCs w:val="22"/>
        </w:rPr>
      </w:pPr>
      <w:r w:rsidRPr="00A533AE">
        <w:rPr>
          <w:rFonts w:ascii="Arial" w:hAnsi="Arial" w:cs="Arial"/>
          <w:sz w:val="22"/>
          <w:szCs w:val="22"/>
        </w:rPr>
        <w:t xml:space="preserve">Główne trasy kablowe </w:t>
      </w:r>
      <w:r w:rsidR="00A00B96">
        <w:rPr>
          <w:rFonts w:ascii="Arial" w:hAnsi="Arial" w:cs="Arial"/>
          <w:sz w:val="22"/>
          <w:szCs w:val="22"/>
        </w:rPr>
        <w:t>muszą</w:t>
      </w:r>
      <w:r w:rsidRPr="00A533AE">
        <w:rPr>
          <w:rFonts w:ascii="Arial" w:hAnsi="Arial" w:cs="Arial"/>
          <w:sz w:val="22"/>
          <w:szCs w:val="22"/>
        </w:rPr>
        <w:t xml:space="preserve"> być prowadzone na wydzielonych półkach lub wspornikach na estakadach</w:t>
      </w:r>
      <w:r w:rsidR="00A00B96">
        <w:rPr>
          <w:rFonts w:ascii="Arial" w:hAnsi="Arial" w:cs="Arial"/>
          <w:sz w:val="22"/>
          <w:szCs w:val="22"/>
        </w:rPr>
        <w:t>.</w:t>
      </w:r>
    </w:p>
    <w:p w14:paraId="5A346500" w14:textId="77777777" w:rsidR="00841D8E" w:rsidRDefault="00841D8E" w:rsidP="00461418">
      <w:pPr>
        <w:numPr>
          <w:ilvl w:val="0"/>
          <w:numId w:val="55"/>
        </w:numPr>
        <w:jc w:val="both"/>
        <w:rPr>
          <w:rFonts w:ascii="Arial" w:hAnsi="Arial" w:cs="Arial"/>
          <w:sz w:val="22"/>
          <w:szCs w:val="22"/>
        </w:rPr>
      </w:pPr>
      <w:r w:rsidRPr="00841D8E">
        <w:rPr>
          <w:rFonts w:ascii="Arial" w:eastAsia="Calibri" w:hAnsi="Arial" w:cs="Arial"/>
          <w:sz w:val="22"/>
          <w:szCs w:val="22"/>
        </w:rPr>
        <w:t>Koryta kablowe nie mogą mieć otworów i perforacji z wyjątkiem otworów</w:t>
      </w:r>
      <w:r>
        <w:rPr>
          <w:rFonts w:ascii="Arial" w:hAnsi="Arial" w:cs="Arial"/>
          <w:sz w:val="22"/>
          <w:szCs w:val="22"/>
        </w:rPr>
        <w:t xml:space="preserve"> </w:t>
      </w:r>
      <w:r w:rsidRPr="00841D8E">
        <w:rPr>
          <w:rFonts w:ascii="Arial" w:eastAsia="Calibri" w:hAnsi="Arial" w:cs="Arial"/>
          <w:sz w:val="22"/>
          <w:szCs w:val="22"/>
        </w:rPr>
        <w:t>montażowych i drenażowych</w:t>
      </w:r>
      <w:r>
        <w:rPr>
          <w:rFonts w:ascii="Arial" w:eastAsia="Calibri" w:hAnsi="Arial" w:cs="Arial"/>
          <w:sz w:val="22"/>
          <w:szCs w:val="22"/>
        </w:rPr>
        <w:t>. Koryta kablowe muszą być zakryte pokrywą.</w:t>
      </w:r>
      <w:r w:rsidRPr="00841D8E">
        <w:rPr>
          <w:rFonts w:ascii="Arial" w:hAnsi="Arial" w:cs="Arial"/>
          <w:sz w:val="22"/>
          <w:szCs w:val="22"/>
        </w:rPr>
        <w:t xml:space="preserve"> </w:t>
      </w:r>
    </w:p>
    <w:p w14:paraId="2713970E" w14:textId="77777777" w:rsidR="00841D8E" w:rsidRPr="00E84583" w:rsidRDefault="00841D8E" w:rsidP="00461418">
      <w:pPr>
        <w:numPr>
          <w:ilvl w:val="0"/>
          <w:numId w:val="55"/>
        </w:numPr>
        <w:jc w:val="both"/>
        <w:rPr>
          <w:rFonts w:ascii="Arial" w:hAnsi="Arial" w:cs="Arial"/>
          <w:sz w:val="22"/>
          <w:szCs w:val="22"/>
        </w:rPr>
      </w:pPr>
      <w:r w:rsidRPr="00E84583">
        <w:rPr>
          <w:rFonts w:ascii="Arial" w:eastAsia="Calibri" w:hAnsi="Arial" w:cs="Arial"/>
          <w:sz w:val="22"/>
          <w:szCs w:val="22"/>
        </w:rPr>
        <w:t xml:space="preserve">Rozstaw podpór koryt nie może przekraczać </w:t>
      </w:r>
      <w:smartTag w:uri="urn:schemas-microsoft-com:office:smarttags" w:element="metricconverter">
        <w:smartTagPr>
          <w:attr w:name="ProductID" w:val="3 m"/>
        </w:smartTagPr>
        <w:r w:rsidRPr="00E84583">
          <w:rPr>
            <w:rFonts w:ascii="Arial" w:eastAsia="Calibri" w:hAnsi="Arial" w:cs="Arial"/>
            <w:sz w:val="22"/>
            <w:szCs w:val="22"/>
          </w:rPr>
          <w:t>3 m</w:t>
        </w:r>
      </w:smartTag>
      <w:r w:rsidRPr="00E84583">
        <w:rPr>
          <w:rFonts w:ascii="Arial" w:eastAsia="Calibri" w:hAnsi="Arial" w:cs="Arial"/>
          <w:sz w:val="22"/>
          <w:szCs w:val="22"/>
        </w:rPr>
        <w:t xml:space="preserve"> na odcinku prostym. W przypadku</w:t>
      </w:r>
      <w:r w:rsidRPr="00E84583">
        <w:rPr>
          <w:rFonts w:ascii="Arial" w:hAnsi="Arial" w:cs="Arial"/>
          <w:sz w:val="22"/>
          <w:szCs w:val="22"/>
        </w:rPr>
        <w:t xml:space="preserve"> </w:t>
      </w:r>
      <w:r w:rsidRPr="00E84583">
        <w:rPr>
          <w:rFonts w:ascii="Arial" w:eastAsia="Calibri" w:hAnsi="Arial" w:cs="Arial"/>
          <w:sz w:val="22"/>
          <w:szCs w:val="22"/>
        </w:rPr>
        <w:t>kształtek (kolana, trójniki, czwórniki, redukcje, itp.) podpory muszą być stosowane</w:t>
      </w:r>
      <w:r w:rsidRPr="00E84583">
        <w:rPr>
          <w:rFonts w:ascii="Arial" w:hAnsi="Arial" w:cs="Arial"/>
          <w:sz w:val="22"/>
          <w:szCs w:val="22"/>
        </w:rPr>
        <w:t xml:space="preserve"> </w:t>
      </w:r>
      <w:r w:rsidRPr="00E84583">
        <w:rPr>
          <w:rFonts w:ascii="Arial" w:eastAsia="Calibri" w:hAnsi="Arial" w:cs="Arial"/>
          <w:sz w:val="22"/>
          <w:szCs w:val="22"/>
        </w:rPr>
        <w:t>gęściej.</w:t>
      </w:r>
    </w:p>
    <w:p w14:paraId="3596B6B3" w14:textId="77777777" w:rsidR="00791D99" w:rsidRPr="00E84583" w:rsidRDefault="00791D99" w:rsidP="00791D99">
      <w:pPr>
        <w:numPr>
          <w:ilvl w:val="0"/>
          <w:numId w:val="55"/>
        </w:numPr>
        <w:jc w:val="both"/>
        <w:rPr>
          <w:rFonts w:ascii="Arial" w:hAnsi="Arial" w:cs="Arial"/>
          <w:sz w:val="22"/>
          <w:szCs w:val="22"/>
        </w:rPr>
      </w:pPr>
      <w:r w:rsidRPr="00E84583">
        <w:rPr>
          <w:rFonts w:ascii="Arial" w:hAnsi="Arial" w:cs="Arial"/>
          <w:sz w:val="22"/>
          <w:szCs w:val="22"/>
        </w:rPr>
        <w:t>W przypadku atmosfery niekorozyjnej wskazane jest stosowanie koryt</w:t>
      </w:r>
      <w:r w:rsidR="004D55A1" w:rsidRPr="00E84583">
        <w:rPr>
          <w:rFonts w:ascii="Arial" w:hAnsi="Arial" w:cs="Arial"/>
          <w:sz w:val="22"/>
          <w:szCs w:val="22"/>
        </w:rPr>
        <w:t xml:space="preserve"> ze stali ocynkowanej</w:t>
      </w:r>
      <w:r w:rsidR="00841D8E" w:rsidRPr="00E84583">
        <w:rPr>
          <w:rFonts w:ascii="Arial" w:hAnsi="Arial" w:cs="Arial"/>
          <w:sz w:val="22"/>
          <w:szCs w:val="22"/>
        </w:rPr>
        <w:t>.</w:t>
      </w:r>
      <w:r w:rsidR="000C3C03" w:rsidRPr="00E84583">
        <w:rPr>
          <w:rFonts w:ascii="Arial" w:hAnsi="Arial" w:cs="Arial"/>
          <w:sz w:val="22"/>
          <w:szCs w:val="22"/>
        </w:rPr>
        <w:t xml:space="preserve"> </w:t>
      </w:r>
      <w:r w:rsidRPr="00E84583">
        <w:rPr>
          <w:rFonts w:ascii="Arial" w:hAnsi="Arial" w:cs="Arial"/>
          <w:sz w:val="22"/>
          <w:szCs w:val="22"/>
        </w:rPr>
        <w:t>Koryta, wsporniki, oraz wszystkie elementy łączeniowe koryt kablowych muszą być cynkowane obustronnie na gorąco zgodnie z normą PN-EN ISO 1461. Grubość pokrycia od 50 do 80 mikronów w zależności od  grubości materiału.</w:t>
      </w:r>
    </w:p>
    <w:p w14:paraId="71EBB6DC" w14:textId="77777777" w:rsidR="007E5807" w:rsidRPr="00E84583" w:rsidRDefault="007E5807" w:rsidP="00791D99">
      <w:pPr>
        <w:numPr>
          <w:ilvl w:val="0"/>
          <w:numId w:val="55"/>
        </w:numPr>
        <w:jc w:val="both"/>
        <w:rPr>
          <w:rFonts w:ascii="Arial" w:hAnsi="Arial" w:cs="Arial"/>
          <w:sz w:val="22"/>
          <w:szCs w:val="22"/>
        </w:rPr>
      </w:pPr>
      <w:r w:rsidRPr="00E84583">
        <w:rPr>
          <w:rFonts w:ascii="Arial" w:hAnsi="Arial" w:cs="Arial"/>
          <w:sz w:val="22"/>
          <w:szCs w:val="22"/>
        </w:rPr>
        <w:t>W przypadku występowania atmosfery korozyjnej zaleca się stosowanie koryt ze stali kwasoodpornej.</w:t>
      </w:r>
    </w:p>
    <w:p w14:paraId="7AD2FAD9" w14:textId="77777777" w:rsidR="00750B9D" w:rsidRPr="00E84583" w:rsidRDefault="008739DD" w:rsidP="00461418">
      <w:pPr>
        <w:numPr>
          <w:ilvl w:val="0"/>
          <w:numId w:val="55"/>
        </w:numPr>
        <w:jc w:val="both"/>
        <w:rPr>
          <w:rFonts w:ascii="Arial" w:hAnsi="Arial" w:cs="Arial"/>
          <w:sz w:val="22"/>
          <w:szCs w:val="22"/>
        </w:rPr>
      </w:pPr>
      <w:r w:rsidRPr="00E84583">
        <w:rPr>
          <w:rFonts w:ascii="Arial" w:hAnsi="Arial" w:cs="Arial"/>
          <w:sz w:val="22"/>
          <w:szCs w:val="22"/>
        </w:rPr>
        <w:t>Trasy kablowe wykonane z GRP (Glass-</w:t>
      </w:r>
      <w:r w:rsidR="00841D8E" w:rsidRPr="00E84583">
        <w:rPr>
          <w:rFonts w:ascii="Arial" w:hAnsi="Arial" w:cs="Arial"/>
          <w:sz w:val="22"/>
          <w:szCs w:val="22"/>
        </w:rPr>
        <w:t>F</w:t>
      </w:r>
      <w:r w:rsidRPr="00E84583">
        <w:rPr>
          <w:rFonts w:ascii="Arial" w:hAnsi="Arial" w:cs="Arial"/>
          <w:sz w:val="22"/>
          <w:szCs w:val="22"/>
        </w:rPr>
        <w:t xml:space="preserve">ibre Reinforced Polyester) </w:t>
      </w:r>
      <w:r w:rsidR="00750B9D" w:rsidRPr="00E84583">
        <w:rPr>
          <w:rFonts w:ascii="Arial" w:hAnsi="Arial" w:cs="Arial"/>
          <w:sz w:val="22"/>
          <w:szCs w:val="22"/>
        </w:rPr>
        <w:t>mogą</w:t>
      </w:r>
      <w:r w:rsidR="00841D8E" w:rsidRPr="00E84583">
        <w:rPr>
          <w:rFonts w:ascii="Arial" w:hAnsi="Arial" w:cs="Arial"/>
          <w:sz w:val="22"/>
          <w:szCs w:val="22"/>
        </w:rPr>
        <w:t xml:space="preserve"> </w:t>
      </w:r>
      <w:r w:rsidR="00750B9D" w:rsidRPr="00E84583">
        <w:rPr>
          <w:rFonts w:ascii="Arial" w:hAnsi="Arial" w:cs="Arial"/>
          <w:sz w:val="22"/>
          <w:szCs w:val="22"/>
        </w:rPr>
        <w:t xml:space="preserve">być stosowane (po wcześniejszym uzgodnieniu z Kupującym) </w:t>
      </w:r>
      <w:r w:rsidRPr="00E84583">
        <w:rPr>
          <w:rFonts w:ascii="Arial" w:hAnsi="Arial" w:cs="Arial"/>
          <w:sz w:val="22"/>
          <w:szCs w:val="22"/>
        </w:rPr>
        <w:t>tylko tam, gdzie wymagają tego warunki obiektowe</w:t>
      </w:r>
      <w:r w:rsidR="00841D8E" w:rsidRPr="00E84583">
        <w:rPr>
          <w:rFonts w:ascii="Arial" w:hAnsi="Arial" w:cs="Arial"/>
          <w:sz w:val="22"/>
          <w:szCs w:val="22"/>
        </w:rPr>
        <w:t>.</w:t>
      </w:r>
    </w:p>
    <w:p w14:paraId="0AEE4A73" w14:textId="77777777" w:rsidR="00750B9D" w:rsidRPr="00E84583" w:rsidRDefault="0061635C" w:rsidP="00461418">
      <w:pPr>
        <w:numPr>
          <w:ilvl w:val="0"/>
          <w:numId w:val="55"/>
        </w:numPr>
        <w:jc w:val="both"/>
        <w:rPr>
          <w:rFonts w:ascii="Arial" w:hAnsi="Arial" w:cs="Arial"/>
          <w:sz w:val="22"/>
          <w:szCs w:val="22"/>
        </w:rPr>
      </w:pPr>
      <w:r w:rsidRPr="00E84583">
        <w:rPr>
          <w:rFonts w:ascii="Arial" w:hAnsi="Arial" w:cs="Arial"/>
          <w:sz w:val="22"/>
          <w:szCs w:val="22"/>
        </w:rPr>
        <w:t xml:space="preserve">Indywidualne trasy kablowe należy prowadzić </w:t>
      </w:r>
      <w:r w:rsidR="009A4BF3" w:rsidRPr="00E84583">
        <w:rPr>
          <w:rFonts w:ascii="Arial" w:hAnsi="Arial" w:cs="Arial"/>
          <w:sz w:val="22"/>
          <w:szCs w:val="22"/>
        </w:rPr>
        <w:t>w korytach kablowych</w:t>
      </w:r>
      <w:r w:rsidR="00750B9D" w:rsidRPr="00E84583">
        <w:rPr>
          <w:rFonts w:ascii="Arial" w:hAnsi="Arial" w:cs="Arial"/>
          <w:sz w:val="22"/>
          <w:szCs w:val="22"/>
        </w:rPr>
        <w:t xml:space="preserve"> 50x50 lub teleksowych</w:t>
      </w:r>
      <w:r w:rsidR="009A4BF3" w:rsidRPr="00E84583">
        <w:rPr>
          <w:rFonts w:ascii="Arial" w:hAnsi="Arial" w:cs="Arial"/>
          <w:sz w:val="22"/>
          <w:szCs w:val="22"/>
        </w:rPr>
        <w:t xml:space="preserve">. </w:t>
      </w:r>
    </w:p>
    <w:p w14:paraId="72AADBBE" w14:textId="77777777" w:rsidR="00750B9D" w:rsidRDefault="005B3935" w:rsidP="00461418">
      <w:pPr>
        <w:numPr>
          <w:ilvl w:val="0"/>
          <w:numId w:val="55"/>
        </w:numPr>
        <w:jc w:val="both"/>
        <w:rPr>
          <w:rFonts w:ascii="Arial" w:hAnsi="Arial" w:cs="Arial"/>
          <w:sz w:val="22"/>
          <w:szCs w:val="22"/>
        </w:rPr>
      </w:pPr>
      <w:r w:rsidRPr="00750B9D">
        <w:rPr>
          <w:rFonts w:ascii="Arial" w:hAnsi="Arial" w:cs="Arial"/>
          <w:sz w:val="22"/>
          <w:szCs w:val="22"/>
        </w:rPr>
        <w:t>Koryta kablowe należy tak dobrać, aby suma przekrojów kabli była na poziomie około 3</w:t>
      </w:r>
      <w:r w:rsidR="00750B9D">
        <w:rPr>
          <w:rFonts w:ascii="Arial" w:hAnsi="Arial" w:cs="Arial"/>
          <w:sz w:val="22"/>
          <w:szCs w:val="22"/>
        </w:rPr>
        <w:t>0% powierzchni przekroju koryta.</w:t>
      </w:r>
    </w:p>
    <w:p w14:paraId="1FBCEA2F" w14:textId="77777777" w:rsidR="00750B9D" w:rsidRDefault="0061635C" w:rsidP="00461418">
      <w:pPr>
        <w:numPr>
          <w:ilvl w:val="0"/>
          <w:numId w:val="55"/>
        </w:numPr>
        <w:jc w:val="both"/>
        <w:rPr>
          <w:rFonts w:ascii="Arial" w:hAnsi="Arial" w:cs="Arial"/>
          <w:sz w:val="22"/>
          <w:szCs w:val="22"/>
        </w:rPr>
      </w:pPr>
      <w:r w:rsidRPr="00750B9D">
        <w:rPr>
          <w:rFonts w:ascii="Arial" w:hAnsi="Arial" w:cs="Arial"/>
          <w:sz w:val="22"/>
          <w:szCs w:val="22"/>
        </w:rPr>
        <w:t xml:space="preserve">Wszystkie koryta kablowe muszą być </w:t>
      </w:r>
      <w:r w:rsidR="00750B9D">
        <w:rPr>
          <w:rFonts w:ascii="Arial" w:hAnsi="Arial" w:cs="Arial"/>
          <w:sz w:val="22"/>
          <w:szCs w:val="22"/>
        </w:rPr>
        <w:t xml:space="preserve">odpowiednio </w:t>
      </w:r>
      <w:r w:rsidRPr="00750B9D">
        <w:rPr>
          <w:rFonts w:ascii="Arial" w:hAnsi="Arial" w:cs="Arial"/>
          <w:sz w:val="22"/>
          <w:szCs w:val="22"/>
        </w:rPr>
        <w:t xml:space="preserve">uziemione </w:t>
      </w:r>
      <w:r w:rsidR="00C86687" w:rsidRPr="00750B9D">
        <w:rPr>
          <w:rFonts w:ascii="Arial" w:hAnsi="Arial" w:cs="Arial"/>
          <w:sz w:val="22"/>
          <w:szCs w:val="22"/>
        </w:rPr>
        <w:t>poprzez metaliczne połączenie do szyn</w:t>
      </w:r>
      <w:r w:rsidR="00750B9D">
        <w:rPr>
          <w:rFonts w:ascii="Arial" w:hAnsi="Arial" w:cs="Arial"/>
          <w:sz w:val="22"/>
          <w:szCs w:val="22"/>
        </w:rPr>
        <w:t>y/szyn</w:t>
      </w:r>
      <w:r w:rsidR="00C86687" w:rsidRPr="00750B9D">
        <w:rPr>
          <w:rFonts w:ascii="Arial" w:hAnsi="Arial" w:cs="Arial"/>
          <w:sz w:val="22"/>
          <w:szCs w:val="22"/>
        </w:rPr>
        <w:t xml:space="preserve"> systemu uziemienia</w:t>
      </w:r>
      <w:r w:rsidR="00750B9D">
        <w:rPr>
          <w:rFonts w:ascii="Arial" w:hAnsi="Arial" w:cs="Arial"/>
          <w:sz w:val="22"/>
          <w:szCs w:val="22"/>
        </w:rPr>
        <w:t>.</w:t>
      </w:r>
    </w:p>
    <w:p w14:paraId="2D70BEC1" w14:textId="77777777" w:rsidR="00C01C50" w:rsidRDefault="00C86687" w:rsidP="00461418">
      <w:pPr>
        <w:numPr>
          <w:ilvl w:val="0"/>
          <w:numId w:val="55"/>
        </w:numPr>
        <w:jc w:val="both"/>
        <w:rPr>
          <w:rFonts w:ascii="Arial" w:hAnsi="Arial" w:cs="Arial"/>
          <w:sz w:val="22"/>
          <w:szCs w:val="22"/>
        </w:rPr>
      </w:pPr>
      <w:r w:rsidRPr="00750B9D">
        <w:rPr>
          <w:rFonts w:ascii="Arial" w:hAnsi="Arial" w:cs="Arial"/>
          <w:sz w:val="22"/>
          <w:szCs w:val="22"/>
        </w:rPr>
        <w:t>K</w:t>
      </w:r>
      <w:r w:rsidR="0061635C" w:rsidRPr="00750B9D">
        <w:rPr>
          <w:rFonts w:ascii="Arial" w:hAnsi="Arial" w:cs="Arial"/>
          <w:sz w:val="22"/>
          <w:szCs w:val="22"/>
        </w:rPr>
        <w:t xml:space="preserve">oryta iskrobezpieczne </w:t>
      </w:r>
      <w:r w:rsidR="00750B9D">
        <w:rPr>
          <w:rFonts w:ascii="Arial" w:hAnsi="Arial" w:cs="Arial"/>
          <w:sz w:val="22"/>
          <w:szCs w:val="22"/>
        </w:rPr>
        <w:t xml:space="preserve">należy </w:t>
      </w:r>
      <w:r w:rsidR="0061635C" w:rsidRPr="00750B9D">
        <w:rPr>
          <w:rFonts w:ascii="Arial" w:hAnsi="Arial" w:cs="Arial"/>
          <w:sz w:val="22"/>
          <w:szCs w:val="22"/>
        </w:rPr>
        <w:t xml:space="preserve">dodatkowo </w:t>
      </w:r>
      <w:r w:rsidR="00750B9D">
        <w:rPr>
          <w:rFonts w:ascii="Arial" w:hAnsi="Arial" w:cs="Arial"/>
          <w:sz w:val="22"/>
          <w:szCs w:val="22"/>
        </w:rPr>
        <w:t>pomalować na kolor niebieski i/lub oznaczyć</w:t>
      </w:r>
      <w:r w:rsidR="0061635C" w:rsidRPr="00750B9D">
        <w:rPr>
          <w:rFonts w:ascii="Arial" w:hAnsi="Arial" w:cs="Arial"/>
          <w:sz w:val="22"/>
          <w:szCs w:val="22"/>
        </w:rPr>
        <w:t xml:space="preserve"> znakiem „Ex i”</w:t>
      </w:r>
      <w:r w:rsidR="00750B9D">
        <w:rPr>
          <w:rFonts w:ascii="Arial" w:hAnsi="Arial" w:cs="Arial"/>
          <w:sz w:val="22"/>
          <w:szCs w:val="22"/>
        </w:rPr>
        <w:t>.</w:t>
      </w:r>
    </w:p>
    <w:p w14:paraId="5952B5FF" w14:textId="77777777" w:rsidR="00B56AD7" w:rsidRPr="00736940" w:rsidRDefault="00B56AD7" w:rsidP="00B930D5">
      <w:pPr>
        <w:jc w:val="both"/>
        <w:rPr>
          <w:rFonts w:ascii="Arial" w:hAnsi="Arial" w:cs="Arial"/>
          <w:sz w:val="22"/>
          <w:szCs w:val="22"/>
        </w:rPr>
      </w:pPr>
    </w:p>
    <w:p w14:paraId="551CE734" w14:textId="77777777" w:rsidR="00736940" w:rsidRDefault="00736940" w:rsidP="00633218">
      <w:pPr>
        <w:pStyle w:val="Nagwek1"/>
        <w:numPr>
          <w:ilvl w:val="2"/>
          <w:numId w:val="1"/>
        </w:numPr>
        <w:tabs>
          <w:tab w:val="clear" w:pos="1440"/>
          <w:tab w:val="num" w:pos="709"/>
        </w:tabs>
        <w:ind w:left="709" w:hanging="709"/>
        <w:jc w:val="both"/>
        <w:rPr>
          <w:rFonts w:cs="Arial"/>
          <w:szCs w:val="22"/>
        </w:rPr>
      </w:pPr>
      <w:bookmarkStart w:id="63" w:name="_Toc475077801"/>
      <w:r w:rsidRPr="00736940">
        <w:rPr>
          <w:rFonts w:cs="Arial"/>
          <w:szCs w:val="22"/>
        </w:rPr>
        <w:t>Ogrzewanie aparatury PiA</w:t>
      </w:r>
      <w:bookmarkEnd w:id="63"/>
    </w:p>
    <w:p w14:paraId="50DEA17D" w14:textId="77777777" w:rsidR="00736940" w:rsidRDefault="00736940" w:rsidP="00736940"/>
    <w:p w14:paraId="07E60BF5" w14:textId="77777777" w:rsidR="00A70D32" w:rsidRDefault="00736940" w:rsidP="00A70D32">
      <w:pPr>
        <w:jc w:val="both"/>
        <w:rPr>
          <w:rFonts w:ascii="Arial" w:hAnsi="Arial" w:cs="Arial"/>
          <w:sz w:val="22"/>
          <w:szCs w:val="22"/>
        </w:rPr>
      </w:pPr>
      <w:r w:rsidRPr="00A533AE">
        <w:rPr>
          <w:rFonts w:ascii="Arial" w:hAnsi="Arial" w:cs="Arial"/>
          <w:sz w:val="22"/>
          <w:szCs w:val="22"/>
        </w:rPr>
        <w:t xml:space="preserve">Specyfikacja aparatury i wyposażenia PiA wymagającego ogrzewania </w:t>
      </w:r>
      <w:r w:rsidR="00260131">
        <w:rPr>
          <w:rFonts w:ascii="Arial" w:hAnsi="Arial" w:cs="Arial"/>
          <w:sz w:val="22"/>
          <w:szCs w:val="22"/>
        </w:rPr>
        <w:t>musi</w:t>
      </w:r>
      <w:r w:rsidRPr="00A533AE">
        <w:rPr>
          <w:rFonts w:ascii="Arial" w:hAnsi="Arial" w:cs="Arial"/>
          <w:sz w:val="22"/>
          <w:szCs w:val="22"/>
        </w:rPr>
        <w:t xml:space="preserve"> być zgodna </w:t>
      </w:r>
      <w:r w:rsidR="00260131">
        <w:rPr>
          <w:rFonts w:ascii="Arial" w:hAnsi="Arial" w:cs="Arial"/>
          <w:sz w:val="22"/>
          <w:szCs w:val="22"/>
        </w:rPr>
        <w:t xml:space="preserve">       </w:t>
      </w:r>
      <w:r w:rsidRPr="00A533AE">
        <w:rPr>
          <w:rFonts w:ascii="Arial" w:hAnsi="Arial" w:cs="Arial"/>
          <w:sz w:val="22"/>
          <w:szCs w:val="22"/>
        </w:rPr>
        <w:t>z P&amp;ID.</w:t>
      </w:r>
      <w:r w:rsidR="000A0A9C">
        <w:rPr>
          <w:rFonts w:ascii="Arial" w:hAnsi="Arial" w:cs="Arial"/>
          <w:sz w:val="22"/>
          <w:szCs w:val="22"/>
        </w:rPr>
        <w:t xml:space="preserve"> Ogrzewanie aparatury </w:t>
      </w:r>
      <w:r w:rsidR="002213EE">
        <w:rPr>
          <w:rFonts w:ascii="Arial" w:hAnsi="Arial" w:cs="Arial"/>
          <w:sz w:val="22"/>
          <w:szCs w:val="22"/>
        </w:rPr>
        <w:t>musi</w:t>
      </w:r>
      <w:r w:rsidR="000A0A9C">
        <w:rPr>
          <w:rFonts w:ascii="Arial" w:hAnsi="Arial" w:cs="Arial"/>
          <w:sz w:val="22"/>
          <w:szCs w:val="22"/>
        </w:rPr>
        <w:t xml:space="preserve"> być realizowane zgodnie z obowiązującymi prz</w:t>
      </w:r>
      <w:r w:rsidR="00A70D32">
        <w:rPr>
          <w:rFonts w:ascii="Arial" w:hAnsi="Arial" w:cs="Arial"/>
          <w:sz w:val="22"/>
          <w:szCs w:val="22"/>
        </w:rPr>
        <w:t xml:space="preserve">episami </w:t>
      </w:r>
      <w:r w:rsidR="00260131">
        <w:rPr>
          <w:rFonts w:ascii="Arial" w:hAnsi="Arial" w:cs="Arial"/>
          <w:sz w:val="22"/>
          <w:szCs w:val="22"/>
        </w:rPr>
        <w:t xml:space="preserve">  </w:t>
      </w:r>
      <w:r w:rsidR="00A70D32">
        <w:rPr>
          <w:rFonts w:ascii="Arial" w:hAnsi="Arial" w:cs="Arial"/>
          <w:sz w:val="22"/>
          <w:szCs w:val="22"/>
        </w:rPr>
        <w:t>i poniższymi wytycznymi.</w:t>
      </w:r>
    </w:p>
    <w:p w14:paraId="1F657DCA" w14:textId="77777777" w:rsidR="00A70D32" w:rsidRDefault="000A0A9C" w:rsidP="00461418">
      <w:pPr>
        <w:numPr>
          <w:ilvl w:val="0"/>
          <w:numId w:val="56"/>
        </w:numPr>
        <w:jc w:val="both"/>
        <w:rPr>
          <w:rFonts w:ascii="Arial" w:hAnsi="Arial" w:cs="Arial"/>
          <w:sz w:val="22"/>
          <w:szCs w:val="22"/>
        </w:rPr>
      </w:pPr>
      <w:r>
        <w:rPr>
          <w:rFonts w:ascii="Arial" w:hAnsi="Arial" w:cs="Arial"/>
          <w:sz w:val="22"/>
          <w:szCs w:val="22"/>
        </w:rPr>
        <w:t xml:space="preserve">Jako ogrzewanie </w:t>
      </w:r>
      <w:r w:rsidR="00CA07E8" w:rsidRPr="00CA07E8">
        <w:rPr>
          <w:rFonts w:ascii="Arial" w:hAnsi="Arial" w:cs="Arial"/>
          <w:sz w:val="22"/>
          <w:szCs w:val="22"/>
        </w:rPr>
        <w:t>przeciwzamarzaniowe</w:t>
      </w:r>
      <w:r>
        <w:rPr>
          <w:rFonts w:ascii="Arial" w:hAnsi="Arial" w:cs="Arial"/>
          <w:sz w:val="22"/>
          <w:szCs w:val="22"/>
        </w:rPr>
        <w:t xml:space="preserve"> </w:t>
      </w:r>
      <w:r w:rsidR="00A70D32">
        <w:rPr>
          <w:rFonts w:ascii="Arial" w:hAnsi="Arial" w:cs="Arial"/>
          <w:sz w:val="22"/>
          <w:szCs w:val="22"/>
        </w:rPr>
        <w:t>wymagane</w:t>
      </w:r>
      <w:r>
        <w:rPr>
          <w:rFonts w:ascii="Arial" w:hAnsi="Arial" w:cs="Arial"/>
          <w:sz w:val="22"/>
          <w:szCs w:val="22"/>
        </w:rPr>
        <w:t xml:space="preserve"> jest ogrzewanie elektry</w:t>
      </w:r>
      <w:r w:rsidR="00A70D32">
        <w:rPr>
          <w:rFonts w:ascii="Arial" w:hAnsi="Arial" w:cs="Arial"/>
          <w:sz w:val="22"/>
          <w:szCs w:val="22"/>
        </w:rPr>
        <w:t>czne.</w:t>
      </w:r>
    </w:p>
    <w:p w14:paraId="13976250" w14:textId="77777777" w:rsidR="00A70D32" w:rsidRDefault="000A0A9C" w:rsidP="00461418">
      <w:pPr>
        <w:numPr>
          <w:ilvl w:val="0"/>
          <w:numId w:val="56"/>
        </w:numPr>
        <w:jc w:val="both"/>
        <w:rPr>
          <w:rFonts w:ascii="Arial" w:hAnsi="Arial" w:cs="Arial"/>
          <w:sz w:val="22"/>
          <w:szCs w:val="22"/>
        </w:rPr>
      </w:pPr>
      <w:r w:rsidRPr="00A70D32">
        <w:rPr>
          <w:rFonts w:ascii="Arial" w:hAnsi="Arial" w:cs="Arial"/>
          <w:sz w:val="22"/>
          <w:szCs w:val="22"/>
        </w:rPr>
        <w:t xml:space="preserve">Zaleca się stosowanie ogrzewania elektrycznego do poniższej aparatury </w:t>
      </w:r>
      <w:r w:rsidR="005204A5">
        <w:rPr>
          <w:rFonts w:ascii="Arial" w:hAnsi="Arial" w:cs="Arial"/>
          <w:sz w:val="22"/>
          <w:szCs w:val="22"/>
        </w:rPr>
        <w:t xml:space="preserve">                     </w:t>
      </w:r>
      <w:r w:rsidRPr="00A70D32">
        <w:rPr>
          <w:rFonts w:ascii="Arial" w:hAnsi="Arial" w:cs="Arial"/>
          <w:sz w:val="22"/>
          <w:szCs w:val="22"/>
        </w:rPr>
        <w:t>i wyposażenia:</w:t>
      </w:r>
    </w:p>
    <w:p w14:paraId="31A345D2" w14:textId="77777777" w:rsidR="009B361E" w:rsidRDefault="00736940" w:rsidP="00461418">
      <w:pPr>
        <w:numPr>
          <w:ilvl w:val="1"/>
          <w:numId w:val="56"/>
        </w:numPr>
        <w:jc w:val="both"/>
        <w:rPr>
          <w:rFonts w:ascii="Arial" w:hAnsi="Arial" w:cs="Arial"/>
          <w:sz w:val="22"/>
          <w:szCs w:val="22"/>
        </w:rPr>
      </w:pPr>
      <w:r w:rsidRPr="00A70D32">
        <w:rPr>
          <w:rFonts w:ascii="Arial" w:hAnsi="Arial" w:cs="Arial"/>
          <w:sz w:val="22"/>
          <w:szCs w:val="22"/>
        </w:rPr>
        <w:t>przetworniki ciśnienia i różnicy ciśnień oraz prowadzące do nich rurki impulsowe</w:t>
      </w:r>
      <w:r w:rsidR="00AA5C6C" w:rsidRPr="00A70D32">
        <w:rPr>
          <w:rFonts w:ascii="Arial" w:hAnsi="Arial" w:cs="Arial"/>
          <w:sz w:val="22"/>
          <w:szCs w:val="22"/>
        </w:rPr>
        <w:t>,</w:t>
      </w:r>
    </w:p>
    <w:p w14:paraId="5FBA49F3" w14:textId="77777777" w:rsidR="009B361E" w:rsidRDefault="00736940" w:rsidP="00461418">
      <w:pPr>
        <w:numPr>
          <w:ilvl w:val="1"/>
          <w:numId w:val="56"/>
        </w:numPr>
        <w:jc w:val="both"/>
        <w:rPr>
          <w:rFonts w:ascii="Arial" w:hAnsi="Arial" w:cs="Arial"/>
          <w:sz w:val="22"/>
          <w:szCs w:val="22"/>
        </w:rPr>
      </w:pPr>
      <w:r w:rsidRPr="009B361E">
        <w:rPr>
          <w:rFonts w:ascii="Arial" w:hAnsi="Arial" w:cs="Arial"/>
          <w:sz w:val="22"/>
          <w:szCs w:val="22"/>
        </w:rPr>
        <w:t>nurnikowe przetworniki poziomu, poziomowskazy szklane wraz z rurami przyłączeniowymi,</w:t>
      </w:r>
    </w:p>
    <w:p w14:paraId="08B3E61E" w14:textId="77777777" w:rsidR="00681CBE" w:rsidRPr="009B361E" w:rsidRDefault="00736940" w:rsidP="00461418">
      <w:pPr>
        <w:numPr>
          <w:ilvl w:val="1"/>
          <w:numId w:val="56"/>
        </w:numPr>
        <w:jc w:val="both"/>
        <w:rPr>
          <w:rFonts w:ascii="Arial" w:hAnsi="Arial" w:cs="Arial"/>
          <w:sz w:val="22"/>
          <w:szCs w:val="22"/>
        </w:rPr>
      </w:pPr>
      <w:r w:rsidRPr="009B361E">
        <w:rPr>
          <w:rFonts w:ascii="Arial" w:hAnsi="Arial" w:cs="Arial"/>
          <w:sz w:val="22"/>
          <w:szCs w:val="22"/>
        </w:rPr>
        <w:t>analizatory i lokalne pulpity sterownicze</w:t>
      </w:r>
      <w:r w:rsidR="00AA5C6C" w:rsidRPr="009B361E">
        <w:rPr>
          <w:rFonts w:ascii="Arial" w:hAnsi="Arial" w:cs="Arial"/>
          <w:sz w:val="22"/>
          <w:szCs w:val="22"/>
        </w:rPr>
        <w:t>.</w:t>
      </w:r>
    </w:p>
    <w:p w14:paraId="788FC385" w14:textId="77777777" w:rsidR="000A4FED" w:rsidRDefault="00736940" w:rsidP="00461418">
      <w:pPr>
        <w:numPr>
          <w:ilvl w:val="0"/>
          <w:numId w:val="57"/>
        </w:numPr>
        <w:jc w:val="both"/>
        <w:rPr>
          <w:rFonts w:ascii="Arial" w:hAnsi="Arial" w:cs="Arial"/>
          <w:sz w:val="22"/>
          <w:szCs w:val="22"/>
        </w:rPr>
      </w:pPr>
      <w:r w:rsidRPr="00A533AE">
        <w:rPr>
          <w:rFonts w:ascii="Arial" w:hAnsi="Arial" w:cs="Arial"/>
          <w:sz w:val="22"/>
          <w:szCs w:val="22"/>
        </w:rPr>
        <w:lastRenderedPageBreak/>
        <w:t xml:space="preserve">Ogrzewanie elektryczne powinno być wykonane kablami samoregulującymi wraz </w:t>
      </w:r>
      <w:r w:rsidR="005204A5">
        <w:rPr>
          <w:rFonts w:ascii="Arial" w:hAnsi="Arial" w:cs="Arial"/>
          <w:sz w:val="22"/>
          <w:szCs w:val="22"/>
        </w:rPr>
        <w:t xml:space="preserve">      </w:t>
      </w:r>
      <w:r w:rsidRPr="00A533AE">
        <w:rPr>
          <w:rFonts w:ascii="Arial" w:hAnsi="Arial" w:cs="Arial"/>
          <w:sz w:val="22"/>
          <w:szCs w:val="22"/>
        </w:rPr>
        <w:t xml:space="preserve">z całym niezbędnym </w:t>
      </w:r>
      <w:r w:rsidR="000955AC">
        <w:rPr>
          <w:rFonts w:ascii="Arial" w:hAnsi="Arial" w:cs="Arial"/>
          <w:sz w:val="22"/>
          <w:szCs w:val="22"/>
        </w:rPr>
        <w:t>osprzętem</w:t>
      </w:r>
      <w:r w:rsidR="000955AC" w:rsidRPr="00A533AE">
        <w:rPr>
          <w:rFonts w:ascii="Arial" w:hAnsi="Arial" w:cs="Arial"/>
          <w:sz w:val="22"/>
          <w:szCs w:val="22"/>
        </w:rPr>
        <w:t xml:space="preserve"> </w:t>
      </w:r>
      <w:r w:rsidRPr="00A533AE">
        <w:rPr>
          <w:rFonts w:ascii="Arial" w:hAnsi="Arial" w:cs="Arial"/>
          <w:sz w:val="22"/>
          <w:szCs w:val="22"/>
        </w:rPr>
        <w:t xml:space="preserve">i akcesoriami </w:t>
      </w:r>
      <w:r w:rsidR="00364FC1">
        <w:rPr>
          <w:rFonts w:ascii="Arial" w:hAnsi="Arial" w:cs="Arial"/>
          <w:sz w:val="22"/>
          <w:szCs w:val="22"/>
        </w:rPr>
        <w:t>montażowymi</w:t>
      </w:r>
      <w:r w:rsidR="000A4FED">
        <w:rPr>
          <w:rFonts w:ascii="Arial" w:hAnsi="Arial" w:cs="Arial"/>
          <w:sz w:val="22"/>
          <w:szCs w:val="22"/>
        </w:rPr>
        <w:t>.</w:t>
      </w:r>
    </w:p>
    <w:p w14:paraId="3E4CAF1E" w14:textId="77777777" w:rsidR="000A4FED" w:rsidRDefault="00364FC1" w:rsidP="00461418">
      <w:pPr>
        <w:numPr>
          <w:ilvl w:val="0"/>
          <w:numId w:val="57"/>
        </w:numPr>
        <w:jc w:val="both"/>
        <w:rPr>
          <w:rFonts w:ascii="Arial" w:hAnsi="Arial" w:cs="Arial"/>
          <w:sz w:val="22"/>
          <w:szCs w:val="22"/>
        </w:rPr>
      </w:pPr>
      <w:r w:rsidRPr="000A4FED">
        <w:rPr>
          <w:rFonts w:ascii="Arial" w:hAnsi="Arial" w:cs="Arial"/>
          <w:sz w:val="22"/>
          <w:szCs w:val="22"/>
        </w:rPr>
        <w:t>Monitoring pracy obwodów zasilających należy realizować na poziomie szafek rozdzielczych lokalnych. W</w:t>
      </w:r>
      <w:r w:rsidR="00736940" w:rsidRPr="000A4FED">
        <w:rPr>
          <w:rFonts w:ascii="Arial" w:hAnsi="Arial" w:cs="Arial"/>
          <w:sz w:val="22"/>
          <w:szCs w:val="22"/>
        </w:rPr>
        <w:t xml:space="preserve"> przypadku zaniku napięcia dla grupy </w:t>
      </w:r>
      <w:r w:rsidR="005A5726" w:rsidRPr="000A4FED">
        <w:rPr>
          <w:rFonts w:ascii="Arial" w:hAnsi="Arial" w:cs="Arial"/>
          <w:sz w:val="22"/>
          <w:szCs w:val="22"/>
        </w:rPr>
        <w:t xml:space="preserve">ogrzewanych obwodów </w:t>
      </w:r>
      <w:r w:rsidRPr="000A4FED">
        <w:rPr>
          <w:rFonts w:ascii="Arial" w:hAnsi="Arial" w:cs="Arial"/>
          <w:sz w:val="22"/>
          <w:szCs w:val="22"/>
        </w:rPr>
        <w:t>należy przewidzieć wspólny alarm w DCS</w:t>
      </w:r>
      <w:r w:rsidR="000A4FED">
        <w:rPr>
          <w:rFonts w:ascii="Arial" w:hAnsi="Arial" w:cs="Arial"/>
          <w:sz w:val="22"/>
          <w:szCs w:val="22"/>
        </w:rPr>
        <w:t>.</w:t>
      </w:r>
    </w:p>
    <w:p w14:paraId="1EE6D7A9" w14:textId="77777777" w:rsidR="00E830F8" w:rsidRDefault="00736940" w:rsidP="00461418">
      <w:pPr>
        <w:numPr>
          <w:ilvl w:val="0"/>
          <w:numId w:val="57"/>
        </w:numPr>
        <w:jc w:val="both"/>
        <w:rPr>
          <w:rFonts w:ascii="Arial" w:hAnsi="Arial" w:cs="Arial"/>
          <w:sz w:val="22"/>
          <w:szCs w:val="22"/>
        </w:rPr>
      </w:pPr>
      <w:r w:rsidRPr="000A4FED">
        <w:rPr>
          <w:rFonts w:ascii="Arial" w:hAnsi="Arial" w:cs="Arial"/>
          <w:sz w:val="22"/>
          <w:szCs w:val="22"/>
        </w:rPr>
        <w:t>Temperatura grzania powinna być adekwatna do</w:t>
      </w:r>
      <w:r w:rsidR="00457794" w:rsidRPr="000A4FED">
        <w:rPr>
          <w:rFonts w:ascii="Arial" w:hAnsi="Arial" w:cs="Arial"/>
          <w:sz w:val="22"/>
          <w:szCs w:val="22"/>
        </w:rPr>
        <w:t xml:space="preserve"> temperatury medium procesowego,</w:t>
      </w:r>
    </w:p>
    <w:p w14:paraId="18EC25FE" w14:textId="77777777" w:rsidR="00E830F8" w:rsidRDefault="00736940" w:rsidP="00461418">
      <w:pPr>
        <w:numPr>
          <w:ilvl w:val="0"/>
          <w:numId w:val="57"/>
        </w:numPr>
        <w:jc w:val="both"/>
        <w:rPr>
          <w:rFonts w:ascii="Arial" w:hAnsi="Arial" w:cs="Arial"/>
          <w:sz w:val="22"/>
          <w:szCs w:val="22"/>
        </w:rPr>
      </w:pPr>
      <w:r w:rsidRPr="00E830F8">
        <w:rPr>
          <w:rFonts w:ascii="Arial" w:hAnsi="Arial" w:cs="Arial"/>
          <w:sz w:val="22"/>
          <w:szCs w:val="22"/>
        </w:rPr>
        <w:t xml:space="preserve">Wyposażenie elektryczne powinno </w:t>
      </w:r>
      <w:r w:rsidR="005A5726" w:rsidRPr="00E830F8">
        <w:rPr>
          <w:rFonts w:ascii="Arial" w:hAnsi="Arial" w:cs="Arial"/>
          <w:sz w:val="22"/>
          <w:szCs w:val="22"/>
        </w:rPr>
        <w:t xml:space="preserve">spełniać wymogi instalacji, na której będzie zabudowane </w:t>
      </w:r>
      <w:r w:rsidR="00E830F8">
        <w:rPr>
          <w:rFonts w:ascii="Arial" w:hAnsi="Arial" w:cs="Arial"/>
          <w:sz w:val="22"/>
          <w:szCs w:val="22"/>
        </w:rPr>
        <w:t xml:space="preserve">– klasyfikacja </w:t>
      </w:r>
      <w:r w:rsidR="005A5726" w:rsidRPr="00E830F8">
        <w:rPr>
          <w:rFonts w:ascii="Arial" w:hAnsi="Arial" w:cs="Arial"/>
          <w:sz w:val="22"/>
          <w:szCs w:val="22"/>
        </w:rPr>
        <w:t>strefy</w:t>
      </w:r>
      <w:r w:rsidR="00E830F8">
        <w:rPr>
          <w:rFonts w:ascii="Arial" w:hAnsi="Arial" w:cs="Arial"/>
          <w:sz w:val="22"/>
          <w:szCs w:val="22"/>
        </w:rPr>
        <w:t xml:space="preserve"> </w:t>
      </w:r>
      <w:r w:rsidR="00562000">
        <w:rPr>
          <w:rFonts w:ascii="Arial" w:hAnsi="Arial" w:cs="Arial"/>
          <w:sz w:val="22"/>
          <w:szCs w:val="22"/>
        </w:rPr>
        <w:t>zagrożenia wybuchem, odpowiedni</w:t>
      </w:r>
      <w:r w:rsidR="00E830F8">
        <w:rPr>
          <w:rFonts w:ascii="Arial" w:hAnsi="Arial" w:cs="Arial"/>
          <w:sz w:val="22"/>
          <w:szCs w:val="22"/>
        </w:rPr>
        <w:t xml:space="preserve"> stopie</w:t>
      </w:r>
      <w:r w:rsidR="00EF55BA">
        <w:rPr>
          <w:rFonts w:ascii="Arial" w:hAnsi="Arial" w:cs="Arial"/>
          <w:sz w:val="22"/>
          <w:szCs w:val="22"/>
        </w:rPr>
        <w:t>ń</w:t>
      </w:r>
      <w:r w:rsidR="00E830F8">
        <w:rPr>
          <w:rFonts w:ascii="Arial" w:hAnsi="Arial" w:cs="Arial"/>
          <w:sz w:val="22"/>
          <w:szCs w:val="22"/>
        </w:rPr>
        <w:t xml:space="preserve"> ochrony obudowy</w:t>
      </w:r>
      <w:r w:rsidR="00457794" w:rsidRPr="00E830F8">
        <w:rPr>
          <w:rFonts w:ascii="Arial" w:hAnsi="Arial" w:cs="Arial"/>
          <w:sz w:val="22"/>
          <w:szCs w:val="22"/>
        </w:rPr>
        <w:t xml:space="preserve"> IP, itp.)</w:t>
      </w:r>
      <w:r w:rsidR="00E830F8">
        <w:rPr>
          <w:rFonts w:ascii="Arial" w:hAnsi="Arial" w:cs="Arial"/>
          <w:sz w:val="22"/>
          <w:szCs w:val="22"/>
        </w:rPr>
        <w:t>.</w:t>
      </w:r>
      <w:r w:rsidR="005A5726" w:rsidRPr="00E830F8">
        <w:rPr>
          <w:rFonts w:ascii="Arial" w:hAnsi="Arial" w:cs="Arial"/>
          <w:sz w:val="22"/>
          <w:szCs w:val="22"/>
        </w:rPr>
        <w:t xml:space="preserve"> </w:t>
      </w:r>
    </w:p>
    <w:p w14:paraId="367A5292" w14:textId="77777777" w:rsidR="00E830F8" w:rsidRDefault="005A5726" w:rsidP="00461418">
      <w:pPr>
        <w:numPr>
          <w:ilvl w:val="0"/>
          <w:numId w:val="57"/>
        </w:numPr>
        <w:jc w:val="both"/>
        <w:rPr>
          <w:rFonts w:ascii="Arial" w:hAnsi="Arial" w:cs="Arial"/>
          <w:sz w:val="22"/>
          <w:szCs w:val="22"/>
        </w:rPr>
      </w:pPr>
      <w:r w:rsidRPr="00E830F8">
        <w:rPr>
          <w:rFonts w:ascii="Arial" w:hAnsi="Arial" w:cs="Arial"/>
          <w:sz w:val="22"/>
          <w:szCs w:val="22"/>
        </w:rPr>
        <w:t>W przypadku, gdy nie można zastosować ogrzewania elektrycznego, to należy</w:t>
      </w:r>
      <w:r w:rsidR="009E4325" w:rsidRPr="00E830F8">
        <w:rPr>
          <w:rFonts w:ascii="Arial" w:hAnsi="Arial" w:cs="Arial"/>
          <w:sz w:val="22"/>
          <w:szCs w:val="22"/>
        </w:rPr>
        <w:t xml:space="preserve"> przewidzieć ogrzewanie parowe</w:t>
      </w:r>
      <w:r w:rsidR="00E830F8">
        <w:rPr>
          <w:rFonts w:ascii="Arial" w:hAnsi="Arial" w:cs="Arial"/>
          <w:sz w:val="22"/>
          <w:szCs w:val="22"/>
        </w:rPr>
        <w:t>.</w:t>
      </w:r>
    </w:p>
    <w:p w14:paraId="0DBE87F4" w14:textId="77777777" w:rsidR="00E830F8" w:rsidRPr="00E84583" w:rsidRDefault="00736940" w:rsidP="00461418">
      <w:pPr>
        <w:numPr>
          <w:ilvl w:val="0"/>
          <w:numId w:val="57"/>
        </w:numPr>
        <w:jc w:val="both"/>
        <w:rPr>
          <w:rFonts w:ascii="Arial" w:hAnsi="Arial" w:cs="Arial"/>
          <w:sz w:val="22"/>
          <w:szCs w:val="22"/>
        </w:rPr>
      </w:pPr>
      <w:r w:rsidRPr="00E84583">
        <w:rPr>
          <w:rFonts w:ascii="Arial" w:hAnsi="Arial" w:cs="Arial"/>
          <w:sz w:val="22"/>
          <w:szCs w:val="22"/>
        </w:rPr>
        <w:t>Urządzenia pomiarowe montowane bezpośrednio w rurociągu (in</w:t>
      </w:r>
      <w:r w:rsidR="005A5726" w:rsidRPr="00E84583">
        <w:rPr>
          <w:rFonts w:ascii="Arial" w:hAnsi="Arial" w:cs="Arial"/>
          <w:sz w:val="22"/>
          <w:szCs w:val="22"/>
        </w:rPr>
        <w:t>-</w:t>
      </w:r>
      <w:r w:rsidRPr="00E84583">
        <w:rPr>
          <w:rFonts w:ascii="Arial" w:hAnsi="Arial" w:cs="Arial"/>
          <w:sz w:val="22"/>
          <w:szCs w:val="22"/>
        </w:rPr>
        <w:t>line)</w:t>
      </w:r>
      <w:r w:rsidR="005A5726" w:rsidRPr="00E84583">
        <w:rPr>
          <w:rFonts w:ascii="Arial" w:hAnsi="Arial" w:cs="Arial"/>
          <w:sz w:val="22"/>
          <w:szCs w:val="22"/>
        </w:rPr>
        <w:t xml:space="preserve">, takie jak </w:t>
      </w:r>
      <w:r w:rsidRPr="00E84583">
        <w:rPr>
          <w:rFonts w:ascii="Arial" w:hAnsi="Arial" w:cs="Arial"/>
          <w:sz w:val="22"/>
          <w:szCs w:val="22"/>
        </w:rPr>
        <w:t xml:space="preserve">zawory regulacyjne, przepływomierze Vortex, przepływomierze masowe </w:t>
      </w:r>
      <w:r w:rsidR="005A5726" w:rsidRPr="00E84583">
        <w:rPr>
          <w:rFonts w:ascii="Arial" w:hAnsi="Arial" w:cs="Arial"/>
          <w:sz w:val="22"/>
          <w:szCs w:val="22"/>
        </w:rPr>
        <w:t>oraz</w:t>
      </w:r>
      <w:r w:rsidRPr="00E84583">
        <w:rPr>
          <w:rFonts w:ascii="Arial" w:hAnsi="Arial" w:cs="Arial"/>
          <w:sz w:val="22"/>
          <w:szCs w:val="22"/>
        </w:rPr>
        <w:t xml:space="preserve"> aparatura lokalna montowana bezpośrednio na rurociągach procesowych</w:t>
      </w:r>
      <w:r w:rsidR="002B2F41" w:rsidRPr="00E84583">
        <w:rPr>
          <w:rFonts w:ascii="Arial" w:hAnsi="Arial" w:cs="Arial"/>
          <w:sz w:val="22"/>
          <w:szCs w:val="22"/>
        </w:rPr>
        <w:t>,</w:t>
      </w:r>
      <w:r w:rsidRPr="00E84583">
        <w:rPr>
          <w:rFonts w:ascii="Arial" w:hAnsi="Arial" w:cs="Arial"/>
          <w:sz w:val="22"/>
          <w:szCs w:val="22"/>
        </w:rPr>
        <w:t xml:space="preserve"> </w:t>
      </w:r>
      <w:r w:rsidR="002B2F41" w:rsidRPr="00E84583">
        <w:rPr>
          <w:rFonts w:ascii="Arial" w:hAnsi="Arial" w:cs="Arial"/>
          <w:sz w:val="22"/>
          <w:szCs w:val="22"/>
        </w:rPr>
        <w:t xml:space="preserve">powinny </w:t>
      </w:r>
      <w:r w:rsidRPr="00E84583">
        <w:rPr>
          <w:rFonts w:ascii="Arial" w:hAnsi="Arial" w:cs="Arial"/>
          <w:sz w:val="22"/>
          <w:szCs w:val="22"/>
        </w:rPr>
        <w:t>posiadać ogrzewanie wspólne z ogrzewanym rurociągiem</w:t>
      </w:r>
      <w:r w:rsidR="00E830F8" w:rsidRPr="00E84583">
        <w:rPr>
          <w:rFonts w:ascii="Arial" w:hAnsi="Arial" w:cs="Arial"/>
          <w:sz w:val="22"/>
          <w:szCs w:val="22"/>
        </w:rPr>
        <w:t>.</w:t>
      </w:r>
    </w:p>
    <w:p w14:paraId="6172581B" w14:textId="77777777" w:rsidR="00736940" w:rsidRPr="00E84583" w:rsidRDefault="009E4325" w:rsidP="00461418">
      <w:pPr>
        <w:numPr>
          <w:ilvl w:val="0"/>
          <w:numId w:val="57"/>
        </w:numPr>
        <w:jc w:val="both"/>
        <w:rPr>
          <w:rFonts w:ascii="Arial" w:hAnsi="Arial" w:cs="Arial"/>
          <w:sz w:val="22"/>
          <w:szCs w:val="22"/>
        </w:rPr>
      </w:pPr>
      <w:r w:rsidRPr="00E84583">
        <w:rPr>
          <w:rFonts w:ascii="Arial" w:hAnsi="Arial" w:cs="Arial"/>
          <w:sz w:val="22"/>
          <w:szCs w:val="22"/>
        </w:rPr>
        <w:t>Izolacja ogrzewanej aparatury musi być wykonana z materiałów odpornych na temperaturę. Całość pokryta blachą ocynkowaną</w:t>
      </w:r>
      <w:r w:rsidR="007E5807" w:rsidRPr="00E84583">
        <w:rPr>
          <w:rFonts w:ascii="Arial" w:hAnsi="Arial" w:cs="Arial"/>
          <w:sz w:val="22"/>
          <w:szCs w:val="22"/>
        </w:rPr>
        <w:t xml:space="preserve"> </w:t>
      </w:r>
      <w:r w:rsidR="001863ED" w:rsidRPr="00E84583">
        <w:rPr>
          <w:rFonts w:ascii="Arial" w:hAnsi="Arial" w:cs="Arial"/>
          <w:sz w:val="22"/>
          <w:szCs w:val="22"/>
        </w:rPr>
        <w:t>(dotyczy atmosfery niekorozyjne</w:t>
      </w:r>
      <w:r w:rsidR="007C56A1" w:rsidRPr="00E84583">
        <w:rPr>
          <w:rFonts w:ascii="Arial" w:hAnsi="Arial" w:cs="Arial"/>
          <w:sz w:val="22"/>
          <w:szCs w:val="22"/>
        </w:rPr>
        <w:t>j</w:t>
      </w:r>
      <w:r w:rsidR="001863ED" w:rsidRPr="00E84583">
        <w:rPr>
          <w:rFonts w:ascii="Arial" w:hAnsi="Arial" w:cs="Arial"/>
          <w:sz w:val="22"/>
          <w:szCs w:val="22"/>
        </w:rPr>
        <w:t>)</w:t>
      </w:r>
      <w:r w:rsidR="007C56A1" w:rsidRPr="00E84583">
        <w:rPr>
          <w:rFonts w:ascii="Arial" w:hAnsi="Arial" w:cs="Arial"/>
          <w:sz w:val="22"/>
          <w:szCs w:val="22"/>
        </w:rPr>
        <w:t>.</w:t>
      </w:r>
      <w:r w:rsidR="001863ED" w:rsidRPr="00E84583">
        <w:rPr>
          <w:rFonts w:ascii="Arial" w:hAnsi="Arial" w:cs="Arial"/>
          <w:sz w:val="22"/>
          <w:szCs w:val="22"/>
        </w:rPr>
        <w:t xml:space="preserve"> W przypadku występowania atmosfery korozyjnej materiał wykonania odpowiedni do miejsca i warunków </w:t>
      </w:r>
      <w:r w:rsidR="00ED7F8E" w:rsidRPr="00E84583">
        <w:rPr>
          <w:rFonts w:ascii="Arial" w:hAnsi="Arial" w:cs="Arial"/>
          <w:sz w:val="22"/>
          <w:szCs w:val="22"/>
        </w:rPr>
        <w:t>otoczenia panujących na danej instalacji.</w:t>
      </w:r>
    </w:p>
    <w:p w14:paraId="7AAAF40C" w14:textId="77777777" w:rsidR="00736940" w:rsidRPr="00736940" w:rsidRDefault="00736940" w:rsidP="00736940">
      <w:pPr>
        <w:ind w:left="1701"/>
        <w:jc w:val="both"/>
        <w:rPr>
          <w:rFonts w:ascii="Arial" w:hAnsi="Arial" w:cs="Arial"/>
          <w:sz w:val="22"/>
          <w:szCs w:val="22"/>
        </w:rPr>
      </w:pPr>
    </w:p>
    <w:p w14:paraId="0B617450" w14:textId="77777777" w:rsidR="00736940" w:rsidRDefault="00736940" w:rsidP="00633218">
      <w:pPr>
        <w:pStyle w:val="Nagwek1"/>
        <w:numPr>
          <w:ilvl w:val="2"/>
          <w:numId w:val="1"/>
        </w:numPr>
        <w:tabs>
          <w:tab w:val="clear" w:pos="1440"/>
          <w:tab w:val="num" w:pos="709"/>
        </w:tabs>
        <w:ind w:left="709" w:hanging="709"/>
        <w:jc w:val="both"/>
        <w:rPr>
          <w:rFonts w:cs="Arial"/>
          <w:szCs w:val="22"/>
        </w:rPr>
      </w:pPr>
      <w:bookmarkStart w:id="64" w:name="_Toc475077802"/>
      <w:r>
        <w:rPr>
          <w:rFonts w:cs="Arial"/>
          <w:szCs w:val="22"/>
        </w:rPr>
        <w:t>Szafki ochronne</w:t>
      </w:r>
      <w:bookmarkEnd w:id="64"/>
    </w:p>
    <w:p w14:paraId="34B7CF98" w14:textId="77777777" w:rsidR="00736940" w:rsidRDefault="00736940" w:rsidP="00736940">
      <w:pPr>
        <w:jc w:val="both"/>
      </w:pPr>
    </w:p>
    <w:p w14:paraId="0AA3CC58" w14:textId="77777777" w:rsidR="00D806F9" w:rsidRDefault="00457794" w:rsidP="00D806F9">
      <w:pPr>
        <w:jc w:val="both"/>
        <w:rPr>
          <w:rFonts w:ascii="Arial" w:hAnsi="Arial" w:cs="Arial"/>
          <w:sz w:val="22"/>
          <w:szCs w:val="22"/>
        </w:rPr>
      </w:pPr>
      <w:r w:rsidRPr="00E830F8">
        <w:rPr>
          <w:rFonts w:ascii="Arial" w:hAnsi="Arial" w:cs="Arial"/>
          <w:sz w:val="22"/>
          <w:szCs w:val="22"/>
        </w:rPr>
        <w:t>Stosowane szafki ochronne muszą być zgodne z poniższymi wymaganiami</w:t>
      </w:r>
      <w:r w:rsidR="00D806F9">
        <w:rPr>
          <w:rFonts w:ascii="Arial" w:hAnsi="Arial" w:cs="Arial"/>
          <w:sz w:val="22"/>
          <w:szCs w:val="22"/>
        </w:rPr>
        <w:t>.</w:t>
      </w:r>
    </w:p>
    <w:p w14:paraId="48E30271" w14:textId="77777777" w:rsidR="00D806F9" w:rsidRDefault="00736940" w:rsidP="00461418">
      <w:pPr>
        <w:numPr>
          <w:ilvl w:val="0"/>
          <w:numId w:val="58"/>
        </w:numPr>
        <w:jc w:val="both"/>
        <w:rPr>
          <w:rFonts w:ascii="Arial" w:hAnsi="Arial" w:cs="Arial"/>
          <w:sz w:val="22"/>
          <w:szCs w:val="22"/>
        </w:rPr>
      </w:pPr>
      <w:r w:rsidRPr="00A533AE">
        <w:rPr>
          <w:rFonts w:ascii="Arial" w:hAnsi="Arial" w:cs="Arial"/>
          <w:sz w:val="22"/>
          <w:szCs w:val="22"/>
        </w:rPr>
        <w:t xml:space="preserve">Szafki ochronne do aparatury PiA powinny być tak </w:t>
      </w:r>
      <w:r w:rsidR="004303E4">
        <w:rPr>
          <w:rFonts w:ascii="Arial" w:hAnsi="Arial" w:cs="Arial"/>
          <w:sz w:val="22"/>
          <w:szCs w:val="22"/>
        </w:rPr>
        <w:t>wykonane</w:t>
      </w:r>
      <w:r w:rsidRPr="00A533AE">
        <w:rPr>
          <w:rFonts w:ascii="Arial" w:hAnsi="Arial" w:cs="Arial"/>
          <w:sz w:val="22"/>
          <w:szCs w:val="22"/>
        </w:rPr>
        <w:t xml:space="preserve">, aby możliwy był łatwy demontaż przetworników </w:t>
      </w:r>
      <w:r w:rsidR="00D806F9">
        <w:rPr>
          <w:rFonts w:ascii="Arial" w:hAnsi="Arial" w:cs="Arial"/>
          <w:sz w:val="22"/>
          <w:szCs w:val="22"/>
        </w:rPr>
        <w:t xml:space="preserve">i zbloczy zaworowych </w:t>
      </w:r>
      <w:r w:rsidRPr="00A533AE">
        <w:rPr>
          <w:rFonts w:ascii="Arial" w:hAnsi="Arial" w:cs="Arial"/>
          <w:sz w:val="22"/>
          <w:szCs w:val="22"/>
        </w:rPr>
        <w:t xml:space="preserve">bez </w:t>
      </w:r>
      <w:r w:rsidR="00037B7F">
        <w:rPr>
          <w:rFonts w:ascii="Arial" w:hAnsi="Arial" w:cs="Arial"/>
          <w:sz w:val="22"/>
          <w:szCs w:val="22"/>
        </w:rPr>
        <w:t>uszkodzenia</w:t>
      </w:r>
      <w:r w:rsidR="00037B7F" w:rsidRPr="00A533AE">
        <w:rPr>
          <w:rFonts w:ascii="Arial" w:hAnsi="Arial" w:cs="Arial"/>
          <w:sz w:val="22"/>
          <w:szCs w:val="22"/>
        </w:rPr>
        <w:t xml:space="preserve"> </w:t>
      </w:r>
      <w:r w:rsidR="00D806F9">
        <w:rPr>
          <w:rFonts w:ascii="Arial" w:hAnsi="Arial" w:cs="Arial"/>
          <w:sz w:val="22"/>
          <w:szCs w:val="22"/>
        </w:rPr>
        <w:t xml:space="preserve">rurek </w:t>
      </w:r>
      <w:r w:rsidRPr="00A533AE">
        <w:rPr>
          <w:rFonts w:ascii="Arial" w:hAnsi="Arial" w:cs="Arial"/>
          <w:sz w:val="22"/>
          <w:szCs w:val="22"/>
        </w:rPr>
        <w:t>impulsowych</w:t>
      </w:r>
      <w:r w:rsidR="00D806F9">
        <w:rPr>
          <w:rFonts w:ascii="Arial" w:hAnsi="Arial" w:cs="Arial"/>
          <w:sz w:val="22"/>
          <w:szCs w:val="22"/>
        </w:rPr>
        <w:t>.</w:t>
      </w:r>
    </w:p>
    <w:p w14:paraId="47E184EA" w14:textId="77777777" w:rsidR="00D806F9" w:rsidRPr="00D806F9" w:rsidRDefault="00D806F9" w:rsidP="00461418">
      <w:pPr>
        <w:numPr>
          <w:ilvl w:val="0"/>
          <w:numId w:val="58"/>
        </w:numPr>
        <w:jc w:val="both"/>
        <w:rPr>
          <w:rFonts w:ascii="Arial" w:hAnsi="Arial" w:cs="Arial"/>
          <w:sz w:val="22"/>
          <w:szCs w:val="22"/>
        </w:rPr>
      </w:pPr>
      <w:r w:rsidRPr="00D806F9">
        <w:rPr>
          <w:rFonts w:ascii="Arial" w:eastAsia="Calibri" w:hAnsi="Arial" w:cs="Arial"/>
          <w:sz w:val="22"/>
          <w:szCs w:val="22"/>
        </w:rPr>
        <w:t>Rodzaj zastosowanego wyposażenia i jego rozmieszczenie w szafce musi</w:t>
      </w:r>
      <w:r>
        <w:rPr>
          <w:rFonts w:ascii="Arial" w:hAnsi="Arial" w:cs="Arial"/>
          <w:sz w:val="22"/>
          <w:szCs w:val="22"/>
        </w:rPr>
        <w:t xml:space="preserve"> </w:t>
      </w:r>
      <w:r w:rsidRPr="00D806F9">
        <w:rPr>
          <w:rFonts w:ascii="Arial" w:eastAsia="Calibri" w:hAnsi="Arial" w:cs="Arial"/>
          <w:sz w:val="22"/>
          <w:szCs w:val="22"/>
        </w:rPr>
        <w:t>umożliwiać swobodny dostęp do wszystkich zamontowanych w niej elementów w</w:t>
      </w:r>
      <w:r>
        <w:rPr>
          <w:rFonts w:ascii="Arial" w:hAnsi="Arial" w:cs="Arial"/>
          <w:sz w:val="22"/>
          <w:szCs w:val="22"/>
        </w:rPr>
        <w:t xml:space="preserve"> </w:t>
      </w:r>
      <w:r w:rsidRPr="00D806F9">
        <w:rPr>
          <w:rFonts w:ascii="Arial" w:eastAsia="Calibri" w:hAnsi="Arial" w:cs="Arial"/>
          <w:sz w:val="22"/>
          <w:szCs w:val="22"/>
        </w:rPr>
        <w:t>trakcie wykonywania czynności konserwacyjnych i remontowych.</w:t>
      </w:r>
    </w:p>
    <w:p w14:paraId="31B4D302" w14:textId="77777777" w:rsidR="00D806F9" w:rsidRDefault="00E06A6F" w:rsidP="00461418">
      <w:pPr>
        <w:numPr>
          <w:ilvl w:val="0"/>
          <w:numId w:val="58"/>
        </w:numPr>
        <w:jc w:val="both"/>
        <w:rPr>
          <w:rFonts w:ascii="Arial" w:hAnsi="Arial" w:cs="Arial"/>
          <w:sz w:val="22"/>
          <w:szCs w:val="22"/>
        </w:rPr>
      </w:pPr>
      <w:r w:rsidRPr="00D806F9">
        <w:rPr>
          <w:rFonts w:ascii="Arial" w:hAnsi="Arial" w:cs="Arial"/>
          <w:sz w:val="22"/>
          <w:szCs w:val="22"/>
        </w:rPr>
        <w:t>Zaleca się stosowanie szafek ochronnych o kształcie prostopadłościanu</w:t>
      </w:r>
      <w:r w:rsidR="000208F0" w:rsidRPr="00D806F9">
        <w:rPr>
          <w:rFonts w:ascii="Arial" w:hAnsi="Arial" w:cs="Arial"/>
          <w:sz w:val="22"/>
          <w:szCs w:val="22"/>
        </w:rPr>
        <w:t>, które składają się z dwóch części</w:t>
      </w:r>
      <w:r w:rsidR="00D806F9" w:rsidRPr="00D806F9">
        <w:rPr>
          <w:rFonts w:ascii="Arial" w:hAnsi="Arial" w:cs="Arial"/>
          <w:sz w:val="22"/>
          <w:szCs w:val="22"/>
        </w:rPr>
        <w:t>,</w:t>
      </w:r>
      <w:r w:rsidR="000208F0" w:rsidRPr="00D806F9">
        <w:rPr>
          <w:rFonts w:ascii="Arial" w:hAnsi="Arial" w:cs="Arial"/>
          <w:sz w:val="22"/>
          <w:szCs w:val="22"/>
        </w:rPr>
        <w:t xml:space="preserve"> górna część musi się otwierać po przekątnej</w:t>
      </w:r>
      <w:r w:rsidR="00D806F9" w:rsidRPr="00D806F9">
        <w:rPr>
          <w:rFonts w:ascii="Arial" w:hAnsi="Arial" w:cs="Arial"/>
          <w:sz w:val="22"/>
          <w:szCs w:val="22"/>
        </w:rPr>
        <w:t>.</w:t>
      </w:r>
    </w:p>
    <w:p w14:paraId="010FD0F1" w14:textId="77777777" w:rsidR="00A945C6" w:rsidRDefault="00912A4A" w:rsidP="00461418">
      <w:pPr>
        <w:numPr>
          <w:ilvl w:val="0"/>
          <w:numId w:val="58"/>
        </w:numPr>
        <w:jc w:val="both"/>
        <w:rPr>
          <w:rFonts w:ascii="Arial" w:hAnsi="Arial" w:cs="Arial"/>
          <w:sz w:val="22"/>
          <w:szCs w:val="22"/>
        </w:rPr>
      </w:pPr>
      <w:r w:rsidRPr="00D806F9">
        <w:rPr>
          <w:rFonts w:ascii="Arial" w:hAnsi="Arial" w:cs="Arial"/>
          <w:sz w:val="22"/>
          <w:szCs w:val="22"/>
        </w:rPr>
        <w:t>Preferowany jest montaż na rurze 2" z tyłu szafki</w:t>
      </w:r>
      <w:r w:rsidR="00D806F9">
        <w:rPr>
          <w:rFonts w:ascii="Arial" w:hAnsi="Arial" w:cs="Arial"/>
          <w:sz w:val="22"/>
          <w:szCs w:val="22"/>
        </w:rPr>
        <w:t>.</w:t>
      </w:r>
    </w:p>
    <w:p w14:paraId="56CF5F87" w14:textId="77777777" w:rsidR="00A945C6" w:rsidRDefault="00A945C6" w:rsidP="00461418">
      <w:pPr>
        <w:numPr>
          <w:ilvl w:val="0"/>
          <w:numId w:val="58"/>
        </w:numPr>
        <w:jc w:val="both"/>
        <w:rPr>
          <w:rFonts w:ascii="Arial" w:hAnsi="Arial" w:cs="Arial"/>
          <w:sz w:val="22"/>
          <w:szCs w:val="22"/>
        </w:rPr>
      </w:pPr>
      <w:r w:rsidRPr="00A945C6">
        <w:rPr>
          <w:rFonts w:ascii="Arial" w:eastAsia="Calibri" w:hAnsi="Arial" w:cs="Arial"/>
          <w:sz w:val="22"/>
          <w:szCs w:val="22"/>
        </w:rPr>
        <w:t>Jeśli wymaga tego proces, szafki ochronne do aparatury PiA muszą być ogrzewane</w:t>
      </w:r>
      <w:r>
        <w:rPr>
          <w:rFonts w:ascii="Arial" w:hAnsi="Arial" w:cs="Arial"/>
          <w:sz w:val="22"/>
          <w:szCs w:val="22"/>
        </w:rPr>
        <w:t xml:space="preserve"> </w:t>
      </w:r>
      <w:r w:rsidRPr="00A945C6">
        <w:rPr>
          <w:rFonts w:ascii="Arial" w:eastAsia="Calibri" w:hAnsi="Arial" w:cs="Arial"/>
          <w:sz w:val="22"/>
          <w:szCs w:val="22"/>
        </w:rPr>
        <w:t>elektrycznie lub w przypadku modernizacji istniejących instalacji, na których</w:t>
      </w:r>
      <w:r>
        <w:rPr>
          <w:rFonts w:ascii="Arial" w:hAnsi="Arial" w:cs="Arial"/>
          <w:sz w:val="22"/>
          <w:szCs w:val="22"/>
        </w:rPr>
        <w:t xml:space="preserve"> </w:t>
      </w:r>
      <w:r w:rsidRPr="00A945C6">
        <w:rPr>
          <w:rFonts w:ascii="Arial" w:eastAsia="Calibri" w:hAnsi="Arial" w:cs="Arial"/>
          <w:sz w:val="22"/>
          <w:szCs w:val="22"/>
        </w:rPr>
        <w:t>występuje ogrzewanie parowe, każdorazowo za zgodą użytkownika mogą być</w:t>
      </w:r>
      <w:r>
        <w:rPr>
          <w:rFonts w:ascii="Arial" w:hAnsi="Arial" w:cs="Arial"/>
          <w:sz w:val="22"/>
          <w:szCs w:val="22"/>
        </w:rPr>
        <w:t xml:space="preserve"> </w:t>
      </w:r>
      <w:r w:rsidRPr="00A945C6">
        <w:rPr>
          <w:rFonts w:ascii="Arial" w:eastAsia="Calibri" w:hAnsi="Arial" w:cs="Arial"/>
          <w:sz w:val="22"/>
          <w:szCs w:val="22"/>
        </w:rPr>
        <w:t>ogrzewane parowo (w zakresie branży mechanicznej). Sposób ogrzewania należy</w:t>
      </w:r>
      <w:r>
        <w:rPr>
          <w:rFonts w:ascii="Arial" w:hAnsi="Arial" w:cs="Arial"/>
          <w:sz w:val="22"/>
          <w:szCs w:val="22"/>
        </w:rPr>
        <w:t xml:space="preserve"> </w:t>
      </w:r>
      <w:r w:rsidRPr="00A945C6">
        <w:rPr>
          <w:rFonts w:ascii="Arial" w:eastAsia="Calibri" w:hAnsi="Arial" w:cs="Arial"/>
          <w:sz w:val="22"/>
          <w:szCs w:val="22"/>
        </w:rPr>
        <w:t>uzgodnić i dostosować do możliwości zabudowy na obiekcie danej instalacji na</w:t>
      </w:r>
      <w:r>
        <w:rPr>
          <w:rFonts w:ascii="Arial" w:hAnsi="Arial" w:cs="Arial"/>
          <w:sz w:val="22"/>
          <w:szCs w:val="22"/>
        </w:rPr>
        <w:t xml:space="preserve"> </w:t>
      </w:r>
      <w:r w:rsidRPr="00A945C6">
        <w:rPr>
          <w:rFonts w:ascii="Arial" w:eastAsia="Calibri" w:hAnsi="Arial" w:cs="Arial"/>
          <w:sz w:val="22"/>
          <w:szCs w:val="22"/>
        </w:rPr>
        <w:t>etapie projektu technicznego.</w:t>
      </w:r>
      <w:r w:rsidRPr="00A945C6">
        <w:rPr>
          <w:rFonts w:ascii="Arial" w:hAnsi="Arial" w:cs="Arial"/>
          <w:sz w:val="22"/>
          <w:szCs w:val="22"/>
        </w:rPr>
        <w:t xml:space="preserve"> </w:t>
      </w:r>
    </w:p>
    <w:p w14:paraId="6C909DCD" w14:textId="77777777" w:rsidR="00A945C6" w:rsidRDefault="00736940" w:rsidP="00461418">
      <w:pPr>
        <w:numPr>
          <w:ilvl w:val="0"/>
          <w:numId w:val="58"/>
        </w:numPr>
        <w:jc w:val="both"/>
        <w:rPr>
          <w:rFonts w:ascii="Arial" w:hAnsi="Arial" w:cs="Arial"/>
          <w:sz w:val="22"/>
          <w:szCs w:val="22"/>
        </w:rPr>
      </w:pPr>
      <w:r w:rsidRPr="00A945C6">
        <w:rPr>
          <w:rFonts w:ascii="Arial" w:hAnsi="Arial" w:cs="Arial"/>
          <w:sz w:val="22"/>
          <w:szCs w:val="22"/>
        </w:rPr>
        <w:t xml:space="preserve">Szafki ochronne </w:t>
      </w:r>
      <w:r w:rsidR="00A945C6">
        <w:rPr>
          <w:rFonts w:ascii="Arial" w:hAnsi="Arial" w:cs="Arial"/>
          <w:sz w:val="22"/>
          <w:szCs w:val="22"/>
        </w:rPr>
        <w:t>muszą</w:t>
      </w:r>
      <w:r w:rsidRPr="00A945C6">
        <w:rPr>
          <w:rFonts w:ascii="Arial" w:hAnsi="Arial" w:cs="Arial"/>
          <w:sz w:val="22"/>
          <w:szCs w:val="22"/>
        </w:rPr>
        <w:t xml:space="preserve"> być montowane </w:t>
      </w:r>
      <w:r w:rsidR="001E1D71" w:rsidRPr="00A945C6">
        <w:rPr>
          <w:rFonts w:ascii="Arial" w:hAnsi="Arial" w:cs="Arial"/>
          <w:sz w:val="22"/>
          <w:szCs w:val="22"/>
        </w:rPr>
        <w:t xml:space="preserve">na wysokości ok. </w:t>
      </w:r>
      <w:smartTag w:uri="urn:schemas-microsoft-com:office:smarttags" w:element="metricconverter">
        <w:smartTagPr>
          <w:attr w:name="ProductID" w:val="1,5 m"/>
        </w:smartTagPr>
        <w:r w:rsidRPr="00A945C6">
          <w:rPr>
            <w:rFonts w:ascii="Arial" w:hAnsi="Arial" w:cs="Arial"/>
            <w:sz w:val="22"/>
            <w:szCs w:val="22"/>
          </w:rPr>
          <w:t>1,5 m</w:t>
        </w:r>
      </w:smartTag>
      <w:r w:rsidRPr="00A945C6">
        <w:rPr>
          <w:rFonts w:ascii="Arial" w:hAnsi="Arial" w:cs="Arial"/>
          <w:sz w:val="22"/>
          <w:szCs w:val="22"/>
        </w:rPr>
        <w:t xml:space="preserve"> nad poziomem </w:t>
      </w:r>
      <w:r w:rsidR="001E1D71" w:rsidRPr="00A945C6">
        <w:rPr>
          <w:rFonts w:ascii="Arial" w:hAnsi="Arial" w:cs="Arial"/>
          <w:sz w:val="22"/>
          <w:szCs w:val="22"/>
        </w:rPr>
        <w:t>"0"</w:t>
      </w:r>
      <w:r w:rsidRPr="00A945C6">
        <w:rPr>
          <w:rFonts w:ascii="Arial" w:hAnsi="Arial" w:cs="Arial"/>
          <w:sz w:val="22"/>
          <w:szCs w:val="22"/>
        </w:rPr>
        <w:t xml:space="preserve"> lub  podestu</w:t>
      </w:r>
      <w:r w:rsidR="00A945C6">
        <w:rPr>
          <w:rFonts w:ascii="Arial" w:hAnsi="Arial" w:cs="Arial"/>
          <w:sz w:val="22"/>
          <w:szCs w:val="22"/>
        </w:rPr>
        <w:t>.</w:t>
      </w:r>
    </w:p>
    <w:p w14:paraId="0302AC06" w14:textId="77777777" w:rsidR="009358A9" w:rsidRDefault="00736940" w:rsidP="00461418">
      <w:pPr>
        <w:numPr>
          <w:ilvl w:val="0"/>
          <w:numId w:val="58"/>
        </w:numPr>
        <w:jc w:val="both"/>
        <w:rPr>
          <w:rFonts w:ascii="Arial" w:hAnsi="Arial" w:cs="Arial"/>
          <w:sz w:val="22"/>
          <w:szCs w:val="22"/>
        </w:rPr>
      </w:pPr>
      <w:r w:rsidRPr="00A945C6">
        <w:rPr>
          <w:rFonts w:ascii="Arial" w:hAnsi="Arial" w:cs="Arial"/>
          <w:sz w:val="22"/>
          <w:szCs w:val="22"/>
        </w:rPr>
        <w:t>Szafki ochronne należy stosować do następującej aparatury i wyposażenia:</w:t>
      </w:r>
    </w:p>
    <w:p w14:paraId="188E210C" w14:textId="77777777" w:rsidR="009358A9" w:rsidRDefault="00736940" w:rsidP="00461418">
      <w:pPr>
        <w:numPr>
          <w:ilvl w:val="1"/>
          <w:numId w:val="58"/>
        </w:numPr>
        <w:jc w:val="both"/>
        <w:rPr>
          <w:rFonts w:ascii="Arial" w:hAnsi="Arial" w:cs="Arial"/>
          <w:sz w:val="22"/>
          <w:szCs w:val="22"/>
        </w:rPr>
      </w:pPr>
      <w:r w:rsidRPr="009358A9">
        <w:rPr>
          <w:rFonts w:ascii="Arial" w:hAnsi="Arial" w:cs="Arial"/>
          <w:sz w:val="22"/>
          <w:szCs w:val="22"/>
        </w:rPr>
        <w:t>przetworniki różnicy ciśnień w układach pomiaru poziomu</w:t>
      </w:r>
      <w:r w:rsidR="001E1D71" w:rsidRPr="009358A9">
        <w:rPr>
          <w:rFonts w:ascii="Arial" w:hAnsi="Arial" w:cs="Arial"/>
          <w:sz w:val="22"/>
          <w:szCs w:val="22"/>
        </w:rPr>
        <w:t>,</w:t>
      </w:r>
      <w:r w:rsidR="00A945C6" w:rsidRPr="009358A9">
        <w:rPr>
          <w:rFonts w:ascii="Arial" w:hAnsi="Arial" w:cs="Arial"/>
          <w:sz w:val="22"/>
          <w:szCs w:val="22"/>
        </w:rPr>
        <w:t xml:space="preserve"> przepływu</w:t>
      </w:r>
      <w:r w:rsidR="009358A9">
        <w:rPr>
          <w:rFonts w:ascii="Arial" w:hAnsi="Arial" w:cs="Arial"/>
          <w:sz w:val="22"/>
          <w:szCs w:val="22"/>
        </w:rPr>
        <w:t>,</w:t>
      </w:r>
    </w:p>
    <w:p w14:paraId="1F968C0D" w14:textId="77777777" w:rsidR="009358A9" w:rsidRDefault="00736940" w:rsidP="00461418">
      <w:pPr>
        <w:numPr>
          <w:ilvl w:val="1"/>
          <w:numId w:val="58"/>
        </w:numPr>
        <w:jc w:val="both"/>
        <w:rPr>
          <w:rFonts w:ascii="Arial" w:hAnsi="Arial" w:cs="Arial"/>
          <w:sz w:val="22"/>
          <w:szCs w:val="22"/>
        </w:rPr>
      </w:pPr>
      <w:r w:rsidRPr="009358A9">
        <w:rPr>
          <w:rFonts w:ascii="Arial" w:hAnsi="Arial" w:cs="Arial"/>
          <w:sz w:val="22"/>
          <w:szCs w:val="22"/>
        </w:rPr>
        <w:t>przetworniki i sygnalizatory ciśnienia</w:t>
      </w:r>
      <w:r w:rsidR="009358A9">
        <w:rPr>
          <w:rFonts w:ascii="Arial" w:hAnsi="Arial" w:cs="Arial"/>
          <w:sz w:val="22"/>
          <w:szCs w:val="22"/>
        </w:rPr>
        <w:t>,</w:t>
      </w:r>
    </w:p>
    <w:p w14:paraId="6D878C29" w14:textId="77777777" w:rsidR="00A945C6" w:rsidRPr="009358A9" w:rsidRDefault="00736940" w:rsidP="00461418">
      <w:pPr>
        <w:numPr>
          <w:ilvl w:val="1"/>
          <w:numId w:val="58"/>
        </w:numPr>
        <w:jc w:val="both"/>
        <w:rPr>
          <w:rFonts w:ascii="Arial" w:hAnsi="Arial" w:cs="Arial"/>
          <w:sz w:val="22"/>
          <w:szCs w:val="22"/>
        </w:rPr>
      </w:pPr>
      <w:r w:rsidRPr="009358A9">
        <w:rPr>
          <w:rFonts w:ascii="Arial" w:hAnsi="Arial" w:cs="Arial"/>
          <w:sz w:val="22"/>
          <w:szCs w:val="22"/>
        </w:rPr>
        <w:t>przetworniki i sygnalizatory różnicy  ci</w:t>
      </w:r>
      <w:r w:rsidR="009358A9">
        <w:rPr>
          <w:rFonts w:ascii="Arial" w:hAnsi="Arial" w:cs="Arial"/>
          <w:sz w:val="22"/>
          <w:szCs w:val="22"/>
        </w:rPr>
        <w:t>śnień.</w:t>
      </w:r>
    </w:p>
    <w:p w14:paraId="0418FF01" w14:textId="77777777" w:rsidR="009F0078" w:rsidRPr="00354BCB" w:rsidRDefault="009D4786" w:rsidP="00354BCB">
      <w:pPr>
        <w:numPr>
          <w:ilvl w:val="0"/>
          <w:numId w:val="58"/>
        </w:numPr>
        <w:jc w:val="both"/>
        <w:rPr>
          <w:rFonts w:ascii="Arial" w:hAnsi="Arial" w:cs="Arial"/>
          <w:sz w:val="22"/>
          <w:szCs w:val="22"/>
        </w:rPr>
      </w:pPr>
      <w:r>
        <w:rPr>
          <w:rFonts w:ascii="Arial" w:hAnsi="Arial" w:cs="Arial"/>
          <w:sz w:val="22"/>
          <w:szCs w:val="22"/>
        </w:rPr>
        <w:t>Konstrukcja mechaniczna szafek ochronnych</w:t>
      </w:r>
      <w:r w:rsidR="009F0078">
        <w:rPr>
          <w:rFonts w:ascii="Arial" w:hAnsi="Arial" w:cs="Arial"/>
          <w:sz w:val="22"/>
          <w:szCs w:val="22"/>
        </w:rPr>
        <w:t>, użyte materiały i powłoki malarskie  muszą zapewnić min. 1</w:t>
      </w:r>
      <w:r>
        <w:rPr>
          <w:rFonts w:ascii="Arial" w:hAnsi="Arial" w:cs="Arial"/>
          <w:sz w:val="22"/>
          <w:szCs w:val="22"/>
        </w:rPr>
        <w:t>0-letnią ochronę przed korozją.</w:t>
      </w:r>
    </w:p>
    <w:p w14:paraId="4DFB7173" w14:textId="77777777" w:rsidR="00AF7914" w:rsidRPr="007F4433" w:rsidRDefault="00736940" w:rsidP="007F4433">
      <w:pPr>
        <w:numPr>
          <w:ilvl w:val="0"/>
          <w:numId w:val="59"/>
        </w:numPr>
        <w:jc w:val="both"/>
        <w:rPr>
          <w:rFonts w:ascii="Arial" w:hAnsi="Arial" w:cs="Arial"/>
          <w:sz w:val="22"/>
          <w:szCs w:val="22"/>
        </w:rPr>
      </w:pPr>
      <w:r w:rsidRPr="00A533AE">
        <w:rPr>
          <w:rFonts w:ascii="Arial" w:hAnsi="Arial" w:cs="Arial"/>
          <w:sz w:val="22"/>
          <w:szCs w:val="22"/>
        </w:rPr>
        <w:t xml:space="preserve">Dla wszystkich szafek ochronnych </w:t>
      </w:r>
      <w:r w:rsidR="00AC4AC3">
        <w:rPr>
          <w:rFonts w:ascii="Arial" w:hAnsi="Arial" w:cs="Arial"/>
          <w:sz w:val="22"/>
          <w:szCs w:val="22"/>
        </w:rPr>
        <w:t xml:space="preserve">zabudowanych w strefie zagrożenia wybuchem </w:t>
      </w:r>
      <w:r w:rsidRPr="00A533AE">
        <w:rPr>
          <w:rFonts w:ascii="Arial" w:hAnsi="Arial" w:cs="Arial"/>
          <w:sz w:val="22"/>
          <w:szCs w:val="22"/>
        </w:rPr>
        <w:t>wymagany jest certyfikat wykonania antyelektrostatycznego.</w:t>
      </w:r>
    </w:p>
    <w:p w14:paraId="423C296F" w14:textId="77777777" w:rsidR="00AF7914" w:rsidRPr="0076570B" w:rsidRDefault="00AF7914" w:rsidP="00BE6247">
      <w:pPr>
        <w:ind w:left="360"/>
        <w:jc w:val="both"/>
        <w:rPr>
          <w:rFonts w:ascii="Arial" w:hAnsi="Arial" w:cs="Arial"/>
          <w:sz w:val="22"/>
          <w:szCs w:val="22"/>
        </w:rPr>
      </w:pPr>
    </w:p>
    <w:p w14:paraId="190E6D4E" w14:textId="77777777" w:rsidR="00736940" w:rsidRDefault="00F90BF6" w:rsidP="00633218">
      <w:pPr>
        <w:pStyle w:val="Nagwek1"/>
        <w:numPr>
          <w:ilvl w:val="2"/>
          <w:numId w:val="1"/>
        </w:numPr>
        <w:tabs>
          <w:tab w:val="clear" w:pos="1440"/>
          <w:tab w:val="num" w:pos="709"/>
        </w:tabs>
        <w:ind w:left="709" w:hanging="709"/>
        <w:jc w:val="both"/>
        <w:rPr>
          <w:rFonts w:cs="Arial"/>
          <w:szCs w:val="22"/>
        </w:rPr>
      </w:pPr>
      <w:bookmarkStart w:id="65" w:name="_Toc475077803"/>
      <w:r>
        <w:rPr>
          <w:rFonts w:cs="Arial"/>
          <w:szCs w:val="22"/>
        </w:rPr>
        <w:lastRenderedPageBreak/>
        <w:t>Chłodnice powietrzne</w:t>
      </w:r>
      <w:bookmarkEnd w:id="65"/>
    </w:p>
    <w:p w14:paraId="598404FA" w14:textId="77777777" w:rsidR="00F90BF6" w:rsidRDefault="00F90BF6" w:rsidP="00F90BF6"/>
    <w:p w14:paraId="38BFDB23" w14:textId="77777777" w:rsidR="009358A9" w:rsidRDefault="00F90BF6" w:rsidP="009358A9">
      <w:pPr>
        <w:jc w:val="both"/>
        <w:rPr>
          <w:rFonts w:ascii="Arial" w:hAnsi="Arial" w:cs="Arial"/>
          <w:sz w:val="22"/>
          <w:szCs w:val="22"/>
        </w:rPr>
      </w:pPr>
      <w:r w:rsidRPr="00A533AE">
        <w:rPr>
          <w:rFonts w:ascii="Arial" w:hAnsi="Arial" w:cs="Arial"/>
          <w:sz w:val="22"/>
          <w:szCs w:val="22"/>
        </w:rPr>
        <w:t xml:space="preserve">Z systemu DCS powinno być możliwe sterowanie elementami regulującymi </w:t>
      </w:r>
      <w:r w:rsidR="004A0B0A" w:rsidRPr="00A533AE">
        <w:rPr>
          <w:rFonts w:ascii="Arial" w:hAnsi="Arial" w:cs="Arial"/>
          <w:sz w:val="22"/>
          <w:szCs w:val="22"/>
        </w:rPr>
        <w:t>następując</w:t>
      </w:r>
      <w:r w:rsidR="004A0B0A">
        <w:rPr>
          <w:rFonts w:ascii="Arial" w:hAnsi="Arial" w:cs="Arial"/>
          <w:sz w:val="22"/>
          <w:szCs w:val="22"/>
        </w:rPr>
        <w:t>ych</w:t>
      </w:r>
      <w:r w:rsidR="004A0B0A" w:rsidRPr="00A533AE">
        <w:rPr>
          <w:rFonts w:ascii="Arial" w:hAnsi="Arial" w:cs="Arial"/>
          <w:sz w:val="22"/>
          <w:szCs w:val="22"/>
        </w:rPr>
        <w:t xml:space="preserve"> parametr</w:t>
      </w:r>
      <w:r w:rsidR="004A0B0A">
        <w:rPr>
          <w:rFonts w:ascii="Arial" w:hAnsi="Arial" w:cs="Arial"/>
          <w:sz w:val="22"/>
          <w:szCs w:val="22"/>
        </w:rPr>
        <w:t>ów</w:t>
      </w:r>
      <w:r w:rsidR="004A0B0A" w:rsidRPr="00A533AE">
        <w:rPr>
          <w:rFonts w:ascii="Arial" w:hAnsi="Arial" w:cs="Arial"/>
          <w:sz w:val="22"/>
          <w:szCs w:val="22"/>
        </w:rPr>
        <w:t xml:space="preserve"> </w:t>
      </w:r>
      <w:r w:rsidRPr="00A533AE">
        <w:rPr>
          <w:rFonts w:ascii="Arial" w:hAnsi="Arial" w:cs="Arial"/>
          <w:sz w:val="22"/>
          <w:szCs w:val="22"/>
        </w:rPr>
        <w:t>chłodnic powietrznych</w:t>
      </w:r>
      <w:r w:rsidR="002147A4">
        <w:rPr>
          <w:rFonts w:ascii="Arial" w:hAnsi="Arial" w:cs="Arial"/>
          <w:sz w:val="22"/>
          <w:szCs w:val="22"/>
        </w:rPr>
        <w:t>:</w:t>
      </w:r>
    </w:p>
    <w:p w14:paraId="3346B245" w14:textId="77777777" w:rsidR="009358A9" w:rsidRDefault="009358A9" w:rsidP="00461418">
      <w:pPr>
        <w:numPr>
          <w:ilvl w:val="0"/>
          <w:numId w:val="59"/>
        </w:numPr>
        <w:jc w:val="both"/>
        <w:rPr>
          <w:rFonts w:ascii="Arial" w:hAnsi="Arial" w:cs="Arial"/>
          <w:sz w:val="22"/>
          <w:szCs w:val="22"/>
        </w:rPr>
      </w:pPr>
      <w:r>
        <w:rPr>
          <w:rFonts w:ascii="Arial" w:hAnsi="Arial" w:cs="Arial"/>
          <w:sz w:val="22"/>
          <w:szCs w:val="22"/>
        </w:rPr>
        <w:t>p</w:t>
      </w:r>
      <w:r w:rsidR="00F90BF6" w:rsidRPr="00A533AE">
        <w:rPr>
          <w:rFonts w:ascii="Arial" w:hAnsi="Arial" w:cs="Arial"/>
          <w:sz w:val="22"/>
          <w:szCs w:val="22"/>
        </w:rPr>
        <w:t>rędkość obrotowa wentylatora</w:t>
      </w:r>
      <w:r w:rsidR="006925A3">
        <w:rPr>
          <w:rFonts w:ascii="Arial" w:hAnsi="Arial" w:cs="Arial"/>
          <w:sz w:val="22"/>
          <w:szCs w:val="22"/>
        </w:rPr>
        <w:t>,</w:t>
      </w:r>
    </w:p>
    <w:p w14:paraId="3A31D1C4" w14:textId="77777777" w:rsidR="009358A9" w:rsidRDefault="009358A9" w:rsidP="00461418">
      <w:pPr>
        <w:numPr>
          <w:ilvl w:val="0"/>
          <w:numId w:val="59"/>
        </w:numPr>
        <w:jc w:val="both"/>
        <w:rPr>
          <w:rFonts w:ascii="Arial" w:hAnsi="Arial" w:cs="Arial"/>
          <w:sz w:val="22"/>
          <w:szCs w:val="22"/>
        </w:rPr>
      </w:pPr>
      <w:r>
        <w:rPr>
          <w:rFonts w:ascii="Arial" w:hAnsi="Arial" w:cs="Arial"/>
          <w:sz w:val="22"/>
          <w:szCs w:val="22"/>
        </w:rPr>
        <w:t>u</w:t>
      </w:r>
      <w:r w:rsidR="00F90BF6" w:rsidRPr="009358A9">
        <w:rPr>
          <w:rFonts w:ascii="Arial" w:hAnsi="Arial" w:cs="Arial"/>
          <w:sz w:val="22"/>
          <w:szCs w:val="22"/>
        </w:rPr>
        <w:t>stawienie łopatek wentylatora</w:t>
      </w:r>
      <w:r w:rsidR="006925A3" w:rsidRPr="009358A9">
        <w:rPr>
          <w:rFonts w:ascii="Arial" w:hAnsi="Arial" w:cs="Arial"/>
          <w:sz w:val="22"/>
          <w:szCs w:val="22"/>
        </w:rPr>
        <w:t>,</w:t>
      </w:r>
    </w:p>
    <w:p w14:paraId="244917BC" w14:textId="77777777" w:rsidR="009358A9" w:rsidRDefault="009358A9" w:rsidP="00461418">
      <w:pPr>
        <w:numPr>
          <w:ilvl w:val="0"/>
          <w:numId w:val="59"/>
        </w:numPr>
        <w:jc w:val="both"/>
        <w:rPr>
          <w:rFonts w:ascii="Arial" w:hAnsi="Arial" w:cs="Arial"/>
          <w:sz w:val="22"/>
          <w:szCs w:val="22"/>
        </w:rPr>
      </w:pPr>
      <w:r>
        <w:rPr>
          <w:rFonts w:ascii="Arial" w:hAnsi="Arial" w:cs="Arial"/>
          <w:sz w:val="22"/>
          <w:szCs w:val="22"/>
        </w:rPr>
        <w:t>k</w:t>
      </w:r>
      <w:r w:rsidR="00F90BF6" w:rsidRPr="009358A9">
        <w:rPr>
          <w:rFonts w:ascii="Arial" w:hAnsi="Arial" w:cs="Arial"/>
          <w:sz w:val="22"/>
          <w:szCs w:val="22"/>
        </w:rPr>
        <w:t>ąt otwarcia żaluzji</w:t>
      </w:r>
      <w:r w:rsidR="006925A3" w:rsidRPr="009358A9">
        <w:rPr>
          <w:rFonts w:ascii="Arial" w:hAnsi="Arial" w:cs="Arial"/>
          <w:sz w:val="22"/>
          <w:szCs w:val="22"/>
        </w:rPr>
        <w:t>,</w:t>
      </w:r>
    </w:p>
    <w:p w14:paraId="23203E5F" w14:textId="77777777" w:rsidR="00F90BF6" w:rsidRPr="009358A9" w:rsidRDefault="009358A9" w:rsidP="00461418">
      <w:pPr>
        <w:numPr>
          <w:ilvl w:val="0"/>
          <w:numId w:val="59"/>
        </w:numPr>
        <w:jc w:val="both"/>
        <w:rPr>
          <w:rFonts w:ascii="Arial" w:hAnsi="Arial" w:cs="Arial"/>
          <w:sz w:val="22"/>
          <w:szCs w:val="22"/>
        </w:rPr>
      </w:pPr>
      <w:r>
        <w:rPr>
          <w:rFonts w:ascii="Arial" w:hAnsi="Arial" w:cs="Arial"/>
          <w:sz w:val="22"/>
          <w:szCs w:val="22"/>
        </w:rPr>
        <w:t>i</w:t>
      </w:r>
      <w:r w:rsidR="00F90BF6" w:rsidRPr="009358A9">
        <w:rPr>
          <w:rFonts w:ascii="Arial" w:hAnsi="Arial" w:cs="Arial"/>
          <w:sz w:val="22"/>
          <w:szCs w:val="22"/>
        </w:rPr>
        <w:t>nne, stanowiące wyposażenie chłodnic</w:t>
      </w:r>
      <w:r w:rsidR="006925A3" w:rsidRPr="009358A9">
        <w:rPr>
          <w:rFonts w:ascii="Arial" w:hAnsi="Arial" w:cs="Arial"/>
          <w:sz w:val="22"/>
          <w:szCs w:val="22"/>
        </w:rPr>
        <w:t>.</w:t>
      </w:r>
    </w:p>
    <w:p w14:paraId="27058965" w14:textId="77777777" w:rsidR="00354BCB" w:rsidRPr="00736940" w:rsidRDefault="00354BCB" w:rsidP="00F90BF6">
      <w:pPr>
        <w:ind w:left="1701"/>
        <w:jc w:val="both"/>
        <w:rPr>
          <w:rFonts w:ascii="Arial" w:hAnsi="Arial" w:cs="Arial"/>
          <w:sz w:val="22"/>
          <w:szCs w:val="22"/>
        </w:rPr>
      </w:pPr>
    </w:p>
    <w:p w14:paraId="1A74BB17" w14:textId="77777777" w:rsidR="00F90BF6" w:rsidRDefault="00F90BF6" w:rsidP="00633218">
      <w:pPr>
        <w:pStyle w:val="Nagwek1"/>
        <w:numPr>
          <w:ilvl w:val="2"/>
          <w:numId w:val="1"/>
        </w:numPr>
        <w:tabs>
          <w:tab w:val="clear" w:pos="1440"/>
          <w:tab w:val="num" w:pos="709"/>
        </w:tabs>
        <w:ind w:left="709" w:hanging="709"/>
        <w:jc w:val="both"/>
        <w:rPr>
          <w:rFonts w:cs="Arial"/>
          <w:szCs w:val="22"/>
        </w:rPr>
      </w:pPr>
      <w:bookmarkStart w:id="66" w:name="_Toc475077804"/>
      <w:r>
        <w:rPr>
          <w:rFonts w:cs="Arial"/>
          <w:szCs w:val="22"/>
        </w:rPr>
        <w:t>Wagi</w:t>
      </w:r>
      <w:bookmarkEnd w:id="66"/>
    </w:p>
    <w:p w14:paraId="0B3A1B34" w14:textId="77777777" w:rsidR="00F90BF6" w:rsidRDefault="00F90BF6" w:rsidP="00F90BF6"/>
    <w:p w14:paraId="4F32560F" w14:textId="77777777" w:rsidR="009358A9" w:rsidRDefault="00C8012B" w:rsidP="009358A9">
      <w:pPr>
        <w:numPr>
          <w:ins w:id="67" w:author="Mariusz01" w:date="2016-07-06T23:20:00Z"/>
        </w:numPr>
        <w:jc w:val="both"/>
        <w:rPr>
          <w:rFonts w:ascii="Arial" w:hAnsi="Arial" w:cs="Arial"/>
          <w:sz w:val="22"/>
          <w:szCs w:val="22"/>
        </w:rPr>
      </w:pPr>
      <w:r>
        <w:rPr>
          <w:rFonts w:ascii="Arial" w:hAnsi="Arial" w:cs="Arial"/>
          <w:sz w:val="22"/>
          <w:szCs w:val="22"/>
        </w:rPr>
        <w:t>Stosowane wagi muszą być zgodnie z obowiązującymi przepisami i poniższymi wytycznymi</w:t>
      </w:r>
      <w:r w:rsidR="009358A9">
        <w:rPr>
          <w:rFonts w:ascii="Arial" w:hAnsi="Arial" w:cs="Arial"/>
          <w:sz w:val="22"/>
          <w:szCs w:val="22"/>
        </w:rPr>
        <w:t>.</w:t>
      </w:r>
    </w:p>
    <w:p w14:paraId="591C51D1" w14:textId="77777777" w:rsidR="00FA1B9B" w:rsidRDefault="00F90BF6" w:rsidP="00461418">
      <w:pPr>
        <w:numPr>
          <w:ilvl w:val="0"/>
          <w:numId w:val="60"/>
        </w:numPr>
        <w:jc w:val="both"/>
        <w:rPr>
          <w:rFonts w:ascii="Arial" w:hAnsi="Arial" w:cs="Arial"/>
          <w:sz w:val="22"/>
          <w:szCs w:val="22"/>
        </w:rPr>
      </w:pPr>
      <w:r>
        <w:rPr>
          <w:rFonts w:ascii="Arial" w:hAnsi="Arial" w:cs="Arial"/>
          <w:sz w:val="22"/>
          <w:szCs w:val="22"/>
        </w:rPr>
        <w:t xml:space="preserve">Systemy  wagowe  i  związane  z  nimi  przetworniki  </w:t>
      </w:r>
      <w:r w:rsidR="009358A9">
        <w:rPr>
          <w:rFonts w:ascii="Arial" w:hAnsi="Arial" w:cs="Arial"/>
          <w:sz w:val="22"/>
          <w:szCs w:val="22"/>
        </w:rPr>
        <w:t>muszą</w:t>
      </w:r>
      <w:r w:rsidR="0004202A">
        <w:rPr>
          <w:rFonts w:ascii="Arial" w:hAnsi="Arial" w:cs="Arial"/>
          <w:sz w:val="22"/>
          <w:szCs w:val="22"/>
        </w:rPr>
        <w:t xml:space="preserve"> być tak  </w:t>
      </w:r>
      <w:r>
        <w:rPr>
          <w:rFonts w:ascii="Arial" w:hAnsi="Arial" w:cs="Arial"/>
          <w:sz w:val="22"/>
          <w:szCs w:val="22"/>
        </w:rPr>
        <w:t xml:space="preserve">zaprojektowane  i </w:t>
      </w:r>
      <w:r w:rsidR="009358A9">
        <w:rPr>
          <w:rFonts w:ascii="Arial" w:hAnsi="Arial" w:cs="Arial"/>
          <w:sz w:val="22"/>
          <w:szCs w:val="22"/>
        </w:rPr>
        <w:t>zamontowane</w:t>
      </w:r>
      <w:r w:rsidR="0004202A">
        <w:rPr>
          <w:rFonts w:ascii="Arial" w:hAnsi="Arial" w:cs="Arial"/>
          <w:sz w:val="22"/>
          <w:szCs w:val="22"/>
        </w:rPr>
        <w:t>,</w:t>
      </w:r>
      <w:r>
        <w:rPr>
          <w:rFonts w:ascii="Arial" w:hAnsi="Arial" w:cs="Arial"/>
          <w:sz w:val="22"/>
          <w:szCs w:val="22"/>
        </w:rPr>
        <w:t xml:space="preserve"> aby  zapewnić  </w:t>
      </w:r>
      <w:r w:rsidR="0004202A">
        <w:rPr>
          <w:rFonts w:ascii="Arial" w:hAnsi="Arial" w:cs="Arial"/>
          <w:sz w:val="22"/>
          <w:szCs w:val="22"/>
        </w:rPr>
        <w:t>zachowanie przez wagi właściwości metrologicznych</w:t>
      </w:r>
      <w:r w:rsidR="009358A9">
        <w:rPr>
          <w:rFonts w:ascii="Arial" w:hAnsi="Arial" w:cs="Arial"/>
          <w:sz w:val="22"/>
          <w:szCs w:val="22"/>
        </w:rPr>
        <w:t xml:space="preserve"> (niezawodny, stabilny i dokładny pomiar).</w:t>
      </w:r>
    </w:p>
    <w:p w14:paraId="2E7BACFF" w14:textId="77777777" w:rsidR="009358A9" w:rsidRDefault="0004202A" w:rsidP="00461418">
      <w:pPr>
        <w:numPr>
          <w:ilvl w:val="0"/>
          <w:numId w:val="60"/>
        </w:numPr>
        <w:jc w:val="both"/>
        <w:rPr>
          <w:rFonts w:ascii="Arial" w:hAnsi="Arial" w:cs="Arial"/>
          <w:sz w:val="22"/>
          <w:szCs w:val="22"/>
        </w:rPr>
      </w:pPr>
      <w:r w:rsidRPr="009358A9">
        <w:rPr>
          <w:rFonts w:ascii="Arial" w:hAnsi="Arial" w:cs="Arial"/>
          <w:sz w:val="22"/>
          <w:szCs w:val="22"/>
        </w:rPr>
        <w:t>W przypadku występowania zakłó</w:t>
      </w:r>
      <w:r w:rsidR="001226B6" w:rsidRPr="009358A9">
        <w:rPr>
          <w:rFonts w:ascii="Arial" w:hAnsi="Arial" w:cs="Arial"/>
          <w:sz w:val="22"/>
          <w:szCs w:val="22"/>
        </w:rPr>
        <w:t xml:space="preserve">ceń system wagowy </w:t>
      </w:r>
      <w:r w:rsidR="009F03B8" w:rsidRPr="009358A9">
        <w:rPr>
          <w:rFonts w:ascii="Arial" w:hAnsi="Arial" w:cs="Arial"/>
          <w:sz w:val="22"/>
          <w:szCs w:val="22"/>
        </w:rPr>
        <w:t xml:space="preserve">powinien </w:t>
      </w:r>
      <w:r w:rsidR="001226B6" w:rsidRPr="009358A9">
        <w:rPr>
          <w:rFonts w:ascii="Arial" w:hAnsi="Arial" w:cs="Arial"/>
          <w:sz w:val="22"/>
          <w:szCs w:val="22"/>
        </w:rPr>
        <w:t>zapobiega</w:t>
      </w:r>
      <w:r w:rsidR="009F03B8" w:rsidRPr="009358A9">
        <w:rPr>
          <w:rFonts w:ascii="Arial" w:hAnsi="Arial" w:cs="Arial"/>
          <w:sz w:val="22"/>
          <w:szCs w:val="22"/>
        </w:rPr>
        <w:t>ć</w:t>
      </w:r>
      <w:r w:rsidR="001226B6" w:rsidRPr="009358A9">
        <w:rPr>
          <w:rFonts w:ascii="Arial" w:hAnsi="Arial" w:cs="Arial"/>
          <w:sz w:val="22"/>
          <w:szCs w:val="22"/>
        </w:rPr>
        <w:t xml:space="preserve"> powstawaniu odchyleń </w:t>
      </w:r>
      <w:r w:rsidR="00431856" w:rsidRPr="009358A9">
        <w:rPr>
          <w:rFonts w:ascii="Arial" w:hAnsi="Arial" w:cs="Arial"/>
          <w:sz w:val="22"/>
          <w:szCs w:val="22"/>
        </w:rPr>
        <w:t>znaczących (różnica między błędem wskazania wagi</w:t>
      </w:r>
      <w:r w:rsidR="00A858CE" w:rsidRPr="009358A9">
        <w:rPr>
          <w:rFonts w:ascii="Arial" w:hAnsi="Arial" w:cs="Arial"/>
          <w:sz w:val="22"/>
          <w:szCs w:val="22"/>
        </w:rPr>
        <w:t>, a jej błędem wskazania wyznaczonym w warunkach odniesienia)</w:t>
      </w:r>
      <w:r w:rsidR="001226B6" w:rsidRPr="009358A9">
        <w:rPr>
          <w:rFonts w:ascii="Arial" w:hAnsi="Arial" w:cs="Arial"/>
          <w:sz w:val="22"/>
          <w:szCs w:val="22"/>
        </w:rPr>
        <w:t>, lub je automatycznie wykrywał i informował o nich</w:t>
      </w:r>
      <w:r w:rsidR="009358A9">
        <w:rPr>
          <w:rFonts w:ascii="Arial" w:hAnsi="Arial" w:cs="Arial"/>
          <w:sz w:val="22"/>
          <w:szCs w:val="22"/>
        </w:rPr>
        <w:t>.</w:t>
      </w:r>
    </w:p>
    <w:p w14:paraId="59A885F5" w14:textId="77777777" w:rsidR="00D6752B" w:rsidRDefault="001226B6" w:rsidP="00461418">
      <w:pPr>
        <w:numPr>
          <w:ilvl w:val="0"/>
          <w:numId w:val="60"/>
        </w:numPr>
        <w:jc w:val="both"/>
        <w:rPr>
          <w:rFonts w:ascii="Arial" w:hAnsi="Arial" w:cs="Arial"/>
          <w:sz w:val="22"/>
          <w:szCs w:val="22"/>
        </w:rPr>
      </w:pPr>
      <w:r w:rsidRPr="009358A9">
        <w:rPr>
          <w:rFonts w:ascii="Arial" w:hAnsi="Arial" w:cs="Arial"/>
          <w:sz w:val="22"/>
          <w:szCs w:val="22"/>
        </w:rPr>
        <w:t>Podłączenie urządzeń peryferyjnych do systemu wagowego nie może wpływ</w:t>
      </w:r>
      <w:r w:rsidR="009358A9">
        <w:rPr>
          <w:rFonts w:ascii="Arial" w:hAnsi="Arial" w:cs="Arial"/>
          <w:sz w:val="22"/>
          <w:szCs w:val="22"/>
        </w:rPr>
        <w:t>ać na właściwości metrologiczne.</w:t>
      </w:r>
    </w:p>
    <w:p w14:paraId="3127E13F" w14:textId="77777777" w:rsidR="00D6752B" w:rsidRDefault="00CD10C3" w:rsidP="00461418">
      <w:pPr>
        <w:numPr>
          <w:ilvl w:val="0"/>
          <w:numId w:val="60"/>
        </w:numPr>
        <w:jc w:val="both"/>
        <w:rPr>
          <w:rFonts w:ascii="Arial" w:hAnsi="Arial" w:cs="Arial"/>
          <w:sz w:val="22"/>
          <w:szCs w:val="22"/>
        </w:rPr>
      </w:pPr>
      <w:r w:rsidRPr="00D6752B">
        <w:rPr>
          <w:rFonts w:ascii="Arial" w:hAnsi="Arial" w:cs="Arial"/>
          <w:sz w:val="22"/>
          <w:szCs w:val="22"/>
        </w:rPr>
        <w:t>Każdy system wagowy musi posiadać wyjście prądowe</w:t>
      </w:r>
      <w:r w:rsidR="00F90BF6" w:rsidRPr="00D6752B">
        <w:rPr>
          <w:rFonts w:ascii="Arial" w:hAnsi="Arial" w:cs="Arial"/>
          <w:sz w:val="22"/>
          <w:szCs w:val="22"/>
        </w:rPr>
        <w:t xml:space="preserve"> (połączenie 2  żyłowe do systemu DCS)</w:t>
      </w:r>
      <w:r w:rsidRPr="00D6752B">
        <w:rPr>
          <w:rFonts w:ascii="Arial" w:hAnsi="Arial" w:cs="Arial"/>
          <w:sz w:val="22"/>
          <w:szCs w:val="22"/>
        </w:rPr>
        <w:t xml:space="preserve">, </w:t>
      </w:r>
      <w:r w:rsidR="007F5227" w:rsidRPr="00D6752B">
        <w:rPr>
          <w:rFonts w:ascii="Arial" w:hAnsi="Arial" w:cs="Arial"/>
          <w:sz w:val="22"/>
          <w:szCs w:val="22"/>
        </w:rPr>
        <w:t xml:space="preserve">standardowy </w:t>
      </w:r>
      <w:r w:rsidRPr="00D6752B">
        <w:rPr>
          <w:rFonts w:ascii="Arial" w:hAnsi="Arial" w:cs="Arial"/>
          <w:sz w:val="22"/>
          <w:szCs w:val="22"/>
        </w:rPr>
        <w:t xml:space="preserve">sygnał </w:t>
      </w:r>
      <w:r w:rsidR="007F5227" w:rsidRPr="00D6752B">
        <w:rPr>
          <w:rFonts w:ascii="Arial" w:hAnsi="Arial" w:cs="Arial"/>
          <w:sz w:val="22"/>
          <w:szCs w:val="22"/>
        </w:rPr>
        <w:t>pomiarowy 4…</w:t>
      </w:r>
      <w:r w:rsidRPr="00D6752B">
        <w:rPr>
          <w:rFonts w:ascii="Arial" w:hAnsi="Arial" w:cs="Arial"/>
          <w:sz w:val="22"/>
          <w:szCs w:val="22"/>
        </w:rPr>
        <w:t xml:space="preserve">20mA stanowi </w:t>
      </w:r>
      <w:r w:rsidR="007F5227" w:rsidRPr="00D6752B">
        <w:rPr>
          <w:rFonts w:ascii="Arial" w:hAnsi="Arial" w:cs="Arial"/>
          <w:sz w:val="22"/>
          <w:szCs w:val="22"/>
        </w:rPr>
        <w:t>niezbędne</w:t>
      </w:r>
      <w:r w:rsidR="00F90BF6" w:rsidRPr="00D6752B">
        <w:rPr>
          <w:rFonts w:ascii="Arial" w:hAnsi="Arial" w:cs="Arial"/>
          <w:sz w:val="22"/>
          <w:szCs w:val="22"/>
        </w:rPr>
        <w:t xml:space="preserve"> minimum informacji o </w:t>
      </w:r>
      <w:r w:rsidR="005B513B" w:rsidRPr="00D6752B">
        <w:rPr>
          <w:rFonts w:ascii="Arial" w:hAnsi="Arial" w:cs="Arial"/>
          <w:sz w:val="22"/>
          <w:szCs w:val="22"/>
        </w:rPr>
        <w:t>wynikach ważenia</w:t>
      </w:r>
      <w:r w:rsidR="00D6752B">
        <w:rPr>
          <w:rFonts w:ascii="Arial" w:hAnsi="Arial" w:cs="Arial"/>
          <w:sz w:val="22"/>
          <w:szCs w:val="22"/>
        </w:rPr>
        <w:t>.</w:t>
      </w:r>
    </w:p>
    <w:p w14:paraId="61F8EE2C" w14:textId="77777777" w:rsidR="00D6752B" w:rsidRDefault="004619D7" w:rsidP="00461418">
      <w:pPr>
        <w:numPr>
          <w:ilvl w:val="0"/>
          <w:numId w:val="60"/>
        </w:numPr>
        <w:jc w:val="both"/>
        <w:rPr>
          <w:rFonts w:ascii="Arial" w:hAnsi="Arial" w:cs="Arial"/>
          <w:sz w:val="22"/>
          <w:szCs w:val="22"/>
        </w:rPr>
      </w:pPr>
      <w:r>
        <w:rPr>
          <w:rFonts w:ascii="Arial" w:hAnsi="Arial" w:cs="Arial"/>
          <w:sz w:val="22"/>
          <w:szCs w:val="22"/>
        </w:rPr>
        <w:t>Kontraktor</w:t>
      </w:r>
      <w:r w:rsidR="00F90BF6" w:rsidRPr="00D6752B">
        <w:rPr>
          <w:rFonts w:ascii="Arial" w:hAnsi="Arial" w:cs="Arial"/>
          <w:sz w:val="22"/>
          <w:szCs w:val="22"/>
        </w:rPr>
        <w:t xml:space="preserve"> </w:t>
      </w:r>
      <w:r w:rsidR="00D6752B">
        <w:rPr>
          <w:rFonts w:ascii="Arial" w:hAnsi="Arial" w:cs="Arial"/>
          <w:sz w:val="22"/>
          <w:szCs w:val="22"/>
        </w:rPr>
        <w:t>musi</w:t>
      </w:r>
      <w:r w:rsidR="00F90BF6" w:rsidRPr="00D6752B">
        <w:rPr>
          <w:rFonts w:ascii="Arial" w:hAnsi="Arial" w:cs="Arial"/>
          <w:sz w:val="22"/>
          <w:szCs w:val="22"/>
        </w:rPr>
        <w:t xml:space="preserve"> podać możliwości komunikacji </w:t>
      </w:r>
      <w:r w:rsidR="00011A0E" w:rsidRPr="00D6752B">
        <w:rPr>
          <w:rFonts w:ascii="Arial" w:hAnsi="Arial" w:cs="Arial"/>
          <w:sz w:val="22"/>
          <w:szCs w:val="22"/>
        </w:rPr>
        <w:t xml:space="preserve">systemu </w:t>
      </w:r>
      <w:r w:rsidR="00F90BF6" w:rsidRPr="00D6752B">
        <w:rPr>
          <w:rFonts w:ascii="Arial" w:hAnsi="Arial" w:cs="Arial"/>
          <w:sz w:val="22"/>
          <w:szCs w:val="22"/>
        </w:rPr>
        <w:t>ważenia z systemem DC</w:t>
      </w:r>
      <w:r w:rsidR="00D6752B">
        <w:rPr>
          <w:rFonts w:ascii="Arial" w:hAnsi="Arial" w:cs="Arial"/>
          <w:sz w:val="22"/>
          <w:szCs w:val="22"/>
        </w:rPr>
        <w:t>S.</w:t>
      </w:r>
    </w:p>
    <w:p w14:paraId="25D60858" w14:textId="77777777" w:rsidR="00F90BF6" w:rsidRPr="00D6752B" w:rsidRDefault="00F90BF6" w:rsidP="00461418">
      <w:pPr>
        <w:numPr>
          <w:ilvl w:val="0"/>
          <w:numId w:val="60"/>
        </w:numPr>
        <w:jc w:val="both"/>
        <w:rPr>
          <w:rFonts w:ascii="Arial" w:hAnsi="Arial" w:cs="Arial"/>
          <w:sz w:val="22"/>
          <w:szCs w:val="22"/>
        </w:rPr>
      </w:pPr>
      <w:r w:rsidRPr="00D6752B">
        <w:rPr>
          <w:rFonts w:ascii="Arial" w:hAnsi="Arial" w:cs="Arial"/>
          <w:sz w:val="22"/>
          <w:szCs w:val="22"/>
        </w:rPr>
        <w:t xml:space="preserve">Przetworniki </w:t>
      </w:r>
      <w:r w:rsidR="00D6752B" w:rsidRPr="00D6752B">
        <w:rPr>
          <w:rFonts w:ascii="Arial" w:hAnsi="Arial" w:cs="Arial"/>
          <w:sz w:val="22"/>
          <w:szCs w:val="22"/>
        </w:rPr>
        <w:t>muszą</w:t>
      </w:r>
      <w:r w:rsidRPr="00D6752B">
        <w:rPr>
          <w:rFonts w:ascii="Arial" w:hAnsi="Arial" w:cs="Arial"/>
          <w:sz w:val="22"/>
          <w:szCs w:val="22"/>
        </w:rPr>
        <w:t xml:space="preserve"> mieć możliwość komunikacji z systemem DCS z </w:t>
      </w:r>
      <w:r w:rsidR="00011A0E" w:rsidRPr="00D6752B">
        <w:rPr>
          <w:rFonts w:ascii="Arial" w:hAnsi="Arial" w:cs="Arial"/>
          <w:sz w:val="22"/>
          <w:szCs w:val="22"/>
        </w:rPr>
        <w:t xml:space="preserve">wykorzystaniem </w:t>
      </w:r>
      <w:r w:rsidRPr="00D6752B">
        <w:rPr>
          <w:rFonts w:ascii="Arial" w:hAnsi="Arial" w:cs="Arial"/>
          <w:sz w:val="22"/>
          <w:szCs w:val="22"/>
        </w:rPr>
        <w:t>protok</w:t>
      </w:r>
      <w:r w:rsidR="00D6752B" w:rsidRPr="00D6752B">
        <w:rPr>
          <w:rFonts w:ascii="Arial" w:hAnsi="Arial" w:cs="Arial"/>
          <w:sz w:val="22"/>
          <w:szCs w:val="22"/>
        </w:rPr>
        <w:t>o</w:t>
      </w:r>
      <w:r w:rsidRPr="00D6752B">
        <w:rPr>
          <w:rFonts w:ascii="Arial" w:hAnsi="Arial" w:cs="Arial"/>
          <w:sz w:val="22"/>
          <w:szCs w:val="22"/>
        </w:rPr>
        <w:t xml:space="preserve">łu HART </w:t>
      </w:r>
      <w:r w:rsidR="00D6752B" w:rsidRPr="00D6752B">
        <w:rPr>
          <w:rFonts w:ascii="Arial" w:eastAsia="Calibri" w:hAnsi="Arial" w:cs="Arial"/>
          <w:sz w:val="22"/>
          <w:szCs w:val="22"/>
        </w:rPr>
        <w:t>lub być</w:t>
      </w:r>
      <w:r w:rsidR="00D6752B">
        <w:rPr>
          <w:rFonts w:ascii="Arial" w:hAnsi="Arial" w:cs="Arial"/>
          <w:sz w:val="22"/>
          <w:szCs w:val="22"/>
        </w:rPr>
        <w:t xml:space="preserve"> </w:t>
      </w:r>
      <w:r w:rsidR="00D6752B" w:rsidRPr="00D6752B">
        <w:rPr>
          <w:rFonts w:ascii="Arial" w:eastAsia="Calibri" w:hAnsi="Arial" w:cs="Arial"/>
          <w:sz w:val="22"/>
          <w:szCs w:val="22"/>
        </w:rPr>
        <w:t>wyposażone w dedykowane narzędzia i oprogramowanie do konfiguracji i sprawdzenia funkcji</w:t>
      </w:r>
      <w:r w:rsidR="00D6752B">
        <w:rPr>
          <w:rFonts w:ascii="Arial" w:hAnsi="Arial" w:cs="Arial"/>
          <w:sz w:val="22"/>
          <w:szCs w:val="22"/>
        </w:rPr>
        <w:t xml:space="preserve"> </w:t>
      </w:r>
      <w:r w:rsidR="00D6752B" w:rsidRPr="00D6752B">
        <w:rPr>
          <w:rFonts w:ascii="Arial" w:eastAsia="Calibri" w:hAnsi="Arial" w:cs="Arial"/>
          <w:sz w:val="22"/>
          <w:szCs w:val="22"/>
        </w:rPr>
        <w:t>pomiarowych.</w:t>
      </w:r>
    </w:p>
    <w:p w14:paraId="1F0AE333" w14:textId="77777777" w:rsidR="00F90BF6" w:rsidRPr="00736940" w:rsidRDefault="00F90BF6" w:rsidP="00F90BF6">
      <w:pPr>
        <w:ind w:left="1701"/>
        <w:jc w:val="both"/>
        <w:rPr>
          <w:rFonts w:ascii="Arial" w:hAnsi="Arial" w:cs="Arial"/>
          <w:sz w:val="22"/>
          <w:szCs w:val="22"/>
        </w:rPr>
      </w:pPr>
    </w:p>
    <w:p w14:paraId="7FBADD16" w14:textId="77777777" w:rsidR="00A634AB" w:rsidRDefault="00A634AB" w:rsidP="00633218">
      <w:pPr>
        <w:pStyle w:val="Nagwek1"/>
        <w:numPr>
          <w:ilvl w:val="2"/>
          <w:numId w:val="1"/>
        </w:numPr>
        <w:tabs>
          <w:tab w:val="clear" w:pos="1440"/>
          <w:tab w:val="num" w:pos="709"/>
        </w:tabs>
        <w:ind w:left="709" w:hanging="709"/>
        <w:jc w:val="both"/>
        <w:rPr>
          <w:rFonts w:cs="Arial"/>
          <w:szCs w:val="22"/>
        </w:rPr>
      </w:pPr>
      <w:bookmarkStart w:id="68" w:name="_Toc475077805"/>
      <w:r>
        <w:rPr>
          <w:rFonts w:cs="Arial"/>
          <w:szCs w:val="22"/>
        </w:rPr>
        <w:t>Zbiornik buforowy powietrza PiA</w:t>
      </w:r>
      <w:bookmarkEnd w:id="68"/>
    </w:p>
    <w:p w14:paraId="3EC092B9" w14:textId="77777777" w:rsidR="00A634AB" w:rsidRDefault="00A634AB" w:rsidP="00A634AB"/>
    <w:p w14:paraId="7CC99540" w14:textId="77777777" w:rsidR="000E0BBE" w:rsidRDefault="00A634AB" w:rsidP="000E0BBE">
      <w:pPr>
        <w:jc w:val="both"/>
        <w:rPr>
          <w:rFonts w:ascii="Arial" w:hAnsi="Arial" w:cs="Arial"/>
          <w:sz w:val="22"/>
          <w:szCs w:val="22"/>
        </w:rPr>
      </w:pPr>
      <w:r w:rsidRPr="00E84583">
        <w:rPr>
          <w:rFonts w:ascii="Arial" w:hAnsi="Arial" w:cs="Arial"/>
          <w:sz w:val="22"/>
          <w:szCs w:val="22"/>
        </w:rPr>
        <w:t xml:space="preserve">Z zakładowej sieci powietrze PiA  dostarczane jest na granicę działki pod ciśnieniem minimalnym </w:t>
      </w:r>
      <w:r w:rsidR="00D56CA2" w:rsidRPr="00E84583">
        <w:rPr>
          <w:rFonts w:ascii="Arial" w:hAnsi="Arial" w:cs="Arial"/>
          <w:sz w:val="22"/>
          <w:szCs w:val="22"/>
        </w:rPr>
        <w:t xml:space="preserve">400 </w:t>
      </w:r>
      <w:r w:rsidRPr="00E84583">
        <w:rPr>
          <w:rFonts w:ascii="Arial" w:hAnsi="Arial" w:cs="Arial"/>
          <w:sz w:val="22"/>
          <w:szCs w:val="22"/>
        </w:rPr>
        <w:t xml:space="preserve">kPa, a maksymalnym </w:t>
      </w:r>
      <w:r w:rsidR="00D56CA2" w:rsidRPr="00E84583">
        <w:rPr>
          <w:rFonts w:ascii="Arial" w:hAnsi="Arial" w:cs="Arial"/>
          <w:sz w:val="22"/>
          <w:szCs w:val="22"/>
        </w:rPr>
        <w:t xml:space="preserve">700 </w:t>
      </w:r>
      <w:r w:rsidRPr="00E84583">
        <w:rPr>
          <w:rFonts w:ascii="Arial" w:hAnsi="Arial" w:cs="Arial"/>
          <w:sz w:val="22"/>
          <w:szCs w:val="22"/>
        </w:rPr>
        <w:t>kPa</w:t>
      </w:r>
      <w:r w:rsidR="000E0BBE" w:rsidRPr="00E84583">
        <w:rPr>
          <w:rFonts w:ascii="Arial" w:hAnsi="Arial" w:cs="Arial"/>
          <w:sz w:val="22"/>
          <w:szCs w:val="22"/>
        </w:rPr>
        <w:t>.</w:t>
      </w:r>
    </w:p>
    <w:p w14:paraId="5C6FB47B" w14:textId="77777777" w:rsidR="000E0BBE" w:rsidRDefault="00A634AB" w:rsidP="000E0BBE">
      <w:pPr>
        <w:jc w:val="both"/>
        <w:rPr>
          <w:rFonts w:ascii="Arial" w:hAnsi="Arial" w:cs="Arial"/>
          <w:sz w:val="22"/>
          <w:szCs w:val="22"/>
        </w:rPr>
      </w:pPr>
      <w:r w:rsidRPr="00E8596B">
        <w:rPr>
          <w:rFonts w:ascii="Arial" w:hAnsi="Arial" w:cs="Arial"/>
          <w:sz w:val="22"/>
          <w:szCs w:val="22"/>
        </w:rPr>
        <w:t xml:space="preserve">Na każdej instalacji technologicznej </w:t>
      </w:r>
      <w:r w:rsidR="000E0BBE">
        <w:rPr>
          <w:rFonts w:ascii="Arial" w:hAnsi="Arial" w:cs="Arial"/>
          <w:sz w:val="22"/>
          <w:szCs w:val="22"/>
        </w:rPr>
        <w:t>musi</w:t>
      </w:r>
      <w:r>
        <w:rPr>
          <w:rFonts w:ascii="Arial" w:hAnsi="Arial" w:cs="Arial"/>
          <w:sz w:val="22"/>
          <w:szCs w:val="22"/>
        </w:rPr>
        <w:t xml:space="preserve"> być</w:t>
      </w:r>
      <w:r w:rsidRPr="00E8596B">
        <w:rPr>
          <w:rFonts w:ascii="Arial" w:hAnsi="Arial" w:cs="Arial"/>
          <w:sz w:val="22"/>
          <w:szCs w:val="22"/>
        </w:rPr>
        <w:t xml:space="preserve"> zainstalowa</w:t>
      </w:r>
      <w:r>
        <w:rPr>
          <w:rFonts w:ascii="Arial" w:hAnsi="Arial" w:cs="Arial"/>
          <w:sz w:val="22"/>
          <w:szCs w:val="22"/>
        </w:rPr>
        <w:t>ny</w:t>
      </w:r>
      <w:r w:rsidRPr="00E8596B">
        <w:rPr>
          <w:rFonts w:ascii="Arial" w:hAnsi="Arial" w:cs="Arial"/>
          <w:sz w:val="22"/>
          <w:szCs w:val="22"/>
        </w:rPr>
        <w:t xml:space="preserve"> zbiornik buforowy powietrza PiA, który ma za zadanie zabezpieczyć powietrze PiA dla bezpiecznego wyłączenia instalacji w przypadku awarii zakładowej sieci powietrza pomiarowego. </w:t>
      </w:r>
    </w:p>
    <w:p w14:paraId="446BB2D1" w14:textId="77777777" w:rsidR="000E0BBE" w:rsidRPr="001A1B25" w:rsidRDefault="000E0BBE" w:rsidP="000E0BBE">
      <w:pPr>
        <w:jc w:val="both"/>
        <w:rPr>
          <w:rFonts w:ascii="Arial" w:hAnsi="Arial" w:cs="Arial"/>
          <w:szCs w:val="22"/>
        </w:rPr>
      </w:pPr>
    </w:p>
    <w:p w14:paraId="72B7D77C" w14:textId="77777777" w:rsidR="00C01C50" w:rsidRDefault="00A634AB" w:rsidP="000E0BBE">
      <w:pPr>
        <w:jc w:val="both"/>
        <w:rPr>
          <w:rFonts w:ascii="Arial" w:hAnsi="Arial" w:cs="Arial"/>
          <w:sz w:val="22"/>
          <w:szCs w:val="22"/>
        </w:rPr>
      </w:pPr>
      <w:r w:rsidRPr="00E8596B">
        <w:rPr>
          <w:rFonts w:ascii="Arial" w:hAnsi="Arial" w:cs="Arial"/>
          <w:sz w:val="22"/>
          <w:szCs w:val="22"/>
        </w:rPr>
        <w:t>Czas podtrzymania powietrz</w:t>
      </w:r>
      <w:r>
        <w:rPr>
          <w:rFonts w:ascii="Arial" w:hAnsi="Arial" w:cs="Arial"/>
          <w:sz w:val="22"/>
          <w:szCs w:val="22"/>
        </w:rPr>
        <w:t>a</w:t>
      </w:r>
      <w:r w:rsidRPr="00E8596B">
        <w:rPr>
          <w:rFonts w:ascii="Arial" w:hAnsi="Arial" w:cs="Arial"/>
          <w:sz w:val="22"/>
          <w:szCs w:val="22"/>
        </w:rPr>
        <w:t xml:space="preserve"> PiA dla </w:t>
      </w:r>
      <w:r>
        <w:rPr>
          <w:rFonts w:ascii="Arial" w:hAnsi="Arial" w:cs="Arial"/>
          <w:sz w:val="22"/>
          <w:szCs w:val="22"/>
        </w:rPr>
        <w:t xml:space="preserve">danej </w:t>
      </w:r>
      <w:r w:rsidRPr="00E8596B">
        <w:rPr>
          <w:rFonts w:ascii="Arial" w:hAnsi="Arial" w:cs="Arial"/>
          <w:sz w:val="22"/>
          <w:szCs w:val="22"/>
        </w:rPr>
        <w:t xml:space="preserve">instalacji zależy od zastosowanej technologii </w:t>
      </w:r>
      <w:r w:rsidR="00F859E0">
        <w:rPr>
          <w:rFonts w:ascii="Arial" w:hAnsi="Arial" w:cs="Arial"/>
          <w:sz w:val="22"/>
          <w:szCs w:val="22"/>
        </w:rPr>
        <w:t xml:space="preserve">      </w:t>
      </w:r>
      <w:r w:rsidRPr="00E8596B">
        <w:rPr>
          <w:rFonts w:ascii="Arial" w:hAnsi="Arial" w:cs="Arial"/>
          <w:sz w:val="22"/>
          <w:szCs w:val="22"/>
        </w:rPr>
        <w:t>i określa go branża technologiczna. Dla wstępnego określenia wielkości zbiornika buforowego należy przyjąć, że minimalny czas podtrzymania powietrza PiA dla instalacji wynosi 30 min, a minimalne ciśnienie dla sterowania urządzeniami wykonawczymi wynosi 350 kPa</w:t>
      </w:r>
      <w:r w:rsidR="000E0BBE">
        <w:rPr>
          <w:rFonts w:ascii="Arial" w:hAnsi="Arial" w:cs="Arial"/>
          <w:sz w:val="22"/>
          <w:szCs w:val="22"/>
        </w:rPr>
        <w:t>.</w:t>
      </w:r>
    </w:p>
    <w:p w14:paraId="11D2AEE7" w14:textId="77777777" w:rsidR="00325C56" w:rsidRPr="001A1B25" w:rsidRDefault="00325C56" w:rsidP="000E0BBE">
      <w:pPr>
        <w:jc w:val="both"/>
        <w:rPr>
          <w:rFonts w:ascii="Arial" w:hAnsi="Arial" w:cs="Arial"/>
          <w:szCs w:val="22"/>
        </w:rPr>
      </w:pPr>
    </w:p>
    <w:p w14:paraId="5A8C9B53" w14:textId="77777777" w:rsidR="00F90BF6" w:rsidRDefault="00F90BF6" w:rsidP="00340186">
      <w:pPr>
        <w:pStyle w:val="Nagwek1"/>
        <w:numPr>
          <w:ilvl w:val="1"/>
          <w:numId w:val="1"/>
        </w:numPr>
        <w:tabs>
          <w:tab w:val="clear" w:pos="792"/>
          <w:tab w:val="num" w:pos="567"/>
        </w:tabs>
        <w:ind w:left="567" w:hanging="567"/>
      </w:pPr>
      <w:bookmarkStart w:id="69" w:name="_Toc475077806"/>
      <w:r>
        <w:t>Bilans materiałowy instalacji</w:t>
      </w:r>
      <w:bookmarkEnd w:id="69"/>
    </w:p>
    <w:p w14:paraId="5F2F9CF6" w14:textId="77777777" w:rsidR="00F90BF6" w:rsidRDefault="00F90BF6" w:rsidP="00F90BF6"/>
    <w:p w14:paraId="40A57317" w14:textId="77777777" w:rsidR="000E0BBE" w:rsidRDefault="00464BCF" w:rsidP="000E0BBE">
      <w:pPr>
        <w:jc w:val="both"/>
        <w:rPr>
          <w:rFonts w:ascii="Arial" w:hAnsi="Arial" w:cs="Arial"/>
          <w:sz w:val="22"/>
          <w:szCs w:val="22"/>
        </w:rPr>
      </w:pPr>
      <w:r w:rsidRPr="00A533AE">
        <w:rPr>
          <w:rFonts w:ascii="Arial" w:hAnsi="Arial" w:cs="Arial"/>
          <w:sz w:val="22"/>
          <w:szCs w:val="22"/>
        </w:rPr>
        <w:t>Wszystkie dopływające do instalacji surowce</w:t>
      </w:r>
      <w:r w:rsidR="000E0BBE">
        <w:rPr>
          <w:rFonts w:ascii="Arial" w:hAnsi="Arial" w:cs="Arial"/>
          <w:sz w:val="22"/>
          <w:szCs w:val="22"/>
        </w:rPr>
        <w:t>,</w:t>
      </w:r>
      <w:r w:rsidRPr="00A533AE">
        <w:rPr>
          <w:rFonts w:ascii="Arial" w:hAnsi="Arial" w:cs="Arial"/>
          <w:sz w:val="22"/>
          <w:szCs w:val="22"/>
        </w:rPr>
        <w:t xml:space="preserve"> odpływające produkty</w:t>
      </w:r>
      <w:r w:rsidR="000E0BBE">
        <w:rPr>
          <w:rFonts w:ascii="Arial" w:hAnsi="Arial" w:cs="Arial"/>
          <w:sz w:val="22"/>
          <w:szCs w:val="22"/>
        </w:rPr>
        <w:t xml:space="preserve"> oraz wszelkie media energetyczne i pomocnicze</w:t>
      </w:r>
      <w:r w:rsidRPr="00A533AE">
        <w:rPr>
          <w:rFonts w:ascii="Arial" w:hAnsi="Arial" w:cs="Arial"/>
          <w:sz w:val="22"/>
          <w:szCs w:val="22"/>
        </w:rPr>
        <w:t xml:space="preserve"> są przedmiotem</w:t>
      </w:r>
      <w:r w:rsidR="00D45B28">
        <w:rPr>
          <w:rFonts w:ascii="Arial" w:hAnsi="Arial" w:cs="Arial"/>
          <w:sz w:val="22"/>
          <w:szCs w:val="22"/>
        </w:rPr>
        <w:t xml:space="preserve"> </w:t>
      </w:r>
      <w:r w:rsidRPr="00A533AE">
        <w:rPr>
          <w:rFonts w:ascii="Arial" w:hAnsi="Arial" w:cs="Arial"/>
          <w:sz w:val="22"/>
          <w:szCs w:val="22"/>
        </w:rPr>
        <w:t>bilansu</w:t>
      </w:r>
      <w:r w:rsidR="000E0BBE">
        <w:rPr>
          <w:rFonts w:ascii="Arial" w:hAnsi="Arial" w:cs="Arial"/>
          <w:sz w:val="22"/>
          <w:szCs w:val="22"/>
        </w:rPr>
        <w:t>.</w:t>
      </w:r>
      <w:r w:rsidRPr="00A533AE">
        <w:rPr>
          <w:rFonts w:ascii="Arial" w:hAnsi="Arial" w:cs="Arial"/>
          <w:sz w:val="22"/>
          <w:szCs w:val="22"/>
        </w:rPr>
        <w:t xml:space="preserve"> Głównym kryterium dokładności  bilansu jest różnica pomiędzy dopływającymi surowcami oraz odpływającymi produktami, </w:t>
      </w:r>
      <w:r w:rsidR="00F859E0">
        <w:rPr>
          <w:rFonts w:ascii="Arial" w:hAnsi="Arial" w:cs="Arial"/>
          <w:sz w:val="22"/>
          <w:szCs w:val="22"/>
        </w:rPr>
        <w:t xml:space="preserve">     </w:t>
      </w:r>
      <w:r w:rsidRPr="00A533AE">
        <w:rPr>
          <w:rFonts w:ascii="Arial" w:hAnsi="Arial" w:cs="Arial"/>
          <w:sz w:val="22"/>
          <w:szCs w:val="22"/>
        </w:rPr>
        <w:t xml:space="preserve">z uwzględnieniem dokładności zastosowanej aparatury pomiarowej. </w:t>
      </w:r>
    </w:p>
    <w:p w14:paraId="263D1E83" w14:textId="77777777" w:rsidR="000E0BBE" w:rsidRDefault="000E0BBE" w:rsidP="000E0BBE">
      <w:pPr>
        <w:jc w:val="both"/>
        <w:rPr>
          <w:rFonts w:ascii="Arial" w:hAnsi="Arial" w:cs="Arial"/>
          <w:sz w:val="22"/>
          <w:szCs w:val="22"/>
        </w:rPr>
      </w:pPr>
    </w:p>
    <w:p w14:paraId="11C84350" w14:textId="77777777" w:rsidR="00236DC1" w:rsidRDefault="00464BCF" w:rsidP="000E0BBE">
      <w:pPr>
        <w:jc w:val="both"/>
        <w:rPr>
          <w:rFonts w:ascii="Arial" w:hAnsi="Arial" w:cs="Arial"/>
          <w:sz w:val="22"/>
          <w:szCs w:val="22"/>
        </w:rPr>
      </w:pPr>
      <w:r w:rsidRPr="00A533AE">
        <w:rPr>
          <w:rFonts w:ascii="Arial" w:hAnsi="Arial" w:cs="Arial"/>
          <w:sz w:val="22"/>
          <w:szCs w:val="22"/>
        </w:rPr>
        <w:lastRenderedPageBreak/>
        <w:t xml:space="preserve">Jednostkami </w:t>
      </w:r>
      <w:r w:rsidR="000E0BBE">
        <w:rPr>
          <w:rFonts w:ascii="Arial" w:hAnsi="Arial" w:cs="Arial"/>
          <w:sz w:val="22"/>
          <w:szCs w:val="22"/>
        </w:rPr>
        <w:t xml:space="preserve">pomiarowymi </w:t>
      </w:r>
      <w:r w:rsidR="00236DC1">
        <w:rPr>
          <w:rFonts w:ascii="Arial" w:hAnsi="Arial" w:cs="Arial"/>
          <w:sz w:val="22"/>
          <w:szCs w:val="22"/>
        </w:rPr>
        <w:t xml:space="preserve">masy </w:t>
      </w:r>
      <w:r w:rsidR="000E0BBE">
        <w:rPr>
          <w:rFonts w:ascii="Arial" w:hAnsi="Arial" w:cs="Arial"/>
          <w:sz w:val="22"/>
          <w:szCs w:val="22"/>
        </w:rPr>
        <w:t xml:space="preserve">używanymi </w:t>
      </w:r>
      <w:r w:rsidRPr="00A533AE">
        <w:rPr>
          <w:rFonts w:ascii="Arial" w:hAnsi="Arial" w:cs="Arial"/>
          <w:sz w:val="22"/>
          <w:szCs w:val="22"/>
        </w:rPr>
        <w:t>w bilansie są tony</w:t>
      </w:r>
      <w:r w:rsidR="000E0BBE">
        <w:rPr>
          <w:rFonts w:ascii="Arial" w:hAnsi="Arial" w:cs="Arial"/>
          <w:sz w:val="22"/>
          <w:szCs w:val="22"/>
        </w:rPr>
        <w:t>, kilogramy lub</w:t>
      </w:r>
      <w:r w:rsidRPr="00A533AE">
        <w:rPr>
          <w:rFonts w:ascii="Arial" w:hAnsi="Arial" w:cs="Arial"/>
          <w:sz w:val="22"/>
          <w:szCs w:val="22"/>
        </w:rPr>
        <w:t xml:space="preserve"> </w:t>
      </w:r>
      <w:r w:rsidR="000E0BBE">
        <w:rPr>
          <w:rFonts w:ascii="Arial" w:hAnsi="Arial" w:cs="Arial"/>
          <w:sz w:val="22"/>
          <w:szCs w:val="22"/>
        </w:rPr>
        <w:t>megagramy.</w:t>
      </w:r>
      <w:r w:rsidRPr="00A533AE">
        <w:rPr>
          <w:rFonts w:ascii="Arial" w:hAnsi="Arial" w:cs="Arial"/>
          <w:sz w:val="22"/>
          <w:szCs w:val="22"/>
        </w:rPr>
        <w:t xml:space="preserve"> </w:t>
      </w:r>
      <w:r w:rsidR="000E0BBE">
        <w:rPr>
          <w:rFonts w:ascii="Arial" w:hAnsi="Arial" w:cs="Arial"/>
          <w:sz w:val="22"/>
          <w:szCs w:val="22"/>
        </w:rPr>
        <w:t>S</w:t>
      </w:r>
      <w:r w:rsidRPr="00A533AE">
        <w:rPr>
          <w:rFonts w:ascii="Arial" w:hAnsi="Arial" w:cs="Arial"/>
          <w:sz w:val="22"/>
          <w:szCs w:val="22"/>
        </w:rPr>
        <w:t>tosowane jednostki czasu to zmiana robocza, dzień, miesiąc, rok.</w:t>
      </w:r>
      <w:r>
        <w:rPr>
          <w:rFonts w:ascii="Arial" w:hAnsi="Arial" w:cs="Arial"/>
          <w:sz w:val="22"/>
          <w:szCs w:val="22"/>
        </w:rPr>
        <w:t xml:space="preserve"> </w:t>
      </w:r>
    </w:p>
    <w:p w14:paraId="4ACAFE9F" w14:textId="77777777" w:rsidR="000D4B44" w:rsidRDefault="004465B9" w:rsidP="004465B9">
      <w:pPr>
        <w:autoSpaceDE w:val="0"/>
        <w:autoSpaceDN w:val="0"/>
        <w:adjustRightInd w:val="0"/>
        <w:jc w:val="both"/>
        <w:rPr>
          <w:rFonts w:ascii="Arial" w:eastAsia="Calibri" w:hAnsi="Arial" w:cs="Arial"/>
          <w:sz w:val="22"/>
          <w:szCs w:val="22"/>
        </w:rPr>
      </w:pPr>
      <w:r>
        <w:rPr>
          <w:rFonts w:ascii="Arial" w:eastAsia="Calibri" w:hAnsi="Arial" w:cs="Arial"/>
          <w:sz w:val="22"/>
          <w:szCs w:val="22"/>
        </w:rPr>
        <w:t>Aparatura i systemy pomiarowe stosowane do pomiaru i bilansu mediów wejściowych</w:t>
      </w:r>
      <w:r w:rsidR="001D5723">
        <w:rPr>
          <w:rFonts w:ascii="Arial" w:eastAsia="Calibri" w:hAnsi="Arial" w:cs="Arial"/>
          <w:sz w:val="22"/>
          <w:szCs w:val="22"/>
        </w:rPr>
        <w:t xml:space="preserve">           </w:t>
      </w:r>
      <w:r>
        <w:rPr>
          <w:rFonts w:ascii="Arial" w:eastAsia="Calibri" w:hAnsi="Arial" w:cs="Arial"/>
          <w:sz w:val="22"/>
          <w:szCs w:val="22"/>
        </w:rPr>
        <w:t xml:space="preserve"> i wyjściowych na granicy podziału powinny być zaprojektowane i wykonane zgodnie</w:t>
      </w:r>
      <w:r w:rsidR="001D5723">
        <w:rPr>
          <w:rFonts w:ascii="Arial" w:eastAsia="Calibri" w:hAnsi="Arial" w:cs="Arial"/>
          <w:sz w:val="22"/>
          <w:szCs w:val="22"/>
        </w:rPr>
        <w:t xml:space="preserve">              </w:t>
      </w:r>
      <w:r>
        <w:rPr>
          <w:rFonts w:ascii="Arial" w:eastAsia="Calibri" w:hAnsi="Arial" w:cs="Arial"/>
          <w:sz w:val="22"/>
          <w:szCs w:val="22"/>
        </w:rPr>
        <w:t xml:space="preserve"> </w:t>
      </w:r>
      <w:r w:rsidR="004F28B0">
        <w:rPr>
          <w:rFonts w:ascii="Arial" w:eastAsia="Calibri" w:hAnsi="Arial" w:cs="Arial"/>
          <w:sz w:val="22"/>
          <w:szCs w:val="22"/>
        </w:rPr>
        <w:t xml:space="preserve">z </w:t>
      </w:r>
      <w:r w:rsidR="004F28B0" w:rsidRPr="004F28B0">
        <w:rPr>
          <w:rStyle w:val="Pogrubienie"/>
          <w:rFonts w:ascii="Arial" w:hAnsi="Arial" w:cs="Arial"/>
          <w:b w:val="0"/>
          <w:sz w:val="22"/>
          <w:szCs w:val="22"/>
        </w:rPr>
        <w:t>Dyrektyw</w:t>
      </w:r>
      <w:r w:rsidR="004F28B0">
        <w:rPr>
          <w:rStyle w:val="Pogrubienie"/>
          <w:rFonts w:ascii="Arial" w:hAnsi="Arial" w:cs="Arial"/>
          <w:b w:val="0"/>
          <w:sz w:val="22"/>
          <w:szCs w:val="22"/>
        </w:rPr>
        <w:t>ą</w:t>
      </w:r>
      <w:r w:rsidR="004F28B0" w:rsidRPr="004F28B0">
        <w:rPr>
          <w:rStyle w:val="Pogrubienie"/>
          <w:rFonts w:ascii="Arial" w:hAnsi="Arial" w:cs="Arial"/>
          <w:b w:val="0"/>
          <w:sz w:val="22"/>
          <w:szCs w:val="22"/>
        </w:rPr>
        <w:t xml:space="preserve"> Parlamentu Europejskiego i Rady 2014/32/UE z dnia 26 lutego 2014 r. w sprawie harmonizacji ustawodawstw państw członkowskich odnoszących się do udostępniania na rynku przyrządów pomiarowych</w:t>
      </w:r>
      <w:r w:rsidRPr="004F28B0">
        <w:rPr>
          <w:rFonts w:ascii="Arial" w:eastAsia="Calibri" w:hAnsi="Arial" w:cs="Arial"/>
          <w:b/>
          <w:sz w:val="22"/>
          <w:szCs w:val="22"/>
        </w:rPr>
        <w:t xml:space="preserve"> </w:t>
      </w:r>
      <w:r w:rsidRPr="004F28B0">
        <w:rPr>
          <w:rFonts w:ascii="Arial" w:eastAsia="Calibri" w:hAnsi="Arial" w:cs="Arial"/>
          <w:sz w:val="22"/>
          <w:szCs w:val="22"/>
        </w:rPr>
        <w:t>oraz z wym</w:t>
      </w:r>
      <w:r w:rsidR="00870268">
        <w:rPr>
          <w:rFonts w:ascii="Arial" w:eastAsia="Calibri" w:hAnsi="Arial" w:cs="Arial"/>
          <w:sz w:val="22"/>
          <w:szCs w:val="22"/>
        </w:rPr>
        <w:t>ogami Głównego Urzędu Miar</w:t>
      </w:r>
      <w:r w:rsidRPr="004F28B0">
        <w:rPr>
          <w:rFonts w:ascii="Arial" w:eastAsia="Calibri" w:hAnsi="Arial" w:cs="Arial"/>
          <w:sz w:val="22"/>
          <w:szCs w:val="22"/>
        </w:rPr>
        <w:t>. Wym</w:t>
      </w:r>
      <w:r w:rsidR="00870268">
        <w:rPr>
          <w:rFonts w:ascii="Arial" w:eastAsia="Calibri" w:hAnsi="Arial" w:cs="Arial"/>
          <w:sz w:val="22"/>
          <w:szCs w:val="22"/>
        </w:rPr>
        <w:t>agania GUM podane są w Dz. U. 2009 Nr 104 poz.</w:t>
      </w:r>
      <w:r w:rsidRPr="004F28B0">
        <w:rPr>
          <w:rFonts w:ascii="Arial" w:eastAsia="Calibri" w:hAnsi="Arial" w:cs="Arial"/>
          <w:sz w:val="22"/>
          <w:szCs w:val="22"/>
        </w:rPr>
        <w:t xml:space="preserve"> 862 lub na stronie </w:t>
      </w:r>
      <w:hyperlink r:id="rId8" w:history="1">
        <w:r w:rsidRPr="004F28B0">
          <w:rPr>
            <w:rStyle w:val="Hipercze"/>
            <w:rFonts w:ascii="Arial" w:eastAsia="Calibri" w:hAnsi="Arial" w:cs="Arial"/>
            <w:color w:val="auto"/>
            <w:sz w:val="22"/>
            <w:szCs w:val="22"/>
          </w:rPr>
          <w:t>www.gum.gov.pl</w:t>
        </w:r>
      </w:hyperlink>
      <w:r w:rsidR="00870268">
        <w:rPr>
          <w:rFonts w:ascii="Arial" w:eastAsia="Calibri" w:hAnsi="Arial" w:cs="Arial"/>
          <w:sz w:val="22"/>
          <w:szCs w:val="22"/>
        </w:rPr>
        <w:t>.</w:t>
      </w:r>
    </w:p>
    <w:p w14:paraId="6896FA31" w14:textId="77777777" w:rsidR="004465B9" w:rsidRDefault="004465B9" w:rsidP="004465B9">
      <w:pPr>
        <w:autoSpaceDE w:val="0"/>
        <w:autoSpaceDN w:val="0"/>
        <w:adjustRightInd w:val="0"/>
      </w:pPr>
    </w:p>
    <w:p w14:paraId="0309213E" w14:textId="77777777" w:rsidR="000D4B44" w:rsidRPr="00633218" w:rsidRDefault="000D4B44" w:rsidP="00633218">
      <w:pPr>
        <w:pStyle w:val="Nagwek1"/>
        <w:numPr>
          <w:ilvl w:val="2"/>
          <w:numId w:val="1"/>
        </w:numPr>
        <w:tabs>
          <w:tab w:val="clear" w:pos="1440"/>
          <w:tab w:val="num" w:pos="709"/>
        </w:tabs>
        <w:ind w:left="709" w:hanging="709"/>
        <w:jc w:val="both"/>
        <w:rPr>
          <w:rFonts w:cs="Arial"/>
          <w:szCs w:val="22"/>
        </w:rPr>
      </w:pPr>
      <w:bookmarkStart w:id="70" w:name="_Toc475077807"/>
      <w:r w:rsidRPr="000D4B44">
        <w:rPr>
          <w:rFonts w:cs="Arial"/>
          <w:szCs w:val="22"/>
        </w:rPr>
        <w:t>Urządzenia pomiarowe stosowane w pomiarach bilansowych</w:t>
      </w:r>
      <w:bookmarkEnd w:id="70"/>
    </w:p>
    <w:p w14:paraId="104CE92B" w14:textId="77777777" w:rsidR="00F90BF6" w:rsidRPr="00F90BF6" w:rsidRDefault="00F90BF6" w:rsidP="00F90BF6"/>
    <w:p w14:paraId="7199DF73" w14:textId="77777777" w:rsidR="004465B9" w:rsidRDefault="00121A50" w:rsidP="004465B9">
      <w:pPr>
        <w:jc w:val="both"/>
        <w:rPr>
          <w:rFonts w:ascii="Arial" w:hAnsi="Arial" w:cs="Arial"/>
          <w:sz w:val="22"/>
          <w:szCs w:val="22"/>
        </w:rPr>
      </w:pPr>
      <w:r>
        <w:rPr>
          <w:rFonts w:ascii="Arial" w:hAnsi="Arial" w:cs="Arial"/>
          <w:sz w:val="22"/>
          <w:szCs w:val="22"/>
        </w:rPr>
        <w:t>Dla mediów</w:t>
      </w:r>
      <w:r w:rsidR="0078145C" w:rsidRPr="00A533AE">
        <w:rPr>
          <w:rFonts w:ascii="Arial" w:hAnsi="Arial" w:cs="Arial"/>
          <w:sz w:val="22"/>
          <w:szCs w:val="22"/>
        </w:rPr>
        <w:t xml:space="preserve"> procesowych </w:t>
      </w:r>
      <w:r w:rsidR="00B23955">
        <w:rPr>
          <w:rFonts w:ascii="Arial" w:hAnsi="Arial" w:cs="Arial"/>
          <w:sz w:val="22"/>
          <w:szCs w:val="22"/>
        </w:rPr>
        <w:t>muszą</w:t>
      </w:r>
      <w:r w:rsidR="00B23955" w:rsidRPr="00A533AE">
        <w:rPr>
          <w:rFonts w:ascii="Arial" w:hAnsi="Arial" w:cs="Arial"/>
          <w:sz w:val="22"/>
          <w:szCs w:val="22"/>
        </w:rPr>
        <w:t xml:space="preserve"> </w:t>
      </w:r>
      <w:r w:rsidR="0078145C" w:rsidRPr="00A533AE">
        <w:rPr>
          <w:rFonts w:ascii="Arial" w:hAnsi="Arial" w:cs="Arial"/>
          <w:sz w:val="22"/>
          <w:szCs w:val="22"/>
        </w:rPr>
        <w:t>być stosowane nastę</w:t>
      </w:r>
      <w:r w:rsidR="004465B9">
        <w:rPr>
          <w:rFonts w:ascii="Arial" w:hAnsi="Arial" w:cs="Arial"/>
          <w:sz w:val="22"/>
          <w:szCs w:val="22"/>
        </w:rPr>
        <w:t>pujące rodzaje przepływomierzy.</w:t>
      </w:r>
    </w:p>
    <w:p w14:paraId="371E44E6" w14:textId="77777777" w:rsidR="004465B9" w:rsidRDefault="0078145C" w:rsidP="00461418">
      <w:pPr>
        <w:numPr>
          <w:ilvl w:val="0"/>
          <w:numId w:val="61"/>
        </w:numPr>
        <w:jc w:val="both"/>
        <w:rPr>
          <w:rFonts w:ascii="Arial" w:hAnsi="Arial" w:cs="Arial"/>
          <w:sz w:val="22"/>
          <w:szCs w:val="22"/>
        </w:rPr>
      </w:pPr>
      <w:r w:rsidRPr="00A533AE">
        <w:rPr>
          <w:rFonts w:ascii="Arial" w:hAnsi="Arial" w:cs="Arial"/>
          <w:sz w:val="22"/>
          <w:szCs w:val="22"/>
        </w:rPr>
        <w:t>Na głównych ciągach – przepływomierze masowe</w:t>
      </w:r>
      <w:r w:rsidR="00826728">
        <w:rPr>
          <w:rFonts w:ascii="Arial" w:hAnsi="Arial" w:cs="Arial"/>
          <w:sz w:val="22"/>
          <w:szCs w:val="22"/>
        </w:rPr>
        <w:t>,</w:t>
      </w:r>
      <w:r w:rsidRPr="00A533AE">
        <w:rPr>
          <w:rFonts w:ascii="Arial" w:hAnsi="Arial" w:cs="Arial"/>
          <w:sz w:val="22"/>
          <w:szCs w:val="22"/>
        </w:rPr>
        <w:t xml:space="preserve"> – po uzyskaniu akceptacji  zamawiającego</w:t>
      </w:r>
      <w:r w:rsidR="004465B9">
        <w:rPr>
          <w:rFonts w:ascii="Arial" w:hAnsi="Arial" w:cs="Arial"/>
          <w:sz w:val="22"/>
          <w:szCs w:val="22"/>
        </w:rPr>
        <w:t>.</w:t>
      </w:r>
    </w:p>
    <w:p w14:paraId="1F460ACA" w14:textId="77777777" w:rsidR="0078145C" w:rsidRDefault="0078145C" w:rsidP="00461418">
      <w:pPr>
        <w:numPr>
          <w:ilvl w:val="0"/>
          <w:numId w:val="61"/>
        </w:numPr>
        <w:jc w:val="both"/>
        <w:rPr>
          <w:rFonts w:ascii="Arial" w:hAnsi="Arial" w:cs="Arial"/>
          <w:sz w:val="22"/>
          <w:szCs w:val="22"/>
        </w:rPr>
      </w:pPr>
      <w:r w:rsidRPr="004465B9">
        <w:rPr>
          <w:rFonts w:ascii="Arial" w:hAnsi="Arial" w:cs="Arial"/>
          <w:sz w:val="22"/>
          <w:szCs w:val="22"/>
        </w:rPr>
        <w:t>Na pozostałych mniejszych ciągach – przepływomierze objętościowe lub zwężkowe. W przypadku mediów, których skład oraz gęstość zmienia się w szerokim zakresie -  powinien być również stosowany pomiar gęstości</w:t>
      </w:r>
      <w:r w:rsidR="00B23955" w:rsidRPr="004465B9">
        <w:rPr>
          <w:rFonts w:ascii="Arial" w:hAnsi="Arial" w:cs="Arial"/>
          <w:sz w:val="22"/>
          <w:szCs w:val="22"/>
        </w:rPr>
        <w:t>.</w:t>
      </w:r>
    </w:p>
    <w:p w14:paraId="5D18BC0D" w14:textId="77777777" w:rsidR="0078145C" w:rsidRDefault="0078145C" w:rsidP="00461418">
      <w:pPr>
        <w:numPr>
          <w:ilvl w:val="0"/>
          <w:numId w:val="61"/>
        </w:numPr>
        <w:jc w:val="both"/>
        <w:rPr>
          <w:rFonts w:ascii="Arial" w:hAnsi="Arial" w:cs="Arial"/>
          <w:sz w:val="22"/>
          <w:szCs w:val="22"/>
        </w:rPr>
      </w:pPr>
      <w:r w:rsidRPr="00A533AE">
        <w:rPr>
          <w:rFonts w:ascii="Arial" w:hAnsi="Arial" w:cs="Arial"/>
          <w:sz w:val="22"/>
          <w:szCs w:val="22"/>
        </w:rPr>
        <w:t>Zastosowana aparatura pomiarowa powinna mieć następującą dokładność:</w:t>
      </w:r>
    </w:p>
    <w:p w14:paraId="18F3224E" w14:textId="77777777" w:rsidR="0078145C" w:rsidRPr="001A1B25" w:rsidRDefault="0078145C" w:rsidP="0078145C">
      <w:pPr>
        <w:ind w:left="1068"/>
        <w:jc w:val="both"/>
        <w:rPr>
          <w:rFonts w:ascii="Arial" w:hAnsi="Arial" w:cs="Arial"/>
          <w:sz w:val="18"/>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3240"/>
        <w:gridCol w:w="2520"/>
      </w:tblGrid>
      <w:tr w:rsidR="0078145C" w:rsidRPr="00A533AE" w14:paraId="055AAA3C" w14:textId="77777777">
        <w:trPr>
          <w:cantSplit/>
          <w:jc w:val="center"/>
        </w:trPr>
        <w:tc>
          <w:tcPr>
            <w:tcW w:w="2520" w:type="dxa"/>
          </w:tcPr>
          <w:p w14:paraId="4277CD2C" w14:textId="77777777" w:rsidR="0078145C" w:rsidRPr="005810FC" w:rsidRDefault="0078145C" w:rsidP="005810FC">
            <w:pPr>
              <w:spacing w:before="40" w:after="40"/>
              <w:jc w:val="both"/>
              <w:rPr>
                <w:rFonts w:ascii="Arial" w:hAnsi="Arial" w:cs="Arial"/>
                <w:b/>
                <w:sz w:val="22"/>
                <w:szCs w:val="22"/>
              </w:rPr>
            </w:pPr>
            <w:r w:rsidRPr="005810FC">
              <w:rPr>
                <w:rFonts w:ascii="Arial" w:hAnsi="Arial" w:cs="Arial"/>
                <w:b/>
                <w:sz w:val="22"/>
                <w:szCs w:val="22"/>
              </w:rPr>
              <w:t>Medium</w:t>
            </w:r>
          </w:p>
        </w:tc>
        <w:tc>
          <w:tcPr>
            <w:tcW w:w="3240" w:type="dxa"/>
          </w:tcPr>
          <w:p w14:paraId="0906EBBA" w14:textId="77777777" w:rsidR="0078145C" w:rsidRPr="005810FC" w:rsidRDefault="0078145C" w:rsidP="005810FC">
            <w:pPr>
              <w:spacing w:before="40" w:after="40"/>
              <w:jc w:val="both"/>
              <w:rPr>
                <w:rFonts w:ascii="Arial" w:hAnsi="Arial" w:cs="Arial"/>
                <w:b/>
                <w:sz w:val="22"/>
                <w:szCs w:val="22"/>
              </w:rPr>
            </w:pPr>
            <w:r w:rsidRPr="005810FC">
              <w:rPr>
                <w:rFonts w:ascii="Arial" w:hAnsi="Arial" w:cs="Arial"/>
                <w:b/>
                <w:sz w:val="22"/>
                <w:szCs w:val="22"/>
              </w:rPr>
              <w:t>Typ przyrządu</w:t>
            </w:r>
          </w:p>
        </w:tc>
        <w:tc>
          <w:tcPr>
            <w:tcW w:w="2520" w:type="dxa"/>
          </w:tcPr>
          <w:p w14:paraId="698DF0C5" w14:textId="77777777" w:rsidR="0078145C" w:rsidRPr="005810FC" w:rsidRDefault="0078145C" w:rsidP="005810FC">
            <w:pPr>
              <w:spacing w:before="40" w:after="40"/>
              <w:jc w:val="both"/>
              <w:rPr>
                <w:rFonts w:ascii="Arial" w:hAnsi="Arial" w:cs="Arial"/>
                <w:b/>
                <w:sz w:val="22"/>
                <w:szCs w:val="22"/>
              </w:rPr>
            </w:pPr>
            <w:r w:rsidRPr="005810FC">
              <w:rPr>
                <w:rFonts w:ascii="Arial" w:hAnsi="Arial" w:cs="Arial"/>
                <w:b/>
                <w:sz w:val="22"/>
                <w:szCs w:val="22"/>
              </w:rPr>
              <w:t>Dokładność</w:t>
            </w:r>
          </w:p>
        </w:tc>
      </w:tr>
      <w:tr w:rsidR="0078145C" w:rsidRPr="00A533AE" w14:paraId="14E37FB6" w14:textId="77777777">
        <w:trPr>
          <w:cantSplit/>
          <w:jc w:val="center"/>
        </w:trPr>
        <w:tc>
          <w:tcPr>
            <w:tcW w:w="2520" w:type="dxa"/>
          </w:tcPr>
          <w:p w14:paraId="02416C29" w14:textId="77777777" w:rsidR="0078145C" w:rsidRPr="00A533AE" w:rsidRDefault="0078145C" w:rsidP="00132986">
            <w:pPr>
              <w:spacing w:before="40" w:after="40"/>
              <w:rPr>
                <w:rFonts w:ascii="Arial" w:hAnsi="Arial" w:cs="Arial"/>
                <w:sz w:val="22"/>
                <w:szCs w:val="22"/>
              </w:rPr>
            </w:pPr>
            <w:r>
              <w:rPr>
                <w:rFonts w:ascii="Arial" w:hAnsi="Arial" w:cs="Arial"/>
                <w:sz w:val="22"/>
                <w:szCs w:val="22"/>
              </w:rPr>
              <w:t>Węglowodory ciekłe</w:t>
            </w:r>
          </w:p>
        </w:tc>
        <w:tc>
          <w:tcPr>
            <w:tcW w:w="3240" w:type="dxa"/>
          </w:tcPr>
          <w:p w14:paraId="22DF0264" w14:textId="77777777" w:rsidR="0078145C" w:rsidRPr="00A533AE" w:rsidRDefault="0078145C" w:rsidP="00132986">
            <w:pPr>
              <w:spacing w:before="40" w:after="40"/>
              <w:rPr>
                <w:rFonts w:ascii="Arial" w:hAnsi="Arial" w:cs="Arial"/>
                <w:sz w:val="22"/>
                <w:szCs w:val="22"/>
              </w:rPr>
            </w:pPr>
            <w:r w:rsidRPr="00A533AE">
              <w:rPr>
                <w:rFonts w:ascii="Arial" w:hAnsi="Arial" w:cs="Arial"/>
                <w:sz w:val="22"/>
                <w:szCs w:val="22"/>
              </w:rPr>
              <w:t>Przepływomierz masowy</w:t>
            </w:r>
          </w:p>
        </w:tc>
        <w:tc>
          <w:tcPr>
            <w:tcW w:w="2520" w:type="dxa"/>
          </w:tcPr>
          <w:p w14:paraId="606B7139" w14:textId="77777777" w:rsidR="0078145C" w:rsidRPr="00A533AE" w:rsidRDefault="0078145C" w:rsidP="00132986">
            <w:pPr>
              <w:spacing w:before="40" w:after="40"/>
              <w:rPr>
                <w:rFonts w:ascii="Arial" w:hAnsi="Arial" w:cs="Arial"/>
                <w:sz w:val="22"/>
                <w:szCs w:val="22"/>
              </w:rPr>
            </w:pPr>
            <w:r w:rsidRPr="00A533AE">
              <w:rPr>
                <w:rFonts w:ascii="Arial" w:hAnsi="Arial" w:cs="Arial"/>
                <w:sz w:val="22"/>
                <w:szCs w:val="22"/>
              </w:rPr>
              <w:sym w:font="Symbol" w:char="F0B1"/>
            </w:r>
            <w:r w:rsidRPr="00A533AE">
              <w:rPr>
                <w:rFonts w:ascii="Arial" w:hAnsi="Arial" w:cs="Arial"/>
                <w:sz w:val="22"/>
                <w:szCs w:val="22"/>
              </w:rPr>
              <w:t>0,</w:t>
            </w:r>
            <w:r w:rsidR="004465B9">
              <w:rPr>
                <w:rFonts w:ascii="Arial" w:hAnsi="Arial" w:cs="Arial"/>
                <w:sz w:val="22"/>
                <w:szCs w:val="22"/>
              </w:rPr>
              <w:t>1</w:t>
            </w:r>
            <w:r w:rsidRPr="00A533AE">
              <w:rPr>
                <w:rFonts w:ascii="Arial" w:hAnsi="Arial" w:cs="Arial"/>
                <w:sz w:val="22"/>
                <w:szCs w:val="22"/>
              </w:rPr>
              <w:t>%</w:t>
            </w:r>
          </w:p>
        </w:tc>
      </w:tr>
      <w:tr w:rsidR="0078145C" w:rsidRPr="00A533AE" w14:paraId="2CF8167A" w14:textId="77777777">
        <w:trPr>
          <w:cantSplit/>
          <w:jc w:val="center"/>
        </w:trPr>
        <w:tc>
          <w:tcPr>
            <w:tcW w:w="2520" w:type="dxa"/>
          </w:tcPr>
          <w:p w14:paraId="76A72116" w14:textId="77777777" w:rsidR="0078145C" w:rsidRPr="00A533AE" w:rsidRDefault="0078145C" w:rsidP="00132986">
            <w:pPr>
              <w:spacing w:before="40" w:after="40"/>
              <w:rPr>
                <w:rFonts w:ascii="Arial" w:hAnsi="Arial" w:cs="Arial"/>
                <w:sz w:val="22"/>
                <w:szCs w:val="22"/>
              </w:rPr>
            </w:pPr>
            <w:r>
              <w:rPr>
                <w:rFonts w:ascii="Arial" w:hAnsi="Arial" w:cs="Arial"/>
                <w:sz w:val="22"/>
                <w:szCs w:val="22"/>
              </w:rPr>
              <w:t>Węglowodory gazowe</w:t>
            </w:r>
          </w:p>
        </w:tc>
        <w:tc>
          <w:tcPr>
            <w:tcW w:w="3240" w:type="dxa"/>
          </w:tcPr>
          <w:p w14:paraId="04AD3D23" w14:textId="77777777" w:rsidR="0078145C" w:rsidRPr="00A533AE" w:rsidRDefault="0078145C" w:rsidP="00132986">
            <w:pPr>
              <w:spacing w:before="40" w:after="40"/>
              <w:rPr>
                <w:rFonts w:ascii="Arial" w:hAnsi="Arial" w:cs="Arial"/>
                <w:sz w:val="22"/>
                <w:szCs w:val="22"/>
              </w:rPr>
            </w:pPr>
            <w:r w:rsidRPr="00A533AE">
              <w:rPr>
                <w:rFonts w:ascii="Arial" w:hAnsi="Arial" w:cs="Arial"/>
                <w:sz w:val="22"/>
                <w:szCs w:val="22"/>
              </w:rPr>
              <w:t>Przepływomierz masowy</w:t>
            </w:r>
          </w:p>
        </w:tc>
        <w:tc>
          <w:tcPr>
            <w:tcW w:w="2520" w:type="dxa"/>
          </w:tcPr>
          <w:p w14:paraId="050F09D0" w14:textId="77777777" w:rsidR="0078145C" w:rsidRPr="00A533AE" w:rsidRDefault="0078145C" w:rsidP="00132986">
            <w:pPr>
              <w:spacing w:before="40" w:after="40"/>
              <w:rPr>
                <w:rFonts w:ascii="Arial" w:hAnsi="Arial" w:cs="Arial"/>
                <w:sz w:val="22"/>
                <w:szCs w:val="22"/>
              </w:rPr>
            </w:pPr>
            <w:r w:rsidRPr="00A533AE">
              <w:rPr>
                <w:rFonts w:ascii="Arial" w:hAnsi="Arial" w:cs="Arial"/>
                <w:sz w:val="22"/>
                <w:szCs w:val="22"/>
              </w:rPr>
              <w:sym w:font="Symbol" w:char="F0B1"/>
            </w:r>
            <w:r w:rsidRPr="00A533AE">
              <w:rPr>
                <w:rFonts w:ascii="Arial" w:hAnsi="Arial" w:cs="Arial"/>
                <w:sz w:val="22"/>
                <w:szCs w:val="22"/>
              </w:rPr>
              <w:t>0,5%</w:t>
            </w:r>
          </w:p>
        </w:tc>
      </w:tr>
      <w:tr w:rsidR="0078145C" w:rsidRPr="00A533AE" w14:paraId="73F17B25" w14:textId="77777777">
        <w:trPr>
          <w:cantSplit/>
          <w:jc w:val="center"/>
        </w:trPr>
        <w:tc>
          <w:tcPr>
            <w:tcW w:w="2520" w:type="dxa"/>
          </w:tcPr>
          <w:p w14:paraId="44831CB6" w14:textId="77777777" w:rsidR="0078145C" w:rsidRPr="00A533AE" w:rsidRDefault="0078145C" w:rsidP="00132986">
            <w:pPr>
              <w:spacing w:before="40" w:after="40"/>
              <w:rPr>
                <w:rFonts w:ascii="Arial" w:hAnsi="Arial" w:cs="Arial"/>
                <w:sz w:val="22"/>
                <w:szCs w:val="22"/>
              </w:rPr>
            </w:pPr>
            <w:r w:rsidRPr="00A533AE">
              <w:rPr>
                <w:rFonts w:ascii="Arial" w:hAnsi="Arial" w:cs="Arial"/>
                <w:sz w:val="22"/>
                <w:szCs w:val="22"/>
              </w:rPr>
              <w:t>Ciekłe chemikalia</w:t>
            </w:r>
          </w:p>
        </w:tc>
        <w:tc>
          <w:tcPr>
            <w:tcW w:w="3240" w:type="dxa"/>
          </w:tcPr>
          <w:p w14:paraId="74F15C83" w14:textId="77777777" w:rsidR="0078145C" w:rsidRPr="00A533AE" w:rsidRDefault="0078145C" w:rsidP="00132986">
            <w:pPr>
              <w:spacing w:before="40" w:after="40"/>
              <w:rPr>
                <w:rFonts w:ascii="Arial" w:hAnsi="Arial" w:cs="Arial"/>
                <w:sz w:val="22"/>
                <w:szCs w:val="22"/>
              </w:rPr>
            </w:pPr>
            <w:r w:rsidRPr="00A533AE">
              <w:rPr>
                <w:rFonts w:ascii="Arial" w:hAnsi="Arial" w:cs="Arial"/>
                <w:sz w:val="22"/>
                <w:szCs w:val="22"/>
              </w:rPr>
              <w:t>Przepływomierz masowy</w:t>
            </w:r>
          </w:p>
        </w:tc>
        <w:tc>
          <w:tcPr>
            <w:tcW w:w="2520" w:type="dxa"/>
          </w:tcPr>
          <w:p w14:paraId="6A770B18" w14:textId="77777777" w:rsidR="0078145C" w:rsidRPr="00A533AE" w:rsidRDefault="0078145C" w:rsidP="00132986">
            <w:pPr>
              <w:spacing w:before="40" w:after="40"/>
              <w:rPr>
                <w:rFonts w:ascii="Arial" w:hAnsi="Arial" w:cs="Arial"/>
                <w:sz w:val="22"/>
                <w:szCs w:val="22"/>
              </w:rPr>
            </w:pPr>
            <w:r w:rsidRPr="00A533AE">
              <w:rPr>
                <w:rFonts w:ascii="Arial" w:hAnsi="Arial" w:cs="Arial"/>
                <w:sz w:val="22"/>
                <w:szCs w:val="22"/>
              </w:rPr>
              <w:sym w:font="Symbol" w:char="F0B1"/>
            </w:r>
            <w:r w:rsidRPr="00A533AE">
              <w:rPr>
                <w:rFonts w:ascii="Arial" w:hAnsi="Arial" w:cs="Arial"/>
                <w:sz w:val="22"/>
                <w:szCs w:val="22"/>
              </w:rPr>
              <w:t>0,</w:t>
            </w:r>
            <w:r>
              <w:rPr>
                <w:rFonts w:ascii="Arial" w:hAnsi="Arial" w:cs="Arial"/>
                <w:sz w:val="22"/>
                <w:szCs w:val="22"/>
              </w:rPr>
              <w:t>2</w:t>
            </w:r>
            <w:r w:rsidRPr="00A533AE">
              <w:rPr>
                <w:rFonts w:ascii="Arial" w:hAnsi="Arial" w:cs="Arial"/>
                <w:sz w:val="22"/>
                <w:szCs w:val="22"/>
              </w:rPr>
              <w:t>%</w:t>
            </w:r>
          </w:p>
        </w:tc>
      </w:tr>
      <w:tr w:rsidR="0078145C" w:rsidRPr="00A533AE" w14:paraId="7B7B1074" w14:textId="77777777">
        <w:trPr>
          <w:cantSplit/>
          <w:jc w:val="center"/>
        </w:trPr>
        <w:tc>
          <w:tcPr>
            <w:tcW w:w="2520" w:type="dxa"/>
          </w:tcPr>
          <w:p w14:paraId="120E3C12" w14:textId="77777777" w:rsidR="0078145C" w:rsidRPr="00A533AE" w:rsidRDefault="0078145C" w:rsidP="00132986">
            <w:pPr>
              <w:spacing w:before="40" w:after="40"/>
              <w:rPr>
                <w:rFonts w:ascii="Arial" w:hAnsi="Arial" w:cs="Arial"/>
                <w:sz w:val="22"/>
                <w:szCs w:val="22"/>
              </w:rPr>
            </w:pPr>
            <w:r>
              <w:rPr>
                <w:rFonts w:ascii="Arial" w:hAnsi="Arial" w:cs="Arial"/>
                <w:sz w:val="22"/>
                <w:szCs w:val="22"/>
              </w:rPr>
              <w:t>Polimery</w:t>
            </w:r>
          </w:p>
        </w:tc>
        <w:tc>
          <w:tcPr>
            <w:tcW w:w="3240" w:type="dxa"/>
          </w:tcPr>
          <w:p w14:paraId="47233B4E" w14:textId="77777777" w:rsidR="0078145C" w:rsidRPr="00A533AE" w:rsidRDefault="0078145C" w:rsidP="00132986">
            <w:pPr>
              <w:spacing w:before="40" w:after="40"/>
              <w:rPr>
                <w:rFonts w:ascii="Arial" w:hAnsi="Arial" w:cs="Arial"/>
                <w:sz w:val="22"/>
                <w:szCs w:val="22"/>
              </w:rPr>
            </w:pPr>
            <w:r>
              <w:rPr>
                <w:rFonts w:ascii="Arial" w:hAnsi="Arial" w:cs="Arial"/>
                <w:sz w:val="22"/>
                <w:szCs w:val="22"/>
              </w:rPr>
              <w:t>System wagowy</w:t>
            </w:r>
          </w:p>
        </w:tc>
        <w:tc>
          <w:tcPr>
            <w:tcW w:w="2520" w:type="dxa"/>
          </w:tcPr>
          <w:p w14:paraId="2DA70517" w14:textId="77777777" w:rsidR="0078145C" w:rsidRPr="00A533AE" w:rsidRDefault="0078145C" w:rsidP="00132986">
            <w:pPr>
              <w:spacing w:before="40" w:after="40"/>
              <w:rPr>
                <w:rFonts w:ascii="Arial" w:hAnsi="Arial" w:cs="Arial"/>
                <w:sz w:val="22"/>
                <w:szCs w:val="22"/>
              </w:rPr>
            </w:pPr>
            <w:r w:rsidRPr="00A533AE">
              <w:rPr>
                <w:rFonts w:ascii="Arial" w:hAnsi="Arial" w:cs="Arial"/>
                <w:sz w:val="22"/>
                <w:szCs w:val="22"/>
              </w:rPr>
              <w:sym w:font="Symbol" w:char="F0B1"/>
            </w:r>
            <w:r w:rsidRPr="00A533AE">
              <w:rPr>
                <w:rFonts w:ascii="Arial" w:hAnsi="Arial" w:cs="Arial"/>
                <w:sz w:val="22"/>
                <w:szCs w:val="22"/>
              </w:rPr>
              <w:t>0,</w:t>
            </w:r>
            <w:r>
              <w:rPr>
                <w:rFonts w:ascii="Arial" w:hAnsi="Arial" w:cs="Arial"/>
                <w:sz w:val="22"/>
                <w:szCs w:val="22"/>
              </w:rPr>
              <w:t>2</w:t>
            </w:r>
            <w:r w:rsidRPr="00A533AE">
              <w:rPr>
                <w:rFonts w:ascii="Arial" w:hAnsi="Arial" w:cs="Arial"/>
                <w:sz w:val="22"/>
                <w:szCs w:val="22"/>
              </w:rPr>
              <w:t>%</w:t>
            </w:r>
          </w:p>
        </w:tc>
      </w:tr>
    </w:tbl>
    <w:p w14:paraId="3B332ED2" w14:textId="77777777" w:rsidR="0078145C" w:rsidRPr="001A1B25" w:rsidRDefault="0078145C" w:rsidP="0078145C">
      <w:pPr>
        <w:jc w:val="both"/>
        <w:rPr>
          <w:rFonts w:ascii="Arial" w:hAnsi="Arial" w:cs="Arial"/>
          <w:color w:val="FF00FF"/>
          <w:szCs w:val="22"/>
        </w:rPr>
      </w:pPr>
    </w:p>
    <w:p w14:paraId="359811B8" w14:textId="77777777" w:rsidR="007B350A" w:rsidRDefault="00DD40D5" w:rsidP="00461418">
      <w:pPr>
        <w:numPr>
          <w:ilvl w:val="0"/>
          <w:numId w:val="3"/>
        </w:numPr>
        <w:jc w:val="both"/>
        <w:rPr>
          <w:rFonts w:ascii="Arial" w:hAnsi="Arial" w:cs="Arial"/>
          <w:sz w:val="22"/>
          <w:szCs w:val="22"/>
        </w:rPr>
      </w:pPr>
      <w:r>
        <w:rPr>
          <w:rFonts w:ascii="Arial" w:hAnsi="Arial" w:cs="Arial"/>
          <w:sz w:val="22"/>
          <w:szCs w:val="22"/>
        </w:rPr>
        <w:t>W przypadku</w:t>
      </w:r>
      <w:r w:rsidRPr="00A533AE">
        <w:rPr>
          <w:rFonts w:ascii="Arial" w:hAnsi="Arial" w:cs="Arial"/>
          <w:sz w:val="22"/>
          <w:szCs w:val="22"/>
        </w:rPr>
        <w:t xml:space="preserve"> </w:t>
      </w:r>
      <w:r w:rsidR="00211801" w:rsidRPr="00A533AE">
        <w:rPr>
          <w:rFonts w:ascii="Arial" w:hAnsi="Arial" w:cs="Arial"/>
          <w:sz w:val="22"/>
          <w:szCs w:val="22"/>
        </w:rPr>
        <w:t>medi</w:t>
      </w:r>
      <w:r w:rsidR="00211801">
        <w:rPr>
          <w:rFonts w:ascii="Arial" w:hAnsi="Arial" w:cs="Arial"/>
          <w:sz w:val="22"/>
          <w:szCs w:val="22"/>
        </w:rPr>
        <w:t>ów</w:t>
      </w:r>
      <w:r w:rsidR="00211801" w:rsidRPr="00A533AE">
        <w:rPr>
          <w:rFonts w:ascii="Arial" w:hAnsi="Arial" w:cs="Arial"/>
          <w:sz w:val="22"/>
          <w:szCs w:val="22"/>
        </w:rPr>
        <w:t xml:space="preserve"> </w:t>
      </w:r>
      <w:r w:rsidR="0078145C" w:rsidRPr="00A533AE">
        <w:rPr>
          <w:rFonts w:ascii="Arial" w:hAnsi="Arial" w:cs="Arial"/>
          <w:sz w:val="22"/>
          <w:szCs w:val="22"/>
        </w:rPr>
        <w:t>energetycznych i użytkowych aparatura pomiarowa powinna mieć następującą dokładność:</w:t>
      </w:r>
    </w:p>
    <w:p w14:paraId="25EC9B1C" w14:textId="77777777" w:rsidR="0078145C" w:rsidRPr="001A1B25" w:rsidRDefault="0078145C" w:rsidP="0078145C">
      <w:pPr>
        <w:jc w:val="both"/>
        <w:rPr>
          <w:rFonts w:ascii="Arial" w:hAnsi="Arial" w:cs="Arial"/>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3240"/>
        <w:gridCol w:w="2520"/>
      </w:tblGrid>
      <w:tr w:rsidR="0078145C" w:rsidRPr="00A533AE" w14:paraId="3BA33715" w14:textId="77777777">
        <w:trPr>
          <w:jc w:val="center"/>
        </w:trPr>
        <w:tc>
          <w:tcPr>
            <w:tcW w:w="2520" w:type="dxa"/>
          </w:tcPr>
          <w:p w14:paraId="01073DCB" w14:textId="77777777" w:rsidR="0078145C" w:rsidRPr="005810FC" w:rsidRDefault="0078145C" w:rsidP="005810FC">
            <w:pPr>
              <w:spacing w:before="40" w:after="40"/>
              <w:rPr>
                <w:rFonts w:ascii="Arial" w:hAnsi="Arial" w:cs="Arial"/>
                <w:b/>
                <w:sz w:val="22"/>
                <w:szCs w:val="22"/>
              </w:rPr>
            </w:pPr>
            <w:r w:rsidRPr="005810FC">
              <w:rPr>
                <w:rFonts w:ascii="Arial" w:hAnsi="Arial" w:cs="Arial"/>
                <w:b/>
                <w:sz w:val="22"/>
                <w:szCs w:val="22"/>
              </w:rPr>
              <w:t>Medium</w:t>
            </w:r>
          </w:p>
        </w:tc>
        <w:tc>
          <w:tcPr>
            <w:tcW w:w="3240" w:type="dxa"/>
          </w:tcPr>
          <w:p w14:paraId="0DDA4634" w14:textId="77777777" w:rsidR="0078145C" w:rsidRPr="005810FC" w:rsidRDefault="0078145C" w:rsidP="005810FC">
            <w:pPr>
              <w:spacing w:before="40" w:after="40"/>
              <w:rPr>
                <w:rFonts w:ascii="Arial" w:hAnsi="Arial" w:cs="Arial"/>
                <w:b/>
                <w:sz w:val="22"/>
                <w:szCs w:val="22"/>
              </w:rPr>
            </w:pPr>
            <w:r w:rsidRPr="005810FC">
              <w:rPr>
                <w:rFonts w:ascii="Arial" w:hAnsi="Arial" w:cs="Arial"/>
                <w:b/>
                <w:sz w:val="22"/>
                <w:szCs w:val="22"/>
              </w:rPr>
              <w:t>Typ przyrządu</w:t>
            </w:r>
          </w:p>
        </w:tc>
        <w:tc>
          <w:tcPr>
            <w:tcW w:w="2520" w:type="dxa"/>
          </w:tcPr>
          <w:p w14:paraId="09C3E7E0" w14:textId="77777777" w:rsidR="0078145C" w:rsidRPr="005810FC" w:rsidRDefault="0078145C" w:rsidP="005810FC">
            <w:pPr>
              <w:spacing w:before="40" w:after="40"/>
              <w:rPr>
                <w:rFonts w:ascii="Arial" w:hAnsi="Arial" w:cs="Arial"/>
                <w:b/>
                <w:sz w:val="22"/>
                <w:szCs w:val="22"/>
              </w:rPr>
            </w:pPr>
            <w:r w:rsidRPr="005810FC">
              <w:rPr>
                <w:rFonts w:ascii="Arial" w:hAnsi="Arial" w:cs="Arial"/>
                <w:b/>
                <w:sz w:val="22"/>
                <w:szCs w:val="22"/>
              </w:rPr>
              <w:t>Dokładność</w:t>
            </w:r>
          </w:p>
        </w:tc>
      </w:tr>
      <w:tr w:rsidR="0078145C" w:rsidRPr="00A533AE" w14:paraId="07D93979" w14:textId="77777777">
        <w:trPr>
          <w:jc w:val="center"/>
        </w:trPr>
        <w:tc>
          <w:tcPr>
            <w:tcW w:w="2520" w:type="dxa"/>
          </w:tcPr>
          <w:p w14:paraId="7F84F362"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Para</w:t>
            </w:r>
          </w:p>
        </w:tc>
        <w:tc>
          <w:tcPr>
            <w:tcW w:w="3240" w:type="dxa"/>
          </w:tcPr>
          <w:p w14:paraId="2A79FB87" w14:textId="77777777" w:rsidR="0078145C" w:rsidRPr="00A533AE" w:rsidRDefault="004465B9" w:rsidP="007B350A">
            <w:pPr>
              <w:spacing w:before="40" w:after="40"/>
              <w:rPr>
                <w:rFonts w:ascii="Arial" w:hAnsi="Arial" w:cs="Arial"/>
                <w:sz w:val="22"/>
                <w:szCs w:val="22"/>
              </w:rPr>
            </w:pPr>
            <w:r w:rsidRPr="00A533AE">
              <w:rPr>
                <w:rFonts w:ascii="Arial" w:hAnsi="Arial" w:cs="Arial"/>
                <w:sz w:val="22"/>
                <w:szCs w:val="22"/>
              </w:rPr>
              <w:t>Przepływomierz objętościow</w:t>
            </w:r>
            <w:r>
              <w:rPr>
                <w:rFonts w:ascii="Arial" w:hAnsi="Arial" w:cs="Arial"/>
                <w:sz w:val="22"/>
                <w:szCs w:val="22"/>
              </w:rPr>
              <w:t>y</w:t>
            </w:r>
            <w:r w:rsidRPr="00A533AE">
              <w:rPr>
                <w:rFonts w:ascii="Arial" w:hAnsi="Arial" w:cs="Arial"/>
                <w:sz w:val="22"/>
                <w:szCs w:val="22"/>
              </w:rPr>
              <w:t>/ pomiar kryzowy</w:t>
            </w:r>
          </w:p>
        </w:tc>
        <w:tc>
          <w:tcPr>
            <w:tcW w:w="2520" w:type="dxa"/>
          </w:tcPr>
          <w:p w14:paraId="24B32683"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sym w:font="Symbol" w:char="F0B1"/>
            </w:r>
            <w:r>
              <w:rPr>
                <w:rFonts w:ascii="Arial" w:hAnsi="Arial" w:cs="Arial"/>
                <w:sz w:val="22"/>
                <w:szCs w:val="22"/>
              </w:rPr>
              <w:t>1,</w:t>
            </w:r>
            <w:r w:rsidRPr="00A533AE">
              <w:rPr>
                <w:rFonts w:ascii="Arial" w:hAnsi="Arial" w:cs="Arial"/>
                <w:sz w:val="22"/>
                <w:szCs w:val="22"/>
              </w:rPr>
              <w:t>5%</w:t>
            </w:r>
          </w:p>
        </w:tc>
      </w:tr>
      <w:tr w:rsidR="0078145C" w:rsidRPr="00A533AE" w14:paraId="263151E9" w14:textId="77777777">
        <w:trPr>
          <w:jc w:val="center"/>
        </w:trPr>
        <w:tc>
          <w:tcPr>
            <w:tcW w:w="2520" w:type="dxa"/>
          </w:tcPr>
          <w:p w14:paraId="337E8E2E"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 xml:space="preserve">Woda </w:t>
            </w:r>
            <w:r w:rsidR="0035198F" w:rsidRPr="00A533AE">
              <w:rPr>
                <w:rFonts w:ascii="Arial" w:hAnsi="Arial" w:cs="Arial"/>
                <w:sz w:val="22"/>
                <w:szCs w:val="22"/>
              </w:rPr>
              <w:t>chłodz</w:t>
            </w:r>
            <w:r w:rsidR="0035198F">
              <w:rPr>
                <w:rFonts w:ascii="Arial" w:hAnsi="Arial" w:cs="Arial"/>
                <w:sz w:val="22"/>
                <w:szCs w:val="22"/>
              </w:rPr>
              <w:t>ą</w:t>
            </w:r>
            <w:r w:rsidR="0035198F" w:rsidRPr="00A533AE">
              <w:rPr>
                <w:rFonts w:ascii="Arial" w:hAnsi="Arial" w:cs="Arial"/>
                <w:sz w:val="22"/>
                <w:szCs w:val="22"/>
              </w:rPr>
              <w:t>ca</w:t>
            </w:r>
          </w:p>
        </w:tc>
        <w:tc>
          <w:tcPr>
            <w:tcW w:w="3240" w:type="dxa"/>
          </w:tcPr>
          <w:p w14:paraId="19214F88"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 xml:space="preserve">Przepływomierz </w:t>
            </w:r>
            <w:r w:rsidR="00450C56" w:rsidRPr="00A533AE">
              <w:rPr>
                <w:rFonts w:ascii="Arial" w:hAnsi="Arial" w:cs="Arial"/>
                <w:sz w:val="22"/>
                <w:szCs w:val="22"/>
              </w:rPr>
              <w:t>objętościow</w:t>
            </w:r>
            <w:r w:rsidR="00450C56">
              <w:rPr>
                <w:rFonts w:ascii="Arial" w:hAnsi="Arial" w:cs="Arial"/>
                <w:sz w:val="22"/>
                <w:szCs w:val="22"/>
              </w:rPr>
              <w:t>y</w:t>
            </w:r>
            <w:r w:rsidRPr="00A533AE">
              <w:rPr>
                <w:rFonts w:ascii="Arial" w:hAnsi="Arial" w:cs="Arial"/>
                <w:sz w:val="22"/>
                <w:szCs w:val="22"/>
              </w:rPr>
              <w:t>/ pomiar kryzowy</w:t>
            </w:r>
          </w:p>
        </w:tc>
        <w:tc>
          <w:tcPr>
            <w:tcW w:w="2520" w:type="dxa"/>
          </w:tcPr>
          <w:p w14:paraId="2DF4DF90"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sym w:font="Symbol" w:char="F0B1"/>
            </w:r>
            <w:r w:rsidR="004465B9">
              <w:rPr>
                <w:rFonts w:ascii="Arial" w:hAnsi="Arial" w:cs="Arial"/>
                <w:sz w:val="22"/>
                <w:szCs w:val="22"/>
              </w:rPr>
              <w:t>1</w:t>
            </w:r>
            <w:r w:rsidR="004B5E58">
              <w:rPr>
                <w:rFonts w:ascii="Arial" w:hAnsi="Arial" w:cs="Arial"/>
                <w:sz w:val="22"/>
                <w:szCs w:val="22"/>
              </w:rPr>
              <w:t>,</w:t>
            </w:r>
            <w:r w:rsidR="004465B9">
              <w:rPr>
                <w:rFonts w:ascii="Arial" w:hAnsi="Arial" w:cs="Arial"/>
                <w:sz w:val="22"/>
                <w:szCs w:val="22"/>
              </w:rPr>
              <w:t>5</w:t>
            </w:r>
            <w:r w:rsidRPr="00A533AE">
              <w:rPr>
                <w:rFonts w:ascii="Arial" w:hAnsi="Arial" w:cs="Arial"/>
                <w:sz w:val="22"/>
                <w:szCs w:val="22"/>
              </w:rPr>
              <w:t>%</w:t>
            </w:r>
          </w:p>
        </w:tc>
      </w:tr>
      <w:tr w:rsidR="0078145C" w:rsidRPr="00A533AE" w14:paraId="47998FAB" w14:textId="77777777">
        <w:trPr>
          <w:jc w:val="center"/>
        </w:trPr>
        <w:tc>
          <w:tcPr>
            <w:tcW w:w="2520" w:type="dxa"/>
          </w:tcPr>
          <w:p w14:paraId="4D200CC5"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Inne</w:t>
            </w:r>
            <w:r w:rsidR="0035198F">
              <w:rPr>
                <w:rFonts w:ascii="Arial" w:hAnsi="Arial" w:cs="Arial"/>
                <w:sz w:val="22"/>
                <w:szCs w:val="22"/>
              </w:rPr>
              <w:t xml:space="preserve"> </w:t>
            </w:r>
            <w:r w:rsidRPr="00A533AE">
              <w:rPr>
                <w:rFonts w:ascii="Arial" w:hAnsi="Arial" w:cs="Arial"/>
                <w:sz w:val="22"/>
                <w:szCs w:val="22"/>
              </w:rPr>
              <w:t>media energetyczne/użytkowe</w:t>
            </w:r>
          </w:p>
        </w:tc>
        <w:tc>
          <w:tcPr>
            <w:tcW w:w="3240" w:type="dxa"/>
          </w:tcPr>
          <w:p w14:paraId="6196B316"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 xml:space="preserve">Przepływomierz </w:t>
            </w:r>
            <w:r w:rsidR="00450C56" w:rsidRPr="00A533AE">
              <w:rPr>
                <w:rFonts w:ascii="Arial" w:hAnsi="Arial" w:cs="Arial"/>
                <w:sz w:val="22"/>
                <w:szCs w:val="22"/>
              </w:rPr>
              <w:t>objętościow</w:t>
            </w:r>
            <w:r w:rsidR="00450C56">
              <w:rPr>
                <w:rFonts w:ascii="Arial" w:hAnsi="Arial" w:cs="Arial"/>
                <w:sz w:val="22"/>
                <w:szCs w:val="22"/>
              </w:rPr>
              <w:t>y</w:t>
            </w:r>
            <w:r w:rsidRPr="00A533AE">
              <w:rPr>
                <w:rFonts w:ascii="Arial" w:hAnsi="Arial" w:cs="Arial"/>
                <w:sz w:val="22"/>
                <w:szCs w:val="22"/>
              </w:rPr>
              <w:t>/ pomiar kryzowy</w:t>
            </w:r>
          </w:p>
        </w:tc>
        <w:tc>
          <w:tcPr>
            <w:tcW w:w="2520" w:type="dxa"/>
          </w:tcPr>
          <w:p w14:paraId="6D6144CE"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sym w:font="Symbol" w:char="F0B1"/>
            </w:r>
            <w:r w:rsidR="004465B9">
              <w:rPr>
                <w:rFonts w:ascii="Arial" w:hAnsi="Arial" w:cs="Arial"/>
                <w:sz w:val="22"/>
                <w:szCs w:val="22"/>
              </w:rPr>
              <w:t>1</w:t>
            </w:r>
            <w:r w:rsidR="004B5E58">
              <w:rPr>
                <w:rFonts w:ascii="Arial" w:hAnsi="Arial" w:cs="Arial"/>
                <w:sz w:val="22"/>
                <w:szCs w:val="22"/>
              </w:rPr>
              <w:t>,</w:t>
            </w:r>
            <w:r w:rsidR="004465B9">
              <w:rPr>
                <w:rFonts w:ascii="Arial" w:hAnsi="Arial" w:cs="Arial"/>
                <w:sz w:val="22"/>
                <w:szCs w:val="22"/>
              </w:rPr>
              <w:t>5</w:t>
            </w:r>
            <w:r w:rsidRPr="00A533AE">
              <w:rPr>
                <w:rFonts w:ascii="Arial" w:hAnsi="Arial" w:cs="Arial"/>
                <w:sz w:val="22"/>
                <w:szCs w:val="22"/>
              </w:rPr>
              <w:t>%</w:t>
            </w:r>
          </w:p>
        </w:tc>
      </w:tr>
      <w:tr w:rsidR="0078145C" w:rsidRPr="00A533AE" w14:paraId="117124BE" w14:textId="77777777">
        <w:trPr>
          <w:jc w:val="center"/>
        </w:trPr>
        <w:tc>
          <w:tcPr>
            <w:tcW w:w="2520" w:type="dxa"/>
          </w:tcPr>
          <w:p w14:paraId="69295E46"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Produkty sypkie</w:t>
            </w:r>
          </w:p>
        </w:tc>
        <w:tc>
          <w:tcPr>
            <w:tcW w:w="3240" w:type="dxa"/>
          </w:tcPr>
          <w:p w14:paraId="73128462"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Pomiar wagowy</w:t>
            </w:r>
          </w:p>
        </w:tc>
        <w:tc>
          <w:tcPr>
            <w:tcW w:w="2520" w:type="dxa"/>
          </w:tcPr>
          <w:p w14:paraId="286DA574" w14:textId="77777777" w:rsidR="0078145C" w:rsidRPr="00A533AE" w:rsidRDefault="0078145C" w:rsidP="007C56A1">
            <w:pPr>
              <w:spacing w:before="40" w:after="40"/>
              <w:rPr>
                <w:rFonts w:ascii="Arial" w:hAnsi="Arial" w:cs="Arial"/>
                <w:sz w:val="22"/>
                <w:szCs w:val="22"/>
              </w:rPr>
            </w:pPr>
            <w:r w:rsidRPr="00A533AE">
              <w:rPr>
                <w:rFonts w:ascii="Arial" w:hAnsi="Arial" w:cs="Arial"/>
                <w:sz w:val="22"/>
                <w:szCs w:val="22"/>
              </w:rPr>
              <w:sym w:font="Symbol" w:char="F0B1"/>
            </w:r>
            <w:r w:rsidR="007C56A1">
              <w:rPr>
                <w:rFonts w:ascii="Arial" w:hAnsi="Arial" w:cs="Arial"/>
                <w:sz w:val="22"/>
                <w:szCs w:val="22"/>
              </w:rPr>
              <w:t>1</w:t>
            </w:r>
            <w:r>
              <w:rPr>
                <w:rFonts w:ascii="Arial" w:hAnsi="Arial" w:cs="Arial"/>
                <w:sz w:val="22"/>
                <w:szCs w:val="22"/>
              </w:rPr>
              <w:t>,</w:t>
            </w:r>
            <w:r w:rsidR="007C56A1">
              <w:rPr>
                <w:rFonts w:ascii="Arial" w:hAnsi="Arial" w:cs="Arial"/>
                <w:sz w:val="22"/>
                <w:szCs w:val="22"/>
              </w:rPr>
              <w:t>0</w:t>
            </w:r>
            <w:r w:rsidRPr="00A533AE">
              <w:rPr>
                <w:rFonts w:ascii="Arial" w:hAnsi="Arial" w:cs="Arial"/>
                <w:sz w:val="22"/>
                <w:szCs w:val="22"/>
              </w:rPr>
              <w:t>%</w:t>
            </w:r>
          </w:p>
        </w:tc>
      </w:tr>
      <w:tr w:rsidR="0078145C" w:rsidRPr="00A533AE" w14:paraId="32967A07" w14:textId="77777777">
        <w:trPr>
          <w:jc w:val="center"/>
        </w:trPr>
        <w:tc>
          <w:tcPr>
            <w:tcW w:w="2520" w:type="dxa"/>
          </w:tcPr>
          <w:p w14:paraId="3C9B3915"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Media chemiczne</w:t>
            </w:r>
          </w:p>
        </w:tc>
        <w:tc>
          <w:tcPr>
            <w:tcW w:w="3240" w:type="dxa"/>
          </w:tcPr>
          <w:p w14:paraId="29E9ACFA" w14:textId="77777777" w:rsidR="0078145C" w:rsidRPr="00A533AE" w:rsidRDefault="004465B9" w:rsidP="007B350A">
            <w:pPr>
              <w:spacing w:before="40" w:after="40"/>
              <w:rPr>
                <w:rFonts w:ascii="Arial" w:hAnsi="Arial" w:cs="Arial"/>
                <w:sz w:val="22"/>
                <w:szCs w:val="22"/>
              </w:rPr>
            </w:pPr>
            <w:r>
              <w:rPr>
                <w:rFonts w:ascii="Arial" w:hAnsi="Arial" w:cs="Arial"/>
                <w:sz w:val="22"/>
                <w:szCs w:val="22"/>
              </w:rPr>
              <w:t>W</w:t>
            </w:r>
            <w:r w:rsidR="004D230C">
              <w:rPr>
                <w:rFonts w:ascii="Arial" w:hAnsi="Arial" w:cs="Arial"/>
                <w:sz w:val="22"/>
                <w:szCs w:val="22"/>
              </w:rPr>
              <w:t xml:space="preserve"> zależności od aplikacji</w:t>
            </w:r>
          </w:p>
        </w:tc>
        <w:tc>
          <w:tcPr>
            <w:tcW w:w="2520" w:type="dxa"/>
          </w:tcPr>
          <w:p w14:paraId="049DBE34"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sym w:font="Symbol" w:char="F0B1"/>
            </w:r>
            <w:r w:rsidRPr="00A533AE">
              <w:rPr>
                <w:rFonts w:ascii="Arial" w:hAnsi="Arial" w:cs="Arial"/>
                <w:sz w:val="22"/>
                <w:szCs w:val="22"/>
              </w:rPr>
              <w:t>1</w:t>
            </w:r>
            <w:r w:rsidR="004B5E58">
              <w:rPr>
                <w:rFonts w:ascii="Arial" w:hAnsi="Arial" w:cs="Arial"/>
                <w:sz w:val="22"/>
                <w:szCs w:val="22"/>
              </w:rPr>
              <w:t>,0</w:t>
            </w:r>
            <w:r w:rsidRPr="00A533AE">
              <w:rPr>
                <w:rFonts w:ascii="Arial" w:hAnsi="Arial" w:cs="Arial"/>
                <w:sz w:val="22"/>
                <w:szCs w:val="22"/>
              </w:rPr>
              <w:t>%</w:t>
            </w:r>
          </w:p>
        </w:tc>
      </w:tr>
      <w:tr w:rsidR="0078145C" w:rsidRPr="00A533AE" w14:paraId="74841884" w14:textId="77777777">
        <w:trPr>
          <w:jc w:val="center"/>
        </w:trPr>
        <w:tc>
          <w:tcPr>
            <w:tcW w:w="2520" w:type="dxa"/>
          </w:tcPr>
          <w:p w14:paraId="51D42DAB"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Energia elektryczna</w:t>
            </w:r>
          </w:p>
        </w:tc>
        <w:tc>
          <w:tcPr>
            <w:tcW w:w="3240" w:type="dxa"/>
          </w:tcPr>
          <w:p w14:paraId="53E8CBC4" w14:textId="77777777" w:rsidR="0078145C" w:rsidRPr="00A533AE" w:rsidRDefault="004D230C" w:rsidP="007B350A">
            <w:pPr>
              <w:spacing w:before="40" w:after="40"/>
              <w:rPr>
                <w:rFonts w:ascii="Arial" w:hAnsi="Arial" w:cs="Arial"/>
                <w:sz w:val="22"/>
                <w:szCs w:val="22"/>
              </w:rPr>
            </w:pPr>
            <w:r>
              <w:rPr>
                <w:rFonts w:ascii="Arial" w:hAnsi="Arial" w:cs="Arial"/>
                <w:sz w:val="22"/>
                <w:szCs w:val="22"/>
              </w:rPr>
              <w:t>Licznik energii</w:t>
            </w:r>
          </w:p>
        </w:tc>
        <w:tc>
          <w:tcPr>
            <w:tcW w:w="2520" w:type="dxa"/>
          </w:tcPr>
          <w:p w14:paraId="24DE0575"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sym w:font="Symbol" w:char="F0B1"/>
            </w:r>
            <w:r>
              <w:rPr>
                <w:rFonts w:ascii="Arial" w:hAnsi="Arial" w:cs="Arial"/>
                <w:sz w:val="22"/>
                <w:szCs w:val="22"/>
              </w:rPr>
              <w:t>1</w:t>
            </w:r>
            <w:r w:rsidR="004B5E58">
              <w:rPr>
                <w:rFonts w:ascii="Arial" w:hAnsi="Arial" w:cs="Arial"/>
                <w:sz w:val="22"/>
                <w:szCs w:val="22"/>
              </w:rPr>
              <w:t>,0</w:t>
            </w:r>
            <w:r w:rsidRPr="00A533AE">
              <w:rPr>
                <w:rFonts w:ascii="Arial" w:hAnsi="Arial" w:cs="Arial"/>
                <w:sz w:val="22"/>
                <w:szCs w:val="22"/>
              </w:rPr>
              <w:t>%</w:t>
            </w:r>
          </w:p>
        </w:tc>
      </w:tr>
    </w:tbl>
    <w:p w14:paraId="0AAD76F1" w14:textId="77777777" w:rsidR="0078145C" w:rsidRPr="00A533AE" w:rsidRDefault="0078145C" w:rsidP="0078145C">
      <w:pPr>
        <w:jc w:val="both"/>
        <w:rPr>
          <w:rFonts w:ascii="Arial" w:hAnsi="Arial" w:cs="Arial"/>
          <w:sz w:val="22"/>
          <w:szCs w:val="22"/>
        </w:rPr>
      </w:pPr>
    </w:p>
    <w:p w14:paraId="3BB8C01C" w14:textId="77777777" w:rsidR="004465B9" w:rsidRDefault="0078145C" w:rsidP="00461418">
      <w:pPr>
        <w:numPr>
          <w:ilvl w:val="0"/>
          <w:numId w:val="3"/>
        </w:numPr>
        <w:jc w:val="both"/>
        <w:rPr>
          <w:rFonts w:ascii="Arial" w:hAnsi="Arial" w:cs="Arial"/>
          <w:sz w:val="22"/>
          <w:szCs w:val="22"/>
        </w:rPr>
      </w:pPr>
      <w:r w:rsidRPr="00A533AE">
        <w:rPr>
          <w:rFonts w:ascii="Arial" w:hAnsi="Arial" w:cs="Arial"/>
          <w:sz w:val="22"/>
          <w:szCs w:val="22"/>
        </w:rPr>
        <w:t>Pomiary powinny być podłączone do systemu DCS</w:t>
      </w:r>
      <w:r w:rsidR="004465B9">
        <w:rPr>
          <w:rFonts w:ascii="Arial" w:hAnsi="Arial" w:cs="Arial"/>
          <w:sz w:val="22"/>
          <w:szCs w:val="22"/>
        </w:rPr>
        <w:t>.</w:t>
      </w:r>
    </w:p>
    <w:p w14:paraId="39AED3BB" w14:textId="77777777" w:rsidR="00D11AA6" w:rsidRDefault="0078145C" w:rsidP="00461418">
      <w:pPr>
        <w:numPr>
          <w:ilvl w:val="0"/>
          <w:numId w:val="3"/>
        </w:numPr>
        <w:jc w:val="both"/>
        <w:rPr>
          <w:rFonts w:ascii="Arial" w:hAnsi="Arial" w:cs="Arial"/>
          <w:sz w:val="22"/>
          <w:szCs w:val="22"/>
        </w:rPr>
      </w:pPr>
      <w:r w:rsidRPr="004465B9">
        <w:rPr>
          <w:rFonts w:ascii="Arial" w:hAnsi="Arial" w:cs="Arial"/>
          <w:sz w:val="22"/>
          <w:szCs w:val="22"/>
        </w:rPr>
        <w:t xml:space="preserve">W projekcie powinny być zamieszczone algorytmy korygujące do bilansowania par </w:t>
      </w:r>
      <w:r w:rsidR="005204A5">
        <w:rPr>
          <w:rFonts w:ascii="Arial" w:hAnsi="Arial" w:cs="Arial"/>
          <w:sz w:val="22"/>
          <w:szCs w:val="22"/>
        </w:rPr>
        <w:t xml:space="preserve">    </w:t>
      </w:r>
      <w:r w:rsidRPr="004465B9">
        <w:rPr>
          <w:rFonts w:ascii="Arial" w:hAnsi="Arial" w:cs="Arial"/>
          <w:sz w:val="22"/>
          <w:szCs w:val="22"/>
        </w:rPr>
        <w:t>i gazów</w:t>
      </w:r>
      <w:r w:rsidR="00D11AA6">
        <w:rPr>
          <w:rFonts w:ascii="Arial" w:hAnsi="Arial" w:cs="Arial"/>
          <w:sz w:val="22"/>
          <w:szCs w:val="22"/>
        </w:rPr>
        <w:t>.</w:t>
      </w:r>
    </w:p>
    <w:p w14:paraId="02FD7372" w14:textId="77777777" w:rsidR="00FD54B4" w:rsidRPr="00AF7914" w:rsidRDefault="00D11AA6" w:rsidP="00012B6A">
      <w:pPr>
        <w:numPr>
          <w:ilvl w:val="0"/>
          <w:numId w:val="3"/>
        </w:numPr>
        <w:jc w:val="both"/>
        <w:rPr>
          <w:rFonts w:ascii="Arial" w:hAnsi="Arial" w:cs="Arial"/>
          <w:sz w:val="22"/>
          <w:szCs w:val="22"/>
        </w:rPr>
      </w:pPr>
      <w:r w:rsidRPr="00D11AA6">
        <w:rPr>
          <w:rFonts w:ascii="Arial" w:eastAsia="Calibri" w:hAnsi="Arial" w:cs="Arial"/>
          <w:sz w:val="22"/>
          <w:szCs w:val="22"/>
        </w:rPr>
        <w:t>Zastosowana aparatura pomiarowa musi być dostarczona z dokumentem potwierdzającym</w:t>
      </w:r>
      <w:r>
        <w:rPr>
          <w:rFonts w:ascii="Arial" w:hAnsi="Arial" w:cs="Arial"/>
          <w:sz w:val="22"/>
          <w:szCs w:val="22"/>
        </w:rPr>
        <w:t xml:space="preserve"> </w:t>
      </w:r>
      <w:r w:rsidRPr="00D11AA6">
        <w:rPr>
          <w:rFonts w:ascii="Arial" w:eastAsia="Calibri" w:hAnsi="Arial" w:cs="Arial"/>
          <w:sz w:val="22"/>
          <w:szCs w:val="22"/>
        </w:rPr>
        <w:t>dokładność zastosowanego urządzenia</w:t>
      </w:r>
      <w:r>
        <w:rPr>
          <w:rFonts w:ascii="Arial" w:eastAsia="Calibri" w:hAnsi="Arial" w:cs="Arial"/>
          <w:sz w:val="22"/>
          <w:szCs w:val="22"/>
        </w:rPr>
        <w:t>.</w:t>
      </w:r>
    </w:p>
    <w:p w14:paraId="50428CF8" w14:textId="77777777" w:rsidR="00FD54B4" w:rsidRDefault="00FD54B4" w:rsidP="00012B6A">
      <w:pPr>
        <w:jc w:val="both"/>
        <w:rPr>
          <w:rFonts w:ascii="Arial" w:hAnsi="Arial" w:cs="Arial"/>
          <w:sz w:val="22"/>
          <w:szCs w:val="22"/>
        </w:rPr>
      </w:pPr>
    </w:p>
    <w:p w14:paraId="2426D48C" w14:textId="77777777" w:rsidR="006E4015" w:rsidRDefault="006E4015" w:rsidP="00012B6A">
      <w:pPr>
        <w:jc w:val="both"/>
        <w:rPr>
          <w:rFonts w:ascii="Arial" w:hAnsi="Arial" w:cs="Arial"/>
          <w:sz w:val="22"/>
          <w:szCs w:val="22"/>
        </w:rPr>
      </w:pPr>
    </w:p>
    <w:p w14:paraId="00B4D029" w14:textId="77777777" w:rsidR="006E4015" w:rsidRDefault="006E4015" w:rsidP="00012B6A">
      <w:pPr>
        <w:jc w:val="both"/>
        <w:rPr>
          <w:rFonts w:ascii="Arial" w:hAnsi="Arial" w:cs="Arial"/>
          <w:sz w:val="22"/>
          <w:szCs w:val="22"/>
        </w:rPr>
      </w:pPr>
    </w:p>
    <w:p w14:paraId="33A26B72" w14:textId="77777777" w:rsidR="006E4015" w:rsidRDefault="006E4015" w:rsidP="00012B6A">
      <w:pPr>
        <w:jc w:val="both"/>
        <w:rPr>
          <w:rFonts w:ascii="Arial" w:hAnsi="Arial" w:cs="Arial"/>
          <w:sz w:val="22"/>
          <w:szCs w:val="22"/>
        </w:rPr>
      </w:pPr>
    </w:p>
    <w:p w14:paraId="7900B0E1" w14:textId="77777777" w:rsidR="006E4015" w:rsidRDefault="006E4015" w:rsidP="00012B6A">
      <w:pPr>
        <w:jc w:val="both"/>
        <w:rPr>
          <w:rFonts w:ascii="Arial" w:hAnsi="Arial" w:cs="Arial"/>
          <w:sz w:val="22"/>
          <w:szCs w:val="22"/>
        </w:rPr>
      </w:pPr>
    </w:p>
    <w:p w14:paraId="2A8EA37C" w14:textId="77777777" w:rsidR="006E4015" w:rsidRDefault="006E4015" w:rsidP="00012B6A">
      <w:pPr>
        <w:jc w:val="both"/>
        <w:rPr>
          <w:rFonts w:ascii="Arial" w:hAnsi="Arial" w:cs="Arial"/>
          <w:sz w:val="22"/>
          <w:szCs w:val="22"/>
        </w:rPr>
      </w:pPr>
    </w:p>
    <w:p w14:paraId="3D2291F5" w14:textId="77777777" w:rsidR="006E4015" w:rsidRDefault="006E4015" w:rsidP="00012B6A">
      <w:pPr>
        <w:jc w:val="both"/>
        <w:rPr>
          <w:rFonts w:ascii="Arial" w:hAnsi="Arial" w:cs="Arial"/>
          <w:sz w:val="22"/>
          <w:szCs w:val="22"/>
        </w:rPr>
      </w:pPr>
    </w:p>
    <w:p w14:paraId="72462989" w14:textId="77777777" w:rsidR="006E4015" w:rsidRDefault="006E4015" w:rsidP="00012B6A">
      <w:pPr>
        <w:jc w:val="both"/>
        <w:rPr>
          <w:rFonts w:ascii="Arial" w:hAnsi="Arial" w:cs="Arial"/>
          <w:sz w:val="22"/>
          <w:szCs w:val="22"/>
        </w:rPr>
      </w:pPr>
    </w:p>
    <w:p w14:paraId="08B45C31" w14:textId="77777777" w:rsidR="006E4015" w:rsidRDefault="006E4015" w:rsidP="00012B6A">
      <w:pPr>
        <w:jc w:val="both"/>
        <w:rPr>
          <w:rFonts w:ascii="Arial" w:hAnsi="Arial" w:cs="Arial"/>
          <w:sz w:val="22"/>
          <w:szCs w:val="22"/>
        </w:rPr>
      </w:pPr>
    </w:p>
    <w:p w14:paraId="0A417B2D" w14:textId="77777777" w:rsidR="006E4015" w:rsidRDefault="006E4015" w:rsidP="00012B6A">
      <w:pPr>
        <w:jc w:val="both"/>
        <w:rPr>
          <w:rFonts w:ascii="Arial" w:hAnsi="Arial" w:cs="Arial"/>
          <w:sz w:val="22"/>
          <w:szCs w:val="22"/>
        </w:rPr>
      </w:pPr>
    </w:p>
    <w:p w14:paraId="0D1F29BE" w14:textId="77777777" w:rsidR="006E4015" w:rsidRDefault="006E4015" w:rsidP="00012B6A">
      <w:pPr>
        <w:jc w:val="both"/>
        <w:rPr>
          <w:rFonts w:ascii="Arial" w:hAnsi="Arial" w:cs="Arial"/>
          <w:sz w:val="22"/>
          <w:szCs w:val="22"/>
        </w:rPr>
      </w:pPr>
    </w:p>
    <w:p w14:paraId="7F9120EE" w14:textId="77777777" w:rsidR="006E4015" w:rsidRDefault="006E4015" w:rsidP="00012B6A">
      <w:pPr>
        <w:jc w:val="both"/>
        <w:rPr>
          <w:rFonts w:ascii="Arial" w:hAnsi="Arial" w:cs="Arial"/>
          <w:sz w:val="22"/>
          <w:szCs w:val="22"/>
        </w:rPr>
      </w:pPr>
    </w:p>
    <w:p w14:paraId="7DA95287" w14:textId="77777777" w:rsidR="006E4015" w:rsidRDefault="006E4015" w:rsidP="00012B6A">
      <w:pPr>
        <w:jc w:val="both"/>
        <w:rPr>
          <w:rFonts w:ascii="Arial" w:hAnsi="Arial" w:cs="Arial"/>
          <w:sz w:val="22"/>
          <w:szCs w:val="22"/>
        </w:rPr>
      </w:pPr>
    </w:p>
    <w:p w14:paraId="63CFFFD9" w14:textId="77777777" w:rsidR="006E4015" w:rsidRDefault="006E4015" w:rsidP="00012B6A">
      <w:pPr>
        <w:jc w:val="both"/>
        <w:rPr>
          <w:rFonts w:ascii="Arial" w:hAnsi="Arial" w:cs="Arial"/>
          <w:sz w:val="22"/>
          <w:szCs w:val="22"/>
        </w:rPr>
      </w:pPr>
    </w:p>
    <w:p w14:paraId="3D971CF2" w14:textId="77777777" w:rsidR="006E4015" w:rsidRDefault="006E4015" w:rsidP="00012B6A">
      <w:pPr>
        <w:jc w:val="both"/>
        <w:rPr>
          <w:rFonts w:ascii="Arial" w:hAnsi="Arial" w:cs="Arial"/>
          <w:sz w:val="22"/>
          <w:szCs w:val="22"/>
        </w:rPr>
      </w:pPr>
    </w:p>
    <w:p w14:paraId="693E4614" w14:textId="77777777" w:rsidR="006E4015" w:rsidRDefault="006E4015" w:rsidP="00012B6A">
      <w:pPr>
        <w:jc w:val="both"/>
        <w:rPr>
          <w:rFonts w:ascii="Arial" w:hAnsi="Arial" w:cs="Arial"/>
          <w:sz w:val="22"/>
          <w:szCs w:val="22"/>
        </w:rPr>
      </w:pPr>
    </w:p>
    <w:p w14:paraId="15136920" w14:textId="77777777" w:rsidR="006E4015" w:rsidRDefault="006E4015" w:rsidP="00012B6A">
      <w:pPr>
        <w:jc w:val="both"/>
        <w:rPr>
          <w:rFonts w:ascii="Arial" w:hAnsi="Arial" w:cs="Arial"/>
          <w:sz w:val="22"/>
          <w:szCs w:val="22"/>
        </w:rPr>
      </w:pPr>
    </w:p>
    <w:p w14:paraId="24B4ADC5" w14:textId="77777777" w:rsidR="006E4015" w:rsidRDefault="006E4015" w:rsidP="00012B6A">
      <w:pPr>
        <w:jc w:val="both"/>
        <w:rPr>
          <w:rFonts w:ascii="Arial" w:hAnsi="Arial" w:cs="Arial"/>
          <w:sz w:val="22"/>
          <w:szCs w:val="22"/>
        </w:rPr>
      </w:pPr>
    </w:p>
    <w:p w14:paraId="427B1A6F" w14:textId="77777777" w:rsidR="006E4015" w:rsidRPr="001107EF" w:rsidRDefault="006E4015" w:rsidP="00012B6A">
      <w:pPr>
        <w:jc w:val="both"/>
        <w:rPr>
          <w:rFonts w:ascii="Arial" w:hAnsi="Arial" w:cs="Arial"/>
          <w:sz w:val="22"/>
          <w:szCs w:val="22"/>
        </w:rPr>
      </w:pPr>
    </w:p>
    <w:p w14:paraId="07B1F330" w14:textId="77777777" w:rsidR="00012B6A" w:rsidRPr="00E86EFD" w:rsidRDefault="00B670E5" w:rsidP="00E86EFD">
      <w:pPr>
        <w:pStyle w:val="Nagwek1"/>
        <w:numPr>
          <w:ilvl w:val="0"/>
          <w:numId w:val="1"/>
        </w:numPr>
        <w:jc w:val="both"/>
        <w:rPr>
          <w:rFonts w:cs="Arial"/>
        </w:rPr>
      </w:pPr>
      <w:bookmarkStart w:id="71" w:name="_Toc475077808"/>
      <w:r w:rsidRPr="00E86EFD">
        <w:rPr>
          <w:rFonts w:cs="Arial"/>
        </w:rPr>
        <w:t>PIECE TECHNOLOGICZNE</w:t>
      </w:r>
      <w:bookmarkEnd w:id="71"/>
    </w:p>
    <w:p w14:paraId="50CB2A44" w14:textId="77777777" w:rsidR="00B670E5" w:rsidRPr="004A36CF" w:rsidRDefault="00B670E5" w:rsidP="00FD6F87">
      <w:pPr>
        <w:jc w:val="both"/>
        <w:rPr>
          <w:rFonts w:ascii="Arial" w:hAnsi="Arial" w:cs="Arial"/>
          <w:sz w:val="22"/>
          <w:szCs w:val="22"/>
        </w:rPr>
      </w:pPr>
    </w:p>
    <w:p w14:paraId="1D214487" w14:textId="77777777" w:rsidR="00B670E5" w:rsidRPr="00B670E5" w:rsidRDefault="00B670E5" w:rsidP="00340186">
      <w:pPr>
        <w:pStyle w:val="Nagwek1"/>
        <w:numPr>
          <w:ilvl w:val="1"/>
          <w:numId w:val="1"/>
        </w:numPr>
        <w:tabs>
          <w:tab w:val="clear" w:pos="792"/>
          <w:tab w:val="num" w:pos="567"/>
        </w:tabs>
        <w:ind w:left="567" w:hanging="567"/>
      </w:pPr>
      <w:bookmarkStart w:id="72" w:name="_Toc475077809"/>
      <w:r w:rsidRPr="00340186">
        <w:t>Opis systemu zarządzania palnikami</w:t>
      </w:r>
      <w:r w:rsidR="00AC0E05">
        <w:t xml:space="preserve"> - BMS (Burner Management System)</w:t>
      </w:r>
      <w:bookmarkEnd w:id="72"/>
    </w:p>
    <w:p w14:paraId="204EB002" w14:textId="77777777" w:rsidR="00B670E5" w:rsidRDefault="00B670E5" w:rsidP="00FD6F87"/>
    <w:p w14:paraId="05C302B7" w14:textId="77777777" w:rsidR="00B670E5" w:rsidRDefault="00B670E5" w:rsidP="00065B2F">
      <w:pPr>
        <w:pStyle w:val="Style4"/>
        <w:widowControl/>
        <w:spacing w:line="240" w:lineRule="auto"/>
        <w:rPr>
          <w:rStyle w:val="FontStyle19"/>
          <w:rFonts w:ascii="Arial" w:hAnsi="Arial" w:cs="Arial"/>
        </w:rPr>
      </w:pPr>
      <w:r w:rsidRPr="00822C88">
        <w:rPr>
          <w:rStyle w:val="FontStyle19"/>
          <w:rFonts w:ascii="Arial" w:hAnsi="Arial" w:cs="Arial"/>
        </w:rPr>
        <w:t xml:space="preserve">Kontraktor powinien dostarczyć </w:t>
      </w:r>
      <w:r w:rsidRPr="00E84583">
        <w:rPr>
          <w:rStyle w:val="FontStyle19"/>
          <w:rFonts w:ascii="Arial" w:hAnsi="Arial" w:cs="Arial"/>
        </w:rPr>
        <w:t xml:space="preserve">kompletny system zarządzania palnikami jako system sterowania dedykowany do startu, zatrzymania i nadzoru nad zabezpieczeniami/blokadami pieca technologicznego, spełniający wymagania UDT/ZDT i norm przedmiotowych. </w:t>
      </w:r>
      <w:r w:rsidR="00ED7F8E" w:rsidRPr="00E84583">
        <w:rPr>
          <w:rStyle w:val="FontStyle19"/>
          <w:rFonts w:ascii="Arial" w:hAnsi="Arial" w:cs="Arial"/>
        </w:rPr>
        <w:t xml:space="preserve">Dodatkowo BMS musi spełniać wymagania opisane w punkcie 8 niniejszego opracowania. </w:t>
      </w:r>
      <w:r w:rsidRPr="00E84583">
        <w:rPr>
          <w:rStyle w:val="FontStyle19"/>
          <w:rFonts w:ascii="Arial" w:hAnsi="Arial" w:cs="Arial"/>
        </w:rPr>
        <w:t>Projekt systemu monitoringu płomienia musi być zgodny z wymaganiami technologicznymi</w:t>
      </w:r>
      <w:r w:rsidRPr="00822C88">
        <w:rPr>
          <w:rStyle w:val="FontStyle19"/>
          <w:rFonts w:ascii="Arial" w:hAnsi="Arial" w:cs="Arial"/>
        </w:rPr>
        <w:t xml:space="preserve"> oraz </w:t>
      </w:r>
      <w:r>
        <w:rPr>
          <w:rStyle w:val="FontStyle19"/>
          <w:rFonts w:ascii="Arial" w:hAnsi="Arial" w:cs="Arial"/>
        </w:rPr>
        <w:t xml:space="preserve">aktualnymi </w:t>
      </w:r>
      <w:r w:rsidRPr="00822C88">
        <w:rPr>
          <w:rStyle w:val="FontStyle19"/>
          <w:rFonts w:ascii="Arial" w:hAnsi="Arial" w:cs="Arial"/>
        </w:rPr>
        <w:t xml:space="preserve"> normami  i wymaganiami ogólnymi branży PiA obowiązującymi w ANWIL S.A.</w:t>
      </w:r>
    </w:p>
    <w:p w14:paraId="254BCC9F" w14:textId="77777777" w:rsidR="00B670E5" w:rsidRDefault="00B670E5" w:rsidP="00065B2F">
      <w:pPr>
        <w:pStyle w:val="Style4"/>
        <w:widowControl/>
        <w:spacing w:line="240" w:lineRule="auto"/>
        <w:rPr>
          <w:rStyle w:val="FontStyle19"/>
          <w:rFonts w:ascii="Arial" w:hAnsi="Arial" w:cs="Arial"/>
        </w:rPr>
      </w:pPr>
      <w:r w:rsidRPr="00822C88">
        <w:rPr>
          <w:rStyle w:val="FontStyle19"/>
          <w:rFonts w:ascii="Arial" w:hAnsi="Arial" w:cs="Arial"/>
        </w:rPr>
        <w:t xml:space="preserve">W zakresie działań </w:t>
      </w:r>
      <w:r>
        <w:rPr>
          <w:rStyle w:val="FontStyle19"/>
          <w:rFonts w:ascii="Arial" w:hAnsi="Arial" w:cs="Arial"/>
        </w:rPr>
        <w:t xml:space="preserve">Kontraktora </w:t>
      </w:r>
      <w:r w:rsidRPr="00822C88">
        <w:rPr>
          <w:rStyle w:val="FontStyle19"/>
          <w:rFonts w:ascii="Arial" w:hAnsi="Arial" w:cs="Arial"/>
        </w:rPr>
        <w:t>pieca jest zarówno dostawa aparatury obiektowej jak</w:t>
      </w:r>
      <w:r w:rsidR="008F4F8B">
        <w:rPr>
          <w:rStyle w:val="FontStyle19"/>
          <w:rFonts w:ascii="Arial" w:hAnsi="Arial" w:cs="Arial"/>
        </w:rPr>
        <w:t xml:space="preserve">             </w:t>
      </w:r>
      <w:r w:rsidRPr="00822C88">
        <w:rPr>
          <w:rStyle w:val="FontStyle19"/>
          <w:rFonts w:ascii="Arial" w:hAnsi="Arial" w:cs="Arial"/>
        </w:rPr>
        <w:t xml:space="preserve"> i odpowiedniego certyfikowanego sterownika ESD/BMS oraz kalibracja i uruchomienie.</w:t>
      </w:r>
    </w:p>
    <w:p w14:paraId="67F5B4B2" w14:textId="77777777" w:rsidR="00B670E5" w:rsidRPr="00822C88" w:rsidRDefault="00B670E5" w:rsidP="00065B2F">
      <w:pPr>
        <w:pStyle w:val="Style4"/>
        <w:widowControl/>
        <w:spacing w:line="240" w:lineRule="auto"/>
        <w:rPr>
          <w:rFonts w:ascii="Arial" w:hAnsi="Arial" w:cs="Arial"/>
          <w:sz w:val="22"/>
          <w:szCs w:val="22"/>
        </w:rPr>
      </w:pPr>
    </w:p>
    <w:p w14:paraId="5821EEB3" w14:textId="77777777" w:rsidR="00B670E5" w:rsidRPr="00822C88" w:rsidRDefault="00B670E5" w:rsidP="00065B2F">
      <w:pPr>
        <w:pStyle w:val="Style4"/>
        <w:widowControl/>
        <w:spacing w:before="5" w:line="240" w:lineRule="auto"/>
        <w:rPr>
          <w:rStyle w:val="FontStyle19"/>
          <w:rFonts w:ascii="Arial" w:hAnsi="Arial" w:cs="Arial"/>
        </w:rPr>
      </w:pPr>
      <w:r>
        <w:rPr>
          <w:rStyle w:val="FontStyle19"/>
          <w:rFonts w:ascii="Arial" w:hAnsi="Arial" w:cs="Arial"/>
        </w:rPr>
        <w:t xml:space="preserve">Do minimalnych </w:t>
      </w:r>
      <w:r w:rsidRPr="00822C88">
        <w:rPr>
          <w:rStyle w:val="FontStyle19"/>
          <w:rFonts w:ascii="Arial" w:hAnsi="Arial" w:cs="Arial"/>
        </w:rPr>
        <w:t>wymagań blokadowych pieca, które muszą być brane pod uwagę podczas projektowania systemu zabezpieczeń pieca</w:t>
      </w:r>
      <w:r>
        <w:rPr>
          <w:rStyle w:val="FontStyle19"/>
          <w:rFonts w:ascii="Arial" w:hAnsi="Arial" w:cs="Arial"/>
        </w:rPr>
        <w:t xml:space="preserve"> zalicza się</w:t>
      </w:r>
      <w:r w:rsidRPr="00822C88">
        <w:rPr>
          <w:rStyle w:val="FontStyle19"/>
          <w:rFonts w:ascii="Arial" w:hAnsi="Arial" w:cs="Arial"/>
        </w:rPr>
        <w:t>:</w:t>
      </w:r>
    </w:p>
    <w:p w14:paraId="28CF214B" w14:textId="77777777" w:rsidR="00B670E5"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 mały przepływ powietrza do palników (dla pieców z ciągiem wymuszonym),</w:t>
      </w:r>
    </w:p>
    <w:p w14:paraId="2D3D130A" w14:textId="77777777" w:rsidR="00B670E5" w:rsidRDefault="008F4F8B" w:rsidP="00065B2F">
      <w:pPr>
        <w:pStyle w:val="Style11"/>
        <w:widowControl/>
        <w:numPr>
          <w:ilvl w:val="0"/>
          <w:numId w:val="144"/>
        </w:numPr>
        <w:tabs>
          <w:tab w:val="clear" w:pos="360"/>
          <w:tab w:val="left" w:pos="720"/>
        </w:tabs>
        <w:ind w:left="709" w:hanging="283"/>
        <w:jc w:val="left"/>
        <w:rPr>
          <w:rStyle w:val="FontStyle19"/>
          <w:rFonts w:ascii="Arial" w:hAnsi="Arial" w:cs="Arial"/>
        </w:rPr>
      </w:pPr>
      <w:r>
        <w:rPr>
          <w:rStyle w:val="FontStyle19"/>
          <w:rFonts w:ascii="Arial" w:hAnsi="Arial" w:cs="Arial"/>
        </w:rPr>
        <w:t>za niskie/</w:t>
      </w:r>
      <w:r w:rsidR="00B670E5" w:rsidRPr="00822C88">
        <w:rPr>
          <w:rStyle w:val="FontStyle19"/>
          <w:rFonts w:ascii="Arial" w:hAnsi="Arial" w:cs="Arial"/>
        </w:rPr>
        <w:t>za wysokie ciśnienie paliwa (gaz lub olej opałowy),</w:t>
      </w:r>
    </w:p>
    <w:p w14:paraId="1B10237A" w14:textId="77777777" w:rsidR="00B670E5"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 mały przepływ wsadu (medium procesowego) przez piec,</w:t>
      </w:r>
    </w:p>
    <w:p w14:paraId="552DC5AD" w14:textId="77777777" w:rsidR="00B670E5"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 wysokie ciśnienie w komorze spalania,</w:t>
      </w:r>
    </w:p>
    <w:p w14:paraId="58056D31" w14:textId="77777777" w:rsidR="00B670E5"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 wysokie ciśnienie w przewodzie spalin,</w:t>
      </w:r>
    </w:p>
    <w:p w14:paraId="633AC77E" w14:textId="77777777" w:rsidR="00B670E5"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 wysoka temperatura w komorze spalania,</w:t>
      </w:r>
    </w:p>
    <w:p w14:paraId="61040CAE" w14:textId="77777777" w:rsidR="00B670E5"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zanik płomienia na palnikach pilotujących i głównych,</w:t>
      </w:r>
    </w:p>
    <w:p w14:paraId="73675C3B" w14:textId="77777777" w:rsidR="00B670E5"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 niska temperatura oleju opałowego,</w:t>
      </w:r>
    </w:p>
    <w:p w14:paraId="5F4A2849" w14:textId="77777777" w:rsidR="00B670E5" w:rsidRPr="00822C88"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 wysoka temperatura na wylocie z pieca.</w:t>
      </w:r>
    </w:p>
    <w:p w14:paraId="3AF8653E" w14:textId="77777777" w:rsidR="00B670E5" w:rsidRPr="00822C88" w:rsidRDefault="00B670E5" w:rsidP="00065B2F">
      <w:pPr>
        <w:pStyle w:val="Style4"/>
        <w:widowControl/>
        <w:spacing w:line="240" w:lineRule="auto"/>
        <w:rPr>
          <w:rFonts w:ascii="Arial" w:hAnsi="Arial" w:cs="Arial"/>
          <w:sz w:val="22"/>
          <w:szCs w:val="22"/>
        </w:rPr>
      </w:pPr>
    </w:p>
    <w:p w14:paraId="6650C480" w14:textId="77777777" w:rsidR="00B670E5" w:rsidRPr="00822C88" w:rsidRDefault="00B670E5" w:rsidP="00065B2F">
      <w:pPr>
        <w:pStyle w:val="Style4"/>
        <w:widowControl/>
        <w:spacing w:before="14" w:line="240" w:lineRule="auto"/>
        <w:rPr>
          <w:rStyle w:val="FontStyle19"/>
          <w:rFonts w:ascii="Arial" w:hAnsi="Arial" w:cs="Arial"/>
        </w:rPr>
      </w:pPr>
      <w:r w:rsidRPr="00822C88">
        <w:rPr>
          <w:rStyle w:val="FontStyle19"/>
          <w:rFonts w:ascii="Arial" w:hAnsi="Arial" w:cs="Arial"/>
        </w:rPr>
        <w:t>Dla określenia wszystkich parametrów mających wpływ na bezpieczeństwo pracy pieca należy również brać pod uwagę jego powiązanie z procesem występującym na danej instalacji.</w:t>
      </w:r>
    </w:p>
    <w:p w14:paraId="438F5F8E" w14:textId="77777777" w:rsidR="00B670E5" w:rsidRPr="00822C88" w:rsidRDefault="00B670E5" w:rsidP="00065B2F">
      <w:pPr>
        <w:pStyle w:val="Style4"/>
        <w:widowControl/>
        <w:spacing w:line="240" w:lineRule="auto"/>
        <w:rPr>
          <w:rFonts w:ascii="Arial" w:hAnsi="Arial" w:cs="Arial"/>
          <w:sz w:val="22"/>
          <w:szCs w:val="22"/>
        </w:rPr>
      </w:pPr>
    </w:p>
    <w:p w14:paraId="6E51AA7E" w14:textId="77777777" w:rsidR="00B670E5" w:rsidRPr="00822C88" w:rsidRDefault="00B670E5" w:rsidP="00065B2F">
      <w:pPr>
        <w:pStyle w:val="Style4"/>
        <w:widowControl/>
        <w:spacing w:before="14" w:line="240" w:lineRule="auto"/>
        <w:rPr>
          <w:rStyle w:val="FontStyle19"/>
          <w:rFonts w:ascii="Arial" w:hAnsi="Arial" w:cs="Arial"/>
        </w:rPr>
      </w:pPr>
      <w:r w:rsidRPr="00822C88">
        <w:rPr>
          <w:rStyle w:val="FontStyle19"/>
          <w:rFonts w:ascii="Arial" w:hAnsi="Arial" w:cs="Arial"/>
        </w:rPr>
        <w:lastRenderedPageBreak/>
        <w:t>Podczas procesu projektowania należy wykonać analizę SIL, walidację SIL i doposażyć piec w wymagane przepisami układy blokadowe (zgodnie z PN-EN 61508 oraz PN-EN 61511). Należy wskazać nazwę oprogramowania niezbędnego do przeprowadzenia weryfikacji SIL na etapie oferty technicznej. Walidacja SIL musi się odbyć za pomocą narzędzia (programu) uzgodnionego i zaakceptowanego przez</w:t>
      </w:r>
      <w:r>
        <w:rPr>
          <w:rStyle w:val="FontStyle19"/>
          <w:rFonts w:ascii="Arial" w:hAnsi="Arial" w:cs="Arial"/>
        </w:rPr>
        <w:t xml:space="preserve"> Kupującego</w:t>
      </w:r>
      <w:r w:rsidRPr="00822C88">
        <w:rPr>
          <w:rStyle w:val="FontStyle19"/>
          <w:rFonts w:ascii="Arial" w:hAnsi="Arial" w:cs="Arial"/>
        </w:rPr>
        <w:t xml:space="preserve">. </w:t>
      </w:r>
      <w:r>
        <w:rPr>
          <w:rStyle w:val="FontStyle19"/>
          <w:rFonts w:ascii="Arial" w:hAnsi="Arial" w:cs="Arial"/>
        </w:rPr>
        <w:t xml:space="preserve">Projekt walidacji SIL </w:t>
      </w:r>
      <w:r w:rsidRPr="00822C88">
        <w:rPr>
          <w:rStyle w:val="FontStyle19"/>
          <w:rFonts w:ascii="Arial" w:hAnsi="Arial" w:cs="Arial"/>
        </w:rPr>
        <w:t xml:space="preserve"> zostanie przekazany w postaci plików źródłowych umożliwiający</w:t>
      </w:r>
      <w:r>
        <w:rPr>
          <w:rStyle w:val="FontStyle19"/>
          <w:rFonts w:ascii="Arial" w:hAnsi="Arial" w:cs="Arial"/>
        </w:rPr>
        <w:t>ch</w:t>
      </w:r>
      <w:r w:rsidRPr="00822C88">
        <w:rPr>
          <w:rStyle w:val="FontStyle19"/>
          <w:rFonts w:ascii="Arial" w:hAnsi="Arial" w:cs="Arial"/>
        </w:rPr>
        <w:t xml:space="preserve"> pełen odczyt, zapis, weryfikację wraz ze wszystkimi niezbędnymi danymi, bibliotekami, danymi niezawodnościowymi.</w:t>
      </w:r>
    </w:p>
    <w:p w14:paraId="4E0690CB" w14:textId="77777777" w:rsidR="00B670E5" w:rsidRPr="00822C88" w:rsidRDefault="00B670E5" w:rsidP="00065B2F">
      <w:pPr>
        <w:pStyle w:val="Style4"/>
        <w:widowControl/>
        <w:spacing w:line="240" w:lineRule="auto"/>
        <w:rPr>
          <w:rFonts w:ascii="Arial" w:hAnsi="Arial" w:cs="Arial"/>
          <w:sz w:val="22"/>
          <w:szCs w:val="22"/>
        </w:rPr>
      </w:pPr>
    </w:p>
    <w:p w14:paraId="6CEDA0AC" w14:textId="77777777" w:rsidR="00B670E5" w:rsidRPr="00822C88" w:rsidRDefault="00B670E5" w:rsidP="00065B2F">
      <w:pPr>
        <w:pStyle w:val="Style4"/>
        <w:widowControl/>
        <w:spacing w:before="5" w:line="240" w:lineRule="auto"/>
        <w:rPr>
          <w:rStyle w:val="FontStyle19"/>
          <w:rFonts w:ascii="Arial" w:hAnsi="Arial" w:cs="Arial"/>
        </w:rPr>
      </w:pPr>
      <w:r w:rsidRPr="00822C88">
        <w:rPr>
          <w:rStyle w:val="FontStyle19"/>
          <w:rFonts w:ascii="Arial" w:hAnsi="Arial" w:cs="Arial"/>
        </w:rPr>
        <w:t xml:space="preserve">Przed oddaniem pieca do użytku należy zatwierdzić dokumentację systemu zarządzania palnikami (BMS) przez CLDT (Centralne Laboratorium </w:t>
      </w:r>
      <w:r w:rsidR="008F4F8B">
        <w:rPr>
          <w:rStyle w:val="FontStyle19"/>
          <w:rFonts w:ascii="Arial" w:hAnsi="Arial" w:cs="Arial"/>
        </w:rPr>
        <w:t>Dozoru Technicznego).</w:t>
      </w:r>
    </w:p>
    <w:p w14:paraId="7339DA05" w14:textId="77777777" w:rsidR="00B670E5" w:rsidRPr="00822C88" w:rsidRDefault="00B670E5" w:rsidP="00065B2F">
      <w:pPr>
        <w:pStyle w:val="Style4"/>
        <w:widowControl/>
        <w:spacing w:line="240" w:lineRule="auto"/>
        <w:rPr>
          <w:rFonts w:ascii="Arial" w:hAnsi="Arial" w:cs="Arial"/>
          <w:sz w:val="22"/>
          <w:szCs w:val="22"/>
        </w:rPr>
      </w:pPr>
    </w:p>
    <w:p w14:paraId="0D6DF59E" w14:textId="77777777" w:rsidR="00F128F2" w:rsidRPr="00325C56" w:rsidRDefault="00B670E5" w:rsidP="00325C56">
      <w:pPr>
        <w:pStyle w:val="Style4"/>
        <w:widowControl/>
        <w:spacing w:before="5" w:line="240" w:lineRule="auto"/>
        <w:rPr>
          <w:rFonts w:ascii="Arial" w:hAnsi="Arial" w:cs="Arial"/>
          <w:sz w:val="22"/>
          <w:szCs w:val="22"/>
        </w:rPr>
      </w:pPr>
      <w:r w:rsidRPr="00822C88">
        <w:rPr>
          <w:rStyle w:val="FontStyle19"/>
          <w:rFonts w:ascii="Arial" w:hAnsi="Arial" w:cs="Arial"/>
        </w:rPr>
        <w:t>Należy zapewnić komunikację z systemem PI OSI, interfejs do systemu PI OSI oraz przekazać dane do implementacji w systemie PI.</w:t>
      </w:r>
    </w:p>
    <w:p w14:paraId="4E74755B" w14:textId="77777777" w:rsidR="00F128F2" w:rsidRDefault="00F128F2" w:rsidP="00FD6F87"/>
    <w:p w14:paraId="64C6FE6C" w14:textId="77777777" w:rsidR="00F128F2" w:rsidRPr="00633218" w:rsidRDefault="00F128F2" w:rsidP="00633218">
      <w:pPr>
        <w:pStyle w:val="Nagwek1"/>
        <w:numPr>
          <w:ilvl w:val="2"/>
          <w:numId w:val="1"/>
        </w:numPr>
        <w:tabs>
          <w:tab w:val="clear" w:pos="1440"/>
          <w:tab w:val="num" w:pos="709"/>
        </w:tabs>
        <w:ind w:left="709" w:hanging="709"/>
        <w:jc w:val="both"/>
        <w:rPr>
          <w:rFonts w:cs="Arial"/>
          <w:szCs w:val="22"/>
        </w:rPr>
      </w:pPr>
      <w:bookmarkStart w:id="73" w:name="_Toc475077810"/>
      <w:r w:rsidRPr="00633218">
        <w:rPr>
          <w:rFonts w:cs="Arial"/>
          <w:szCs w:val="22"/>
        </w:rPr>
        <w:t>Sterowanie piecem</w:t>
      </w:r>
      <w:bookmarkEnd w:id="73"/>
    </w:p>
    <w:p w14:paraId="411B5152" w14:textId="77777777" w:rsidR="00F128F2" w:rsidRPr="00822C88" w:rsidRDefault="00F128F2" w:rsidP="00FD6F87">
      <w:pPr>
        <w:rPr>
          <w:rFonts w:ascii="Arial" w:hAnsi="Arial" w:cs="Arial"/>
          <w:b/>
          <w:sz w:val="22"/>
          <w:szCs w:val="22"/>
        </w:rPr>
      </w:pPr>
    </w:p>
    <w:p w14:paraId="500B99B2" w14:textId="77777777" w:rsidR="00F128F2" w:rsidRDefault="00F128F2" w:rsidP="00FD6F87">
      <w:pPr>
        <w:pStyle w:val="Style4"/>
        <w:widowControl/>
        <w:spacing w:before="10" w:line="240" w:lineRule="auto"/>
        <w:rPr>
          <w:rStyle w:val="FontStyle19"/>
          <w:rFonts w:ascii="Arial" w:hAnsi="Arial" w:cs="Arial"/>
        </w:rPr>
      </w:pPr>
      <w:r>
        <w:rPr>
          <w:rStyle w:val="FontStyle19"/>
          <w:rFonts w:ascii="Arial" w:hAnsi="Arial" w:cs="Arial"/>
        </w:rPr>
        <w:t xml:space="preserve">Zgodnie z wymaganiami </w:t>
      </w:r>
      <w:r w:rsidRPr="00822C88">
        <w:rPr>
          <w:rStyle w:val="FontStyle19"/>
          <w:rFonts w:ascii="Arial" w:hAnsi="Arial" w:cs="Arial"/>
        </w:rPr>
        <w:t xml:space="preserve"> API i TUV należy, jako minimum, dostarczyć następujące wyposażenie:</w:t>
      </w:r>
    </w:p>
    <w:p w14:paraId="68141282" w14:textId="77777777" w:rsidR="00F128F2" w:rsidRDefault="00F128F2" w:rsidP="00FD6F87">
      <w:pPr>
        <w:pStyle w:val="Style11"/>
        <w:widowControl/>
        <w:numPr>
          <w:ilvl w:val="0"/>
          <w:numId w:val="144"/>
        </w:numPr>
        <w:tabs>
          <w:tab w:val="clear" w:pos="360"/>
          <w:tab w:val="left" w:pos="710"/>
        </w:tabs>
        <w:ind w:left="709" w:hanging="283"/>
        <w:jc w:val="left"/>
        <w:rPr>
          <w:rStyle w:val="FontStyle19"/>
          <w:rFonts w:ascii="Arial" w:hAnsi="Arial" w:cs="Arial"/>
        </w:rPr>
      </w:pPr>
      <w:r w:rsidRPr="00822C88">
        <w:rPr>
          <w:rStyle w:val="FontStyle19"/>
          <w:rFonts w:ascii="Arial" w:hAnsi="Arial" w:cs="Arial"/>
        </w:rPr>
        <w:t>Aparaturę obiektową</w:t>
      </w:r>
      <w:r>
        <w:rPr>
          <w:rStyle w:val="FontStyle19"/>
          <w:rFonts w:ascii="Arial" w:hAnsi="Arial" w:cs="Arial"/>
        </w:rPr>
        <w:t>.</w:t>
      </w:r>
    </w:p>
    <w:p w14:paraId="6517050D" w14:textId="77777777" w:rsidR="00F128F2" w:rsidRDefault="00F128F2" w:rsidP="00FD6F87">
      <w:pPr>
        <w:pStyle w:val="Style11"/>
        <w:widowControl/>
        <w:numPr>
          <w:ilvl w:val="0"/>
          <w:numId w:val="144"/>
        </w:numPr>
        <w:tabs>
          <w:tab w:val="clear" w:pos="360"/>
          <w:tab w:val="left" w:pos="710"/>
        </w:tabs>
        <w:ind w:left="709" w:hanging="283"/>
        <w:jc w:val="left"/>
        <w:rPr>
          <w:rStyle w:val="FontStyle19"/>
          <w:rFonts w:ascii="Arial" w:hAnsi="Arial" w:cs="Arial"/>
        </w:rPr>
      </w:pPr>
      <w:r w:rsidRPr="00822C88">
        <w:rPr>
          <w:rStyle w:val="FontStyle19"/>
          <w:rFonts w:ascii="Arial" w:hAnsi="Arial" w:cs="Arial"/>
        </w:rPr>
        <w:t>Lokalne panele sterownicze, panele w sterowni</w:t>
      </w:r>
      <w:r>
        <w:rPr>
          <w:rStyle w:val="FontStyle19"/>
          <w:rFonts w:ascii="Arial" w:hAnsi="Arial" w:cs="Arial"/>
        </w:rPr>
        <w:t>.</w:t>
      </w:r>
    </w:p>
    <w:p w14:paraId="3F29BF48" w14:textId="77777777" w:rsidR="00F128F2" w:rsidRDefault="00F128F2" w:rsidP="00FD6F87">
      <w:pPr>
        <w:pStyle w:val="Style11"/>
        <w:widowControl/>
        <w:numPr>
          <w:ilvl w:val="0"/>
          <w:numId w:val="144"/>
        </w:numPr>
        <w:tabs>
          <w:tab w:val="clear" w:pos="360"/>
          <w:tab w:val="left" w:pos="710"/>
        </w:tabs>
        <w:ind w:left="709" w:hanging="283"/>
        <w:jc w:val="left"/>
        <w:rPr>
          <w:rStyle w:val="FontStyle19"/>
          <w:rFonts w:ascii="Arial" w:hAnsi="Arial" w:cs="Arial"/>
        </w:rPr>
      </w:pPr>
      <w:r w:rsidRPr="00822C88">
        <w:rPr>
          <w:rStyle w:val="FontStyle19"/>
          <w:rFonts w:ascii="Arial" w:hAnsi="Arial" w:cs="Arial"/>
        </w:rPr>
        <w:t>System blokadowy w oparciu o certyfikowany sterownik ESD/BMS wraz z osprzętem</w:t>
      </w:r>
      <w:r>
        <w:rPr>
          <w:rStyle w:val="FontStyle19"/>
          <w:rFonts w:ascii="Arial" w:hAnsi="Arial" w:cs="Arial"/>
        </w:rPr>
        <w:t>.</w:t>
      </w:r>
    </w:p>
    <w:p w14:paraId="3F9BF4CA" w14:textId="77777777" w:rsidR="00F128F2" w:rsidRDefault="00F128F2" w:rsidP="00FD6F87">
      <w:pPr>
        <w:pStyle w:val="Style11"/>
        <w:widowControl/>
        <w:numPr>
          <w:ilvl w:val="0"/>
          <w:numId w:val="144"/>
        </w:numPr>
        <w:tabs>
          <w:tab w:val="clear" w:pos="360"/>
          <w:tab w:val="left" w:pos="710"/>
        </w:tabs>
        <w:ind w:left="709" w:hanging="283"/>
        <w:jc w:val="left"/>
        <w:rPr>
          <w:rStyle w:val="FontStyle19"/>
          <w:rFonts w:ascii="Arial" w:hAnsi="Arial" w:cs="Arial"/>
        </w:rPr>
      </w:pPr>
      <w:r w:rsidRPr="00822C88">
        <w:rPr>
          <w:rStyle w:val="FontStyle19"/>
          <w:rFonts w:ascii="Arial" w:hAnsi="Arial" w:cs="Arial"/>
        </w:rPr>
        <w:t>Przełączniki bocznikujące typu MOS i POS</w:t>
      </w:r>
      <w:r>
        <w:rPr>
          <w:rStyle w:val="FontStyle19"/>
          <w:rFonts w:ascii="Arial" w:hAnsi="Arial" w:cs="Arial"/>
        </w:rPr>
        <w:t>.</w:t>
      </w:r>
    </w:p>
    <w:p w14:paraId="5D0AB5BC" w14:textId="77777777" w:rsidR="00F128F2" w:rsidRDefault="00F128F2" w:rsidP="00FD6F87">
      <w:pPr>
        <w:pStyle w:val="Style11"/>
        <w:widowControl/>
        <w:numPr>
          <w:ilvl w:val="0"/>
          <w:numId w:val="144"/>
        </w:numPr>
        <w:tabs>
          <w:tab w:val="clear" w:pos="360"/>
          <w:tab w:val="left" w:pos="710"/>
        </w:tabs>
        <w:ind w:left="709" w:hanging="283"/>
        <w:jc w:val="left"/>
        <w:rPr>
          <w:rStyle w:val="FontStyle19"/>
          <w:rFonts w:ascii="Arial" w:hAnsi="Arial" w:cs="Arial"/>
        </w:rPr>
      </w:pPr>
      <w:r w:rsidRPr="00822C88">
        <w:rPr>
          <w:rStyle w:val="FontStyle19"/>
          <w:rFonts w:ascii="Arial" w:hAnsi="Arial" w:cs="Arial"/>
        </w:rPr>
        <w:t>Logiki sterowania i blokad (diagram przyczynowo-skutkowy)</w:t>
      </w:r>
      <w:r>
        <w:rPr>
          <w:rStyle w:val="FontStyle19"/>
          <w:rFonts w:ascii="Arial" w:hAnsi="Arial" w:cs="Arial"/>
        </w:rPr>
        <w:t>.</w:t>
      </w:r>
    </w:p>
    <w:p w14:paraId="7EEACAA7" w14:textId="77777777" w:rsidR="00F128F2" w:rsidRDefault="00F128F2" w:rsidP="00FD6F87">
      <w:pPr>
        <w:pStyle w:val="Style11"/>
        <w:widowControl/>
        <w:numPr>
          <w:ilvl w:val="0"/>
          <w:numId w:val="144"/>
        </w:numPr>
        <w:tabs>
          <w:tab w:val="clear" w:pos="360"/>
          <w:tab w:val="left" w:pos="710"/>
        </w:tabs>
        <w:ind w:left="709" w:hanging="283"/>
        <w:jc w:val="left"/>
        <w:rPr>
          <w:rStyle w:val="FontStyle19"/>
          <w:rFonts w:ascii="Arial" w:hAnsi="Arial" w:cs="Arial"/>
        </w:rPr>
      </w:pPr>
      <w:r w:rsidRPr="00822C88">
        <w:rPr>
          <w:rStyle w:val="FontStyle19"/>
          <w:rFonts w:ascii="Arial" w:hAnsi="Arial" w:cs="Arial"/>
        </w:rPr>
        <w:t>Logiki dla bezpiecznego rozruchu pieca</w:t>
      </w:r>
      <w:r>
        <w:rPr>
          <w:rStyle w:val="FontStyle19"/>
          <w:rFonts w:ascii="Arial" w:hAnsi="Arial" w:cs="Arial"/>
        </w:rPr>
        <w:t>.</w:t>
      </w:r>
    </w:p>
    <w:p w14:paraId="106D7550" w14:textId="77777777" w:rsidR="000A5686" w:rsidRDefault="000A5686" w:rsidP="00FD6F87">
      <w:pPr>
        <w:pStyle w:val="Style11"/>
        <w:widowControl/>
        <w:tabs>
          <w:tab w:val="left" w:pos="710"/>
        </w:tabs>
        <w:jc w:val="left"/>
        <w:rPr>
          <w:rStyle w:val="FontStyle19"/>
          <w:rFonts w:ascii="Arial" w:hAnsi="Arial" w:cs="Arial"/>
        </w:rPr>
      </w:pPr>
    </w:p>
    <w:p w14:paraId="523A2F4A" w14:textId="77777777" w:rsidR="000A5686" w:rsidRPr="00CA48EC" w:rsidRDefault="000A5686" w:rsidP="00CA48EC">
      <w:pPr>
        <w:pStyle w:val="Nagwek1"/>
        <w:numPr>
          <w:ilvl w:val="3"/>
          <w:numId w:val="1"/>
        </w:numPr>
        <w:tabs>
          <w:tab w:val="clear" w:pos="2160"/>
          <w:tab w:val="num" w:pos="851"/>
        </w:tabs>
        <w:ind w:left="851" w:hanging="851"/>
      </w:pPr>
      <w:bookmarkStart w:id="74" w:name="_Toc475077811"/>
      <w:r w:rsidRPr="00CA48EC">
        <w:t>Aparatura obiektowa</w:t>
      </w:r>
      <w:bookmarkEnd w:id="74"/>
    </w:p>
    <w:p w14:paraId="1D3510B0" w14:textId="77777777" w:rsidR="000A5686" w:rsidRDefault="000A5686" w:rsidP="00F66294"/>
    <w:p w14:paraId="17CDEB82" w14:textId="77777777" w:rsidR="000A5686" w:rsidRPr="00822C88"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t>Dla elektrycznej aparatury PiA i jej komponentów zabudowanych na piecach i w ich okolicy, mimo braku stref zagrożonych wybuchem wymagane jest stosowanie urządzeń w</w:t>
      </w:r>
      <w:r w:rsidR="004E7CB5">
        <w:rPr>
          <w:rStyle w:val="FontStyle19"/>
          <w:rFonts w:ascii="Arial" w:hAnsi="Arial" w:cs="Arial"/>
        </w:rPr>
        <w:t xml:space="preserve"> wykonaniu przeciwwybuchowym Ex.</w:t>
      </w:r>
    </w:p>
    <w:p w14:paraId="51D09D36" w14:textId="77777777" w:rsidR="000A5686" w:rsidRPr="00822C88" w:rsidRDefault="000A5686" w:rsidP="00F66294">
      <w:pPr>
        <w:pStyle w:val="Style4"/>
        <w:widowControl/>
        <w:spacing w:line="240" w:lineRule="auto"/>
        <w:rPr>
          <w:rFonts w:ascii="Arial" w:hAnsi="Arial" w:cs="Arial"/>
          <w:sz w:val="22"/>
          <w:szCs w:val="22"/>
        </w:rPr>
      </w:pPr>
    </w:p>
    <w:p w14:paraId="4B2C094B" w14:textId="77777777" w:rsidR="000A5686" w:rsidRPr="00822C88"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t xml:space="preserve">Urządzenia pomiarowe i wykonawcze </w:t>
      </w:r>
      <w:r>
        <w:rPr>
          <w:rStyle w:val="FontStyle19"/>
          <w:rFonts w:ascii="Arial" w:hAnsi="Arial" w:cs="Arial"/>
        </w:rPr>
        <w:t>muszą</w:t>
      </w:r>
      <w:r w:rsidRPr="00822C88">
        <w:rPr>
          <w:rStyle w:val="FontStyle19"/>
          <w:rFonts w:ascii="Arial" w:hAnsi="Arial" w:cs="Arial"/>
        </w:rPr>
        <w:t xml:space="preserve"> być niezależne i bezpośrednio podłączone do systemu BMS.</w:t>
      </w:r>
    </w:p>
    <w:p w14:paraId="736D5291" w14:textId="77777777" w:rsidR="000A5686" w:rsidRPr="00822C88"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t>Urządzenia wykonawcze muszą być tak zaprojektowane, by w czasie ich awarii przyjmowały pozycję bezpieczną.</w:t>
      </w:r>
    </w:p>
    <w:p w14:paraId="44057A17" w14:textId="77777777" w:rsidR="000A5686" w:rsidRPr="00822C88" w:rsidRDefault="000A5686" w:rsidP="00F66294">
      <w:pPr>
        <w:pStyle w:val="Style4"/>
        <w:widowControl/>
        <w:spacing w:line="240" w:lineRule="auto"/>
        <w:rPr>
          <w:rFonts w:ascii="Arial" w:hAnsi="Arial" w:cs="Arial"/>
          <w:sz w:val="22"/>
          <w:szCs w:val="22"/>
        </w:rPr>
      </w:pPr>
      <w:r w:rsidRPr="00822C88">
        <w:rPr>
          <w:rStyle w:val="FontStyle19"/>
          <w:rFonts w:ascii="Arial" w:hAnsi="Arial" w:cs="Arial"/>
        </w:rPr>
        <w:t xml:space="preserve">Zawory elektromagnetyczne i inne elementy przekaźnikowe </w:t>
      </w:r>
      <w:r>
        <w:rPr>
          <w:rStyle w:val="FontStyle19"/>
          <w:rFonts w:ascii="Arial" w:hAnsi="Arial" w:cs="Arial"/>
        </w:rPr>
        <w:t>muszą</w:t>
      </w:r>
      <w:r w:rsidRPr="00822C88">
        <w:rPr>
          <w:rStyle w:val="FontStyle19"/>
          <w:rFonts w:ascii="Arial" w:hAnsi="Arial" w:cs="Arial"/>
        </w:rPr>
        <w:t xml:space="preserve"> być w czasie normalnej pracy w stanie zasilania (pod napięciem).</w:t>
      </w:r>
    </w:p>
    <w:p w14:paraId="2129901C" w14:textId="77777777" w:rsidR="000A5686" w:rsidRPr="00822C88"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t>Należy zabudować zawory odcinające (triady zaworowe) na linii gazu zasilającego piec do palników głównych i palników pilotowych. Nowoprojektowane zawory muszą spełniać wymagania normy PN-EN 746-2 oraz PN EN 161.</w:t>
      </w:r>
    </w:p>
    <w:p w14:paraId="528A4E26" w14:textId="77777777" w:rsidR="000A5686" w:rsidRDefault="000A5686" w:rsidP="00F66294">
      <w:pPr>
        <w:pStyle w:val="Style4"/>
        <w:widowControl/>
        <w:spacing w:line="240" w:lineRule="auto"/>
        <w:rPr>
          <w:rStyle w:val="FontStyle19"/>
          <w:rFonts w:ascii="Arial" w:hAnsi="Arial" w:cs="Arial"/>
        </w:rPr>
      </w:pPr>
    </w:p>
    <w:p w14:paraId="1EE4E8B0" w14:textId="77777777" w:rsidR="000A5686" w:rsidRPr="00822C88"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t xml:space="preserve">Tam, gdzie wynika z analizy SIL/IPF należy zabudować zawory odcinające wyposażone w ustawniki pozycyjne realizujące funkcję PST (partial stroke test). Zawory odcinające </w:t>
      </w:r>
      <w:r>
        <w:rPr>
          <w:rStyle w:val="FontStyle19"/>
          <w:rFonts w:ascii="Arial" w:hAnsi="Arial" w:cs="Arial"/>
        </w:rPr>
        <w:t xml:space="preserve">muszą być </w:t>
      </w:r>
      <w:r w:rsidRPr="00822C88">
        <w:rPr>
          <w:rStyle w:val="FontStyle19"/>
          <w:rFonts w:ascii="Arial" w:hAnsi="Arial" w:cs="Arial"/>
        </w:rPr>
        <w:t>wyposażone w podwójne zaworki elektromagnetyczne, co wymaga podłączenia dodatkowych sygnałów do systemu ESD/BMS. Stosowanie PST pozwala na monitorowanie stanu kluczowych pod względem bezpieczeństwa, zaworów odcinających podczas normalnej pracy pieca.</w:t>
      </w:r>
    </w:p>
    <w:p w14:paraId="4EBF7C75" w14:textId="77777777" w:rsidR="000A5686"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lastRenderedPageBreak/>
        <w:t>Palniki główne i pilotowe należy wyposażyć w indywidualne automatyczne zawory odcinające sterowane z ESD, wyposażone w wyłączniki krańcowe potwierdzające otwarcie/zamknięcie (PN EN 161).</w:t>
      </w:r>
    </w:p>
    <w:p w14:paraId="23166A26" w14:textId="77777777" w:rsidR="000A5686" w:rsidRPr="00822C88" w:rsidRDefault="000A5686" w:rsidP="00F66294">
      <w:pPr>
        <w:pStyle w:val="Style4"/>
        <w:widowControl/>
        <w:spacing w:line="240" w:lineRule="auto"/>
        <w:rPr>
          <w:rFonts w:ascii="Arial" w:hAnsi="Arial" w:cs="Arial"/>
          <w:sz w:val="22"/>
          <w:szCs w:val="22"/>
        </w:rPr>
      </w:pPr>
    </w:p>
    <w:p w14:paraId="2DF2FEE2" w14:textId="77777777" w:rsidR="000A5686" w:rsidRPr="00822C88"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t xml:space="preserve">Dla każdego pieca technologicznego musi być dostarczony system monitoringu płomienia </w:t>
      </w:r>
      <w:r>
        <w:rPr>
          <w:rStyle w:val="FontStyle19"/>
          <w:rFonts w:ascii="Arial" w:hAnsi="Arial" w:cs="Arial"/>
        </w:rPr>
        <w:t xml:space="preserve">    </w:t>
      </w:r>
      <w:r w:rsidR="00D01B48">
        <w:rPr>
          <w:rStyle w:val="FontStyle19"/>
          <w:rFonts w:ascii="Arial" w:hAnsi="Arial" w:cs="Arial"/>
        </w:rPr>
        <w:t>z fotokomórkami (skanerami) UV/</w:t>
      </w:r>
      <w:r w:rsidRPr="00822C88">
        <w:rPr>
          <w:rStyle w:val="FontStyle19"/>
          <w:rFonts w:ascii="Arial" w:hAnsi="Arial" w:cs="Arial"/>
        </w:rPr>
        <w:t>IR. Fotokomórki muszą umożliwiać komunikację poprzez RS422/485 z komputerem, na którym zostanie zainstalowane oprogramowanie umożliwiające diagnostykę i konfigurację skanerów.</w:t>
      </w:r>
    </w:p>
    <w:p w14:paraId="5E28FE17" w14:textId="77777777" w:rsidR="000A5686" w:rsidRPr="00822C88"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t xml:space="preserve">Fotokomórki </w:t>
      </w:r>
      <w:r>
        <w:rPr>
          <w:rStyle w:val="FontStyle19"/>
          <w:rFonts w:ascii="Arial" w:hAnsi="Arial" w:cs="Arial"/>
        </w:rPr>
        <w:t>muszą</w:t>
      </w:r>
      <w:r w:rsidRPr="00822C88">
        <w:rPr>
          <w:rStyle w:val="FontStyle19"/>
          <w:rFonts w:ascii="Arial" w:hAnsi="Arial" w:cs="Arial"/>
        </w:rPr>
        <w:t xml:space="preserve"> posiadać czujniki działające na ultrafiolet i/lub na podczerwień i jeśli wymagają tego warunki procesowe powinny być przedmuchiwane powietrzem w celu zapewnienia im czystości. W przypadku pracy skanerów w temperaturze otoczenia przekraczającej dopuszczalną temperaturę pracy, należy skanery umieścić w specjalnych</w:t>
      </w:r>
      <w:r w:rsidR="00CF4E76">
        <w:rPr>
          <w:rStyle w:val="FontStyle19"/>
          <w:rFonts w:ascii="Arial" w:hAnsi="Arial" w:cs="Arial"/>
        </w:rPr>
        <w:t xml:space="preserve"> </w:t>
      </w:r>
      <w:r w:rsidRPr="00822C88">
        <w:rPr>
          <w:rStyle w:val="FontStyle19"/>
          <w:rFonts w:ascii="Arial" w:hAnsi="Arial" w:cs="Arial"/>
        </w:rPr>
        <w:t>atestowanych osłonach, do których doprowadzone zostanie powietrze chłodzące umożliwiające trwałe obniżenie temperatury ich pracy.</w:t>
      </w:r>
    </w:p>
    <w:p w14:paraId="65A897F6" w14:textId="77777777" w:rsidR="000A5686" w:rsidRPr="00822C88" w:rsidRDefault="000A5686" w:rsidP="00F66294">
      <w:pPr>
        <w:pStyle w:val="Style4"/>
        <w:widowControl/>
        <w:spacing w:line="240" w:lineRule="auto"/>
        <w:rPr>
          <w:rStyle w:val="FontStyle19"/>
          <w:rFonts w:ascii="Arial" w:hAnsi="Arial" w:cs="Arial"/>
        </w:rPr>
      </w:pPr>
      <w:r>
        <w:rPr>
          <w:rStyle w:val="FontStyle19"/>
          <w:rFonts w:ascii="Arial" w:hAnsi="Arial" w:cs="Arial"/>
        </w:rPr>
        <w:t>Kontraktor</w:t>
      </w:r>
      <w:r w:rsidR="00CF4E76">
        <w:rPr>
          <w:rStyle w:val="FontStyle19"/>
          <w:rFonts w:ascii="Arial" w:hAnsi="Arial" w:cs="Arial"/>
        </w:rPr>
        <w:t xml:space="preserve"> zapewni </w:t>
      </w:r>
      <w:r w:rsidRPr="00822C88">
        <w:rPr>
          <w:rStyle w:val="FontStyle19"/>
          <w:rFonts w:ascii="Arial" w:hAnsi="Arial" w:cs="Arial"/>
        </w:rPr>
        <w:t>właściwy dobór</w:t>
      </w:r>
      <w:r w:rsidR="00CF4E76">
        <w:rPr>
          <w:rStyle w:val="FontStyle19"/>
          <w:rFonts w:ascii="Arial" w:hAnsi="Arial" w:cs="Arial"/>
        </w:rPr>
        <w:t xml:space="preserve"> palników</w:t>
      </w:r>
      <w:r w:rsidRPr="00822C88">
        <w:rPr>
          <w:rStyle w:val="FontStyle19"/>
          <w:rFonts w:ascii="Arial" w:hAnsi="Arial" w:cs="Arial"/>
        </w:rPr>
        <w:t>, spełniając warunek selektywności pola widzenia nadzorowanego płomienia palnika głównego.</w:t>
      </w:r>
    </w:p>
    <w:p w14:paraId="0FDAAFE2" w14:textId="77777777" w:rsidR="000A5686" w:rsidRPr="00822C88" w:rsidRDefault="000A5686"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Palniki pilotowe </w:t>
      </w:r>
      <w:r>
        <w:rPr>
          <w:rStyle w:val="FontStyle19"/>
          <w:rFonts w:ascii="Arial" w:hAnsi="Arial" w:cs="Arial"/>
        </w:rPr>
        <w:t xml:space="preserve">należy </w:t>
      </w:r>
      <w:r w:rsidRPr="00822C88">
        <w:rPr>
          <w:rStyle w:val="FontStyle19"/>
          <w:rFonts w:ascii="Arial" w:hAnsi="Arial" w:cs="Arial"/>
        </w:rPr>
        <w:t xml:space="preserve">wyposażyć w czujniki jonizacyjne i zapalarki wysokoenergetyczne wraz z podłączeniem do systemu ESD/BMS. Nie należy stosować układów zapłonowych, </w:t>
      </w:r>
      <w:r w:rsidR="0040694A">
        <w:rPr>
          <w:rStyle w:val="FontStyle19"/>
          <w:rFonts w:ascii="Arial" w:hAnsi="Arial" w:cs="Arial"/>
        </w:rPr>
        <w:t xml:space="preserve">    </w:t>
      </w:r>
      <w:r w:rsidRPr="00822C88">
        <w:rPr>
          <w:rStyle w:val="FontStyle19"/>
          <w:rFonts w:ascii="Arial" w:hAnsi="Arial" w:cs="Arial"/>
        </w:rPr>
        <w:t>w których ta sama elektroda pełni funkcję elektrody jonizacyjnej i zapłonowej.</w:t>
      </w:r>
    </w:p>
    <w:p w14:paraId="539A19B6" w14:textId="77777777" w:rsidR="000A5686" w:rsidRPr="00822C88" w:rsidRDefault="000A5686" w:rsidP="00E95827">
      <w:pPr>
        <w:pStyle w:val="Style4"/>
        <w:widowControl/>
        <w:spacing w:line="240" w:lineRule="auto"/>
        <w:rPr>
          <w:rStyle w:val="FontStyle19"/>
          <w:rFonts w:ascii="Arial" w:hAnsi="Arial" w:cs="Arial"/>
        </w:rPr>
      </w:pPr>
      <w:r w:rsidRPr="00822C88">
        <w:rPr>
          <w:rStyle w:val="FontStyle19"/>
          <w:rFonts w:ascii="Arial" w:hAnsi="Arial" w:cs="Arial"/>
        </w:rPr>
        <w:t>Do każdego palnika pilotowego należy doprowadzić powietrze do jego komory spalania. Nie należy stosować palników pilotowych wolnossących.</w:t>
      </w:r>
    </w:p>
    <w:p w14:paraId="59D94630" w14:textId="77777777" w:rsidR="000A5686" w:rsidRPr="00C543EC" w:rsidRDefault="000A5686" w:rsidP="00E95827">
      <w:pPr>
        <w:pStyle w:val="Style4"/>
        <w:widowControl/>
        <w:spacing w:line="240" w:lineRule="auto"/>
        <w:rPr>
          <w:rFonts w:ascii="Arial" w:hAnsi="Arial" w:cs="Arial"/>
          <w:sz w:val="22"/>
          <w:szCs w:val="22"/>
        </w:rPr>
      </w:pPr>
    </w:p>
    <w:p w14:paraId="7F668EED" w14:textId="77777777" w:rsidR="000A5686" w:rsidRPr="00822C88" w:rsidRDefault="000A5686" w:rsidP="00E95827">
      <w:pPr>
        <w:pStyle w:val="Style4"/>
        <w:widowControl/>
        <w:spacing w:line="240" w:lineRule="auto"/>
        <w:rPr>
          <w:rStyle w:val="FontStyle19"/>
          <w:rFonts w:ascii="Arial" w:hAnsi="Arial" w:cs="Arial"/>
        </w:rPr>
      </w:pPr>
      <w:r w:rsidRPr="00822C88">
        <w:rPr>
          <w:rStyle w:val="FontStyle19"/>
          <w:rFonts w:ascii="Arial" w:hAnsi="Arial" w:cs="Arial"/>
        </w:rPr>
        <w:t>W celu ustabilizowania procesu spalania przewiduje się zabudowę zaworów regulacyjnych bezpośredniego działania na linii doprowadzającej powietrze do palników pilotowych.</w:t>
      </w:r>
    </w:p>
    <w:p w14:paraId="1C862518" w14:textId="77777777" w:rsidR="000A5686" w:rsidRPr="00822C88" w:rsidRDefault="000A5686" w:rsidP="00E95827">
      <w:pPr>
        <w:pStyle w:val="Style4"/>
        <w:widowControl/>
        <w:spacing w:line="240" w:lineRule="auto"/>
        <w:rPr>
          <w:rFonts w:ascii="Arial" w:hAnsi="Arial" w:cs="Arial"/>
          <w:sz w:val="22"/>
          <w:szCs w:val="22"/>
        </w:rPr>
      </w:pPr>
    </w:p>
    <w:p w14:paraId="6149BB18" w14:textId="77777777" w:rsidR="000A5686" w:rsidRPr="00822C88" w:rsidRDefault="000A5686"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Obiektowe inicjatory blokad podłączone do systemu ESD/BMS muszą być w wykonaniu </w:t>
      </w:r>
      <w:r w:rsidR="00D01B48">
        <w:rPr>
          <w:rStyle w:val="FontStyle19"/>
          <w:rFonts w:ascii="Arial" w:hAnsi="Arial" w:cs="Arial"/>
        </w:rPr>
        <w:t xml:space="preserve">     </w:t>
      </w:r>
      <w:r w:rsidRPr="00822C88">
        <w:rPr>
          <w:rStyle w:val="FontStyle19"/>
          <w:rFonts w:ascii="Arial" w:hAnsi="Arial" w:cs="Arial"/>
        </w:rPr>
        <w:t>Ex d. Wyjątek stanowią indukcyjne sygnalizatory położenia zaworów (proximity switch), które muszą być w wykonaniu Ex i oraz podłączone do separatorów Ex i wyposażonych w system wykrywania awarii linii LFD (line fault detection).</w:t>
      </w:r>
    </w:p>
    <w:p w14:paraId="649B7C75" w14:textId="77777777" w:rsidR="000A5686" w:rsidRPr="00822C88" w:rsidRDefault="000A5686" w:rsidP="00E95827">
      <w:pPr>
        <w:pStyle w:val="Style4"/>
        <w:widowControl/>
        <w:spacing w:line="240" w:lineRule="auto"/>
        <w:rPr>
          <w:rFonts w:ascii="Arial" w:hAnsi="Arial" w:cs="Arial"/>
          <w:sz w:val="22"/>
          <w:szCs w:val="22"/>
        </w:rPr>
      </w:pPr>
    </w:p>
    <w:p w14:paraId="3C026E32" w14:textId="77777777" w:rsidR="00B5170D" w:rsidRPr="00B5170D" w:rsidRDefault="000A5686" w:rsidP="00B5170D">
      <w:pPr>
        <w:autoSpaceDE w:val="0"/>
        <w:autoSpaceDN w:val="0"/>
        <w:adjustRightInd w:val="0"/>
        <w:jc w:val="both"/>
        <w:rPr>
          <w:rFonts w:ascii="Arial" w:eastAsia="Calibri" w:hAnsi="Arial" w:cs="Arial"/>
          <w:sz w:val="22"/>
          <w:szCs w:val="22"/>
        </w:rPr>
      </w:pPr>
      <w:r w:rsidRPr="00B5170D">
        <w:rPr>
          <w:rStyle w:val="FontStyle19"/>
          <w:rFonts w:ascii="Arial" w:hAnsi="Arial" w:cs="Arial"/>
        </w:rPr>
        <w:t xml:space="preserve">Sygnały dwustanowe przychodzące z aparatury zlokalizowanej w strefie zagrożonej wybuchem </w:t>
      </w:r>
      <w:r w:rsidR="00543D6F" w:rsidRPr="00B5170D">
        <w:rPr>
          <w:rStyle w:val="FontStyle19"/>
          <w:rFonts w:ascii="Arial" w:hAnsi="Arial" w:cs="Arial"/>
        </w:rPr>
        <w:t>muszą</w:t>
      </w:r>
      <w:r w:rsidRPr="00B5170D">
        <w:rPr>
          <w:rStyle w:val="FontStyle19"/>
          <w:rFonts w:ascii="Arial" w:hAnsi="Arial" w:cs="Arial"/>
        </w:rPr>
        <w:t xml:space="preserve"> być podłączone bezpośrednio do modułów wejściowych. Sygnały dwustanowe z urządzeń elektrycznych powinny przychodzić poprzez przekaźniki pośredniczące. Sygnały wyjściowe powinny </w:t>
      </w:r>
      <w:r w:rsidRPr="00E84583">
        <w:rPr>
          <w:rStyle w:val="FontStyle19"/>
          <w:rFonts w:ascii="Arial" w:hAnsi="Arial" w:cs="Arial"/>
        </w:rPr>
        <w:t xml:space="preserve">przechodzić przez listwy zaciskowe z zaciskami wyposażonymi w bezpieczniki lub w razie potrzeby przez </w:t>
      </w:r>
      <w:r w:rsidR="00B5170D" w:rsidRPr="00E84583">
        <w:rPr>
          <w:rFonts w:ascii="Arial" w:eastAsia="Calibri" w:hAnsi="Arial" w:cs="Arial"/>
          <w:color w:val="000000"/>
          <w:sz w:val="22"/>
          <w:szCs w:val="22"/>
        </w:rPr>
        <w:t>urządzenia iskrobezpieczne towarzyszące z separacją galwaniczną (separatory) i bez separacji galwanicznej (bariery ochronne).</w:t>
      </w:r>
    </w:p>
    <w:p w14:paraId="444A37E6" w14:textId="77777777" w:rsidR="00C06AD4" w:rsidRDefault="00C06AD4" w:rsidP="00E95827">
      <w:pPr>
        <w:pStyle w:val="Style11"/>
        <w:widowControl/>
        <w:tabs>
          <w:tab w:val="left" w:pos="710"/>
        </w:tabs>
        <w:jc w:val="left"/>
        <w:rPr>
          <w:rStyle w:val="FontStyle19"/>
          <w:rFonts w:ascii="Arial" w:hAnsi="Arial" w:cs="Arial"/>
        </w:rPr>
      </w:pPr>
    </w:p>
    <w:p w14:paraId="6E4F542F" w14:textId="77777777" w:rsidR="00FD6F87" w:rsidRPr="00CA48EC" w:rsidRDefault="00FD6F87" w:rsidP="00E95827">
      <w:pPr>
        <w:pStyle w:val="Nagwek1"/>
        <w:numPr>
          <w:ilvl w:val="3"/>
          <w:numId w:val="1"/>
        </w:numPr>
        <w:tabs>
          <w:tab w:val="clear" w:pos="2160"/>
          <w:tab w:val="num" w:pos="851"/>
        </w:tabs>
        <w:ind w:left="851" w:hanging="851"/>
      </w:pPr>
      <w:bookmarkStart w:id="75" w:name="_Toc475077812"/>
      <w:r w:rsidRPr="00822C88">
        <w:t>Lokalne panele sterownicze, panele w sterowni</w:t>
      </w:r>
      <w:bookmarkEnd w:id="75"/>
    </w:p>
    <w:p w14:paraId="745D82E9" w14:textId="77777777" w:rsidR="00FD6F87" w:rsidRDefault="00FD6F87" w:rsidP="00E95827"/>
    <w:p w14:paraId="42741DF4" w14:textId="77777777" w:rsidR="00FD6F87" w:rsidRPr="00822C88"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System zarządzania palnikami musi być wyposażony w panele lokalne na obiekcie </w:t>
      </w:r>
      <w:r>
        <w:rPr>
          <w:rStyle w:val="FontStyle19"/>
          <w:rFonts w:ascii="Arial" w:hAnsi="Arial" w:cs="Arial"/>
        </w:rPr>
        <w:t xml:space="preserve">               </w:t>
      </w:r>
      <w:r w:rsidRPr="00822C88">
        <w:rPr>
          <w:rStyle w:val="FontStyle19"/>
          <w:rFonts w:ascii="Arial" w:hAnsi="Arial" w:cs="Arial"/>
        </w:rPr>
        <w:t xml:space="preserve">z zabudowanymi lampkami i przyciskami w celu zapewnienia niezbędnych operacji sterowniczych wynikających z logik sterowania. Wejścia i wyjścia z panelu lokalnego </w:t>
      </w:r>
      <w:r>
        <w:rPr>
          <w:rStyle w:val="FontStyle19"/>
          <w:rFonts w:ascii="Arial" w:hAnsi="Arial" w:cs="Arial"/>
        </w:rPr>
        <w:t>muszą być</w:t>
      </w:r>
      <w:r w:rsidRPr="00822C88">
        <w:rPr>
          <w:rStyle w:val="FontStyle19"/>
          <w:rFonts w:ascii="Arial" w:hAnsi="Arial" w:cs="Arial"/>
        </w:rPr>
        <w:t xml:space="preserve"> podłączone do sterownika ESD/BMS.</w:t>
      </w:r>
    </w:p>
    <w:p w14:paraId="7BADF679" w14:textId="77777777" w:rsidR="00FD6F87" w:rsidRDefault="00FD6F87" w:rsidP="00E95827">
      <w:pPr>
        <w:pStyle w:val="Style4"/>
        <w:widowControl/>
        <w:spacing w:line="240" w:lineRule="auto"/>
        <w:jc w:val="left"/>
        <w:rPr>
          <w:rStyle w:val="FontStyle19"/>
          <w:rFonts w:ascii="Arial" w:hAnsi="Arial" w:cs="Arial"/>
        </w:rPr>
      </w:pPr>
      <w:r w:rsidRPr="00822C88">
        <w:rPr>
          <w:rStyle w:val="FontStyle19"/>
          <w:rFonts w:ascii="Arial" w:hAnsi="Arial" w:cs="Arial"/>
        </w:rPr>
        <w:t>W pomieszczeniu sterowni musi zostać zains</w:t>
      </w:r>
      <w:r w:rsidR="00F66294">
        <w:rPr>
          <w:rStyle w:val="FontStyle19"/>
          <w:rFonts w:ascii="Arial" w:hAnsi="Arial" w:cs="Arial"/>
        </w:rPr>
        <w:t>talowany panel operatorski - Top</w:t>
      </w:r>
      <w:r w:rsidRPr="00822C88">
        <w:rPr>
          <w:rStyle w:val="FontStyle19"/>
          <w:rFonts w:ascii="Arial" w:hAnsi="Arial" w:cs="Arial"/>
        </w:rPr>
        <w:t xml:space="preserve"> B</w:t>
      </w:r>
      <w:r w:rsidR="00F66294">
        <w:rPr>
          <w:rStyle w:val="FontStyle19"/>
          <w:rFonts w:ascii="Arial" w:hAnsi="Arial" w:cs="Arial"/>
        </w:rPr>
        <w:t>ox</w:t>
      </w:r>
      <w:r w:rsidR="00543D6F">
        <w:rPr>
          <w:rStyle w:val="FontStyle19"/>
          <w:rFonts w:ascii="Arial" w:hAnsi="Arial" w:cs="Arial"/>
        </w:rPr>
        <w:t>.</w:t>
      </w:r>
    </w:p>
    <w:p w14:paraId="5BD5822E" w14:textId="77777777" w:rsidR="00CF371B" w:rsidRDefault="00CF371B" w:rsidP="00E95827">
      <w:pPr>
        <w:pStyle w:val="Style11"/>
        <w:widowControl/>
        <w:tabs>
          <w:tab w:val="left" w:pos="710"/>
        </w:tabs>
        <w:jc w:val="left"/>
        <w:rPr>
          <w:rStyle w:val="FontStyle19"/>
          <w:rFonts w:ascii="Arial" w:hAnsi="Arial" w:cs="Arial"/>
        </w:rPr>
      </w:pPr>
    </w:p>
    <w:p w14:paraId="28F0133A" w14:textId="77777777" w:rsidR="00FD6F87" w:rsidRPr="00CA48EC" w:rsidRDefault="00FD6F87" w:rsidP="003E5862">
      <w:pPr>
        <w:pStyle w:val="Nagwek1"/>
        <w:numPr>
          <w:ilvl w:val="3"/>
          <w:numId w:val="1"/>
        </w:numPr>
        <w:tabs>
          <w:tab w:val="clear" w:pos="2160"/>
          <w:tab w:val="num" w:pos="851"/>
        </w:tabs>
        <w:ind w:left="851" w:hanging="851"/>
        <w:jc w:val="both"/>
      </w:pPr>
      <w:bookmarkStart w:id="76" w:name="_Toc475077813"/>
      <w:r w:rsidRPr="00822C88">
        <w:t xml:space="preserve">System blokadowy w oparciu o certyfikowany sterownik ESD/BMS </w:t>
      </w:r>
      <w:r w:rsidR="003E5862">
        <w:t xml:space="preserve">wraz            </w:t>
      </w:r>
      <w:r w:rsidRPr="00822C88">
        <w:t>z osprzętem</w:t>
      </w:r>
      <w:bookmarkEnd w:id="76"/>
    </w:p>
    <w:p w14:paraId="1D1E5CDB" w14:textId="77777777" w:rsidR="00FD6F87" w:rsidRDefault="00FD6F87" w:rsidP="00E95827"/>
    <w:p w14:paraId="30DD0DA8" w14:textId="77777777" w:rsidR="00FD6F87" w:rsidRPr="00822C88"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lastRenderedPageBreak/>
        <w:t>BMS musi być niezależnym</w:t>
      </w:r>
      <w:r w:rsidR="00657CB0">
        <w:rPr>
          <w:rStyle w:val="FontStyle19"/>
          <w:rFonts w:ascii="Arial" w:hAnsi="Arial" w:cs="Arial"/>
        </w:rPr>
        <w:t xml:space="preserve"> (pod względem osprzętu i oprogramowania)</w:t>
      </w:r>
      <w:r w:rsidRPr="00822C88">
        <w:rPr>
          <w:rStyle w:val="FontStyle19"/>
          <w:rFonts w:ascii="Arial" w:hAnsi="Arial" w:cs="Arial"/>
        </w:rPr>
        <w:t xml:space="preserve"> sterownikiem połączonym z systemem DCS redundantną komunikacją cyfrową dla celów informacyjnych</w:t>
      </w:r>
      <w:r w:rsidR="00271517">
        <w:rPr>
          <w:rStyle w:val="FontStyle19"/>
          <w:rFonts w:ascii="Arial" w:hAnsi="Arial" w:cs="Arial"/>
        </w:rPr>
        <w:t>. T</w:t>
      </w:r>
      <w:r w:rsidRPr="00822C88">
        <w:rPr>
          <w:rStyle w:val="FontStyle19"/>
          <w:rFonts w:ascii="Arial" w:hAnsi="Arial" w:cs="Arial"/>
        </w:rPr>
        <w:t xml:space="preserve">am gdzie jest wymagane wzajemne przekazywanie sygnałów dla celów realizacji odpowiednich sterowań </w:t>
      </w:r>
      <w:r w:rsidR="00271517">
        <w:rPr>
          <w:rStyle w:val="FontStyle19"/>
          <w:rFonts w:ascii="Arial" w:hAnsi="Arial" w:cs="Arial"/>
        </w:rPr>
        <w:t>należy zastosować połączenia</w:t>
      </w:r>
      <w:r w:rsidRPr="00822C88">
        <w:rPr>
          <w:rStyle w:val="FontStyle19"/>
          <w:rFonts w:ascii="Arial" w:hAnsi="Arial" w:cs="Arial"/>
        </w:rPr>
        <w:t xml:space="preserve"> </w:t>
      </w:r>
      <w:r w:rsidR="00271517">
        <w:rPr>
          <w:rStyle w:val="FontStyle19"/>
          <w:rFonts w:ascii="Arial" w:hAnsi="Arial" w:cs="Arial"/>
        </w:rPr>
        <w:t xml:space="preserve">typu </w:t>
      </w:r>
      <w:r w:rsidRPr="00822C88">
        <w:rPr>
          <w:rStyle w:val="FontStyle19"/>
          <w:rFonts w:ascii="Arial" w:hAnsi="Arial" w:cs="Arial"/>
        </w:rPr>
        <w:t>„hardwired".</w:t>
      </w:r>
    </w:p>
    <w:p w14:paraId="2B61C68A" w14:textId="77777777" w:rsidR="00FD6F87" w:rsidRDefault="00FD6F87" w:rsidP="00E95827">
      <w:pPr>
        <w:pStyle w:val="Style4"/>
        <w:widowControl/>
        <w:spacing w:line="240" w:lineRule="auto"/>
        <w:rPr>
          <w:rStyle w:val="FontStyle19"/>
          <w:rFonts w:ascii="Arial" w:hAnsi="Arial" w:cs="Arial"/>
        </w:rPr>
      </w:pPr>
    </w:p>
    <w:p w14:paraId="610A742C" w14:textId="77777777" w:rsidR="00FD6F87" w:rsidRPr="00822C88"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t>Dla realizacji funkcji systemu BMS może być użyty tylko podwójnie lub potrójnie redundantny, z tolerancją pojedynczego uszkodzenia (fault-tolerant, fail-safe), certyfikowany sterownik ESD/BMS umieszczony w pomieszczeniu technicznym szaf sterowniczych. Sterownik musi posiadać redundancję na poziomie: CPU, kart komunikacyjnych, modułów wejść/wyjść, zasilaczy (zasilacze muszą być dobrane z takim zapasem, by umożliwić utrzymanie całego systemu podczas pracy na jednym zasilaczu, gdy drugi będzie w awarii).</w:t>
      </w:r>
    </w:p>
    <w:p w14:paraId="6917A63B" w14:textId="77777777" w:rsidR="00FD6F87" w:rsidRDefault="00FD6F87" w:rsidP="00E95827">
      <w:pPr>
        <w:pStyle w:val="Style4"/>
        <w:widowControl/>
        <w:spacing w:line="240" w:lineRule="auto"/>
        <w:rPr>
          <w:rStyle w:val="FontStyle19"/>
          <w:rFonts w:ascii="Arial" w:hAnsi="Arial" w:cs="Arial"/>
        </w:rPr>
      </w:pPr>
    </w:p>
    <w:p w14:paraId="4B511500" w14:textId="77777777" w:rsidR="00FD6F87"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t>Dobór sterownika zgodnie z „List</w:t>
      </w:r>
      <w:r>
        <w:rPr>
          <w:rStyle w:val="FontStyle19"/>
          <w:rFonts w:ascii="Arial" w:hAnsi="Arial" w:cs="Arial"/>
        </w:rPr>
        <w:t>ą</w:t>
      </w:r>
      <w:r w:rsidRPr="00822C88">
        <w:rPr>
          <w:rStyle w:val="FontStyle19"/>
          <w:rFonts w:ascii="Arial" w:hAnsi="Arial" w:cs="Arial"/>
        </w:rPr>
        <w:t xml:space="preserve"> producentów i dostawców w zakresie automatyki a</w:t>
      </w:r>
      <w:r w:rsidR="00657CB0">
        <w:rPr>
          <w:rStyle w:val="FontStyle19"/>
          <w:rFonts w:ascii="Arial" w:hAnsi="Arial" w:cs="Arial"/>
        </w:rPr>
        <w:t>kceptowanych przez ANWIL S.A." (załącznik nr 6).</w:t>
      </w:r>
    </w:p>
    <w:p w14:paraId="009F8C9A" w14:textId="77777777" w:rsidR="00FD6F87" w:rsidRPr="00822C88"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t>Licencje na sterownik ESD/BMS oraz oprogramowanie należy wystawić na ANWIL S.A.</w:t>
      </w:r>
    </w:p>
    <w:p w14:paraId="03E19D22" w14:textId="77777777" w:rsidR="00FD6F87" w:rsidRDefault="00FD6F87" w:rsidP="00E95827">
      <w:pPr>
        <w:pStyle w:val="Style4"/>
        <w:widowControl/>
        <w:spacing w:line="240" w:lineRule="auto"/>
        <w:rPr>
          <w:rStyle w:val="FontStyle19"/>
          <w:rFonts w:ascii="Arial" w:hAnsi="Arial" w:cs="Arial"/>
        </w:rPr>
      </w:pPr>
    </w:p>
    <w:p w14:paraId="0155C2C6" w14:textId="77777777" w:rsidR="00FD6F87"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t>Każda awaria sterownika BMS musi być alarmowana w systemie DCS. Dopuszczalne są alarmy wspólne (</w:t>
      </w:r>
      <w:r w:rsidR="00815613" w:rsidRPr="005366CB">
        <w:rPr>
          <w:rFonts w:ascii="Arial" w:eastAsia="Calibri" w:hAnsi="Arial" w:cs="Arial"/>
          <w:sz w:val="22"/>
          <w:szCs w:val="22"/>
          <w:lang w:eastAsia="en-US"/>
        </w:rPr>
        <w:t>kumulatywne</w:t>
      </w:r>
      <w:r w:rsidRPr="00822C88">
        <w:rPr>
          <w:rStyle w:val="FontStyle19"/>
          <w:rFonts w:ascii="Arial" w:hAnsi="Arial" w:cs="Arial"/>
        </w:rPr>
        <w:t>).</w:t>
      </w:r>
    </w:p>
    <w:p w14:paraId="521DE55A" w14:textId="77777777" w:rsidR="0082742A"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Wszystkie progi i warunki blokadowe muszą być zgodne ze schematami P&amp;ID oraz diagramami przyczynowo-skutkowymi. </w:t>
      </w:r>
    </w:p>
    <w:p w14:paraId="5FF489D5" w14:textId="77777777" w:rsidR="00FD6F87" w:rsidRPr="00822C88" w:rsidRDefault="00FD6F87" w:rsidP="00E95827">
      <w:pPr>
        <w:pStyle w:val="Style4"/>
        <w:widowControl/>
        <w:spacing w:line="240" w:lineRule="auto"/>
        <w:rPr>
          <w:rFonts w:ascii="Arial" w:hAnsi="Arial" w:cs="Arial"/>
          <w:sz w:val="22"/>
          <w:szCs w:val="22"/>
        </w:rPr>
      </w:pPr>
      <w:r w:rsidRPr="00822C88">
        <w:rPr>
          <w:rStyle w:val="FontStyle19"/>
          <w:rFonts w:ascii="Arial" w:hAnsi="Arial" w:cs="Arial"/>
        </w:rPr>
        <w:t>System zarządzania palnikami (BMS) musi być zaprojektowany zgodnie z wymo</w:t>
      </w:r>
      <w:r w:rsidR="00D2067B">
        <w:rPr>
          <w:rStyle w:val="FontStyle19"/>
          <w:rFonts w:ascii="Arial" w:hAnsi="Arial" w:cs="Arial"/>
        </w:rPr>
        <w:t xml:space="preserve">gami norm: PN-EN 746-1,2,3, </w:t>
      </w:r>
      <w:r w:rsidRPr="00822C88">
        <w:rPr>
          <w:rStyle w:val="FontStyle19"/>
          <w:rFonts w:ascii="Arial" w:hAnsi="Arial" w:cs="Arial"/>
        </w:rPr>
        <w:t>norm przywołanych</w:t>
      </w:r>
      <w:r w:rsidR="004C0214">
        <w:rPr>
          <w:rStyle w:val="FontStyle19"/>
          <w:rFonts w:ascii="Arial" w:hAnsi="Arial" w:cs="Arial"/>
        </w:rPr>
        <w:t>,</w:t>
      </w:r>
      <w:r w:rsidRPr="00822C88">
        <w:rPr>
          <w:rStyle w:val="FontStyle19"/>
          <w:rFonts w:ascii="Arial" w:hAnsi="Arial" w:cs="Arial"/>
        </w:rPr>
        <w:t xml:space="preserve"> PN-EN 61508 i PN-</w:t>
      </w:r>
      <w:r w:rsidR="004C0214">
        <w:rPr>
          <w:rStyle w:val="FontStyle19"/>
          <w:rFonts w:ascii="Arial" w:hAnsi="Arial" w:cs="Arial"/>
        </w:rPr>
        <w:t>EN 61511 oraz norm dotyczących instalowania urządzeń w strefach zagrożonych wybuchem.</w:t>
      </w:r>
    </w:p>
    <w:p w14:paraId="4358A5F1" w14:textId="77777777" w:rsidR="00FD6F87" w:rsidRPr="00822C88" w:rsidRDefault="00FD6F87" w:rsidP="00E95827">
      <w:pPr>
        <w:pStyle w:val="Style4"/>
        <w:widowControl/>
        <w:spacing w:line="240" w:lineRule="auto"/>
        <w:rPr>
          <w:rFonts w:ascii="Arial" w:hAnsi="Arial" w:cs="Arial"/>
          <w:sz w:val="22"/>
          <w:szCs w:val="22"/>
        </w:rPr>
      </w:pPr>
    </w:p>
    <w:p w14:paraId="3AE2E82A" w14:textId="77777777" w:rsidR="00C543EC" w:rsidRDefault="00FD6F87" w:rsidP="00C543EC">
      <w:pPr>
        <w:pStyle w:val="Style4"/>
        <w:widowControl/>
        <w:spacing w:line="240" w:lineRule="auto"/>
        <w:rPr>
          <w:rStyle w:val="FontStyle19"/>
          <w:rFonts w:ascii="Arial" w:hAnsi="Arial" w:cs="Arial"/>
        </w:rPr>
      </w:pPr>
      <w:r w:rsidRPr="00822C88">
        <w:rPr>
          <w:rStyle w:val="FontStyle19"/>
          <w:rFonts w:ascii="Arial" w:hAnsi="Arial" w:cs="Arial"/>
        </w:rPr>
        <w:t>W sterowniku systemu BMS musi być skonfigurowany i wizualizowany w DCS alarm pierwszej przyczyny wyłączenia blokadowego dla pieca technologicznego. Do obsługi sterownika BMS należy zakupić na sterownię lub w pomieszczeniu szaf sterowniczych dedykowaną stację inżynierską - oddzielny komputer (stacja robocza, moni</w:t>
      </w:r>
      <w:r w:rsidR="00C543EC">
        <w:rPr>
          <w:rStyle w:val="FontStyle19"/>
          <w:rFonts w:ascii="Arial" w:hAnsi="Arial" w:cs="Arial"/>
        </w:rPr>
        <w:t xml:space="preserve">tor, klawiatura, mysz). </w:t>
      </w:r>
    </w:p>
    <w:p w14:paraId="2DF17664" w14:textId="77777777" w:rsidR="002529E4" w:rsidRDefault="002529E4" w:rsidP="00C543EC">
      <w:pPr>
        <w:pStyle w:val="Style4"/>
        <w:widowControl/>
        <w:spacing w:line="240" w:lineRule="auto"/>
        <w:rPr>
          <w:rStyle w:val="FontStyle19"/>
          <w:rFonts w:ascii="Arial" w:hAnsi="Arial" w:cs="Arial"/>
        </w:rPr>
      </w:pPr>
    </w:p>
    <w:p w14:paraId="235799B8" w14:textId="77777777" w:rsidR="00FD6F87" w:rsidRPr="00822C88"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t>Dostarczone oprogramowanie podstawowe i rozwojowe (development, a także wyposażenie sprzętowe - jeśli jest to niezbędne) powinno zapewniać możliwość wykonywania konfiguracji sterownika oraz jej zmianę.</w:t>
      </w:r>
    </w:p>
    <w:p w14:paraId="72B0F4F1" w14:textId="77777777" w:rsidR="00CF371B" w:rsidRDefault="00CF371B" w:rsidP="00E95827">
      <w:pPr>
        <w:pStyle w:val="Style11"/>
        <w:widowControl/>
        <w:tabs>
          <w:tab w:val="left" w:pos="710"/>
        </w:tabs>
        <w:jc w:val="left"/>
        <w:rPr>
          <w:rStyle w:val="FontStyle19"/>
          <w:rFonts w:ascii="Arial" w:hAnsi="Arial" w:cs="Arial"/>
        </w:rPr>
      </w:pPr>
    </w:p>
    <w:p w14:paraId="09B1BE3C" w14:textId="77777777" w:rsidR="00C5240D" w:rsidRPr="00CA48EC" w:rsidRDefault="00C5240D" w:rsidP="00E95827">
      <w:pPr>
        <w:pStyle w:val="Nagwek1"/>
        <w:numPr>
          <w:ilvl w:val="3"/>
          <w:numId w:val="1"/>
        </w:numPr>
        <w:tabs>
          <w:tab w:val="clear" w:pos="2160"/>
          <w:tab w:val="num" w:pos="851"/>
        </w:tabs>
        <w:ind w:left="851" w:hanging="851"/>
      </w:pPr>
      <w:bookmarkStart w:id="77" w:name="_Toc475077814"/>
      <w:r w:rsidRPr="00822C88">
        <w:t>Przełączniki bocznikujące typu MOS i POS</w:t>
      </w:r>
      <w:bookmarkEnd w:id="77"/>
    </w:p>
    <w:p w14:paraId="02DBC0DE" w14:textId="77777777" w:rsidR="00CF371B" w:rsidRDefault="00CF371B" w:rsidP="00E95827">
      <w:pPr>
        <w:jc w:val="both"/>
        <w:rPr>
          <w:rFonts w:ascii="Arial" w:hAnsi="Arial" w:cs="Arial"/>
          <w:sz w:val="22"/>
          <w:szCs w:val="22"/>
        </w:rPr>
      </w:pPr>
    </w:p>
    <w:p w14:paraId="4382B98C" w14:textId="77777777" w:rsidR="00CF371B" w:rsidRPr="00CF27D5" w:rsidRDefault="00C873F2" w:rsidP="00E95827">
      <w:pPr>
        <w:jc w:val="both"/>
        <w:rPr>
          <w:rFonts w:ascii="Arial" w:hAnsi="Arial" w:cs="Arial"/>
          <w:sz w:val="22"/>
          <w:szCs w:val="22"/>
        </w:rPr>
      </w:pPr>
      <w:r>
        <w:rPr>
          <w:rFonts w:ascii="Arial" w:hAnsi="Arial" w:cs="Arial"/>
          <w:sz w:val="22"/>
          <w:szCs w:val="22"/>
        </w:rPr>
        <w:t xml:space="preserve">Szczegółowe informacje </w:t>
      </w:r>
      <w:r w:rsidR="00CF371B">
        <w:rPr>
          <w:rFonts w:ascii="Arial" w:hAnsi="Arial" w:cs="Arial"/>
          <w:sz w:val="22"/>
          <w:szCs w:val="22"/>
        </w:rPr>
        <w:t xml:space="preserve">nt. </w:t>
      </w:r>
      <w:r>
        <w:rPr>
          <w:rFonts w:ascii="Arial" w:hAnsi="Arial" w:cs="Arial"/>
          <w:sz w:val="22"/>
          <w:szCs w:val="22"/>
        </w:rPr>
        <w:t xml:space="preserve">przełączników bocznikujących typu MOS i POS są zawarte         w rozdziale </w:t>
      </w:r>
      <w:r w:rsidR="001058C2">
        <w:rPr>
          <w:rFonts w:ascii="Arial" w:hAnsi="Arial" w:cs="Arial"/>
          <w:sz w:val="22"/>
          <w:szCs w:val="22"/>
        </w:rPr>
        <w:t>8</w:t>
      </w:r>
      <w:r>
        <w:rPr>
          <w:rFonts w:ascii="Arial" w:hAnsi="Arial" w:cs="Arial"/>
          <w:sz w:val="22"/>
          <w:szCs w:val="22"/>
        </w:rPr>
        <w:t>.2.</w:t>
      </w:r>
    </w:p>
    <w:p w14:paraId="091512D8" w14:textId="77777777" w:rsidR="00C873F2" w:rsidRDefault="00C873F2" w:rsidP="00E95827">
      <w:pPr>
        <w:pStyle w:val="Style11"/>
        <w:widowControl/>
        <w:tabs>
          <w:tab w:val="left" w:pos="710"/>
        </w:tabs>
        <w:jc w:val="left"/>
        <w:rPr>
          <w:rStyle w:val="FontStyle19"/>
          <w:rFonts w:ascii="Arial" w:hAnsi="Arial" w:cs="Arial"/>
        </w:rPr>
      </w:pPr>
    </w:p>
    <w:p w14:paraId="0880B0EE" w14:textId="77777777" w:rsidR="00C873F2" w:rsidRPr="00CA48EC" w:rsidRDefault="00C873F2" w:rsidP="00E95827">
      <w:pPr>
        <w:pStyle w:val="Nagwek1"/>
        <w:numPr>
          <w:ilvl w:val="3"/>
          <w:numId w:val="1"/>
        </w:numPr>
        <w:tabs>
          <w:tab w:val="clear" w:pos="2160"/>
          <w:tab w:val="num" w:pos="851"/>
        </w:tabs>
        <w:ind w:left="851" w:hanging="851"/>
      </w:pPr>
      <w:bookmarkStart w:id="78" w:name="_Toc475077815"/>
      <w:r w:rsidRPr="00CA48EC">
        <w:t>Logika sterowania i blokad</w:t>
      </w:r>
      <w:bookmarkEnd w:id="78"/>
    </w:p>
    <w:p w14:paraId="4C104060" w14:textId="77777777" w:rsidR="00C873F2" w:rsidRDefault="00C873F2" w:rsidP="00E95827">
      <w:pPr>
        <w:jc w:val="both"/>
        <w:rPr>
          <w:rFonts w:ascii="Arial" w:hAnsi="Arial" w:cs="Arial"/>
          <w:sz w:val="22"/>
          <w:szCs w:val="22"/>
        </w:rPr>
      </w:pPr>
    </w:p>
    <w:p w14:paraId="26827945" w14:textId="77777777" w:rsidR="00C873F2" w:rsidRPr="00822C88" w:rsidRDefault="00C873F2" w:rsidP="00E95827">
      <w:pPr>
        <w:pStyle w:val="Style4"/>
        <w:widowControl/>
        <w:spacing w:line="240" w:lineRule="auto"/>
        <w:rPr>
          <w:rStyle w:val="FontStyle19"/>
          <w:rFonts w:ascii="Arial" w:hAnsi="Arial" w:cs="Arial"/>
        </w:rPr>
      </w:pPr>
      <w:r w:rsidRPr="00822C88">
        <w:rPr>
          <w:rStyle w:val="FontStyle19"/>
          <w:rFonts w:ascii="Arial" w:hAnsi="Arial" w:cs="Arial"/>
        </w:rPr>
        <w:t>Logiki ster</w:t>
      </w:r>
      <w:r w:rsidR="00FA0001">
        <w:rPr>
          <w:rStyle w:val="FontStyle19"/>
          <w:rFonts w:ascii="Arial" w:hAnsi="Arial" w:cs="Arial"/>
        </w:rPr>
        <w:t>owania, schematy i wyposażenie BMS</w:t>
      </w:r>
      <w:r w:rsidRPr="00822C88">
        <w:rPr>
          <w:rStyle w:val="FontStyle19"/>
          <w:rFonts w:ascii="Arial" w:hAnsi="Arial" w:cs="Arial"/>
        </w:rPr>
        <w:t xml:space="preserve"> musi spełniać wymagania TUV oraz API 550 część III „Zasady pracy pieców z pół-automatycznym systemem sterowania </w:t>
      </w:r>
      <w:r>
        <w:rPr>
          <w:rStyle w:val="FontStyle19"/>
          <w:rFonts w:ascii="Arial" w:hAnsi="Arial" w:cs="Arial"/>
        </w:rPr>
        <w:t xml:space="preserve">                   </w:t>
      </w:r>
      <w:r w:rsidRPr="00822C88">
        <w:rPr>
          <w:rStyle w:val="FontStyle19"/>
          <w:rFonts w:ascii="Arial" w:hAnsi="Arial" w:cs="Arial"/>
        </w:rPr>
        <w:t>z możliwością przejścia w tryb ręcznego sterowania".</w:t>
      </w:r>
    </w:p>
    <w:p w14:paraId="76731019" w14:textId="77777777" w:rsidR="00C873F2" w:rsidRPr="00822C88" w:rsidRDefault="00C873F2"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Półautomatyczne sterowanie, określane też jako nadzorowane przez operatora - to sterowanie, w którym wszystkie fazy startu pieca (testy szczelności, przedmuch, zapalanie palników pilotujących i głównych), jak również zatrzymanie pieca są realizowane w sekwencji po inicjacji przyciskami, zlokalizowanymi na panelu lokalnym (LP), warunkowanych przez system BMS poprawnym zakończeniem poprzedniej fazy i uwzględnieniem warunków uruchomienia oraz obowiązujących blokad. W tym sterowaniu wykwalifikowany operator </w:t>
      </w:r>
      <w:r w:rsidRPr="00822C88">
        <w:rPr>
          <w:rStyle w:val="FontStyle19"/>
          <w:rFonts w:ascii="Arial" w:hAnsi="Arial" w:cs="Arial"/>
        </w:rPr>
        <w:lastRenderedPageBreak/>
        <w:t xml:space="preserve">ponosi odpowiedzialność za prawidłowy rozruch i zatrzymanie pieca. Logiki sterowania pieca </w:t>
      </w:r>
      <w:r>
        <w:rPr>
          <w:rStyle w:val="FontStyle19"/>
          <w:rFonts w:ascii="Arial" w:hAnsi="Arial" w:cs="Arial"/>
        </w:rPr>
        <w:t>muszą</w:t>
      </w:r>
      <w:r w:rsidRPr="00822C88">
        <w:rPr>
          <w:rStyle w:val="FontStyle19"/>
          <w:rFonts w:ascii="Arial" w:hAnsi="Arial" w:cs="Arial"/>
        </w:rPr>
        <w:t xml:space="preserve"> zapewniać pełną automatykę za wyjątkiem rozpalania palników. W uzasadnionych przypadkach dopuszcza się automatyczne rozpalanie palników pilotowych. Logiki będą wykonywane przez sterownik BMS z wizualizacją i sterowaniem z konsol operatorskich DCS.</w:t>
      </w:r>
    </w:p>
    <w:p w14:paraId="373D8C96" w14:textId="77777777" w:rsidR="00C873F2" w:rsidRPr="00822C88" w:rsidRDefault="00C873F2"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Schematy logik BMS </w:t>
      </w:r>
      <w:r w:rsidR="007D64A3">
        <w:rPr>
          <w:rStyle w:val="FontStyle19"/>
          <w:rFonts w:ascii="Arial" w:hAnsi="Arial" w:cs="Arial"/>
        </w:rPr>
        <w:t>muszą</w:t>
      </w:r>
      <w:r w:rsidRPr="00822C88">
        <w:rPr>
          <w:rStyle w:val="FontStyle19"/>
          <w:rFonts w:ascii="Arial" w:hAnsi="Arial" w:cs="Arial"/>
        </w:rPr>
        <w:t xml:space="preserve"> być zrealizowane w logice negatywnej, tj. wszystkie sygnały blokadowe </w:t>
      </w:r>
      <w:r>
        <w:rPr>
          <w:rStyle w:val="FontStyle19"/>
          <w:rFonts w:ascii="Arial" w:hAnsi="Arial" w:cs="Arial"/>
        </w:rPr>
        <w:t>muszą</w:t>
      </w:r>
      <w:r w:rsidRPr="00822C88">
        <w:rPr>
          <w:rStyle w:val="FontStyle19"/>
          <w:rFonts w:ascii="Arial" w:hAnsi="Arial" w:cs="Arial"/>
        </w:rPr>
        <w:t xml:space="preserve"> być aktywowane logicznym stanem „0", rozumianym jako brak sygnału (napięcia).</w:t>
      </w:r>
    </w:p>
    <w:p w14:paraId="4F4739EC" w14:textId="77777777" w:rsidR="00C873F2" w:rsidRDefault="00C873F2" w:rsidP="00E95827">
      <w:pPr>
        <w:pStyle w:val="Style4"/>
        <w:widowControl/>
        <w:spacing w:line="240" w:lineRule="auto"/>
        <w:jc w:val="left"/>
        <w:rPr>
          <w:rStyle w:val="FontStyle19"/>
          <w:rFonts w:ascii="Arial" w:hAnsi="Arial" w:cs="Arial"/>
        </w:rPr>
      </w:pPr>
      <w:r w:rsidRPr="00822C88">
        <w:rPr>
          <w:rStyle w:val="FontStyle19"/>
          <w:rFonts w:ascii="Arial" w:hAnsi="Arial" w:cs="Arial"/>
        </w:rPr>
        <w:t>Struktura schematów logicznych systemu BMS</w:t>
      </w:r>
      <w:r>
        <w:rPr>
          <w:rStyle w:val="FontStyle19"/>
          <w:rFonts w:ascii="Arial" w:hAnsi="Arial" w:cs="Arial"/>
        </w:rPr>
        <w:t xml:space="preserve"> wygląda następująco</w:t>
      </w:r>
      <w:r w:rsidRPr="00822C88">
        <w:rPr>
          <w:rStyle w:val="FontStyle19"/>
          <w:rFonts w:ascii="Arial" w:hAnsi="Arial" w:cs="Arial"/>
        </w:rPr>
        <w:t>:</w:t>
      </w:r>
    </w:p>
    <w:p w14:paraId="7A85EDFE" w14:textId="77777777" w:rsidR="00C873F2" w:rsidRPr="00822C88"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obróbka sygnałów wejściowych, z uwzględnieniem przełączników bocznikujących</w:t>
      </w:r>
    </w:p>
    <w:p w14:paraId="7F08329D" w14:textId="77777777" w:rsidR="00C873F2" w:rsidRDefault="00C873F2" w:rsidP="00E95827">
      <w:pPr>
        <w:pStyle w:val="Style13"/>
        <w:widowControl/>
        <w:tabs>
          <w:tab w:val="left" w:pos="710"/>
        </w:tabs>
        <w:spacing w:line="240" w:lineRule="auto"/>
        <w:ind w:left="360" w:firstLine="0"/>
        <w:jc w:val="left"/>
        <w:rPr>
          <w:rStyle w:val="FontStyle19"/>
          <w:rFonts w:ascii="Arial" w:hAnsi="Arial" w:cs="Arial"/>
        </w:rPr>
      </w:pPr>
      <w:r w:rsidRPr="00822C88">
        <w:rPr>
          <w:rStyle w:val="FontStyle19"/>
          <w:rFonts w:ascii="Arial" w:hAnsi="Arial" w:cs="Arial"/>
        </w:rPr>
        <w:t xml:space="preserve">      typu MOS i POS</w:t>
      </w:r>
      <w:r>
        <w:rPr>
          <w:rStyle w:val="FontStyle19"/>
          <w:rFonts w:ascii="Arial" w:hAnsi="Arial" w:cs="Arial"/>
        </w:rPr>
        <w:t>,</w:t>
      </w:r>
    </w:p>
    <w:p w14:paraId="788AAF49" w14:textId="77777777"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blokady z sygnalizacją gotowości do kasowania</w:t>
      </w:r>
      <w:r>
        <w:rPr>
          <w:rStyle w:val="FontStyle19"/>
          <w:rFonts w:ascii="Arial" w:hAnsi="Arial" w:cs="Arial"/>
        </w:rPr>
        <w:t>,</w:t>
      </w:r>
    </w:p>
    <w:p w14:paraId="7B738644" w14:textId="77777777"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sekwencja uruchomienia</w:t>
      </w:r>
      <w:r>
        <w:rPr>
          <w:rStyle w:val="FontStyle19"/>
          <w:rFonts w:ascii="Arial" w:hAnsi="Arial" w:cs="Arial"/>
        </w:rPr>
        <w:t>,</w:t>
      </w:r>
    </w:p>
    <w:p w14:paraId="19F2DD8F" w14:textId="77777777"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wysterowanie wyjść na zawory</w:t>
      </w:r>
      <w:r>
        <w:rPr>
          <w:rStyle w:val="FontStyle19"/>
          <w:rFonts w:ascii="Arial" w:hAnsi="Arial" w:cs="Arial"/>
        </w:rPr>
        <w:t>,</w:t>
      </w:r>
    </w:p>
    <w:p w14:paraId="152A7E5C" w14:textId="77777777" w:rsidR="00C873F2" w:rsidRPr="00822C88"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obsługi dodatkowe (logika pierwszego wyłączenia, kontrola niezgodności stanu</w:t>
      </w:r>
    </w:p>
    <w:p w14:paraId="1A3E46DF" w14:textId="77777777" w:rsidR="00C873F2" w:rsidRPr="00822C88" w:rsidRDefault="00C873F2" w:rsidP="00E95827">
      <w:pPr>
        <w:pStyle w:val="Style13"/>
        <w:widowControl/>
        <w:tabs>
          <w:tab w:val="left" w:pos="710"/>
        </w:tabs>
        <w:spacing w:line="240" w:lineRule="auto"/>
        <w:ind w:left="360" w:firstLine="0"/>
        <w:jc w:val="left"/>
        <w:rPr>
          <w:rStyle w:val="FontStyle19"/>
          <w:rFonts w:ascii="Arial" w:hAnsi="Arial" w:cs="Arial"/>
        </w:rPr>
      </w:pPr>
      <w:r w:rsidRPr="00822C88">
        <w:rPr>
          <w:rStyle w:val="FontStyle19"/>
          <w:rFonts w:ascii="Arial" w:hAnsi="Arial" w:cs="Arial"/>
        </w:rPr>
        <w:t xml:space="preserve">      zaworów z wydaną komendą, itp.)</w:t>
      </w:r>
      <w:r>
        <w:rPr>
          <w:rStyle w:val="FontStyle19"/>
          <w:rFonts w:ascii="Arial" w:hAnsi="Arial" w:cs="Arial"/>
        </w:rPr>
        <w:t>.</w:t>
      </w:r>
    </w:p>
    <w:p w14:paraId="62319C5F" w14:textId="77777777" w:rsidR="00C873F2" w:rsidRDefault="00C873F2" w:rsidP="00E95827">
      <w:pPr>
        <w:pStyle w:val="Style11"/>
        <w:widowControl/>
        <w:tabs>
          <w:tab w:val="left" w:pos="710"/>
        </w:tabs>
        <w:jc w:val="left"/>
        <w:rPr>
          <w:rStyle w:val="FontStyle19"/>
          <w:rFonts w:ascii="Arial" w:hAnsi="Arial" w:cs="Arial"/>
        </w:rPr>
      </w:pPr>
    </w:p>
    <w:p w14:paraId="2448CDAB" w14:textId="77777777" w:rsidR="00C873F2" w:rsidRDefault="007D64A3" w:rsidP="00E95827">
      <w:pPr>
        <w:pStyle w:val="Nagwek1"/>
        <w:numPr>
          <w:ilvl w:val="3"/>
          <w:numId w:val="1"/>
        </w:numPr>
        <w:tabs>
          <w:tab w:val="clear" w:pos="2160"/>
          <w:tab w:val="num" w:pos="851"/>
        </w:tabs>
        <w:ind w:left="851" w:hanging="851"/>
      </w:pPr>
      <w:bookmarkStart w:id="79" w:name="_Toc475077816"/>
      <w:r>
        <w:t>Logiki dla bezpiecznego rozruchu pieca</w:t>
      </w:r>
      <w:bookmarkEnd w:id="79"/>
    </w:p>
    <w:p w14:paraId="1806D4D7" w14:textId="77777777" w:rsidR="007D64A3" w:rsidRPr="007D64A3" w:rsidRDefault="007D64A3" w:rsidP="00E95827">
      <w:pPr>
        <w:rPr>
          <w:rFonts w:eastAsia="Arial Unicode MS"/>
        </w:rPr>
      </w:pPr>
    </w:p>
    <w:p w14:paraId="59200D07" w14:textId="77777777" w:rsidR="00C873F2" w:rsidRDefault="00C873F2" w:rsidP="00E95827">
      <w:pPr>
        <w:pStyle w:val="Style4"/>
        <w:widowControl/>
        <w:spacing w:line="240" w:lineRule="auto"/>
        <w:rPr>
          <w:rStyle w:val="FontStyle19"/>
          <w:rFonts w:ascii="Arial" w:hAnsi="Arial" w:cs="Arial"/>
        </w:rPr>
      </w:pPr>
      <w:r w:rsidRPr="00822C88">
        <w:rPr>
          <w:rStyle w:val="FontStyle19"/>
          <w:rFonts w:ascii="Arial" w:hAnsi="Arial" w:cs="Arial"/>
        </w:rPr>
        <w:t>Program sekwencyjny do bezpiecznego uruchamiania i wyłączania pieca musi zawierać:</w:t>
      </w:r>
    </w:p>
    <w:p w14:paraId="3DA0A5FA" w14:textId="77777777"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Pr>
          <w:rStyle w:val="FontStyle19"/>
          <w:rFonts w:ascii="Arial" w:hAnsi="Arial" w:cs="Arial"/>
        </w:rPr>
        <w:t>w</w:t>
      </w:r>
      <w:r w:rsidRPr="00822C88">
        <w:rPr>
          <w:rStyle w:val="FontStyle19"/>
          <w:rFonts w:ascii="Arial" w:hAnsi="Arial" w:cs="Arial"/>
        </w:rPr>
        <w:t>arunki startowe</w:t>
      </w:r>
      <w:r>
        <w:rPr>
          <w:rStyle w:val="FontStyle19"/>
          <w:rFonts w:ascii="Arial" w:hAnsi="Arial" w:cs="Arial"/>
        </w:rPr>
        <w:t>,</w:t>
      </w:r>
    </w:p>
    <w:p w14:paraId="570C38E4" w14:textId="77777777"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Pr>
          <w:rStyle w:val="FontStyle19"/>
          <w:rFonts w:ascii="Arial" w:hAnsi="Arial" w:cs="Arial"/>
        </w:rPr>
        <w:t>t</w:t>
      </w:r>
      <w:r w:rsidRPr="00822C88">
        <w:rPr>
          <w:rStyle w:val="FontStyle19"/>
          <w:rFonts w:ascii="Arial" w:hAnsi="Arial" w:cs="Arial"/>
        </w:rPr>
        <w:t>est szczelności</w:t>
      </w:r>
      <w:r>
        <w:rPr>
          <w:rStyle w:val="FontStyle19"/>
          <w:rFonts w:ascii="Arial" w:hAnsi="Arial" w:cs="Arial"/>
        </w:rPr>
        <w:t>,</w:t>
      </w:r>
    </w:p>
    <w:p w14:paraId="0AEF7133" w14:textId="77777777"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Pr>
          <w:rStyle w:val="FontStyle19"/>
          <w:rFonts w:ascii="Arial" w:hAnsi="Arial" w:cs="Arial"/>
        </w:rPr>
        <w:t>p</w:t>
      </w:r>
      <w:r w:rsidRPr="00822C88">
        <w:rPr>
          <w:rStyle w:val="FontStyle19"/>
          <w:rFonts w:ascii="Arial" w:hAnsi="Arial" w:cs="Arial"/>
        </w:rPr>
        <w:t>rocedury przewietrzania</w:t>
      </w:r>
      <w:r>
        <w:rPr>
          <w:rStyle w:val="FontStyle19"/>
          <w:rFonts w:ascii="Arial" w:hAnsi="Arial" w:cs="Arial"/>
        </w:rPr>
        <w:t>,</w:t>
      </w:r>
    </w:p>
    <w:p w14:paraId="1ED67A5C" w14:textId="77777777"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Pr>
          <w:rStyle w:val="FontStyle19"/>
          <w:rFonts w:ascii="Arial" w:hAnsi="Arial" w:cs="Arial"/>
        </w:rPr>
        <w:t>p</w:t>
      </w:r>
      <w:r w:rsidRPr="00822C88">
        <w:rPr>
          <w:rStyle w:val="FontStyle19"/>
          <w:rFonts w:ascii="Arial" w:hAnsi="Arial" w:cs="Arial"/>
        </w:rPr>
        <w:t>ół-automatyczne rozpalanie pieca</w:t>
      </w:r>
      <w:r>
        <w:rPr>
          <w:rStyle w:val="FontStyle19"/>
          <w:rFonts w:ascii="Arial" w:hAnsi="Arial" w:cs="Arial"/>
        </w:rPr>
        <w:t>,</w:t>
      </w:r>
    </w:p>
    <w:p w14:paraId="2520E42E" w14:textId="77777777" w:rsidR="00C873F2" w:rsidRPr="00822C88"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Pr>
          <w:rStyle w:val="FontStyle19"/>
          <w:rFonts w:ascii="Arial" w:hAnsi="Arial" w:cs="Arial"/>
        </w:rPr>
        <w:t>p</w:t>
      </w:r>
      <w:r w:rsidRPr="00822C88">
        <w:rPr>
          <w:rStyle w:val="FontStyle19"/>
          <w:rFonts w:ascii="Arial" w:hAnsi="Arial" w:cs="Arial"/>
        </w:rPr>
        <w:t>rocedury wyłączeń awaryjnych</w:t>
      </w:r>
      <w:r>
        <w:rPr>
          <w:rStyle w:val="FontStyle19"/>
          <w:rFonts w:ascii="Arial" w:hAnsi="Arial" w:cs="Arial"/>
        </w:rPr>
        <w:t>.</w:t>
      </w:r>
    </w:p>
    <w:p w14:paraId="79DE7A7F" w14:textId="77777777" w:rsidR="00C873F2" w:rsidRPr="00822C88" w:rsidRDefault="00C873F2" w:rsidP="00E95827">
      <w:pPr>
        <w:pStyle w:val="Style4"/>
        <w:widowControl/>
        <w:spacing w:line="240" w:lineRule="auto"/>
        <w:rPr>
          <w:rStyle w:val="FontStyle19"/>
          <w:rFonts w:ascii="Arial" w:hAnsi="Arial" w:cs="Arial"/>
        </w:rPr>
      </w:pPr>
    </w:p>
    <w:p w14:paraId="670E4668" w14:textId="77777777" w:rsidR="00C873F2" w:rsidRPr="00822C88" w:rsidRDefault="00C873F2"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Wszystkie sygnały alarmowe w celach </w:t>
      </w:r>
      <w:r>
        <w:rPr>
          <w:rStyle w:val="FontStyle19"/>
          <w:rFonts w:ascii="Arial" w:hAnsi="Arial" w:cs="Arial"/>
        </w:rPr>
        <w:t>wizualizacji</w:t>
      </w:r>
      <w:r w:rsidRPr="00822C88">
        <w:rPr>
          <w:rStyle w:val="FontStyle19"/>
          <w:rFonts w:ascii="Arial" w:hAnsi="Arial" w:cs="Arial"/>
        </w:rPr>
        <w:t xml:space="preserve"> muszą być przesłane do DCS redundantnym łączem komunikacyjnym.</w:t>
      </w:r>
    </w:p>
    <w:p w14:paraId="29AFEFC1" w14:textId="77777777" w:rsidR="00C873F2" w:rsidRPr="00822C88" w:rsidRDefault="00C873F2"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Dodatkowo w DCS </w:t>
      </w:r>
      <w:r w:rsidR="00D46FD3">
        <w:rPr>
          <w:rStyle w:val="FontStyle19"/>
          <w:rFonts w:ascii="Arial" w:hAnsi="Arial" w:cs="Arial"/>
        </w:rPr>
        <w:t>muszą</w:t>
      </w:r>
      <w:r w:rsidRPr="00822C88">
        <w:rPr>
          <w:rStyle w:val="FontStyle19"/>
          <w:rFonts w:ascii="Arial" w:hAnsi="Arial" w:cs="Arial"/>
        </w:rPr>
        <w:t xml:space="preserve"> być wykonane grafiki ilustrujące zbiorczo stan logiki BMS oraz poszczególne kroki rozpalania</w:t>
      </w:r>
      <w:r>
        <w:rPr>
          <w:rStyle w:val="FontStyle19"/>
          <w:rFonts w:ascii="Arial" w:hAnsi="Arial" w:cs="Arial"/>
        </w:rPr>
        <w:t xml:space="preserve"> pieca</w:t>
      </w:r>
      <w:r w:rsidRPr="00822C88">
        <w:rPr>
          <w:rStyle w:val="FontStyle19"/>
          <w:rFonts w:ascii="Arial" w:hAnsi="Arial" w:cs="Arial"/>
        </w:rPr>
        <w:t>.</w:t>
      </w:r>
    </w:p>
    <w:p w14:paraId="5D8D8F23" w14:textId="77777777" w:rsidR="00C873F2" w:rsidRPr="00822C88" w:rsidRDefault="00C873F2" w:rsidP="00E95827">
      <w:pPr>
        <w:pStyle w:val="Style4"/>
        <w:widowControl/>
        <w:spacing w:line="240" w:lineRule="auto"/>
        <w:jc w:val="left"/>
        <w:rPr>
          <w:rFonts w:ascii="Arial" w:hAnsi="Arial" w:cs="Arial"/>
          <w:sz w:val="22"/>
          <w:szCs w:val="22"/>
        </w:rPr>
      </w:pPr>
    </w:p>
    <w:p w14:paraId="1AB90B42" w14:textId="77777777" w:rsidR="00C873F2" w:rsidRDefault="00C873F2" w:rsidP="00E95827">
      <w:pPr>
        <w:pStyle w:val="Style4"/>
        <w:widowControl/>
        <w:spacing w:line="240" w:lineRule="auto"/>
        <w:jc w:val="left"/>
        <w:rPr>
          <w:rStyle w:val="FontStyle19"/>
          <w:rFonts w:ascii="Arial" w:hAnsi="Arial" w:cs="Arial"/>
        </w:rPr>
      </w:pPr>
      <w:r w:rsidRPr="00822C88">
        <w:rPr>
          <w:rStyle w:val="FontStyle19"/>
          <w:rFonts w:ascii="Arial" w:hAnsi="Arial" w:cs="Arial"/>
        </w:rPr>
        <w:t xml:space="preserve">Ogólna sekwencja startowa </w:t>
      </w:r>
      <w:r>
        <w:rPr>
          <w:rStyle w:val="FontStyle19"/>
          <w:rFonts w:ascii="Arial" w:hAnsi="Arial" w:cs="Arial"/>
        </w:rPr>
        <w:t xml:space="preserve">musi </w:t>
      </w:r>
      <w:r w:rsidRPr="00822C88">
        <w:rPr>
          <w:rStyle w:val="FontStyle19"/>
          <w:rFonts w:ascii="Arial" w:hAnsi="Arial" w:cs="Arial"/>
        </w:rPr>
        <w:t>składać się z następujących kroków:</w:t>
      </w:r>
    </w:p>
    <w:p w14:paraId="47F198C6" w14:textId="77777777"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sprawdzenie warunków początkowych:</w:t>
      </w:r>
    </w:p>
    <w:p w14:paraId="1A7ECDCE" w14:textId="77777777"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poprawne ustawienie poszczególnych zaworów (przepustnica spalin otwarta, automatyczne zawory na liniach paliwowych w pozycji bezpiecznej, tj. zawory odcinające zamknięte, zawory odpowietrzające otwarte, zawory automatyczne (lub ręczne w trybie PÓŁAUTOMATYCZNYM) na palnikach zamknięte)</w:t>
      </w:r>
      <w:r>
        <w:rPr>
          <w:rStyle w:val="FontStyle19"/>
          <w:rFonts w:ascii="Arial" w:hAnsi="Arial" w:cs="Arial"/>
        </w:rPr>
        <w:t>,</w:t>
      </w:r>
    </w:p>
    <w:p w14:paraId="0DAA2491" w14:textId="77777777"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sygnały blokadowe w stanie nieaktywnym</w:t>
      </w:r>
      <w:r>
        <w:rPr>
          <w:rStyle w:val="FontStyle19"/>
          <w:rFonts w:ascii="Arial" w:hAnsi="Arial" w:cs="Arial"/>
        </w:rPr>
        <w:t>,</w:t>
      </w:r>
    </w:p>
    <w:p w14:paraId="53498227" w14:textId="77777777"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resetowanie logiki systemu zabezpieczeń (przyciskiem na panelu lokalnym lub na ekranie stacji operatorskiej w sterowni)</w:t>
      </w:r>
      <w:r>
        <w:rPr>
          <w:rStyle w:val="FontStyle19"/>
          <w:rFonts w:ascii="Arial" w:hAnsi="Arial" w:cs="Arial"/>
        </w:rPr>
        <w:t>,</w:t>
      </w:r>
    </w:p>
    <w:p w14:paraId="4612E3D7" w14:textId="77777777" w:rsidR="00C873F2" w:rsidRPr="00822C88"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 xml:space="preserve">załączenie wentylatorów nadmuchowego i wyciągowego (nie dotyczy pieców z </w:t>
      </w:r>
    </w:p>
    <w:p w14:paraId="5DBB887E" w14:textId="77777777" w:rsidR="00C873F2" w:rsidRDefault="00C873F2" w:rsidP="00E95827">
      <w:pPr>
        <w:pStyle w:val="Style13"/>
        <w:widowControl/>
        <w:tabs>
          <w:tab w:val="left" w:pos="715"/>
        </w:tabs>
        <w:spacing w:line="240" w:lineRule="auto"/>
        <w:ind w:left="360" w:firstLine="0"/>
        <w:rPr>
          <w:rStyle w:val="FontStyle19"/>
          <w:rFonts w:ascii="Arial" w:hAnsi="Arial" w:cs="Arial"/>
        </w:rPr>
      </w:pPr>
      <w:r w:rsidRPr="00822C88">
        <w:rPr>
          <w:rStyle w:val="FontStyle19"/>
          <w:rFonts w:ascii="Arial" w:hAnsi="Arial" w:cs="Arial"/>
        </w:rPr>
        <w:t xml:space="preserve">      ciągiem naturalnym)</w:t>
      </w:r>
      <w:r>
        <w:rPr>
          <w:rStyle w:val="FontStyle19"/>
          <w:rFonts w:ascii="Arial" w:hAnsi="Arial" w:cs="Arial"/>
        </w:rPr>
        <w:t>,</w:t>
      </w:r>
    </w:p>
    <w:p w14:paraId="7E703E5C" w14:textId="77777777"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test szczelności linii paliwa do palników pilotujących</w:t>
      </w:r>
      <w:r>
        <w:rPr>
          <w:rStyle w:val="FontStyle19"/>
          <w:rFonts w:ascii="Arial" w:hAnsi="Arial" w:cs="Arial"/>
        </w:rPr>
        <w:t>,</w:t>
      </w:r>
    </w:p>
    <w:p w14:paraId="3315418A" w14:textId="77777777" w:rsidR="00C873F2" w:rsidRPr="00822C88"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test szczelności linii paliwa do palników głównych</w:t>
      </w:r>
      <w:r>
        <w:rPr>
          <w:rStyle w:val="FontStyle19"/>
          <w:rFonts w:ascii="Arial" w:hAnsi="Arial" w:cs="Arial"/>
        </w:rPr>
        <w:t>,</w:t>
      </w:r>
    </w:p>
    <w:p w14:paraId="5180172F" w14:textId="77777777" w:rsidR="00C873F2" w:rsidRDefault="00C873F2" w:rsidP="00E95827">
      <w:pPr>
        <w:pStyle w:val="Style4"/>
        <w:widowControl/>
        <w:spacing w:line="240" w:lineRule="auto"/>
        <w:ind w:left="715"/>
        <w:rPr>
          <w:rStyle w:val="FontStyle19"/>
          <w:rFonts w:ascii="Arial" w:hAnsi="Arial" w:cs="Arial"/>
        </w:rPr>
      </w:pPr>
      <w:r w:rsidRPr="00822C88">
        <w:rPr>
          <w:rStyle w:val="FontStyle19"/>
          <w:rFonts w:ascii="Arial" w:hAnsi="Arial" w:cs="Arial"/>
        </w:rPr>
        <w:t>Oba testy szczelności mogą być przeprowadzone w tym samym czasie. W czasie testu szczelności zawory regulacyjne na liniach paliwowych muszą być całkowicie otwarte (ak</w:t>
      </w:r>
      <w:r w:rsidR="00CF5616">
        <w:rPr>
          <w:rStyle w:val="FontStyle19"/>
          <w:rFonts w:ascii="Arial" w:hAnsi="Arial" w:cs="Arial"/>
        </w:rPr>
        <w:t>cja realizowana w systemie DCS).</w:t>
      </w:r>
    </w:p>
    <w:p w14:paraId="3A064DED" w14:textId="77777777" w:rsidR="00C873F2" w:rsidRDefault="00C873F2" w:rsidP="00E95827">
      <w:pPr>
        <w:pStyle w:val="Style11"/>
        <w:widowControl/>
        <w:numPr>
          <w:ilvl w:val="0"/>
          <w:numId w:val="144"/>
        </w:numPr>
        <w:tabs>
          <w:tab w:val="clear" w:pos="360"/>
          <w:tab w:val="left" w:pos="720"/>
        </w:tabs>
        <w:ind w:left="709" w:hanging="283"/>
        <w:rPr>
          <w:rStyle w:val="FontStyle19"/>
          <w:rFonts w:ascii="Arial" w:hAnsi="Arial" w:cs="Arial"/>
        </w:rPr>
      </w:pPr>
      <w:r w:rsidRPr="00822C88">
        <w:rPr>
          <w:rStyle w:val="FontStyle19"/>
          <w:rFonts w:ascii="Arial" w:hAnsi="Arial" w:cs="Arial"/>
        </w:rPr>
        <w:lastRenderedPageBreak/>
        <w:t>przedmuch pieca, ustawienie przepływu powietrza dla uzyskania wymiany objętości pieca zgodnie z PN-EN 746 (dla pieców z ciągiem naturalnym start wentylatora   przedmuchu)</w:t>
      </w:r>
      <w:r>
        <w:rPr>
          <w:rStyle w:val="FontStyle19"/>
          <w:rFonts w:ascii="Arial" w:hAnsi="Arial" w:cs="Arial"/>
        </w:rPr>
        <w:t>,</w:t>
      </w:r>
    </w:p>
    <w:p w14:paraId="1EE84D80" w14:textId="77777777"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zapalenie palników pilotujących:</w:t>
      </w:r>
    </w:p>
    <w:p w14:paraId="50F1D727" w14:textId="77777777"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ustawienie odpowiedniego przepływu powietrza dla zapewnienia bezpieczeństwa pieca w przypadku nieudanego zapłonu i napływu gazu do komory (nie dotyczy pieców z ciągiem naturalnym)</w:t>
      </w:r>
      <w:r>
        <w:rPr>
          <w:rStyle w:val="FontStyle19"/>
          <w:rFonts w:ascii="Arial" w:hAnsi="Arial" w:cs="Arial"/>
        </w:rPr>
        <w:t>,</w:t>
      </w:r>
    </w:p>
    <w:p w14:paraId="68D7E116" w14:textId="77777777"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otwarcie linii podawania paliwa (zamknięcie automatycznego zaworu odpowietrzającego, po potwierdzeniu zamknięcia, otwarcie zaworów odcinających)</w:t>
      </w:r>
      <w:r>
        <w:rPr>
          <w:rStyle w:val="FontStyle19"/>
          <w:rFonts w:ascii="Arial" w:hAnsi="Arial" w:cs="Arial"/>
        </w:rPr>
        <w:t>,</w:t>
      </w:r>
    </w:p>
    <w:p w14:paraId="3CE2F4BD" w14:textId="77777777"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otwarcie automatycznego (lub ręcznego w przypadku sterowania PÓŁAUTOMATYCZNEGO) zaworu przypalnikowego</w:t>
      </w:r>
      <w:r>
        <w:rPr>
          <w:rStyle w:val="FontStyle19"/>
          <w:rFonts w:ascii="Arial" w:hAnsi="Arial" w:cs="Arial"/>
        </w:rPr>
        <w:t>,</w:t>
      </w:r>
    </w:p>
    <w:p w14:paraId="69D3D824" w14:textId="77777777"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start zapalarki (podanie impulsu załączającego)</w:t>
      </w:r>
      <w:r>
        <w:rPr>
          <w:rStyle w:val="FontStyle19"/>
          <w:rFonts w:ascii="Arial" w:hAnsi="Arial" w:cs="Arial"/>
        </w:rPr>
        <w:t>,</w:t>
      </w:r>
    </w:p>
    <w:p w14:paraId="7F17C2FA" w14:textId="77777777"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detekcja i kontrola obecności płomienia</w:t>
      </w:r>
      <w:r>
        <w:rPr>
          <w:rStyle w:val="FontStyle19"/>
          <w:rFonts w:ascii="Arial" w:hAnsi="Arial" w:cs="Arial"/>
        </w:rPr>
        <w:t>,</w:t>
      </w:r>
    </w:p>
    <w:p w14:paraId="4D9FF239" w14:textId="77777777" w:rsidR="00C873F2" w:rsidRDefault="00C873F2" w:rsidP="00E95827">
      <w:pPr>
        <w:pStyle w:val="Style4"/>
        <w:widowControl/>
        <w:spacing w:line="240" w:lineRule="auto"/>
        <w:ind w:left="715"/>
        <w:rPr>
          <w:rStyle w:val="FontStyle19"/>
          <w:rFonts w:ascii="Arial" w:hAnsi="Arial" w:cs="Arial"/>
        </w:rPr>
      </w:pPr>
      <w:r w:rsidRPr="00822C88">
        <w:rPr>
          <w:rStyle w:val="FontStyle19"/>
          <w:rFonts w:ascii="Arial" w:hAnsi="Arial" w:cs="Arial"/>
        </w:rPr>
        <w:t>Wszelkie zależności czasowe dotyczące detekcji płomienia, jak również ilość prób zapłonu palników uwzględnione w logice syste</w:t>
      </w:r>
      <w:r w:rsidR="00281800">
        <w:rPr>
          <w:rStyle w:val="FontStyle19"/>
          <w:rFonts w:ascii="Arial" w:hAnsi="Arial" w:cs="Arial"/>
        </w:rPr>
        <w:t xml:space="preserve">mu BMS </w:t>
      </w:r>
      <w:r w:rsidR="00DC6DC8">
        <w:rPr>
          <w:rStyle w:val="FontStyle19"/>
          <w:rFonts w:ascii="Arial" w:hAnsi="Arial" w:cs="Arial"/>
        </w:rPr>
        <w:t>muszą</w:t>
      </w:r>
      <w:r w:rsidR="00281800">
        <w:rPr>
          <w:rStyle w:val="FontStyle19"/>
          <w:rFonts w:ascii="Arial" w:hAnsi="Arial" w:cs="Arial"/>
        </w:rPr>
        <w:t xml:space="preserve"> być zgodne                   z PN-EN </w:t>
      </w:r>
      <w:r w:rsidRPr="00822C88">
        <w:rPr>
          <w:rStyle w:val="FontStyle19"/>
          <w:rFonts w:ascii="Arial" w:hAnsi="Arial" w:cs="Arial"/>
        </w:rPr>
        <w:t>746.</w:t>
      </w:r>
    </w:p>
    <w:p w14:paraId="0C1C42DC" w14:textId="77777777"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zapalenie palników głównych:</w:t>
      </w:r>
    </w:p>
    <w:p w14:paraId="333DB6B5" w14:textId="77777777" w:rsidR="00C873F2" w:rsidRPr="00E95827" w:rsidRDefault="00C873F2" w:rsidP="00E34198">
      <w:pPr>
        <w:numPr>
          <w:ilvl w:val="1"/>
          <w:numId w:val="144"/>
        </w:numPr>
        <w:autoSpaceDE w:val="0"/>
        <w:autoSpaceDN w:val="0"/>
        <w:adjustRightInd w:val="0"/>
        <w:ind w:left="1077" w:hanging="357"/>
        <w:contextualSpacing/>
        <w:jc w:val="both"/>
        <w:rPr>
          <w:rStyle w:val="FontStyle19"/>
          <w:rFonts w:ascii="Arial" w:eastAsia="Calibri" w:hAnsi="Arial" w:cs="Arial"/>
          <w:lang w:eastAsia="en-US"/>
        </w:rPr>
      </w:pPr>
      <w:r w:rsidRPr="00E95827">
        <w:rPr>
          <w:rStyle w:val="FontStyle19"/>
          <w:rFonts w:ascii="Arial" w:hAnsi="Arial" w:cs="Arial"/>
        </w:rPr>
        <w:t>uruchomienie przepływu wsadu, wartość przepływu musi być powyżej nastawy blokadowej od bardzo niskiego przepływu,</w:t>
      </w:r>
    </w:p>
    <w:p w14:paraId="61970DDA" w14:textId="77777777" w:rsidR="00C873F2" w:rsidRPr="00E95827" w:rsidRDefault="00C873F2" w:rsidP="00E34198">
      <w:pPr>
        <w:numPr>
          <w:ilvl w:val="1"/>
          <w:numId w:val="144"/>
        </w:numPr>
        <w:autoSpaceDE w:val="0"/>
        <w:autoSpaceDN w:val="0"/>
        <w:adjustRightInd w:val="0"/>
        <w:ind w:left="1077" w:hanging="357"/>
        <w:contextualSpacing/>
        <w:jc w:val="both"/>
        <w:rPr>
          <w:rStyle w:val="FontStyle19"/>
          <w:rFonts w:ascii="Arial" w:eastAsia="Calibri" w:hAnsi="Arial" w:cs="Arial"/>
          <w:lang w:eastAsia="en-US"/>
        </w:rPr>
      </w:pPr>
      <w:r w:rsidRPr="00E95827">
        <w:rPr>
          <w:rStyle w:val="FontStyle19"/>
          <w:rFonts w:ascii="Arial" w:hAnsi="Arial" w:cs="Arial"/>
        </w:rPr>
        <w:t>regulatory ciśnienia gazu opałowego i/lub oleju opałowego są nastawione automatycznie powyżej minimalnej wartości ciśnienia dla palników</w:t>
      </w:r>
      <w:r w:rsidR="00E95827">
        <w:rPr>
          <w:rStyle w:val="FontStyle19"/>
          <w:rFonts w:ascii="Arial" w:hAnsi="Arial" w:cs="Arial"/>
        </w:rPr>
        <w:t>,</w:t>
      </w:r>
    </w:p>
    <w:p w14:paraId="7AFB44B3" w14:textId="77777777" w:rsidR="00E95827" w:rsidRPr="00EF2B64" w:rsidRDefault="00E95827" w:rsidP="00E34198">
      <w:pPr>
        <w:numPr>
          <w:ilvl w:val="1"/>
          <w:numId w:val="144"/>
        </w:numPr>
        <w:autoSpaceDE w:val="0"/>
        <w:autoSpaceDN w:val="0"/>
        <w:adjustRightInd w:val="0"/>
        <w:ind w:left="1077" w:hanging="357"/>
        <w:contextualSpacing/>
        <w:jc w:val="both"/>
        <w:rPr>
          <w:rStyle w:val="FontStyle19"/>
          <w:rFonts w:ascii="Arial" w:eastAsia="Calibri" w:hAnsi="Arial" w:cs="Arial"/>
          <w:lang w:eastAsia="en-US"/>
        </w:rPr>
      </w:pPr>
      <w:r>
        <w:rPr>
          <w:rStyle w:val="FontStyle19"/>
          <w:rFonts w:ascii="Arial" w:hAnsi="Arial" w:cs="Arial"/>
        </w:rPr>
        <w:t xml:space="preserve">regulator przepływu </w:t>
      </w:r>
      <w:r w:rsidR="00EF2B64">
        <w:rPr>
          <w:rStyle w:val="FontStyle19"/>
          <w:rFonts w:ascii="Arial" w:hAnsi="Arial" w:cs="Arial"/>
        </w:rPr>
        <w:t>powietrza jest ustawiony w tryb automatyczny, przepływ powietrza powyżej minimum koniecznego do zapalenia pieca,</w:t>
      </w:r>
    </w:p>
    <w:p w14:paraId="1487856F" w14:textId="77777777" w:rsidR="00EF2B64" w:rsidRPr="00EF2B64" w:rsidRDefault="00EF2B64" w:rsidP="00E34198">
      <w:pPr>
        <w:numPr>
          <w:ilvl w:val="1"/>
          <w:numId w:val="144"/>
        </w:numPr>
        <w:autoSpaceDE w:val="0"/>
        <w:autoSpaceDN w:val="0"/>
        <w:adjustRightInd w:val="0"/>
        <w:ind w:left="1077" w:hanging="357"/>
        <w:contextualSpacing/>
        <w:jc w:val="both"/>
        <w:rPr>
          <w:rStyle w:val="FontStyle19"/>
          <w:rFonts w:ascii="Arial" w:eastAsia="Calibri" w:hAnsi="Arial" w:cs="Arial"/>
          <w:lang w:eastAsia="en-US"/>
        </w:rPr>
      </w:pPr>
      <w:r>
        <w:rPr>
          <w:rStyle w:val="FontStyle19"/>
          <w:rFonts w:ascii="Arial" w:hAnsi="Arial" w:cs="Arial"/>
        </w:rPr>
        <w:t>otwarcie linii podawania paliwa (zamknięcie automatycznego zaworu odpowietrzającego, po potwierdzeniu zamknięcia, otwarcie zaworów odcinających),</w:t>
      </w:r>
    </w:p>
    <w:p w14:paraId="2E16B749" w14:textId="77777777" w:rsidR="00EF2B64" w:rsidRPr="00E34198" w:rsidRDefault="00EF2B64" w:rsidP="00E34198">
      <w:pPr>
        <w:numPr>
          <w:ilvl w:val="1"/>
          <w:numId w:val="144"/>
        </w:numPr>
        <w:autoSpaceDE w:val="0"/>
        <w:autoSpaceDN w:val="0"/>
        <w:adjustRightInd w:val="0"/>
        <w:ind w:left="1077" w:hanging="357"/>
        <w:contextualSpacing/>
        <w:jc w:val="both"/>
        <w:rPr>
          <w:rStyle w:val="FontStyle19"/>
          <w:rFonts w:ascii="Arial" w:eastAsia="Calibri" w:hAnsi="Arial" w:cs="Arial"/>
          <w:lang w:eastAsia="en-US"/>
        </w:rPr>
      </w:pPr>
      <w:r>
        <w:rPr>
          <w:rStyle w:val="FontStyle19"/>
          <w:rFonts w:ascii="Arial" w:hAnsi="Arial" w:cs="Arial"/>
        </w:rPr>
        <w:t xml:space="preserve">otwarcie automatycznego </w:t>
      </w:r>
      <w:r w:rsidR="00394A39">
        <w:rPr>
          <w:rStyle w:val="FontStyle19"/>
          <w:rFonts w:ascii="Arial" w:hAnsi="Arial" w:cs="Arial"/>
        </w:rPr>
        <w:t>(</w:t>
      </w:r>
      <w:r>
        <w:rPr>
          <w:rStyle w:val="FontStyle19"/>
          <w:rFonts w:ascii="Arial" w:hAnsi="Arial" w:cs="Arial"/>
        </w:rPr>
        <w:t xml:space="preserve">lub ręcznego w przypadku sterowania </w:t>
      </w:r>
      <w:r w:rsidRPr="00822C88">
        <w:rPr>
          <w:rStyle w:val="FontStyle19"/>
          <w:rFonts w:ascii="Arial" w:hAnsi="Arial" w:cs="Arial"/>
        </w:rPr>
        <w:t>PÓŁAUTOMATYCZNEGO</w:t>
      </w:r>
      <w:r w:rsidR="00394A39">
        <w:rPr>
          <w:rStyle w:val="FontStyle19"/>
          <w:rFonts w:ascii="Arial" w:hAnsi="Arial" w:cs="Arial"/>
        </w:rPr>
        <w:t>)</w:t>
      </w:r>
      <w:r w:rsidR="00E34198">
        <w:rPr>
          <w:rStyle w:val="FontStyle19"/>
          <w:rFonts w:ascii="Arial" w:hAnsi="Arial" w:cs="Arial"/>
        </w:rPr>
        <w:t xml:space="preserve"> zaworu przypalnikowego,</w:t>
      </w:r>
    </w:p>
    <w:p w14:paraId="38823BB2" w14:textId="77777777" w:rsidR="00E34198" w:rsidRPr="00761AC2" w:rsidRDefault="00E34198" w:rsidP="00E34198">
      <w:pPr>
        <w:numPr>
          <w:ilvl w:val="1"/>
          <w:numId w:val="144"/>
        </w:numPr>
        <w:autoSpaceDE w:val="0"/>
        <w:autoSpaceDN w:val="0"/>
        <w:adjustRightInd w:val="0"/>
        <w:ind w:left="1077" w:hanging="357"/>
        <w:contextualSpacing/>
        <w:jc w:val="both"/>
        <w:rPr>
          <w:rStyle w:val="FontStyle19"/>
          <w:rFonts w:ascii="Arial" w:eastAsia="Calibri" w:hAnsi="Arial" w:cs="Arial"/>
          <w:lang w:eastAsia="en-US"/>
        </w:rPr>
      </w:pPr>
      <w:r>
        <w:rPr>
          <w:rStyle w:val="FontStyle19"/>
          <w:rFonts w:ascii="Arial" w:hAnsi="Arial" w:cs="Arial"/>
        </w:rPr>
        <w:t>detekcja i kontrola obecności płomienia.</w:t>
      </w:r>
    </w:p>
    <w:p w14:paraId="7738DCC6" w14:textId="77777777" w:rsidR="001A1B25" w:rsidRPr="00AF7914" w:rsidRDefault="00761AC2" w:rsidP="00B5170D">
      <w:pPr>
        <w:autoSpaceDE w:val="0"/>
        <w:autoSpaceDN w:val="0"/>
        <w:adjustRightInd w:val="0"/>
        <w:contextualSpacing/>
        <w:jc w:val="both"/>
        <w:rPr>
          <w:rFonts w:ascii="Arial" w:eastAsia="Arial Unicode MS" w:hAnsi="Arial" w:cs="Arial"/>
          <w:sz w:val="22"/>
          <w:szCs w:val="22"/>
        </w:rPr>
      </w:pPr>
      <w:r>
        <w:rPr>
          <w:rStyle w:val="FontStyle19"/>
          <w:rFonts w:ascii="Arial" w:hAnsi="Arial" w:cs="Arial"/>
        </w:rPr>
        <w:t>Wszelkie zależności czasowe, dotyczące detekcji płomienia, jak również ilość prób zapłonu, muszą być zgodne z PN-EN 746.</w:t>
      </w:r>
    </w:p>
    <w:p w14:paraId="5B7A9236" w14:textId="77777777" w:rsidR="0042041B" w:rsidRPr="00633218" w:rsidRDefault="0042041B" w:rsidP="00633218">
      <w:pPr>
        <w:pStyle w:val="Nagwek1"/>
        <w:numPr>
          <w:ilvl w:val="2"/>
          <w:numId w:val="1"/>
        </w:numPr>
        <w:tabs>
          <w:tab w:val="clear" w:pos="1440"/>
          <w:tab w:val="num" w:pos="709"/>
        </w:tabs>
        <w:ind w:left="709" w:hanging="709"/>
        <w:jc w:val="both"/>
        <w:rPr>
          <w:rFonts w:cs="Arial"/>
          <w:szCs w:val="22"/>
        </w:rPr>
      </w:pPr>
      <w:bookmarkStart w:id="80" w:name="_Toc475077817"/>
      <w:r w:rsidRPr="00633218">
        <w:rPr>
          <w:rFonts w:cs="Arial"/>
          <w:szCs w:val="22"/>
        </w:rPr>
        <w:t>Diagnostyka</w:t>
      </w:r>
      <w:bookmarkEnd w:id="80"/>
    </w:p>
    <w:p w14:paraId="08480C3E" w14:textId="77777777" w:rsidR="0042041B" w:rsidRDefault="0042041B" w:rsidP="0042041B">
      <w:pPr>
        <w:pStyle w:val="Style12"/>
        <w:widowControl/>
        <w:spacing w:before="235" w:line="250" w:lineRule="exact"/>
        <w:jc w:val="both"/>
        <w:rPr>
          <w:rStyle w:val="FontStyle19"/>
          <w:rFonts w:ascii="Arial" w:hAnsi="Arial" w:cs="Arial"/>
        </w:rPr>
      </w:pPr>
      <w:r w:rsidRPr="00822C88">
        <w:rPr>
          <w:rStyle w:val="FontStyle19"/>
          <w:rFonts w:ascii="Arial" w:hAnsi="Arial" w:cs="Arial"/>
        </w:rPr>
        <w:t xml:space="preserve">System BMS </w:t>
      </w:r>
      <w:r>
        <w:rPr>
          <w:rStyle w:val="FontStyle19"/>
          <w:rFonts w:ascii="Arial" w:hAnsi="Arial" w:cs="Arial"/>
        </w:rPr>
        <w:t>musi</w:t>
      </w:r>
      <w:r w:rsidRPr="00822C88">
        <w:rPr>
          <w:rStyle w:val="FontStyle19"/>
          <w:rFonts w:ascii="Arial" w:hAnsi="Arial" w:cs="Arial"/>
        </w:rPr>
        <w:t xml:space="preserve"> realizować maksymalnie szeroką diagnostykę sterowanych urządzeń </w:t>
      </w:r>
      <w:r w:rsidR="00761AC2">
        <w:rPr>
          <w:rStyle w:val="FontStyle19"/>
          <w:rFonts w:ascii="Arial" w:hAnsi="Arial" w:cs="Arial"/>
        </w:rPr>
        <w:t xml:space="preserve">        </w:t>
      </w:r>
      <w:r w:rsidRPr="00822C88">
        <w:rPr>
          <w:rStyle w:val="FontStyle19"/>
          <w:rFonts w:ascii="Arial" w:hAnsi="Arial" w:cs="Arial"/>
        </w:rPr>
        <w:t>i parametrów procesu w celach szybkiej identyfikacji stanów awaryjnych. Jako minimum diagnostyka ta musi obejmować:</w:t>
      </w:r>
    </w:p>
    <w:p w14:paraId="4F0A6C35" w14:textId="77777777" w:rsidR="0042041B" w:rsidRPr="00761AC2" w:rsidRDefault="0042041B" w:rsidP="00761AC2">
      <w:pPr>
        <w:pStyle w:val="Style11"/>
        <w:widowControl/>
        <w:numPr>
          <w:ilvl w:val="0"/>
          <w:numId w:val="144"/>
        </w:numPr>
        <w:tabs>
          <w:tab w:val="clear" w:pos="360"/>
          <w:tab w:val="left" w:pos="720"/>
        </w:tabs>
        <w:spacing w:line="250" w:lineRule="exact"/>
        <w:ind w:left="709" w:hanging="283"/>
        <w:rPr>
          <w:rStyle w:val="FontStyle19"/>
          <w:rFonts w:ascii="Arial" w:hAnsi="Arial" w:cs="Arial"/>
        </w:rPr>
      </w:pPr>
      <w:r w:rsidRPr="00822C88">
        <w:rPr>
          <w:rStyle w:val="FontStyle19"/>
          <w:rFonts w:ascii="Arial" w:hAnsi="Arial" w:cs="Arial"/>
        </w:rPr>
        <w:t xml:space="preserve">kontrolę przekroczenia wartości progowych parametrów procesowych (sygnały </w:t>
      </w:r>
      <w:r w:rsidRPr="00761AC2">
        <w:rPr>
          <w:rStyle w:val="FontStyle19"/>
          <w:rFonts w:ascii="Arial" w:hAnsi="Arial" w:cs="Arial"/>
        </w:rPr>
        <w:t>blokadowe wykorzystywane w sekwencjach sterowania),</w:t>
      </w:r>
    </w:p>
    <w:p w14:paraId="5DE6043F" w14:textId="77777777" w:rsidR="0042041B" w:rsidRDefault="0042041B" w:rsidP="00761AC2">
      <w:pPr>
        <w:pStyle w:val="Style11"/>
        <w:widowControl/>
        <w:numPr>
          <w:ilvl w:val="0"/>
          <w:numId w:val="144"/>
        </w:numPr>
        <w:tabs>
          <w:tab w:val="clear" w:pos="360"/>
          <w:tab w:val="left" w:pos="720"/>
        </w:tabs>
        <w:spacing w:line="250" w:lineRule="exact"/>
        <w:ind w:left="709" w:hanging="283"/>
        <w:rPr>
          <w:rStyle w:val="FontStyle19"/>
          <w:rFonts w:ascii="Arial" w:hAnsi="Arial" w:cs="Arial"/>
        </w:rPr>
      </w:pPr>
      <w:r w:rsidRPr="00822C88">
        <w:rPr>
          <w:rStyle w:val="FontStyle19"/>
          <w:rFonts w:ascii="Arial" w:hAnsi="Arial" w:cs="Arial"/>
        </w:rPr>
        <w:t>diagnostykę linii pomiarowych,</w:t>
      </w:r>
    </w:p>
    <w:p w14:paraId="5C3DBA4E" w14:textId="77777777" w:rsidR="0042041B" w:rsidRPr="005A39DE" w:rsidRDefault="0042041B" w:rsidP="005A39DE">
      <w:pPr>
        <w:pStyle w:val="Style11"/>
        <w:widowControl/>
        <w:numPr>
          <w:ilvl w:val="0"/>
          <w:numId w:val="144"/>
        </w:numPr>
        <w:tabs>
          <w:tab w:val="clear" w:pos="360"/>
          <w:tab w:val="left" w:pos="720"/>
        </w:tabs>
        <w:spacing w:line="250" w:lineRule="exact"/>
        <w:ind w:left="709" w:hanging="283"/>
        <w:rPr>
          <w:rStyle w:val="FontStyle19"/>
          <w:rFonts w:ascii="Arial" w:hAnsi="Arial" w:cs="Arial"/>
        </w:rPr>
      </w:pPr>
      <w:r w:rsidRPr="00822C88">
        <w:rPr>
          <w:rStyle w:val="FontStyle19"/>
          <w:rFonts w:ascii="Arial" w:hAnsi="Arial" w:cs="Arial"/>
        </w:rPr>
        <w:t xml:space="preserve">kontrolę zgodności położenia zaworów odcinających z aktualną </w:t>
      </w:r>
      <w:r w:rsidR="005A39DE">
        <w:rPr>
          <w:rStyle w:val="FontStyle19"/>
          <w:rFonts w:ascii="Arial" w:hAnsi="Arial" w:cs="Arial"/>
        </w:rPr>
        <w:t xml:space="preserve">komendą,                  </w:t>
      </w:r>
      <w:r w:rsidRPr="005A39DE">
        <w:rPr>
          <w:rStyle w:val="FontStyle19"/>
          <w:rFonts w:ascii="Arial" w:hAnsi="Arial" w:cs="Arial"/>
        </w:rPr>
        <w:t>z oddzielnymi alarmami dla stanu otwarcia i zamknięcia,</w:t>
      </w:r>
    </w:p>
    <w:p w14:paraId="47211EDF" w14:textId="77777777" w:rsidR="0042041B" w:rsidRPr="005A39DE" w:rsidRDefault="0042041B" w:rsidP="005A39DE">
      <w:pPr>
        <w:pStyle w:val="Style11"/>
        <w:widowControl/>
        <w:numPr>
          <w:ilvl w:val="0"/>
          <w:numId w:val="144"/>
        </w:numPr>
        <w:tabs>
          <w:tab w:val="clear" w:pos="360"/>
          <w:tab w:val="left" w:pos="720"/>
        </w:tabs>
        <w:spacing w:line="250" w:lineRule="exact"/>
        <w:ind w:left="709" w:hanging="283"/>
        <w:rPr>
          <w:rStyle w:val="FontStyle19"/>
          <w:rFonts w:ascii="Arial" w:hAnsi="Arial" w:cs="Arial"/>
        </w:rPr>
      </w:pPr>
      <w:r w:rsidRPr="00822C88">
        <w:rPr>
          <w:rStyle w:val="FontStyle19"/>
          <w:rFonts w:ascii="Arial" w:hAnsi="Arial" w:cs="Arial"/>
        </w:rPr>
        <w:t xml:space="preserve">kontrolę poprawności realizacji kroków sekwencji rozpalania np. alarmy </w:t>
      </w:r>
      <w:r w:rsidR="005A39DE">
        <w:rPr>
          <w:rStyle w:val="FontStyle19"/>
          <w:rFonts w:ascii="Arial" w:hAnsi="Arial" w:cs="Arial"/>
        </w:rPr>
        <w:t xml:space="preserve">                     </w:t>
      </w:r>
      <w:r w:rsidRPr="00822C88">
        <w:rPr>
          <w:rStyle w:val="FontStyle19"/>
          <w:rFonts w:ascii="Arial" w:hAnsi="Arial" w:cs="Arial"/>
        </w:rPr>
        <w:t xml:space="preserve">o </w:t>
      </w:r>
      <w:r w:rsidRPr="005A39DE">
        <w:rPr>
          <w:rStyle w:val="FontStyle19"/>
          <w:rFonts w:ascii="Arial" w:hAnsi="Arial" w:cs="Arial"/>
        </w:rPr>
        <w:t>nieszczelności konkretnego zaworu dla testu szczelności, alarm o awarii    przedmuchu, przekroczenie czasu na rozruch pieca itp.,</w:t>
      </w:r>
    </w:p>
    <w:p w14:paraId="5CAA375D" w14:textId="77777777" w:rsidR="0042041B" w:rsidRPr="005A39DE" w:rsidRDefault="0042041B" w:rsidP="005A39DE">
      <w:pPr>
        <w:pStyle w:val="Style11"/>
        <w:widowControl/>
        <w:numPr>
          <w:ilvl w:val="0"/>
          <w:numId w:val="144"/>
        </w:numPr>
        <w:tabs>
          <w:tab w:val="clear" w:pos="360"/>
          <w:tab w:val="left" w:pos="709"/>
        </w:tabs>
        <w:spacing w:line="250" w:lineRule="exact"/>
        <w:ind w:left="709" w:hanging="283"/>
        <w:rPr>
          <w:rStyle w:val="FontStyle19"/>
          <w:rFonts w:ascii="Arial" w:hAnsi="Arial" w:cs="Arial"/>
        </w:rPr>
      </w:pPr>
      <w:r w:rsidRPr="00822C88">
        <w:rPr>
          <w:rStyle w:val="FontStyle19"/>
          <w:rFonts w:ascii="Arial" w:hAnsi="Arial" w:cs="Arial"/>
        </w:rPr>
        <w:t xml:space="preserve">dla sygnałów blokadowych każdy BMS musi mieć zrealizowaną logikę pierwszej </w:t>
      </w:r>
      <w:r w:rsidRPr="005A39DE">
        <w:rPr>
          <w:rStyle w:val="FontStyle19"/>
          <w:rFonts w:ascii="Arial" w:hAnsi="Arial" w:cs="Arial"/>
        </w:rPr>
        <w:t>przyczyny wystąpienia blokady (first-out logic</w:t>
      </w:r>
      <w:r w:rsidR="005A39DE" w:rsidRPr="005A39DE">
        <w:rPr>
          <w:rStyle w:val="FontStyle19"/>
          <w:rFonts w:ascii="Arial" w:hAnsi="Arial" w:cs="Arial"/>
        </w:rPr>
        <w:t xml:space="preserve">). Logika ta będzie kasowana   </w:t>
      </w:r>
      <w:r w:rsidRPr="005A39DE">
        <w:rPr>
          <w:rStyle w:val="FontStyle19"/>
          <w:rFonts w:ascii="Arial" w:hAnsi="Arial" w:cs="Arial"/>
        </w:rPr>
        <w:t>programowym przyciskiem ze stacji operatorskiej DCS, opcjonalnie może to być</w:t>
      </w:r>
      <w:r w:rsidR="005A39DE" w:rsidRPr="005A39DE">
        <w:rPr>
          <w:rStyle w:val="FontStyle19"/>
          <w:rFonts w:ascii="Arial" w:hAnsi="Arial" w:cs="Arial"/>
        </w:rPr>
        <w:t xml:space="preserve"> </w:t>
      </w:r>
      <w:r w:rsidRPr="005A39DE">
        <w:rPr>
          <w:rStyle w:val="FontStyle19"/>
          <w:rFonts w:ascii="Arial" w:hAnsi="Arial" w:cs="Arial"/>
        </w:rPr>
        <w:t>przycisk służący do kasowania sygnałów blokadowych.</w:t>
      </w:r>
    </w:p>
    <w:p w14:paraId="091AC946" w14:textId="77777777" w:rsidR="0042041B" w:rsidRDefault="0042041B" w:rsidP="005A39DE">
      <w:pPr>
        <w:pStyle w:val="Style11"/>
        <w:widowControl/>
        <w:tabs>
          <w:tab w:val="left" w:pos="709"/>
          <w:tab w:val="left" w:pos="1282"/>
        </w:tabs>
        <w:ind w:left="709" w:hanging="283"/>
        <w:rPr>
          <w:rFonts w:ascii="Arial" w:hAnsi="Arial" w:cs="Arial"/>
          <w:sz w:val="22"/>
          <w:szCs w:val="22"/>
        </w:rPr>
      </w:pPr>
    </w:p>
    <w:p w14:paraId="63A837C7" w14:textId="77777777" w:rsidR="0042041B" w:rsidRPr="00633218" w:rsidRDefault="0042041B" w:rsidP="00633218">
      <w:pPr>
        <w:pStyle w:val="Nagwek1"/>
        <w:numPr>
          <w:ilvl w:val="2"/>
          <w:numId w:val="1"/>
        </w:numPr>
        <w:tabs>
          <w:tab w:val="clear" w:pos="1440"/>
          <w:tab w:val="num" w:pos="709"/>
        </w:tabs>
        <w:ind w:left="709" w:hanging="709"/>
        <w:jc w:val="both"/>
        <w:rPr>
          <w:rFonts w:cs="Arial"/>
          <w:szCs w:val="22"/>
        </w:rPr>
      </w:pPr>
      <w:bookmarkStart w:id="81" w:name="_Toc475077818"/>
      <w:r w:rsidRPr="00633218">
        <w:rPr>
          <w:rFonts w:cs="Arial"/>
          <w:szCs w:val="22"/>
        </w:rPr>
        <w:t>Rejestracja zdarzeń i próby funkcjonalne</w:t>
      </w:r>
      <w:bookmarkEnd w:id="81"/>
    </w:p>
    <w:p w14:paraId="4770B3B8" w14:textId="77777777" w:rsidR="0042041B" w:rsidRDefault="0042041B" w:rsidP="0042041B">
      <w:pPr>
        <w:pStyle w:val="Style11"/>
        <w:widowControl/>
        <w:tabs>
          <w:tab w:val="left" w:pos="1282"/>
        </w:tabs>
        <w:rPr>
          <w:rStyle w:val="FontStyle19"/>
          <w:rFonts w:ascii="Arial" w:hAnsi="Arial" w:cs="Arial"/>
        </w:rPr>
      </w:pPr>
    </w:p>
    <w:p w14:paraId="49AB7F4C" w14:textId="77777777" w:rsidR="00310032" w:rsidRDefault="0042041B" w:rsidP="0042041B">
      <w:pPr>
        <w:pStyle w:val="Style12"/>
        <w:widowControl/>
        <w:spacing w:before="14" w:line="250" w:lineRule="exact"/>
        <w:jc w:val="both"/>
        <w:rPr>
          <w:rStyle w:val="FontStyle19"/>
          <w:rFonts w:ascii="Arial" w:hAnsi="Arial" w:cs="Arial"/>
        </w:rPr>
      </w:pPr>
      <w:r w:rsidRPr="00822C88">
        <w:rPr>
          <w:rStyle w:val="FontStyle19"/>
          <w:rFonts w:ascii="Arial" w:hAnsi="Arial" w:cs="Arial"/>
        </w:rPr>
        <w:t>Należy zapewnić rejestrację sekwencji zdarzeń SOE</w:t>
      </w:r>
      <w:r>
        <w:rPr>
          <w:rStyle w:val="FontStyle19"/>
          <w:rFonts w:ascii="Arial" w:hAnsi="Arial" w:cs="Arial"/>
        </w:rPr>
        <w:t>R</w:t>
      </w:r>
      <w:r w:rsidRPr="00822C88">
        <w:rPr>
          <w:rStyle w:val="FontStyle19"/>
          <w:rFonts w:ascii="Arial" w:hAnsi="Arial" w:cs="Arial"/>
        </w:rPr>
        <w:t xml:space="preserve"> (sequence of event recorder) - zakup oddzielnego komputera wraz z dedykowanym oprogramowaniem (stacja robocza, monitor, klawiatura, mysz). </w:t>
      </w:r>
    </w:p>
    <w:p w14:paraId="533F5E33" w14:textId="77777777" w:rsidR="0042041B" w:rsidRPr="00822C88" w:rsidRDefault="0042041B" w:rsidP="0042041B">
      <w:pPr>
        <w:pStyle w:val="Style4"/>
        <w:widowControl/>
        <w:spacing w:line="240" w:lineRule="exact"/>
        <w:rPr>
          <w:rFonts w:ascii="Arial" w:hAnsi="Arial" w:cs="Arial"/>
          <w:sz w:val="22"/>
          <w:szCs w:val="22"/>
        </w:rPr>
      </w:pPr>
    </w:p>
    <w:p w14:paraId="410DB154" w14:textId="77777777" w:rsidR="0042041B" w:rsidRDefault="0042041B" w:rsidP="0042041B">
      <w:pPr>
        <w:pStyle w:val="Style4"/>
        <w:widowControl/>
        <w:spacing w:before="10" w:line="250" w:lineRule="exact"/>
        <w:rPr>
          <w:rStyle w:val="FontStyle19"/>
          <w:rFonts w:ascii="Arial" w:hAnsi="Arial" w:cs="Arial"/>
        </w:rPr>
      </w:pPr>
      <w:r w:rsidRPr="00822C88">
        <w:rPr>
          <w:rStyle w:val="FontStyle19"/>
          <w:rFonts w:ascii="Arial" w:hAnsi="Arial" w:cs="Arial"/>
        </w:rPr>
        <w:t>Wymagane jest przeprowadzenie rozruchu, prób funkcjonaln</w:t>
      </w:r>
      <w:r>
        <w:rPr>
          <w:rStyle w:val="FontStyle19"/>
          <w:rFonts w:ascii="Arial" w:hAnsi="Arial" w:cs="Arial"/>
        </w:rPr>
        <w:t>ych</w:t>
      </w:r>
      <w:r w:rsidRPr="00822C88">
        <w:rPr>
          <w:rStyle w:val="FontStyle19"/>
          <w:rFonts w:ascii="Arial" w:hAnsi="Arial" w:cs="Arial"/>
        </w:rPr>
        <w:t xml:space="preserve"> układów PiA, sprawdzenie aparatury blokadowej</w:t>
      </w:r>
      <w:r>
        <w:rPr>
          <w:rStyle w:val="FontStyle19"/>
          <w:rFonts w:ascii="Arial" w:hAnsi="Arial" w:cs="Arial"/>
        </w:rPr>
        <w:t xml:space="preserve"> oraz</w:t>
      </w:r>
      <w:r w:rsidRPr="00822C88">
        <w:rPr>
          <w:rStyle w:val="FontStyle19"/>
          <w:rFonts w:ascii="Arial" w:hAnsi="Arial" w:cs="Arial"/>
        </w:rPr>
        <w:t xml:space="preserve"> dostarczenie protokołów z</w:t>
      </w:r>
      <w:r w:rsidR="00CF273F">
        <w:rPr>
          <w:rStyle w:val="FontStyle19"/>
          <w:rFonts w:ascii="Arial" w:hAnsi="Arial" w:cs="Arial"/>
        </w:rPr>
        <w:t xml:space="preserve"> wykonanych </w:t>
      </w:r>
      <w:r>
        <w:rPr>
          <w:rStyle w:val="FontStyle19"/>
          <w:rFonts w:ascii="Arial" w:hAnsi="Arial" w:cs="Arial"/>
        </w:rPr>
        <w:t>testów</w:t>
      </w:r>
      <w:r w:rsidR="00B410A3">
        <w:rPr>
          <w:rStyle w:val="FontStyle19"/>
          <w:rFonts w:ascii="Arial" w:hAnsi="Arial" w:cs="Arial"/>
        </w:rPr>
        <w:t>.</w:t>
      </w:r>
      <w:r w:rsidRPr="00822C88">
        <w:rPr>
          <w:rStyle w:val="FontStyle19"/>
          <w:rFonts w:ascii="Arial" w:hAnsi="Arial" w:cs="Arial"/>
        </w:rPr>
        <w:t xml:space="preserve"> Dla przedmiotowego zakresu należy przeprowadzić testy obwodów (z pominięciem testów algorytmów logiki sterowania blokadowego) oraz kompleksowe próby funkcjonalne całkowite (z testami algorytmów).</w:t>
      </w:r>
    </w:p>
    <w:p w14:paraId="4558C572" w14:textId="77777777" w:rsidR="00CD6D81" w:rsidRPr="00822C88" w:rsidRDefault="00CD6D81" w:rsidP="0042041B">
      <w:pPr>
        <w:pStyle w:val="Style4"/>
        <w:widowControl/>
        <w:spacing w:before="10" w:line="250" w:lineRule="exact"/>
        <w:rPr>
          <w:rStyle w:val="FontStyle19"/>
          <w:rFonts w:ascii="Arial" w:hAnsi="Arial" w:cs="Arial"/>
        </w:rPr>
      </w:pPr>
      <w:r>
        <w:rPr>
          <w:rStyle w:val="FontStyle19"/>
          <w:rFonts w:ascii="Arial" w:hAnsi="Arial" w:cs="Arial"/>
        </w:rPr>
        <w:t xml:space="preserve">Testy </w:t>
      </w:r>
      <w:r w:rsidR="00B410A3">
        <w:rPr>
          <w:rStyle w:val="FontStyle19"/>
          <w:rFonts w:ascii="Arial" w:hAnsi="Arial" w:cs="Arial"/>
        </w:rPr>
        <w:t xml:space="preserve">FAT i SAT </w:t>
      </w:r>
      <w:r>
        <w:rPr>
          <w:rStyle w:val="FontStyle19"/>
          <w:rFonts w:ascii="Arial" w:hAnsi="Arial" w:cs="Arial"/>
        </w:rPr>
        <w:t>muszą być przeprowadzone zgodnie z wytycznymi zawartymi w rozdziale</w:t>
      </w:r>
      <w:r w:rsidR="00B410A3">
        <w:rPr>
          <w:rStyle w:val="FontStyle19"/>
          <w:rFonts w:ascii="Arial" w:hAnsi="Arial" w:cs="Arial"/>
        </w:rPr>
        <w:t xml:space="preserve">   </w:t>
      </w:r>
      <w:r>
        <w:rPr>
          <w:rStyle w:val="FontStyle19"/>
          <w:rFonts w:ascii="Arial" w:hAnsi="Arial" w:cs="Arial"/>
        </w:rPr>
        <w:t xml:space="preserve"> </w:t>
      </w:r>
      <w:r w:rsidR="00B410A3">
        <w:rPr>
          <w:rStyle w:val="FontStyle19"/>
          <w:rFonts w:ascii="Arial" w:hAnsi="Arial" w:cs="Arial"/>
        </w:rPr>
        <w:t xml:space="preserve">nr </w:t>
      </w:r>
      <w:r>
        <w:rPr>
          <w:rStyle w:val="FontStyle19"/>
          <w:rFonts w:ascii="Arial" w:hAnsi="Arial" w:cs="Arial"/>
        </w:rPr>
        <w:t>1</w:t>
      </w:r>
      <w:r w:rsidR="00B410A3">
        <w:rPr>
          <w:rStyle w:val="FontStyle19"/>
          <w:rFonts w:ascii="Arial" w:hAnsi="Arial" w:cs="Arial"/>
        </w:rPr>
        <w:t>4</w:t>
      </w:r>
      <w:r>
        <w:rPr>
          <w:rStyle w:val="FontStyle19"/>
          <w:rFonts w:ascii="Arial" w:hAnsi="Arial" w:cs="Arial"/>
        </w:rPr>
        <w:t>.</w:t>
      </w:r>
    </w:p>
    <w:p w14:paraId="799B8FC3" w14:textId="77777777" w:rsidR="00CD6D81" w:rsidRPr="004A36CF" w:rsidRDefault="00CD6D81" w:rsidP="00CD6D81">
      <w:pPr>
        <w:jc w:val="both"/>
        <w:rPr>
          <w:rFonts w:ascii="Arial" w:hAnsi="Arial" w:cs="Arial"/>
          <w:sz w:val="22"/>
          <w:szCs w:val="22"/>
        </w:rPr>
      </w:pPr>
    </w:p>
    <w:p w14:paraId="5FE71483" w14:textId="77777777" w:rsidR="00B37FA6" w:rsidRPr="00822C88" w:rsidRDefault="00B37FA6" w:rsidP="00340186">
      <w:pPr>
        <w:pStyle w:val="Nagwek1"/>
        <w:numPr>
          <w:ilvl w:val="1"/>
          <w:numId w:val="1"/>
        </w:numPr>
        <w:tabs>
          <w:tab w:val="clear" w:pos="792"/>
          <w:tab w:val="num" w:pos="567"/>
        </w:tabs>
        <w:ind w:left="567" w:hanging="567"/>
      </w:pPr>
      <w:bookmarkStart w:id="82" w:name="_Toc475077819"/>
      <w:r w:rsidRPr="00822C88">
        <w:t xml:space="preserve">System </w:t>
      </w:r>
      <w:r w:rsidR="00AC4052">
        <w:t xml:space="preserve">ciągłego </w:t>
      </w:r>
      <w:r w:rsidRPr="00822C88">
        <w:t>monitoringu spalin (jeśli występuje)</w:t>
      </w:r>
      <w:bookmarkEnd w:id="82"/>
    </w:p>
    <w:p w14:paraId="3F0ADC5A" w14:textId="77777777" w:rsidR="00CD6D81" w:rsidRDefault="00CD6D81" w:rsidP="00D53938"/>
    <w:p w14:paraId="1EB43EB7" w14:textId="77777777" w:rsidR="00DF2EB3" w:rsidRDefault="00DF2EB3" w:rsidP="00D53938">
      <w:pPr>
        <w:pStyle w:val="Style11"/>
        <w:tabs>
          <w:tab w:val="left" w:pos="720"/>
        </w:tabs>
        <w:rPr>
          <w:rStyle w:val="FontStyle19"/>
          <w:rFonts w:ascii="Arial" w:hAnsi="Arial" w:cs="Arial"/>
        </w:rPr>
      </w:pPr>
      <w:r>
        <w:rPr>
          <w:rStyle w:val="FontStyle19"/>
          <w:rFonts w:ascii="Arial" w:hAnsi="Arial" w:cs="Arial"/>
        </w:rPr>
        <w:t xml:space="preserve">System </w:t>
      </w:r>
      <w:r w:rsidR="00AC4052">
        <w:rPr>
          <w:rStyle w:val="FontStyle19"/>
          <w:rFonts w:ascii="Arial" w:hAnsi="Arial" w:cs="Arial"/>
        </w:rPr>
        <w:t xml:space="preserve">ciągłego </w:t>
      </w:r>
      <w:r>
        <w:rPr>
          <w:rStyle w:val="FontStyle19"/>
          <w:rFonts w:ascii="Arial" w:hAnsi="Arial" w:cs="Arial"/>
        </w:rPr>
        <w:t xml:space="preserve">monitoringu spalin </w:t>
      </w:r>
      <w:r w:rsidR="00AC4052">
        <w:rPr>
          <w:rStyle w:val="FontStyle19"/>
          <w:rFonts w:ascii="Arial" w:hAnsi="Arial" w:cs="Arial"/>
        </w:rPr>
        <w:t xml:space="preserve">składa się z </w:t>
      </w:r>
      <w:r w:rsidR="00B23A34">
        <w:rPr>
          <w:rStyle w:val="FontStyle19"/>
          <w:rFonts w:ascii="Arial" w:hAnsi="Arial" w:cs="Arial"/>
        </w:rPr>
        <w:t xml:space="preserve">dwóch </w:t>
      </w:r>
      <w:r w:rsidR="00DE5654">
        <w:rPr>
          <w:rStyle w:val="FontStyle19"/>
          <w:rFonts w:ascii="Arial" w:hAnsi="Arial" w:cs="Arial"/>
        </w:rPr>
        <w:t>składowych</w:t>
      </w:r>
      <w:r w:rsidR="00AC4052">
        <w:rPr>
          <w:rStyle w:val="FontStyle19"/>
          <w:rFonts w:ascii="Arial" w:hAnsi="Arial" w:cs="Arial"/>
        </w:rPr>
        <w:t>:</w:t>
      </w:r>
    </w:p>
    <w:p w14:paraId="03D6BA0A" w14:textId="77777777" w:rsidR="00AC4052" w:rsidRDefault="00400859"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aparatura pomiarowa</w:t>
      </w:r>
      <w:r w:rsidR="000C5EF1">
        <w:rPr>
          <w:rStyle w:val="FontStyle19"/>
          <w:rFonts w:ascii="Arial" w:hAnsi="Arial" w:cs="Arial"/>
        </w:rPr>
        <w:t xml:space="preserve"> </w:t>
      </w:r>
      <w:r w:rsidR="00DE5654">
        <w:rPr>
          <w:rStyle w:val="FontStyle19"/>
          <w:rFonts w:ascii="Arial" w:hAnsi="Arial" w:cs="Arial"/>
        </w:rPr>
        <w:t xml:space="preserve">(wraz z układem poboru i przygotowania próbki) </w:t>
      </w:r>
      <w:r w:rsidR="000C5EF1">
        <w:rPr>
          <w:rStyle w:val="FontStyle19"/>
          <w:rFonts w:ascii="Arial" w:hAnsi="Arial" w:cs="Arial"/>
        </w:rPr>
        <w:t>- wykonuje</w:t>
      </w:r>
      <w:r w:rsidR="00AC4052">
        <w:rPr>
          <w:rStyle w:val="FontStyle19"/>
          <w:rFonts w:ascii="Arial" w:hAnsi="Arial" w:cs="Arial"/>
        </w:rPr>
        <w:t xml:space="preserve"> fizyczny pomiar,</w:t>
      </w:r>
    </w:p>
    <w:p w14:paraId="5FABD704" w14:textId="77777777" w:rsidR="00AC4052" w:rsidRDefault="00400859"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komputer emisyjny</w:t>
      </w:r>
      <w:r w:rsidR="00AC4052">
        <w:rPr>
          <w:rStyle w:val="FontStyle19"/>
          <w:rFonts w:ascii="Arial" w:hAnsi="Arial" w:cs="Arial"/>
        </w:rPr>
        <w:t xml:space="preserve"> </w:t>
      </w:r>
      <w:r w:rsidR="000C5EF1">
        <w:rPr>
          <w:rStyle w:val="FontStyle19"/>
          <w:rFonts w:ascii="Arial" w:hAnsi="Arial" w:cs="Arial"/>
        </w:rPr>
        <w:t>- zbiera i przetwarza</w:t>
      </w:r>
      <w:r w:rsidR="00AC4052">
        <w:rPr>
          <w:rStyle w:val="FontStyle19"/>
          <w:rFonts w:ascii="Arial" w:hAnsi="Arial" w:cs="Arial"/>
        </w:rPr>
        <w:t xml:space="preserve"> dane</w:t>
      </w:r>
      <w:r w:rsidR="000C5EF1">
        <w:rPr>
          <w:rStyle w:val="FontStyle19"/>
          <w:rFonts w:ascii="Arial" w:hAnsi="Arial" w:cs="Arial"/>
        </w:rPr>
        <w:t>.</w:t>
      </w:r>
    </w:p>
    <w:p w14:paraId="5E6495EF" w14:textId="77777777" w:rsidR="00AC4052" w:rsidRDefault="00AC4052" w:rsidP="00D53938">
      <w:pPr>
        <w:pStyle w:val="Style11"/>
        <w:tabs>
          <w:tab w:val="left" w:pos="720"/>
        </w:tabs>
        <w:rPr>
          <w:rStyle w:val="FontStyle19"/>
          <w:rFonts w:ascii="Arial" w:hAnsi="Arial" w:cs="Arial"/>
        </w:rPr>
      </w:pPr>
    </w:p>
    <w:p w14:paraId="53D8D7BA" w14:textId="77777777" w:rsidR="009F71D2" w:rsidRDefault="00CC3422" w:rsidP="00D53938">
      <w:pPr>
        <w:pStyle w:val="Style11"/>
        <w:tabs>
          <w:tab w:val="left" w:pos="720"/>
        </w:tabs>
        <w:rPr>
          <w:rStyle w:val="FontStyle19"/>
          <w:rFonts w:ascii="Arial" w:hAnsi="Arial" w:cs="Arial"/>
        </w:rPr>
      </w:pPr>
      <w:r>
        <w:rPr>
          <w:rStyle w:val="FontStyle19"/>
          <w:rFonts w:ascii="Arial" w:hAnsi="Arial" w:cs="Arial"/>
        </w:rPr>
        <w:t>A</w:t>
      </w:r>
      <w:r w:rsidR="00AC4052">
        <w:rPr>
          <w:rStyle w:val="FontStyle19"/>
          <w:rFonts w:ascii="Arial" w:hAnsi="Arial" w:cs="Arial"/>
        </w:rPr>
        <w:t xml:space="preserve">paratura </w:t>
      </w:r>
      <w:r>
        <w:rPr>
          <w:rStyle w:val="FontStyle19"/>
          <w:rFonts w:ascii="Arial" w:hAnsi="Arial" w:cs="Arial"/>
        </w:rPr>
        <w:t xml:space="preserve">pomiarowa </w:t>
      </w:r>
      <w:r w:rsidR="009F71D2">
        <w:rPr>
          <w:rStyle w:val="FontStyle19"/>
          <w:rFonts w:ascii="Arial" w:hAnsi="Arial" w:cs="Arial"/>
        </w:rPr>
        <w:t>s</w:t>
      </w:r>
      <w:r w:rsidR="00A24A0B" w:rsidRPr="00822C88">
        <w:rPr>
          <w:rStyle w:val="FontStyle19"/>
          <w:rFonts w:ascii="Arial" w:hAnsi="Arial" w:cs="Arial"/>
        </w:rPr>
        <w:t>ystem</w:t>
      </w:r>
      <w:r w:rsidR="00AC4052">
        <w:rPr>
          <w:rStyle w:val="FontStyle19"/>
          <w:rFonts w:ascii="Arial" w:hAnsi="Arial" w:cs="Arial"/>
        </w:rPr>
        <w:t>u</w:t>
      </w:r>
      <w:r w:rsidR="00A24A0B" w:rsidRPr="00822C88">
        <w:rPr>
          <w:rStyle w:val="FontStyle19"/>
          <w:rFonts w:ascii="Arial" w:hAnsi="Arial" w:cs="Arial"/>
        </w:rPr>
        <w:t xml:space="preserve"> monitoringu </w:t>
      </w:r>
      <w:r w:rsidR="00A24A0B">
        <w:rPr>
          <w:rStyle w:val="FontStyle19"/>
          <w:rFonts w:ascii="Arial" w:hAnsi="Arial" w:cs="Arial"/>
        </w:rPr>
        <w:t xml:space="preserve">spalin </w:t>
      </w:r>
      <w:r w:rsidR="00A24A0B" w:rsidRPr="00822C88">
        <w:rPr>
          <w:rStyle w:val="FontStyle19"/>
          <w:rFonts w:ascii="Arial" w:hAnsi="Arial" w:cs="Arial"/>
        </w:rPr>
        <w:t>musi umożliwi</w:t>
      </w:r>
      <w:r w:rsidR="00E46C76">
        <w:rPr>
          <w:rStyle w:val="FontStyle19"/>
          <w:rFonts w:ascii="Arial" w:hAnsi="Arial" w:cs="Arial"/>
        </w:rPr>
        <w:t>a</w:t>
      </w:r>
      <w:r w:rsidR="00A24A0B" w:rsidRPr="00822C88">
        <w:rPr>
          <w:rStyle w:val="FontStyle19"/>
          <w:rFonts w:ascii="Arial" w:hAnsi="Arial" w:cs="Arial"/>
        </w:rPr>
        <w:t xml:space="preserve">ć pomiary </w:t>
      </w:r>
      <w:r w:rsidR="009F71D2">
        <w:rPr>
          <w:rStyle w:val="FontStyle19"/>
          <w:rFonts w:ascii="Arial" w:hAnsi="Arial" w:cs="Arial"/>
        </w:rPr>
        <w:t>poniższych parametrów:</w:t>
      </w:r>
    </w:p>
    <w:p w14:paraId="40D8D59C" w14:textId="77777777" w:rsidR="00A24A0B" w:rsidRDefault="00A24A0B" w:rsidP="00D53938">
      <w:pPr>
        <w:pStyle w:val="Style11"/>
        <w:widowControl/>
        <w:numPr>
          <w:ilvl w:val="0"/>
          <w:numId w:val="144"/>
        </w:numPr>
        <w:tabs>
          <w:tab w:val="clear" w:pos="360"/>
          <w:tab w:val="left" w:pos="720"/>
        </w:tabs>
        <w:ind w:left="709" w:hanging="283"/>
        <w:rPr>
          <w:rStyle w:val="FontStyle19"/>
          <w:rFonts w:ascii="Arial" w:hAnsi="Arial" w:cs="Arial"/>
        </w:rPr>
      </w:pPr>
      <w:r w:rsidRPr="009F71D2">
        <w:rPr>
          <w:rStyle w:val="FontStyle19"/>
          <w:rFonts w:ascii="Arial" w:hAnsi="Arial" w:cs="Arial"/>
        </w:rPr>
        <w:t>O</w:t>
      </w:r>
      <w:r w:rsidRPr="009F71D2">
        <w:rPr>
          <w:rStyle w:val="FontStyle19"/>
          <w:rFonts w:ascii="Arial" w:hAnsi="Arial" w:cs="Arial"/>
          <w:vertAlign w:val="subscript"/>
        </w:rPr>
        <w:t>2</w:t>
      </w:r>
      <w:r w:rsidR="009F71D2">
        <w:rPr>
          <w:rStyle w:val="FontStyle19"/>
          <w:rFonts w:ascii="Arial" w:hAnsi="Arial" w:cs="Arial"/>
          <w:vertAlign w:val="subscript"/>
        </w:rPr>
        <w:t>,</w:t>
      </w:r>
      <w:r w:rsidRPr="009F71D2">
        <w:rPr>
          <w:rStyle w:val="FontStyle19"/>
          <w:rFonts w:ascii="Arial" w:hAnsi="Arial" w:cs="Arial"/>
        </w:rPr>
        <w:tab/>
      </w:r>
    </w:p>
    <w:p w14:paraId="59878FBF" w14:textId="77777777" w:rsidR="00A24A0B" w:rsidRDefault="009F71D2"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CO,</w:t>
      </w:r>
    </w:p>
    <w:p w14:paraId="40A27691" w14:textId="77777777" w:rsidR="00A24A0B" w:rsidRPr="009F71D2" w:rsidRDefault="00A24A0B" w:rsidP="00D53938">
      <w:pPr>
        <w:pStyle w:val="Style11"/>
        <w:widowControl/>
        <w:numPr>
          <w:ilvl w:val="0"/>
          <w:numId w:val="144"/>
        </w:numPr>
        <w:tabs>
          <w:tab w:val="clear" w:pos="360"/>
          <w:tab w:val="left" w:pos="720"/>
        </w:tabs>
        <w:ind w:left="709" w:hanging="283"/>
        <w:rPr>
          <w:rStyle w:val="FontStyle19"/>
          <w:rFonts w:ascii="Arial" w:hAnsi="Arial" w:cs="Arial"/>
        </w:rPr>
      </w:pPr>
      <w:r w:rsidRPr="009F71D2">
        <w:rPr>
          <w:rStyle w:val="FontStyle19"/>
          <w:rFonts w:ascii="Arial" w:hAnsi="Arial" w:cs="Arial"/>
        </w:rPr>
        <w:t>CO</w:t>
      </w:r>
      <w:r w:rsidR="009F71D2">
        <w:rPr>
          <w:rStyle w:val="FontStyle19"/>
          <w:rFonts w:ascii="Arial" w:hAnsi="Arial" w:cs="Arial"/>
          <w:vertAlign w:val="subscript"/>
        </w:rPr>
        <w:t>2,</w:t>
      </w:r>
    </w:p>
    <w:p w14:paraId="33AB6CE5" w14:textId="77777777" w:rsidR="00A24A0B" w:rsidRDefault="00A24A0B" w:rsidP="00D53938">
      <w:pPr>
        <w:pStyle w:val="Style11"/>
        <w:widowControl/>
        <w:numPr>
          <w:ilvl w:val="0"/>
          <w:numId w:val="144"/>
        </w:numPr>
        <w:tabs>
          <w:tab w:val="clear" w:pos="360"/>
          <w:tab w:val="left" w:pos="720"/>
        </w:tabs>
        <w:ind w:left="709" w:hanging="283"/>
        <w:rPr>
          <w:rStyle w:val="FontStyle19"/>
          <w:rFonts w:ascii="Arial" w:hAnsi="Arial" w:cs="Arial"/>
        </w:rPr>
      </w:pPr>
      <w:r w:rsidRPr="009F71D2">
        <w:rPr>
          <w:rStyle w:val="FontStyle19"/>
          <w:rFonts w:ascii="Arial" w:hAnsi="Arial" w:cs="Arial"/>
        </w:rPr>
        <w:t>NO</w:t>
      </w:r>
      <w:r w:rsidRPr="009F71D2">
        <w:rPr>
          <w:rStyle w:val="FontStyle19"/>
          <w:rFonts w:ascii="Arial" w:hAnsi="Arial" w:cs="Arial"/>
          <w:vertAlign w:val="subscript"/>
        </w:rPr>
        <w:t>x</w:t>
      </w:r>
      <w:r w:rsidR="009F71D2">
        <w:rPr>
          <w:rStyle w:val="FontStyle19"/>
          <w:rFonts w:ascii="Arial" w:hAnsi="Arial" w:cs="Arial"/>
        </w:rPr>
        <w:t>,</w:t>
      </w:r>
    </w:p>
    <w:p w14:paraId="527D6D53" w14:textId="77777777" w:rsidR="00A24A0B" w:rsidRDefault="009F71D2"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zapylenie,</w:t>
      </w:r>
    </w:p>
    <w:p w14:paraId="30D7E4B7" w14:textId="77777777" w:rsidR="009F71D2" w:rsidRDefault="009F71D2"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temperatura,</w:t>
      </w:r>
    </w:p>
    <w:p w14:paraId="656E18F8" w14:textId="77777777" w:rsidR="009F71D2" w:rsidRDefault="009F71D2"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ciśnienie,</w:t>
      </w:r>
    </w:p>
    <w:p w14:paraId="4BC0CFCA" w14:textId="77777777" w:rsidR="009F71D2" w:rsidRDefault="009F71D2"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wilgotność,</w:t>
      </w:r>
    </w:p>
    <w:p w14:paraId="3EF04F3A" w14:textId="77777777" w:rsidR="00CD2BA4" w:rsidRDefault="00CD2BA4"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przepływ,</w:t>
      </w:r>
    </w:p>
    <w:p w14:paraId="241C2B8E" w14:textId="77777777" w:rsidR="009F71D2" w:rsidRDefault="009F71D2"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inne w zależności od wymagań.</w:t>
      </w:r>
    </w:p>
    <w:p w14:paraId="67BFA500" w14:textId="77777777" w:rsidR="009F71D2" w:rsidRPr="009F71D2" w:rsidRDefault="009F71D2" w:rsidP="00D53938">
      <w:pPr>
        <w:pStyle w:val="Style11"/>
        <w:widowControl/>
        <w:tabs>
          <w:tab w:val="left" w:pos="720"/>
        </w:tabs>
        <w:ind w:left="709"/>
        <w:rPr>
          <w:rStyle w:val="FontStyle19"/>
          <w:rFonts w:ascii="Arial" w:hAnsi="Arial" w:cs="Arial"/>
        </w:rPr>
      </w:pPr>
    </w:p>
    <w:p w14:paraId="3E29D69A" w14:textId="77777777" w:rsidR="00353547" w:rsidRPr="00FE65FF" w:rsidRDefault="009E33DD" w:rsidP="00D53938">
      <w:pPr>
        <w:pStyle w:val="Style11"/>
        <w:tabs>
          <w:tab w:val="left" w:pos="720"/>
        </w:tabs>
        <w:rPr>
          <w:rStyle w:val="FontStyle19"/>
          <w:rFonts w:ascii="Arial" w:hAnsi="Arial" w:cs="Arial"/>
        </w:rPr>
      </w:pPr>
      <w:r w:rsidRPr="00FE65FF">
        <w:rPr>
          <w:rStyle w:val="FontStyle19"/>
          <w:rFonts w:ascii="Arial" w:hAnsi="Arial" w:cs="Arial"/>
        </w:rPr>
        <w:t>K</w:t>
      </w:r>
      <w:r w:rsidR="008439DD" w:rsidRPr="00FE65FF">
        <w:rPr>
          <w:rStyle w:val="FontStyle19"/>
          <w:rFonts w:ascii="Arial" w:hAnsi="Arial" w:cs="Arial"/>
        </w:rPr>
        <w:t>ompu</w:t>
      </w:r>
      <w:r w:rsidR="000A279C" w:rsidRPr="00FE65FF">
        <w:rPr>
          <w:rStyle w:val="FontStyle19"/>
          <w:rFonts w:ascii="Arial" w:hAnsi="Arial" w:cs="Arial"/>
        </w:rPr>
        <w:t xml:space="preserve">ter systemu monitoringu </w:t>
      </w:r>
      <w:r>
        <w:rPr>
          <w:rStyle w:val="FontStyle19"/>
          <w:rFonts w:ascii="Arial" w:hAnsi="Arial" w:cs="Arial"/>
        </w:rPr>
        <w:t>spalin</w:t>
      </w:r>
      <w:r w:rsidR="00B8758D">
        <w:rPr>
          <w:rStyle w:val="FontStyle19"/>
          <w:rFonts w:ascii="Arial" w:hAnsi="Arial" w:cs="Arial"/>
        </w:rPr>
        <w:t xml:space="preserve"> </w:t>
      </w:r>
      <w:r w:rsidR="00CC3422">
        <w:rPr>
          <w:rStyle w:val="FontStyle19"/>
          <w:rFonts w:ascii="Arial" w:hAnsi="Arial" w:cs="Arial"/>
        </w:rPr>
        <w:t xml:space="preserve">musi </w:t>
      </w:r>
      <w:r w:rsidR="00CB2CB9">
        <w:rPr>
          <w:rStyle w:val="FontStyle19"/>
          <w:rFonts w:ascii="Arial" w:hAnsi="Arial" w:cs="Arial"/>
        </w:rPr>
        <w:t>realizować</w:t>
      </w:r>
      <w:r w:rsidR="00CC3422">
        <w:rPr>
          <w:rStyle w:val="FontStyle19"/>
          <w:rFonts w:ascii="Arial" w:hAnsi="Arial" w:cs="Arial"/>
        </w:rPr>
        <w:t xml:space="preserve"> poniższe </w:t>
      </w:r>
      <w:r w:rsidR="0095342C">
        <w:rPr>
          <w:rStyle w:val="FontStyle19"/>
          <w:rFonts w:ascii="Arial" w:hAnsi="Arial" w:cs="Arial"/>
        </w:rPr>
        <w:t>zadania</w:t>
      </w:r>
      <w:r w:rsidR="008439DD" w:rsidRPr="00FE65FF">
        <w:rPr>
          <w:rStyle w:val="FontStyle19"/>
          <w:rFonts w:ascii="Arial" w:hAnsi="Arial" w:cs="Arial"/>
        </w:rPr>
        <w:t>:</w:t>
      </w:r>
    </w:p>
    <w:p w14:paraId="661AB779" w14:textId="77777777" w:rsidR="008439DD" w:rsidRDefault="008439DD"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zbieranie danych analogowych i stanów urządzeń pomiarowych,</w:t>
      </w:r>
    </w:p>
    <w:p w14:paraId="29FD7B85" w14:textId="77777777" w:rsidR="008439DD" w:rsidRDefault="008439DD"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analizowanie stanu urządzeń pomiarowych,</w:t>
      </w:r>
      <w:r w:rsidRPr="009F71D2">
        <w:rPr>
          <w:rStyle w:val="FontStyle19"/>
          <w:rFonts w:ascii="Arial" w:hAnsi="Arial" w:cs="Arial"/>
        </w:rPr>
        <w:tab/>
      </w:r>
    </w:p>
    <w:p w14:paraId="7C7859A1" w14:textId="77777777" w:rsidR="008439DD" w:rsidRDefault="008439DD"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przeliczenie wartości pomiarowych na wartości referencyjne,</w:t>
      </w:r>
    </w:p>
    <w:p w14:paraId="30137E29" w14:textId="77777777" w:rsidR="008439DD" w:rsidRDefault="008439DD"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prezentację danych pomiarowych i przetworzonych,</w:t>
      </w:r>
    </w:p>
    <w:p w14:paraId="76DBAA5B" w14:textId="77777777" w:rsidR="008439DD" w:rsidRDefault="008439DD"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archiwizację danych</w:t>
      </w:r>
    </w:p>
    <w:p w14:paraId="64235F7D" w14:textId="77777777" w:rsidR="009E33DD" w:rsidRPr="00400456" w:rsidRDefault="005F1F61" w:rsidP="00C06AD4">
      <w:pPr>
        <w:pStyle w:val="Style11"/>
        <w:widowControl/>
        <w:numPr>
          <w:ilvl w:val="0"/>
          <w:numId w:val="144"/>
        </w:numPr>
        <w:tabs>
          <w:tab w:val="clear" w:pos="360"/>
          <w:tab w:val="left" w:pos="720"/>
        </w:tabs>
        <w:ind w:left="709" w:hanging="283"/>
        <w:rPr>
          <w:rFonts w:ascii="Arial" w:hAnsi="Arial" w:cs="Arial"/>
          <w:sz w:val="22"/>
          <w:szCs w:val="22"/>
        </w:rPr>
      </w:pPr>
      <w:r>
        <w:rPr>
          <w:rStyle w:val="FontStyle19"/>
          <w:rFonts w:ascii="Arial" w:hAnsi="Arial" w:cs="Arial"/>
        </w:rPr>
        <w:t xml:space="preserve">generowanie wiarygodnych raportów </w:t>
      </w:r>
      <w:r w:rsidR="00C93512">
        <w:rPr>
          <w:rStyle w:val="FontStyle19"/>
          <w:rFonts w:ascii="Arial" w:hAnsi="Arial" w:cs="Arial"/>
        </w:rPr>
        <w:t xml:space="preserve">dotyczących </w:t>
      </w:r>
      <w:r w:rsidR="003E75F7">
        <w:rPr>
          <w:rStyle w:val="FontStyle19"/>
          <w:rFonts w:ascii="Arial" w:hAnsi="Arial" w:cs="Arial"/>
        </w:rPr>
        <w:t xml:space="preserve">stężeń i </w:t>
      </w:r>
      <w:r w:rsidR="00C93512">
        <w:rPr>
          <w:rStyle w:val="FontStyle19"/>
          <w:rFonts w:ascii="Arial" w:hAnsi="Arial" w:cs="Arial"/>
        </w:rPr>
        <w:t xml:space="preserve">emisji zanieczyszczeń, </w:t>
      </w:r>
      <w:r w:rsidR="003E75F7">
        <w:rPr>
          <w:rStyle w:val="FontStyle19"/>
          <w:rFonts w:ascii="Arial" w:hAnsi="Arial" w:cs="Arial"/>
        </w:rPr>
        <w:t xml:space="preserve">stężeń i </w:t>
      </w:r>
      <w:r w:rsidR="00C93512">
        <w:rPr>
          <w:rStyle w:val="FontStyle19"/>
          <w:rFonts w:ascii="Arial" w:hAnsi="Arial" w:cs="Arial"/>
        </w:rPr>
        <w:t>standardów emisyjnych oraz raportów rozliczeniowych.</w:t>
      </w:r>
    </w:p>
    <w:p w14:paraId="3C13371F" w14:textId="77777777" w:rsidR="00E63AE0" w:rsidRDefault="00E63AE0" w:rsidP="00D53938">
      <w:pPr>
        <w:jc w:val="both"/>
        <w:rPr>
          <w:rFonts w:ascii="Arial" w:hAnsi="Arial" w:cs="Arial"/>
          <w:sz w:val="22"/>
          <w:szCs w:val="22"/>
        </w:rPr>
      </w:pPr>
    </w:p>
    <w:p w14:paraId="48366BA4" w14:textId="77777777" w:rsidR="006E4015" w:rsidRDefault="006E4015" w:rsidP="00D53938">
      <w:pPr>
        <w:jc w:val="both"/>
        <w:rPr>
          <w:rFonts w:ascii="Arial" w:hAnsi="Arial" w:cs="Arial"/>
          <w:sz w:val="22"/>
          <w:szCs w:val="22"/>
        </w:rPr>
      </w:pPr>
    </w:p>
    <w:p w14:paraId="6ACC4213" w14:textId="77777777" w:rsidR="006E4015" w:rsidRDefault="006E4015" w:rsidP="00D53938">
      <w:pPr>
        <w:jc w:val="both"/>
        <w:rPr>
          <w:rFonts w:ascii="Arial" w:hAnsi="Arial" w:cs="Arial"/>
          <w:sz w:val="22"/>
          <w:szCs w:val="22"/>
        </w:rPr>
      </w:pPr>
    </w:p>
    <w:p w14:paraId="390FC864" w14:textId="77777777" w:rsidR="006E4015" w:rsidRDefault="006E4015" w:rsidP="00D53938">
      <w:pPr>
        <w:jc w:val="both"/>
        <w:rPr>
          <w:rFonts w:ascii="Arial" w:hAnsi="Arial" w:cs="Arial"/>
          <w:sz w:val="22"/>
          <w:szCs w:val="22"/>
        </w:rPr>
      </w:pPr>
    </w:p>
    <w:p w14:paraId="2D8776FA" w14:textId="77777777" w:rsidR="006E4015" w:rsidRDefault="006E4015" w:rsidP="00D53938">
      <w:pPr>
        <w:jc w:val="both"/>
        <w:rPr>
          <w:rFonts w:ascii="Arial" w:hAnsi="Arial" w:cs="Arial"/>
          <w:sz w:val="22"/>
          <w:szCs w:val="22"/>
        </w:rPr>
      </w:pPr>
    </w:p>
    <w:p w14:paraId="40EC15B5" w14:textId="77777777" w:rsidR="006E4015" w:rsidRDefault="006E4015" w:rsidP="00D53938">
      <w:pPr>
        <w:jc w:val="both"/>
        <w:rPr>
          <w:rFonts w:ascii="Arial" w:hAnsi="Arial" w:cs="Arial"/>
          <w:sz w:val="22"/>
          <w:szCs w:val="22"/>
        </w:rPr>
      </w:pPr>
    </w:p>
    <w:p w14:paraId="3C09A622" w14:textId="77777777" w:rsidR="006E4015" w:rsidRDefault="006E4015" w:rsidP="00D53938">
      <w:pPr>
        <w:jc w:val="both"/>
        <w:rPr>
          <w:rFonts w:ascii="Arial" w:hAnsi="Arial" w:cs="Arial"/>
          <w:sz w:val="22"/>
          <w:szCs w:val="22"/>
        </w:rPr>
      </w:pPr>
    </w:p>
    <w:p w14:paraId="593736F9" w14:textId="77777777" w:rsidR="006E4015" w:rsidRDefault="006E4015" w:rsidP="00D53938">
      <w:pPr>
        <w:jc w:val="both"/>
        <w:rPr>
          <w:rFonts w:ascii="Arial" w:hAnsi="Arial" w:cs="Arial"/>
          <w:sz w:val="22"/>
          <w:szCs w:val="22"/>
        </w:rPr>
      </w:pPr>
    </w:p>
    <w:p w14:paraId="3644D961" w14:textId="77777777" w:rsidR="006E4015" w:rsidRDefault="006E4015" w:rsidP="00D53938">
      <w:pPr>
        <w:jc w:val="both"/>
        <w:rPr>
          <w:rFonts w:ascii="Arial" w:hAnsi="Arial" w:cs="Arial"/>
          <w:sz w:val="22"/>
          <w:szCs w:val="22"/>
        </w:rPr>
      </w:pPr>
    </w:p>
    <w:p w14:paraId="0A543FCC" w14:textId="77777777" w:rsidR="006E4015" w:rsidRDefault="006E4015" w:rsidP="00D53938">
      <w:pPr>
        <w:jc w:val="both"/>
        <w:rPr>
          <w:rFonts w:ascii="Arial" w:hAnsi="Arial" w:cs="Arial"/>
          <w:sz w:val="22"/>
          <w:szCs w:val="22"/>
        </w:rPr>
      </w:pPr>
    </w:p>
    <w:p w14:paraId="5D203B9E" w14:textId="77777777" w:rsidR="006E4015" w:rsidRDefault="006E4015" w:rsidP="00D53938">
      <w:pPr>
        <w:jc w:val="both"/>
        <w:rPr>
          <w:rFonts w:ascii="Arial" w:hAnsi="Arial" w:cs="Arial"/>
          <w:sz w:val="22"/>
          <w:szCs w:val="22"/>
        </w:rPr>
      </w:pPr>
    </w:p>
    <w:p w14:paraId="389BF351" w14:textId="77777777" w:rsidR="006E4015" w:rsidRDefault="006E4015" w:rsidP="00D53938">
      <w:pPr>
        <w:jc w:val="both"/>
        <w:rPr>
          <w:rFonts w:ascii="Arial" w:hAnsi="Arial" w:cs="Arial"/>
          <w:sz w:val="22"/>
          <w:szCs w:val="22"/>
        </w:rPr>
      </w:pPr>
    </w:p>
    <w:p w14:paraId="51D238E0" w14:textId="77777777" w:rsidR="006E4015" w:rsidRDefault="006E4015" w:rsidP="00D53938">
      <w:pPr>
        <w:jc w:val="both"/>
        <w:rPr>
          <w:rFonts w:ascii="Arial" w:hAnsi="Arial" w:cs="Arial"/>
          <w:sz w:val="22"/>
          <w:szCs w:val="22"/>
        </w:rPr>
      </w:pPr>
    </w:p>
    <w:p w14:paraId="08DCCA09" w14:textId="77777777" w:rsidR="006E4015" w:rsidRDefault="006E4015" w:rsidP="00D53938">
      <w:pPr>
        <w:jc w:val="both"/>
        <w:rPr>
          <w:rFonts w:ascii="Arial" w:hAnsi="Arial" w:cs="Arial"/>
          <w:sz w:val="22"/>
          <w:szCs w:val="22"/>
        </w:rPr>
      </w:pPr>
    </w:p>
    <w:p w14:paraId="193F7AE3" w14:textId="77777777" w:rsidR="006E4015" w:rsidRDefault="006E4015" w:rsidP="00D53938">
      <w:pPr>
        <w:jc w:val="both"/>
        <w:rPr>
          <w:rFonts w:ascii="Arial" w:hAnsi="Arial" w:cs="Arial"/>
          <w:sz w:val="22"/>
          <w:szCs w:val="22"/>
        </w:rPr>
      </w:pPr>
    </w:p>
    <w:p w14:paraId="335A121C" w14:textId="77777777" w:rsidR="006E4015" w:rsidRDefault="006E4015" w:rsidP="00D53938">
      <w:pPr>
        <w:jc w:val="both"/>
        <w:rPr>
          <w:rFonts w:ascii="Arial" w:hAnsi="Arial" w:cs="Arial"/>
          <w:sz w:val="22"/>
          <w:szCs w:val="22"/>
        </w:rPr>
      </w:pPr>
    </w:p>
    <w:p w14:paraId="21758621" w14:textId="77777777" w:rsidR="006E4015" w:rsidRDefault="006E4015" w:rsidP="00D53938">
      <w:pPr>
        <w:jc w:val="both"/>
        <w:rPr>
          <w:rFonts w:ascii="Arial" w:hAnsi="Arial" w:cs="Arial"/>
          <w:sz w:val="22"/>
          <w:szCs w:val="22"/>
        </w:rPr>
      </w:pPr>
    </w:p>
    <w:p w14:paraId="34A75E2E" w14:textId="77777777" w:rsidR="006E4015" w:rsidRDefault="006E4015" w:rsidP="00D53938">
      <w:pPr>
        <w:jc w:val="both"/>
        <w:rPr>
          <w:rFonts w:ascii="Arial" w:hAnsi="Arial" w:cs="Arial"/>
          <w:sz w:val="22"/>
          <w:szCs w:val="22"/>
        </w:rPr>
      </w:pPr>
    </w:p>
    <w:p w14:paraId="13D4DB69" w14:textId="77777777" w:rsidR="006E4015" w:rsidRDefault="006E4015" w:rsidP="00D53938">
      <w:pPr>
        <w:jc w:val="both"/>
        <w:rPr>
          <w:rFonts w:ascii="Arial" w:hAnsi="Arial" w:cs="Arial"/>
          <w:sz w:val="22"/>
          <w:szCs w:val="22"/>
        </w:rPr>
      </w:pPr>
    </w:p>
    <w:p w14:paraId="67F216AC" w14:textId="77777777" w:rsidR="006E4015" w:rsidRDefault="006E4015" w:rsidP="00D53938">
      <w:pPr>
        <w:jc w:val="both"/>
        <w:rPr>
          <w:rFonts w:ascii="Arial" w:hAnsi="Arial" w:cs="Arial"/>
          <w:sz w:val="22"/>
          <w:szCs w:val="22"/>
        </w:rPr>
      </w:pPr>
    </w:p>
    <w:p w14:paraId="4D5CA1EB" w14:textId="77777777" w:rsidR="006E4015" w:rsidRDefault="006E4015" w:rsidP="00D53938">
      <w:pPr>
        <w:jc w:val="both"/>
        <w:rPr>
          <w:rFonts w:ascii="Arial" w:hAnsi="Arial" w:cs="Arial"/>
          <w:sz w:val="22"/>
          <w:szCs w:val="22"/>
        </w:rPr>
      </w:pPr>
    </w:p>
    <w:p w14:paraId="75BCA19D" w14:textId="77777777" w:rsidR="006E4015" w:rsidRDefault="006E4015" w:rsidP="00D53938">
      <w:pPr>
        <w:jc w:val="both"/>
        <w:rPr>
          <w:rFonts w:ascii="Arial" w:hAnsi="Arial" w:cs="Arial"/>
          <w:sz w:val="22"/>
          <w:szCs w:val="22"/>
        </w:rPr>
      </w:pPr>
    </w:p>
    <w:p w14:paraId="6090FDCB" w14:textId="77777777" w:rsidR="006E4015" w:rsidRDefault="006E4015" w:rsidP="00D53938">
      <w:pPr>
        <w:jc w:val="both"/>
        <w:rPr>
          <w:rFonts w:ascii="Arial" w:hAnsi="Arial" w:cs="Arial"/>
          <w:sz w:val="22"/>
          <w:szCs w:val="22"/>
        </w:rPr>
      </w:pPr>
    </w:p>
    <w:p w14:paraId="35653508" w14:textId="77777777" w:rsidR="006E4015" w:rsidRDefault="006E4015" w:rsidP="00D53938">
      <w:pPr>
        <w:jc w:val="both"/>
        <w:rPr>
          <w:rFonts w:ascii="Arial" w:hAnsi="Arial" w:cs="Arial"/>
          <w:sz w:val="22"/>
          <w:szCs w:val="22"/>
        </w:rPr>
      </w:pPr>
    </w:p>
    <w:p w14:paraId="06B0370C" w14:textId="77777777" w:rsidR="006E4015" w:rsidRDefault="006E4015" w:rsidP="00D53938">
      <w:pPr>
        <w:jc w:val="both"/>
        <w:rPr>
          <w:rFonts w:ascii="Arial" w:hAnsi="Arial" w:cs="Arial"/>
          <w:sz w:val="22"/>
          <w:szCs w:val="22"/>
        </w:rPr>
      </w:pPr>
    </w:p>
    <w:p w14:paraId="313C713F" w14:textId="77777777" w:rsidR="006E4015" w:rsidRDefault="006E4015" w:rsidP="00D53938">
      <w:pPr>
        <w:jc w:val="both"/>
        <w:rPr>
          <w:rFonts w:ascii="Arial" w:hAnsi="Arial" w:cs="Arial"/>
          <w:sz w:val="22"/>
          <w:szCs w:val="22"/>
        </w:rPr>
      </w:pPr>
    </w:p>
    <w:p w14:paraId="76D145F7" w14:textId="77777777" w:rsidR="006E4015" w:rsidRDefault="006E4015" w:rsidP="00D53938">
      <w:pPr>
        <w:jc w:val="both"/>
        <w:rPr>
          <w:rFonts w:ascii="Arial" w:hAnsi="Arial" w:cs="Arial"/>
          <w:sz w:val="22"/>
          <w:szCs w:val="22"/>
        </w:rPr>
      </w:pPr>
    </w:p>
    <w:p w14:paraId="55760AE4" w14:textId="77777777" w:rsidR="006E4015" w:rsidRDefault="006E4015" w:rsidP="00D53938">
      <w:pPr>
        <w:jc w:val="both"/>
        <w:rPr>
          <w:rFonts w:ascii="Arial" w:hAnsi="Arial" w:cs="Arial"/>
          <w:sz w:val="22"/>
          <w:szCs w:val="22"/>
        </w:rPr>
      </w:pPr>
    </w:p>
    <w:p w14:paraId="2C8CB7E7" w14:textId="77777777" w:rsidR="006E4015" w:rsidRDefault="006E4015" w:rsidP="00D53938">
      <w:pPr>
        <w:jc w:val="both"/>
        <w:rPr>
          <w:rFonts w:ascii="Arial" w:hAnsi="Arial" w:cs="Arial"/>
          <w:sz w:val="22"/>
          <w:szCs w:val="22"/>
        </w:rPr>
      </w:pPr>
    </w:p>
    <w:p w14:paraId="2D77E20D" w14:textId="77777777" w:rsidR="006E4015" w:rsidRDefault="006E4015" w:rsidP="00D53938">
      <w:pPr>
        <w:jc w:val="both"/>
        <w:rPr>
          <w:rFonts w:ascii="Arial" w:hAnsi="Arial" w:cs="Arial"/>
          <w:sz w:val="22"/>
          <w:szCs w:val="22"/>
        </w:rPr>
      </w:pPr>
    </w:p>
    <w:p w14:paraId="6B27CAFC" w14:textId="77777777" w:rsidR="006E4015" w:rsidRDefault="006E4015" w:rsidP="00D53938">
      <w:pPr>
        <w:jc w:val="both"/>
        <w:rPr>
          <w:rFonts w:ascii="Arial" w:hAnsi="Arial" w:cs="Arial"/>
          <w:sz w:val="22"/>
          <w:szCs w:val="22"/>
        </w:rPr>
      </w:pPr>
    </w:p>
    <w:p w14:paraId="70A32393" w14:textId="77777777" w:rsidR="006E4015" w:rsidRDefault="006E4015" w:rsidP="00D53938">
      <w:pPr>
        <w:jc w:val="both"/>
        <w:rPr>
          <w:rFonts w:ascii="Arial" w:hAnsi="Arial" w:cs="Arial"/>
          <w:sz w:val="22"/>
          <w:szCs w:val="22"/>
        </w:rPr>
      </w:pPr>
    </w:p>
    <w:p w14:paraId="3D98AC53" w14:textId="77777777" w:rsidR="006E4015" w:rsidRDefault="006E4015" w:rsidP="00D53938">
      <w:pPr>
        <w:jc w:val="both"/>
        <w:rPr>
          <w:rFonts w:ascii="Arial" w:hAnsi="Arial" w:cs="Arial"/>
          <w:sz w:val="22"/>
          <w:szCs w:val="22"/>
        </w:rPr>
      </w:pPr>
    </w:p>
    <w:p w14:paraId="2517B19D" w14:textId="77777777" w:rsidR="006E4015" w:rsidRDefault="006E4015" w:rsidP="00D53938">
      <w:pPr>
        <w:jc w:val="both"/>
        <w:rPr>
          <w:rFonts w:ascii="Arial" w:hAnsi="Arial" w:cs="Arial"/>
          <w:sz w:val="22"/>
          <w:szCs w:val="22"/>
        </w:rPr>
      </w:pPr>
    </w:p>
    <w:p w14:paraId="19059620" w14:textId="77777777" w:rsidR="006E4015" w:rsidRDefault="006E4015" w:rsidP="00D53938">
      <w:pPr>
        <w:jc w:val="both"/>
        <w:rPr>
          <w:rFonts w:ascii="Arial" w:hAnsi="Arial" w:cs="Arial"/>
          <w:sz w:val="22"/>
          <w:szCs w:val="22"/>
        </w:rPr>
      </w:pPr>
    </w:p>
    <w:p w14:paraId="065D050C" w14:textId="77777777" w:rsidR="006E4015" w:rsidRDefault="006E4015" w:rsidP="00D53938">
      <w:pPr>
        <w:jc w:val="both"/>
        <w:rPr>
          <w:rFonts w:ascii="Arial" w:hAnsi="Arial" w:cs="Arial"/>
          <w:sz w:val="22"/>
          <w:szCs w:val="22"/>
        </w:rPr>
      </w:pPr>
    </w:p>
    <w:p w14:paraId="39975269" w14:textId="77777777" w:rsidR="006E4015" w:rsidRDefault="006E4015" w:rsidP="00D53938">
      <w:pPr>
        <w:jc w:val="both"/>
        <w:rPr>
          <w:rFonts w:ascii="Arial" w:hAnsi="Arial" w:cs="Arial"/>
          <w:sz w:val="22"/>
          <w:szCs w:val="22"/>
        </w:rPr>
      </w:pPr>
    </w:p>
    <w:p w14:paraId="7D4150B2" w14:textId="77777777" w:rsidR="006E4015" w:rsidRDefault="006E4015" w:rsidP="00D53938">
      <w:pPr>
        <w:jc w:val="both"/>
        <w:rPr>
          <w:rFonts w:ascii="Arial" w:hAnsi="Arial" w:cs="Arial"/>
          <w:sz w:val="22"/>
          <w:szCs w:val="22"/>
        </w:rPr>
      </w:pPr>
    </w:p>
    <w:p w14:paraId="4DC1B29A" w14:textId="77777777" w:rsidR="006E4015" w:rsidRDefault="006E4015" w:rsidP="00D53938">
      <w:pPr>
        <w:jc w:val="both"/>
        <w:rPr>
          <w:rFonts w:ascii="Arial" w:hAnsi="Arial" w:cs="Arial"/>
          <w:sz w:val="22"/>
          <w:szCs w:val="22"/>
        </w:rPr>
      </w:pPr>
    </w:p>
    <w:p w14:paraId="1AED9431" w14:textId="77777777" w:rsidR="006E4015" w:rsidRDefault="006E4015" w:rsidP="00D53938">
      <w:pPr>
        <w:jc w:val="both"/>
        <w:rPr>
          <w:rFonts w:ascii="Arial" w:hAnsi="Arial" w:cs="Arial"/>
          <w:sz w:val="22"/>
          <w:szCs w:val="22"/>
        </w:rPr>
      </w:pPr>
    </w:p>
    <w:p w14:paraId="275AD1E7" w14:textId="77777777" w:rsidR="006E4015" w:rsidRDefault="006E4015" w:rsidP="00D53938">
      <w:pPr>
        <w:jc w:val="both"/>
        <w:rPr>
          <w:rFonts w:ascii="Arial" w:hAnsi="Arial" w:cs="Arial"/>
          <w:sz w:val="22"/>
          <w:szCs w:val="22"/>
        </w:rPr>
      </w:pPr>
    </w:p>
    <w:p w14:paraId="623343F0" w14:textId="77777777" w:rsidR="006E4015" w:rsidRPr="001107EF" w:rsidRDefault="006E4015" w:rsidP="00D53938">
      <w:pPr>
        <w:jc w:val="both"/>
        <w:rPr>
          <w:rFonts w:ascii="Arial" w:hAnsi="Arial" w:cs="Arial"/>
          <w:sz w:val="22"/>
          <w:szCs w:val="22"/>
        </w:rPr>
      </w:pPr>
    </w:p>
    <w:p w14:paraId="63C230CB" w14:textId="77777777" w:rsidR="005770AA" w:rsidRPr="00223566" w:rsidRDefault="005770AA" w:rsidP="00223566">
      <w:pPr>
        <w:pStyle w:val="Nagwek1"/>
        <w:numPr>
          <w:ilvl w:val="0"/>
          <w:numId w:val="1"/>
        </w:numPr>
        <w:jc w:val="both"/>
        <w:rPr>
          <w:rFonts w:cs="Arial"/>
        </w:rPr>
      </w:pPr>
      <w:bookmarkStart w:id="83" w:name="_Toc475077820"/>
      <w:r w:rsidRPr="00223566">
        <w:rPr>
          <w:rFonts w:cs="Arial"/>
        </w:rPr>
        <w:t>STEROWNIA, POMIESZCZENIE SZAF STEROWNICZYCH I POMIESZCZENIE INŻYNIERSKIE</w:t>
      </w:r>
      <w:bookmarkEnd w:id="83"/>
    </w:p>
    <w:p w14:paraId="2BD6B716" w14:textId="77777777" w:rsidR="005770AA" w:rsidRPr="005770AA" w:rsidRDefault="005770AA" w:rsidP="00FB1C61"/>
    <w:p w14:paraId="673A8A93" w14:textId="77777777" w:rsidR="00605F61"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W niniejszym punkcie zdefiniowano minimalne wymagania montażowe dla sterowni, pomieszczenia szaf sterowniczych oraz pomieszczenia inżynierskiego.</w:t>
      </w:r>
    </w:p>
    <w:p w14:paraId="4BE32376" w14:textId="77777777" w:rsidR="00102383" w:rsidRPr="00605F61" w:rsidRDefault="00102383" w:rsidP="00FB1C61">
      <w:pPr>
        <w:jc w:val="both"/>
        <w:rPr>
          <w:rFonts w:ascii="Arial" w:eastAsia="Calibri" w:hAnsi="Arial" w:cs="Arial"/>
          <w:sz w:val="22"/>
          <w:szCs w:val="22"/>
          <w:lang w:eastAsia="en-US"/>
        </w:rPr>
      </w:pPr>
    </w:p>
    <w:p w14:paraId="63D43B95" w14:textId="77777777" w:rsidR="005366CB" w:rsidRDefault="00605F61" w:rsidP="00340186">
      <w:pPr>
        <w:pStyle w:val="Nagwek1"/>
        <w:numPr>
          <w:ilvl w:val="1"/>
          <w:numId w:val="1"/>
        </w:numPr>
        <w:tabs>
          <w:tab w:val="clear" w:pos="792"/>
          <w:tab w:val="num" w:pos="567"/>
        </w:tabs>
        <w:ind w:left="567" w:hanging="567"/>
      </w:pPr>
      <w:bookmarkStart w:id="84" w:name="_Toc475077821"/>
      <w:r>
        <w:t>Wymagania montażowe</w:t>
      </w:r>
      <w:bookmarkEnd w:id="84"/>
    </w:p>
    <w:p w14:paraId="5FFEBB89" w14:textId="77777777" w:rsidR="00605F61" w:rsidRPr="00605F61" w:rsidRDefault="00605F61" w:rsidP="00FB1C61">
      <w:pPr>
        <w:rPr>
          <w:rFonts w:eastAsia="Calibri"/>
        </w:rPr>
      </w:pPr>
    </w:p>
    <w:p w14:paraId="4A6D7300"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Połączenia między szafami sterowniczymi zlokalizowanymi w pomieszczeniu technicznym </w:t>
      </w:r>
      <w:r w:rsidR="008F7011">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a obiektowymi skrzynkami złącznymi, do których są podłączone indywidualne kable aparatury obiektowej muszą być zrealizowane za pomocą kabli wielożyłowych. </w:t>
      </w:r>
      <w:r w:rsidR="008F7011">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W </w:t>
      </w:r>
      <w:r w:rsidRPr="005366CB">
        <w:rPr>
          <w:rFonts w:ascii="Arial" w:eastAsia="Calibri" w:hAnsi="Arial" w:cs="Arial"/>
          <w:sz w:val="22"/>
          <w:szCs w:val="22"/>
          <w:lang w:eastAsia="en-US"/>
        </w:rPr>
        <w:lastRenderedPageBreak/>
        <w:t xml:space="preserve">szczególnych przypadkach dopuszcza się zastosowanie indywidualnego kabla bezpośrednio z obiektowego przyrządu pomiarowego do szaf sterowniczych. </w:t>
      </w:r>
    </w:p>
    <w:p w14:paraId="63E1A6FB"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Wprowadzenie kabli z obiektu do budynku sterowni musi być zrealizowan</w:t>
      </w:r>
      <w:r w:rsidR="00CA1BC4">
        <w:rPr>
          <w:rFonts w:ascii="Arial" w:eastAsia="Calibri" w:hAnsi="Arial" w:cs="Arial"/>
          <w:sz w:val="22"/>
          <w:szCs w:val="22"/>
          <w:lang w:eastAsia="en-US"/>
        </w:rPr>
        <w:t>e</w:t>
      </w:r>
      <w:r w:rsidRPr="005366CB">
        <w:rPr>
          <w:rFonts w:ascii="Arial" w:eastAsia="Calibri" w:hAnsi="Arial" w:cs="Arial"/>
          <w:sz w:val="22"/>
          <w:szCs w:val="22"/>
          <w:lang w:eastAsia="en-US"/>
        </w:rPr>
        <w:t xml:space="preserve"> za pomocą modułowych systemów uszczelnień przejść kablowych, które zapewniają zabezpieczenie budynku i pomieszczeń przed przedostawaniem się wody, ognia, gazów, pyłów oraz gryzoni.</w:t>
      </w:r>
    </w:p>
    <w:p w14:paraId="62CFDF2C"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Każda obiektowy kabel wielożyłowy musi zostać przyłączony do odpowiadającej mu listwy zaciskowej w odpowiednich szafach sterowniczych. Wszystkie żyły kabli muszą być przyłączone do zacisków listwy zaciskowej dedykowanej dla danego kabla.</w:t>
      </w:r>
    </w:p>
    <w:p w14:paraId="5BB17BB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Połączenia między szafami w pomieszczeniach szaf sterowniczych należy realizować kablami wielożyłowymi oraz kablami prefabrykowanymi.</w:t>
      </w:r>
    </w:p>
    <w:p w14:paraId="42E4086D" w14:textId="77777777" w:rsidR="005366CB" w:rsidRPr="005366CB" w:rsidRDefault="005366CB" w:rsidP="00FB1C61">
      <w:pPr>
        <w:autoSpaceDE w:val="0"/>
        <w:autoSpaceDN w:val="0"/>
        <w:adjustRightInd w:val="0"/>
        <w:rPr>
          <w:rFonts w:ascii="Arial" w:eastAsia="Calibri" w:hAnsi="Arial" w:cs="Arial"/>
          <w:sz w:val="22"/>
          <w:szCs w:val="22"/>
          <w:lang w:eastAsia="en-US"/>
        </w:rPr>
      </w:pPr>
    </w:p>
    <w:p w14:paraId="41241B7C"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W pomieszczeniu stero</w:t>
      </w:r>
      <w:r w:rsidR="005E047C">
        <w:rPr>
          <w:rFonts w:ascii="Arial" w:eastAsia="Calibri" w:hAnsi="Arial" w:cs="Arial"/>
          <w:sz w:val="22"/>
          <w:szCs w:val="22"/>
          <w:lang w:eastAsia="en-US"/>
        </w:rPr>
        <w:t xml:space="preserve">wni i pomieszczeniu </w:t>
      </w:r>
      <w:r w:rsidRPr="005366CB">
        <w:rPr>
          <w:rFonts w:ascii="Arial" w:eastAsia="Calibri" w:hAnsi="Arial" w:cs="Arial"/>
          <w:sz w:val="22"/>
          <w:szCs w:val="22"/>
          <w:lang w:eastAsia="en-US"/>
        </w:rPr>
        <w:t>szaf sterowniczych musi być zainstalowany system podłogi podniesionej (podłogi technicznej), pod którą należy zainstalować trasy kablowe do rozprowadzenia okablowania do/pomiędzy szafami sterowniczymi, stacjami operatorskimi, itp.</w:t>
      </w:r>
    </w:p>
    <w:p w14:paraId="213F2E61"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Konsole operatorskie oraz inne elementy </w:t>
      </w:r>
      <w:r w:rsidR="00437477">
        <w:rPr>
          <w:rFonts w:ascii="Arial" w:eastAsia="Calibri" w:hAnsi="Arial" w:cs="Arial"/>
          <w:sz w:val="22"/>
          <w:szCs w:val="22"/>
          <w:lang w:eastAsia="en-US"/>
        </w:rPr>
        <w:t>s</w:t>
      </w:r>
      <w:r w:rsidRPr="005366CB">
        <w:rPr>
          <w:rFonts w:ascii="Arial" w:eastAsia="Calibri" w:hAnsi="Arial" w:cs="Arial"/>
          <w:sz w:val="22"/>
          <w:szCs w:val="22"/>
          <w:lang w:eastAsia="en-US"/>
        </w:rPr>
        <w:t xml:space="preserve">ystemów wraz z odpowiednimi panelami, monitorami, klawiaturami, drukarkami itp. zainstalowane będą w sterowni. </w:t>
      </w:r>
    </w:p>
    <w:p w14:paraId="0FE2F9E9" w14:textId="77777777" w:rsidR="005366CB" w:rsidRPr="005366CB" w:rsidRDefault="005366CB" w:rsidP="00FB1C61">
      <w:pPr>
        <w:jc w:val="both"/>
        <w:rPr>
          <w:rFonts w:ascii="Arial" w:eastAsia="Calibri" w:hAnsi="Arial" w:cs="Arial"/>
          <w:sz w:val="22"/>
          <w:szCs w:val="22"/>
          <w:lang w:eastAsia="en-US"/>
        </w:rPr>
      </w:pPr>
    </w:p>
    <w:p w14:paraId="119A1BBD"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sterowni musi być wydzielone odrębne pomieszczenie – pomieszczenie inżynierskie, </w:t>
      </w:r>
      <w:r w:rsidR="008F7011">
        <w:rPr>
          <w:rFonts w:ascii="Arial" w:eastAsia="Calibri" w:hAnsi="Arial" w:cs="Arial"/>
          <w:sz w:val="22"/>
          <w:szCs w:val="22"/>
          <w:lang w:eastAsia="en-US"/>
        </w:rPr>
        <w:t xml:space="preserve">       </w:t>
      </w:r>
      <w:r w:rsidRPr="005366CB">
        <w:rPr>
          <w:rFonts w:ascii="Arial" w:eastAsia="Calibri" w:hAnsi="Arial" w:cs="Arial"/>
          <w:sz w:val="22"/>
          <w:szCs w:val="22"/>
          <w:lang w:eastAsia="en-US"/>
        </w:rPr>
        <w:t>w którym należy zlokalizować:</w:t>
      </w:r>
    </w:p>
    <w:p w14:paraId="6026EF0F" w14:textId="77777777" w:rsidR="005366CB" w:rsidRPr="00E84583" w:rsidRDefault="005366CB" w:rsidP="00FB1C61">
      <w:pPr>
        <w:numPr>
          <w:ilvl w:val="0"/>
          <w:numId w:val="63"/>
        </w:numPr>
        <w:contextualSpacing/>
        <w:jc w:val="both"/>
        <w:rPr>
          <w:rFonts w:ascii="Arial" w:eastAsia="Calibri" w:hAnsi="Arial" w:cs="Arial"/>
          <w:sz w:val="22"/>
          <w:szCs w:val="22"/>
          <w:lang w:eastAsia="en-US"/>
        </w:rPr>
      </w:pPr>
      <w:r w:rsidRPr="00E84583">
        <w:rPr>
          <w:rFonts w:ascii="Arial" w:eastAsia="Calibri" w:hAnsi="Arial" w:cs="Arial"/>
          <w:sz w:val="22"/>
          <w:szCs w:val="22"/>
          <w:lang w:eastAsia="en-US"/>
        </w:rPr>
        <w:t xml:space="preserve">stacje inżynierskie, służące do konfiguracji i diagnostyki systemów (DCS, PLC, ESD). </w:t>
      </w:r>
    </w:p>
    <w:p w14:paraId="50AE04A4" w14:textId="77777777" w:rsidR="005366CB" w:rsidRPr="00E84583" w:rsidRDefault="005366CB" w:rsidP="00FB1C61">
      <w:pPr>
        <w:jc w:val="both"/>
        <w:rPr>
          <w:rFonts w:ascii="Arial" w:eastAsia="Calibri" w:hAnsi="Arial" w:cs="Arial"/>
          <w:sz w:val="22"/>
          <w:szCs w:val="22"/>
          <w:lang w:eastAsia="en-US"/>
        </w:rPr>
      </w:pPr>
      <w:r w:rsidRPr="00E84583">
        <w:rPr>
          <w:rFonts w:ascii="Arial" w:eastAsia="Calibri" w:hAnsi="Arial" w:cs="Arial"/>
          <w:sz w:val="22"/>
          <w:szCs w:val="22"/>
          <w:lang w:eastAsia="en-US"/>
        </w:rPr>
        <w:t xml:space="preserve">Zarówno sterownia jak i pomieszczenie inżynierskie musi być odpowiednio klimatyzowane </w:t>
      </w:r>
      <w:r w:rsidR="008F7011" w:rsidRPr="00E84583">
        <w:rPr>
          <w:rFonts w:ascii="Arial" w:eastAsia="Calibri" w:hAnsi="Arial" w:cs="Arial"/>
          <w:sz w:val="22"/>
          <w:szCs w:val="22"/>
          <w:lang w:eastAsia="en-US"/>
        </w:rPr>
        <w:t xml:space="preserve">     </w:t>
      </w:r>
      <w:r w:rsidRPr="00E84583">
        <w:rPr>
          <w:rFonts w:ascii="Arial" w:eastAsia="Calibri" w:hAnsi="Arial" w:cs="Arial"/>
          <w:sz w:val="22"/>
          <w:szCs w:val="22"/>
          <w:lang w:eastAsia="en-US"/>
        </w:rPr>
        <w:t>i wentylowane. Pracownicy muszą posiadać możliwość regulacji temperatury w tych pomieszczeniach.</w:t>
      </w:r>
    </w:p>
    <w:p w14:paraId="3EF4DA86" w14:textId="77777777" w:rsidR="0069300A" w:rsidRPr="00E84583" w:rsidRDefault="005366CB" w:rsidP="00FB1C61">
      <w:pPr>
        <w:jc w:val="both"/>
        <w:rPr>
          <w:rFonts w:ascii="Arial" w:eastAsia="Calibri" w:hAnsi="Arial" w:cs="Arial"/>
          <w:sz w:val="22"/>
          <w:szCs w:val="22"/>
          <w:lang w:eastAsia="en-US"/>
        </w:rPr>
      </w:pPr>
      <w:r w:rsidRPr="00E84583">
        <w:rPr>
          <w:rFonts w:ascii="Arial" w:eastAsia="Calibri" w:hAnsi="Arial" w:cs="Arial"/>
          <w:sz w:val="22"/>
          <w:szCs w:val="22"/>
          <w:lang w:eastAsia="en-US"/>
        </w:rPr>
        <w:t xml:space="preserve">Sterownia oraz pomieszczenie inżynierskie muszą być </w:t>
      </w:r>
      <w:r w:rsidR="002876C8" w:rsidRPr="00E84583">
        <w:rPr>
          <w:rFonts w:ascii="Arial" w:eastAsia="Calibri" w:hAnsi="Arial" w:cs="Arial"/>
          <w:sz w:val="22"/>
          <w:szCs w:val="22"/>
          <w:lang w:eastAsia="en-US"/>
        </w:rPr>
        <w:t xml:space="preserve">tak zaprojektowane i wyposażone, aby zapewnić wymagany poziom ergonomii </w:t>
      </w:r>
      <w:r w:rsidR="0069300A" w:rsidRPr="00E84583">
        <w:rPr>
          <w:rFonts w:ascii="Arial" w:eastAsia="Calibri" w:hAnsi="Arial" w:cs="Arial"/>
          <w:sz w:val="22"/>
          <w:szCs w:val="22"/>
          <w:lang w:eastAsia="en-US"/>
        </w:rPr>
        <w:t>i bezpieczeństwa pracy dla obsługi instalacji.      W szczególności dotyczy to:</w:t>
      </w:r>
    </w:p>
    <w:p w14:paraId="52702371" w14:textId="77777777" w:rsidR="0069300A" w:rsidRPr="00E84583" w:rsidRDefault="0069300A" w:rsidP="0069300A">
      <w:pPr>
        <w:numPr>
          <w:ilvl w:val="0"/>
          <w:numId w:val="62"/>
        </w:numPr>
        <w:contextualSpacing/>
        <w:jc w:val="both"/>
        <w:rPr>
          <w:rFonts w:ascii="Arial" w:eastAsia="Calibri" w:hAnsi="Arial" w:cs="Arial"/>
          <w:sz w:val="22"/>
          <w:szCs w:val="22"/>
          <w:lang w:eastAsia="en-US"/>
        </w:rPr>
      </w:pPr>
      <w:r w:rsidRPr="00E84583">
        <w:rPr>
          <w:rFonts w:ascii="Arial" w:eastAsia="Calibri" w:hAnsi="Arial" w:cs="Arial"/>
          <w:sz w:val="22"/>
          <w:szCs w:val="22"/>
          <w:lang w:eastAsia="en-US"/>
        </w:rPr>
        <w:t>umeblowania (monitory ustawiane pod różnymi kątami z regulacją położenia panelu</w:t>
      </w:r>
      <w:r w:rsidR="000B4D20" w:rsidRPr="00E84583">
        <w:rPr>
          <w:rFonts w:ascii="Arial" w:eastAsia="Calibri" w:hAnsi="Arial" w:cs="Arial"/>
          <w:sz w:val="22"/>
          <w:szCs w:val="22"/>
          <w:lang w:eastAsia="en-US"/>
        </w:rPr>
        <w:t>, ergonomiczna klawiatura, stół, fotel, itp.),</w:t>
      </w:r>
    </w:p>
    <w:p w14:paraId="330C7AF2" w14:textId="77777777" w:rsidR="000B4D20" w:rsidRPr="00E84583" w:rsidRDefault="000B4D20" w:rsidP="0069300A">
      <w:pPr>
        <w:numPr>
          <w:ilvl w:val="0"/>
          <w:numId w:val="62"/>
        </w:numPr>
        <w:contextualSpacing/>
        <w:jc w:val="both"/>
        <w:rPr>
          <w:rFonts w:ascii="Arial" w:eastAsia="Calibri" w:hAnsi="Arial" w:cs="Arial"/>
          <w:sz w:val="22"/>
          <w:szCs w:val="22"/>
          <w:lang w:eastAsia="en-US"/>
        </w:rPr>
      </w:pPr>
      <w:r w:rsidRPr="00E84583">
        <w:rPr>
          <w:rFonts w:ascii="Arial" w:eastAsia="Calibri" w:hAnsi="Arial" w:cs="Arial"/>
          <w:sz w:val="22"/>
          <w:szCs w:val="22"/>
          <w:lang w:eastAsia="en-US"/>
        </w:rPr>
        <w:t>poziomu hałasu (poziom hałasu nie może przekraczać 65dBA),</w:t>
      </w:r>
    </w:p>
    <w:p w14:paraId="00D5680A" w14:textId="77777777" w:rsidR="0069300A" w:rsidRDefault="000B4D20" w:rsidP="00FB1C61">
      <w:pPr>
        <w:numPr>
          <w:ilvl w:val="0"/>
          <w:numId w:val="62"/>
        </w:numPr>
        <w:contextualSpacing/>
        <w:jc w:val="both"/>
        <w:rPr>
          <w:rFonts w:ascii="Arial" w:eastAsia="Calibri" w:hAnsi="Arial" w:cs="Arial"/>
          <w:sz w:val="22"/>
          <w:szCs w:val="22"/>
          <w:lang w:eastAsia="en-US"/>
        </w:rPr>
      </w:pPr>
      <w:r w:rsidRPr="00E84583">
        <w:rPr>
          <w:rFonts w:ascii="Arial" w:eastAsia="Calibri" w:hAnsi="Arial" w:cs="Arial"/>
          <w:sz w:val="22"/>
          <w:szCs w:val="22"/>
          <w:lang w:eastAsia="en-US"/>
        </w:rPr>
        <w:t>oświetlenia (wykonanie oświetlenia zgodnie z normą PN-EN 12464-1:201</w:t>
      </w:r>
      <w:r w:rsidR="000665DB">
        <w:rPr>
          <w:rFonts w:ascii="Arial" w:eastAsia="Calibri" w:hAnsi="Arial" w:cs="Arial"/>
          <w:sz w:val="22"/>
          <w:szCs w:val="22"/>
          <w:lang w:eastAsia="en-US"/>
        </w:rPr>
        <w:t>2</w:t>
      </w:r>
      <w:r w:rsidRPr="00E84583">
        <w:rPr>
          <w:rFonts w:ascii="Arial" w:eastAsia="Calibri" w:hAnsi="Arial" w:cs="Arial"/>
          <w:sz w:val="22"/>
          <w:szCs w:val="22"/>
          <w:lang w:eastAsia="en-US"/>
        </w:rPr>
        <w:t>).</w:t>
      </w:r>
    </w:p>
    <w:p w14:paraId="1604FE1C" w14:textId="77777777" w:rsidR="00C66B0C" w:rsidRPr="00E84583" w:rsidRDefault="00C66B0C" w:rsidP="00C66B0C">
      <w:pPr>
        <w:ind w:left="720"/>
        <w:contextualSpacing/>
        <w:jc w:val="both"/>
        <w:rPr>
          <w:rFonts w:ascii="Arial" w:eastAsia="Calibri" w:hAnsi="Arial" w:cs="Arial"/>
          <w:sz w:val="22"/>
          <w:szCs w:val="22"/>
          <w:lang w:eastAsia="en-US"/>
        </w:rPr>
      </w:pPr>
    </w:p>
    <w:p w14:paraId="58952DAC"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Ciągi szaf zlokalizowanych w pomieszczeniu szaf sterowniczych składać się będą z:</w:t>
      </w:r>
    </w:p>
    <w:p w14:paraId="6E05F8FC" w14:textId="77777777" w:rsidR="005366CB" w:rsidRPr="005366CB" w:rsidRDefault="005366CB" w:rsidP="00FB1C61">
      <w:pPr>
        <w:numPr>
          <w:ilvl w:val="0"/>
          <w:numId w:val="6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szaf krosowych,</w:t>
      </w:r>
    </w:p>
    <w:p w14:paraId="762DC771" w14:textId="77777777" w:rsidR="005366CB" w:rsidRPr="005366CB" w:rsidRDefault="005366CB" w:rsidP="00FB1C61">
      <w:pPr>
        <w:numPr>
          <w:ilvl w:val="0"/>
          <w:numId w:val="6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szaf systemu DCS (szafy I/O, szafy kontrolerów, szafy stacji operatorskich </w:t>
      </w:r>
      <w:r w:rsidR="008F7011">
        <w:rPr>
          <w:rFonts w:ascii="Arial" w:eastAsia="Calibri" w:hAnsi="Arial" w:cs="Arial"/>
          <w:sz w:val="22"/>
          <w:szCs w:val="22"/>
          <w:lang w:eastAsia="en-US"/>
        </w:rPr>
        <w:t xml:space="preserve">                  </w:t>
      </w:r>
      <w:r w:rsidRPr="005366CB">
        <w:rPr>
          <w:rFonts w:ascii="Arial" w:eastAsia="Calibri" w:hAnsi="Arial" w:cs="Arial"/>
          <w:sz w:val="22"/>
          <w:szCs w:val="22"/>
          <w:lang w:eastAsia="en-US"/>
        </w:rPr>
        <w:t>i serwerów)</w:t>
      </w:r>
    </w:p>
    <w:p w14:paraId="55492978" w14:textId="77777777" w:rsidR="005366CB" w:rsidRPr="005366CB" w:rsidRDefault="005366CB" w:rsidP="00FB1C61">
      <w:pPr>
        <w:numPr>
          <w:ilvl w:val="0"/>
          <w:numId w:val="6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szaf sterowników programowalnych – PLC/ESD,</w:t>
      </w:r>
    </w:p>
    <w:p w14:paraId="72C8BE54" w14:textId="77777777" w:rsidR="005366CB" w:rsidRPr="005366CB" w:rsidRDefault="005366CB" w:rsidP="00FB1C61">
      <w:pPr>
        <w:numPr>
          <w:ilvl w:val="0"/>
          <w:numId w:val="6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szaf/szafek systemu G</w:t>
      </w:r>
      <w:r w:rsidR="0024628A">
        <w:rPr>
          <w:rFonts w:ascii="Arial" w:eastAsia="Calibri" w:hAnsi="Arial" w:cs="Arial"/>
          <w:sz w:val="22"/>
          <w:szCs w:val="22"/>
          <w:lang w:eastAsia="en-US"/>
        </w:rPr>
        <w:t>D</w:t>
      </w:r>
      <w:r w:rsidRPr="005366CB">
        <w:rPr>
          <w:rFonts w:ascii="Arial" w:eastAsia="Calibri" w:hAnsi="Arial" w:cs="Arial"/>
          <w:sz w:val="22"/>
          <w:szCs w:val="22"/>
          <w:lang w:eastAsia="en-US"/>
        </w:rPr>
        <w:t>S</w:t>
      </w:r>
      <w:r w:rsidR="006B2867">
        <w:rPr>
          <w:rFonts w:ascii="Arial" w:eastAsia="Calibri" w:hAnsi="Arial" w:cs="Arial"/>
          <w:sz w:val="22"/>
          <w:szCs w:val="22"/>
          <w:lang w:eastAsia="en-US"/>
        </w:rPr>
        <w:t>,</w:t>
      </w:r>
    </w:p>
    <w:p w14:paraId="1A3A7F46" w14:textId="77777777" w:rsidR="005366CB" w:rsidRPr="005366CB" w:rsidRDefault="005366CB" w:rsidP="00FB1C61">
      <w:pPr>
        <w:numPr>
          <w:ilvl w:val="0"/>
          <w:numId w:val="6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szaf dystrybucji mocy,</w:t>
      </w:r>
    </w:p>
    <w:p w14:paraId="5131637D" w14:textId="77777777" w:rsidR="005366CB" w:rsidRPr="005366CB" w:rsidRDefault="005366CB" w:rsidP="00FB1C61">
      <w:pPr>
        <w:numPr>
          <w:ilvl w:val="0"/>
          <w:numId w:val="6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szaf sieciowych,</w:t>
      </w:r>
    </w:p>
    <w:p w14:paraId="6EC2A20D" w14:textId="77777777" w:rsidR="005366CB" w:rsidRPr="005366CB" w:rsidRDefault="005366CB" w:rsidP="00FB1C61">
      <w:pPr>
        <w:numPr>
          <w:ilvl w:val="0"/>
          <w:numId w:val="6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szaf pomocniczych</w:t>
      </w:r>
      <w:r w:rsidR="006B2867">
        <w:rPr>
          <w:rFonts w:ascii="Arial" w:eastAsia="Calibri" w:hAnsi="Arial" w:cs="Arial"/>
          <w:sz w:val="22"/>
          <w:szCs w:val="22"/>
          <w:lang w:eastAsia="en-US"/>
        </w:rPr>
        <w:t>.</w:t>
      </w:r>
    </w:p>
    <w:p w14:paraId="3BCFBF4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BEA496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Pomieszczenie szaf sterowniczych musi mieć zapewnione warunki temperatury i wilgotności zgodne z dopuszczalnymi przez producentów warunkami pracy. Musi być wyposażone w co najmniej dwa niezależne klimatyzatory dobrane w taki sposób, aby praca jednego z nich zapewniała utrzymanie w pomieszczeniu wymaganej temperatury. Klimatyzatory musza być zasilane z dwóch niezależnych obwodów. Klimatyzatory muszą pracować w takim układzie, aby po przywróceniu utraconego wcześniej zasilania samoczynnie podejmowały pracę i nie </w:t>
      </w:r>
      <w:r w:rsidRPr="005366CB">
        <w:rPr>
          <w:rFonts w:ascii="Arial" w:eastAsia="Calibri" w:hAnsi="Arial" w:cs="Arial"/>
          <w:sz w:val="22"/>
          <w:szCs w:val="22"/>
          <w:lang w:eastAsia="en-US"/>
        </w:rPr>
        <w:lastRenderedPageBreak/>
        <w:t>była wymagana ingerencja obsługi. Klimatyzatory nie mogą być montowane bezpośrednio nad szafami sterowniczymi ze względu na istniejące ryzyko wycieku płynu chłodniczego lub skroplin.</w:t>
      </w:r>
    </w:p>
    <w:p w14:paraId="560E03B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Niedopuszczalne jest, aby w bezpośrednim sąsiedztwie komponentów </w:t>
      </w:r>
      <w:r w:rsidR="00437477">
        <w:rPr>
          <w:rFonts w:ascii="Arial" w:eastAsia="Calibri" w:hAnsi="Arial" w:cs="Arial"/>
          <w:sz w:val="22"/>
          <w:szCs w:val="22"/>
          <w:lang w:eastAsia="en-US"/>
        </w:rPr>
        <w:t>s</w:t>
      </w:r>
      <w:r w:rsidRPr="005366CB">
        <w:rPr>
          <w:rFonts w:ascii="Arial" w:eastAsia="Calibri" w:hAnsi="Arial" w:cs="Arial"/>
          <w:sz w:val="22"/>
          <w:szCs w:val="22"/>
          <w:lang w:eastAsia="en-US"/>
        </w:rPr>
        <w:t xml:space="preserve">ystemów przebiegały instalacje wodno-kanalizacyjne, rynnowe, itp. Nie zaleca się, aby komponenty </w:t>
      </w:r>
      <w:r w:rsidR="00437477">
        <w:rPr>
          <w:rFonts w:ascii="Arial" w:eastAsia="Calibri" w:hAnsi="Arial" w:cs="Arial"/>
          <w:iCs/>
          <w:sz w:val="22"/>
          <w:szCs w:val="22"/>
          <w:lang w:eastAsia="en-US"/>
        </w:rPr>
        <w:t>s</w:t>
      </w:r>
      <w:r w:rsidRPr="005366CB">
        <w:rPr>
          <w:rFonts w:ascii="Arial" w:eastAsia="Calibri" w:hAnsi="Arial" w:cs="Arial"/>
          <w:iCs/>
          <w:sz w:val="22"/>
          <w:szCs w:val="22"/>
          <w:lang w:eastAsia="en-US"/>
        </w:rPr>
        <w:t>ystemów</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znajdowały się poniżej poziomu gruntu, jeżeli nie wykonano odpowiednich zabezpieczeń przed zalaniem woda deszczową i/lub gruntową.</w:t>
      </w:r>
    </w:p>
    <w:p w14:paraId="72B1C93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9812A3C"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Urządzenia branży PiA, stacje operatorskie, inżynierskie, szafy itd. zlokalizowane w sterowni, pomieszczeniu szaf sterowniczych oraz w pomieszczeniu inżynierskim muszą zostać podłączone do systemu uziemienia.</w:t>
      </w:r>
    </w:p>
    <w:p w14:paraId="5B3DFEF6"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746B01EC"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Wymagany system uziemienia składa się z trzech niezależnych systemów uziemień:</w:t>
      </w:r>
    </w:p>
    <w:p w14:paraId="4835C3C7" w14:textId="77777777" w:rsidR="005366CB" w:rsidRPr="005366CB" w:rsidRDefault="005366CB" w:rsidP="00FB1C61">
      <w:pPr>
        <w:numPr>
          <w:ilvl w:val="0"/>
          <w:numId w:val="6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Uziemienie ochronne (PE), do którego należy podłączyć wszystkie metalowe obudowy urządzeń PiA, szaf, koryt kablowych, itp.</w:t>
      </w:r>
    </w:p>
    <w:p w14:paraId="51A48BAC" w14:textId="77777777" w:rsidR="005366CB" w:rsidRPr="005366CB" w:rsidRDefault="005366CB" w:rsidP="00FB1C61">
      <w:pPr>
        <w:numPr>
          <w:ilvl w:val="0"/>
          <w:numId w:val="6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Uziemienie systemowe (FES), do którego należy podłączyć wszystkie punkty odniesienia 0 Volt dla sygnałów elektrycznych i elektronicznych oraz ekrany kabli. Kable pomiarowe należy uziemiać po stronie szafy krosowej w punkcie rozszycia kabla.</w:t>
      </w:r>
    </w:p>
    <w:p w14:paraId="308F3248" w14:textId="77777777" w:rsidR="005366CB" w:rsidRPr="005366CB" w:rsidRDefault="005366CB" w:rsidP="00FB1C61">
      <w:pPr>
        <w:numPr>
          <w:ilvl w:val="0"/>
          <w:numId w:val="6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Uziemienie obwodów iskrobezpiecznych (ISE), do którego należy podłączyć wszystkie punkty odniesienia dla barier oraz ekranów kabli iskrobezpiecznych. Kable pomiarowe należy uziemiać po stronie szafy krosowej w punkcie rozszycia kabla.  </w:t>
      </w:r>
    </w:p>
    <w:p w14:paraId="0088C41C"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19D8126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Wymienione wyżej systemy uziemienia muszą być zarówno odizolowane od siebie oraz od innych przewodzących elementów. </w:t>
      </w:r>
    </w:p>
    <w:p w14:paraId="1145F38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Każdy z systemów uziemienia musi być odpowiednio oznakowany. </w:t>
      </w:r>
    </w:p>
    <w:p w14:paraId="439C2A51" w14:textId="77777777" w:rsid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Wszystkie systemy uziemień muszą być podłączone do centralnego punktu sieci uziemiającej poza sterownią, pomieszczeniem szaf sterowniczych i pomieszczeniem inżynierskim.</w:t>
      </w:r>
    </w:p>
    <w:p w14:paraId="59104452" w14:textId="77777777" w:rsidR="009A0D22" w:rsidRDefault="009A0D22" w:rsidP="00FB1C61">
      <w:pPr>
        <w:autoSpaceDE w:val="0"/>
        <w:autoSpaceDN w:val="0"/>
        <w:adjustRightInd w:val="0"/>
        <w:jc w:val="both"/>
        <w:rPr>
          <w:rFonts w:ascii="Arial" w:eastAsia="Calibri" w:hAnsi="Arial" w:cs="Arial"/>
          <w:sz w:val="22"/>
          <w:szCs w:val="22"/>
          <w:lang w:eastAsia="en-US"/>
        </w:rPr>
      </w:pPr>
    </w:p>
    <w:p w14:paraId="6019ECAE" w14:textId="77777777" w:rsidR="009A0D22" w:rsidRDefault="005366CB" w:rsidP="00C66B0C">
      <w:pPr>
        <w:pStyle w:val="Nagwek1"/>
        <w:numPr>
          <w:ilvl w:val="1"/>
          <w:numId w:val="1"/>
        </w:numPr>
        <w:tabs>
          <w:tab w:val="clear" w:pos="792"/>
          <w:tab w:val="num" w:pos="567"/>
        </w:tabs>
        <w:ind w:left="567" w:hanging="567"/>
        <w:jc w:val="both"/>
      </w:pPr>
      <w:bookmarkStart w:id="85" w:name="_Toc475077822"/>
      <w:r w:rsidRPr="00F379A6">
        <w:t xml:space="preserve">Podstawowe urządzenia branży PiA stanowiące wyposażenie sterowni </w:t>
      </w:r>
      <w:r w:rsidRPr="00F379A6">
        <w:br/>
        <w:t>i pomieszczeń technicznych</w:t>
      </w:r>
      <w:bookmarkEnd w:id="85"/>
      <w:r w:rsidRPr="00F379A6">
        <w:t xml:space="preserve"> </w:t>
      </w:r>
    </w:p>
    <w:p w14:paraId="5D99C8D1" w14:textId="77777777" w:rsidR="00141891" w:rsidRPr="00141891" w:rsidRDefault="00141891" w:rsidP="00FB1C61">
      <w:pPr>
        <w:rPr>
          <w:rFonts w:eastAsia="Calibri"/>
        </w:rPr>
      </w:pPr>
    </w:p>
    <w:p w14:paraId="6FB9F28F" w14:textId="77777777" w:rsidR="005366CB" w:rsidRPr="005366CB" w:rsidRDefault="005366CB" w:rsidP="00FB1C61">
      <w:pPr>
        <w:rPr>
          <w:rFonts w:ascii="Arial" w:eastAsia="Calibri" w:hAnsi="Arial" w:cs="Arial"/>
          <w:sz w:val="22"/>
          <w:szCs w:val="22"/>
          <w:lang w:eastAsia="en-US"/>
        </w:rPr>
      </w:pPr>
      <w:r w:rsidRPr="005366CB">
        <w:rPr>
          <w:rFonts w:ascii="Arial" w:eastAsia="Calibri" w:hAnsi="Arial" w:cs="Arial"/>
          <w:sz w:val="22"/>
          <w:szCs w:val="22"/>
          <w:lang w:eastAsia="en-US"/>
        </w:rPr>
        <w:t>Podstawowe urządzenia branży PiA stanowiące wyposażenie  sterowni oraz pomieszczeń technicznych to:</w:t>
      </w:r>
    </w:p>
    <w:p w14:paraId="4B9B42B9" w14:textId="77777777" w:rsidR="005366CB" w:rsidRPr="005366CB"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system DCS do sterowania, regulacji i archiwizacji danych,</w:t>
      </w:r>
    </w:p>
    <w:p w14:paraId="1E5B86E8" w14:textId="77777777" w:rsidR="005366CB" w:rsidRPr="005366CB"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sterowniki programowalne (PLC/ESD) do zabezpieczeń i blokad,</w:t>
      </w:r>
    </w:p>
    <w:p w14:paraId="385321A3" w14:textId="77777777" w:rsidR="005366CB" w:rsidRPr="005366CB"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dedykowane sterowniki PLC w ramach dostaw pakietowych,</w:t>
      </w:r>
    </w:p>
    <w:p w14:paraId="683E3C42" w14:textId="77777777" w:rsidR="005366CB" w:rsidRPr="005366CB"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system monitoringu pożarowego (FDS),</w:t>
      </w:r>
    </w:p>
    <w:p w14:paraId="369AAC35" w14:textId="77777777" w:rsidR="005366CB" w:rsidRPr="005366CB"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system monitoringu gazów palnych i toksycznych (G</w:t>
      </w:r>
      <w:r w:rsidR="00B610C2">
        <w:rPr>
          <w:rFonts w:ascii="Arial" w:eastAsia="Calibri" w:hAnsi="Arial" w:cs="Arial"/>
          <w:sz w:val="22"/>
          <w:szCs w:val="22"/>
          <w:lang w:eastAsia="en-US"/>
        </w:rPr>
        <w:t>D</w:t>
      </w:r>
      <w:r w:rsidRPr="005366CB">
        <w:rPr>
          <w:rFonts w:ascii="Arial" w:eastAsia="Calibri" w:hAnsi="Arial" w:cs="Arial"/>
          <w:sz w:val="22"/>
          <w:szCs w:val="22"/>
          <w:lang w:eastAsia="en-US"/>
        </w:rPr>
        <w:t>S),</w:t>
      </w:r>
    </w:p>
    <w:p w14:paraId="66CD4D3C" w14:textId="77777777" w:rsidR="005366CB" w:rsidRPr="005366CB"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system antypompażowy,</w:t>
      </w:r>
    </w:p>
    <w:p w14:paraId="6D18EAC9" w14:textId="77777777" w:rsidR="005366CB" w:rsidRPr="005366CB"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system monitoringu maszyn (MMS),</w:t>
      </w:r>
    </w:p>
    <w:p w14:paraId="6FF401C0" w14:textId="77777777" w:rsidR="005366CB" w:rsidRPr="00910B98"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system zarządzania zasobami sprzętowymi (AMS)</w:t>
      </w:r>
    </w:p>
    <w:p w14:paraId="7EF40FC4" w14:textId="77777777" w:rsidR="00C06AD4" w:rsidRPr="005366CB" w:rsidRDefault="00C06AD4" w:rsidP="00FB1C61">
      <w:pPr>
        <w:rPr>
          <w:rFonts w:ascii="Arial" w:eastAsia="Calibri" w:hAnsi="Arial" w:cs="Arial"/>
          <w:sz w:val="22"/>
          <w:szCs w:val="22"/>
          <w:lang w:eastAsia="en-US"/>
        </w:rPr>
      </w:pPr>
    </w:p>
    <w:p w14:paraId="740DDD7E" w14:textId="77777777" w:rsidR="005366CB" w:rsidRPr="005366CB" w:rsidRDefault="005366CB" w:rsidP="00FB1C61">
      <w:pPr>
        <w:rPr>
          <w:rFonts w:ascii="Arial" w:eastAsia="Calibri" w:hAnsi="Arial" w:cs="Arial"/>
          <w:sz w:val="22"/>
          <w:szCs w:val="22"/>
          <w:lang w:eastAsia="en-US"/>
        </w:rPr>
      </w:pPr>
      <w:r w:rsidRPr="005366CB">
        <w:rPr>
          <w:rFonts w:ascii="Arial" w:eastAsia="Calibri" w:hAnsi="Arial" w:cs="Arial"/>
          <w:sz w:val="22"/>
          <w:szCs w:val="22"/>
          <w:lang w:eastAsia="en-US"/>
        </w:rPr>
        <w:t>Do realizacji połączeń ww. systemów należy stosować następujące rodzaje szaf:</w:t>
      </w:r>
    </w:p>
    <w:p w14:paraId="52F71E63" w14:textId="77777777" w:rsidR="005366CB" w:rsidRPr="005366CB" w:rsidRDefault="005366CB" w:rsidP="00FB1C61">
      <w:pPr>
        <w:numPr>
          <w:ilvl w:val="0"/>
          <w:numId w:val="66"/>
        </w:numPr>
        <w:contextualSpacing/>
        <w:rPr>
          <w:rFonts w:ascii="Arial" w:eastAsia="Calibri" w:hAnsi="Arial" w:cs="Arial"/>
          <w:sz w:val="22"/>
          <w:szCs w:val="22"/>
          <w:lang w:eastAsia="en-US"/>
        </w:rPr>
      </w:pPr>
      <w:r w:rsidRPr="005366CB">
        <w:rPr>
          <w:rFonts w:ascii="Arial" w:eastAsia="Calibri" w:hAnsi="Arial" w:cs="Arial"/>
          <w:sz w:val="22"/>
          <w:szCs w:val="22"/>
          <w:lang w:eastAsia="en-US"/>
        </w:rPr>
        <w:t>szafy krosowe,</w:t>
      </w:r>
    </w:p>
    <w:p w14:paraId="6D55A04B" w14:textId="77777777" w:rsidR="005366CB" w:rsidRPr="005366CB" w:rsidRDefault="005366CB" w:rsidP="00FB1C61">
      <w:pPr>
        <w:numPr>
          <w:ilvl w:val="0"/>
          <w:numId w:val="66"/>
        </w:numPr>
        <w:contextualSpacing/>
        <w:rPr>
          <w:rFonts w:ascii="Arial" w:eastAsia="Calibri" w:hAnsi="Arial" w:cs="Arial"/>
          <w:sz w:val="22"/>
          <w:szCs w:val="22"/>
          <w:lang w:eastAsia="en-US"/>
        </w:rPr>
      </w:pPr>
      <w:r w:rsidRPr="005366CB">
        <w:rPr>
          <w:rFonts w:ascii="Arial" w:eastAsia="Calibri" w:hAnsi="Arial" w:cs="Arial"/>
          <w:sz w:val="22"/>
          <w:szCs w:val="22"/>
          <w:lang w:eastAsia="en-US"/>
        </w:rPr>
        <w:t>szafy dystrybucji mocy,</w:t>
      </w:r>
    </w:p>
    <w:p w14:paraId="08F33F68" w14:textId="77777777" w:rsidR="005366CB" w:rsidRPr="005366CB" w:rsidRDefault="005366CB" w:rsidP="00FB1C61">
      <w:pPr>
        <w:numPr>
          <w:ilvl w:val="0"/>
          <w:numId w:val="66"/>
        </w:numPr>
        <w:contextualSpacing/>
        <w:rPr>
          <w:rFonts w:ascii="Arial" w:eastAsia="Calibri" w:hAnsi="Arial" w:cs="Arial"/>
          <w:sz w:val="22"/>
          <w:szCs w:val="22"/>
          <w:lang w:eastAsia="en-US"/>
        </w:rPr>
      </w:pPr>
      <w:r w:rsidRPr="005366CB">
        <w:rPr>
          <w:rFonts w:ascii="Arial" w:eastAsia="Calibri" w:hAnsi="Arial" w:cs="Arial"/>
          <w:sz w:val="22"/>
          <w:szCs w:val="22"/>
          <w:lang w:eastAsia="en-US"/>
        </w:rPr>
        <w:t>szafy przekaźnikowe (IRC – Interposing Relay Cabinet) dla połączeń między branżą PiA a branżą elektryczną.</w:t>
      </w:r>
    </w:p>
    <w:p w14:paraId="76D42A75"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Szafa przekaźników pośredniczących (IRC) stosowana jako separacja do przekazywania sygnałów z branży PiA do elektrycznej i odwrotnie musi spełniać min. poniższe wymagania.</w:t>
      </w:r>
    </w:p>
    <w:p w14:paraId="446DB4C1" w14:textId="77777777" w:rsidR="005366CB" w:rsidRPr="000B3F6B" w:rsidRDefault="005366CB" w:rsidP="00FB1C61">
      <w:pPr>
        <w:numPr>
          <w:ilvl w:val="0"/>
          <w:numId w:val="67"/>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Szafa przeka</w:t>
      </w:r>
      <w:r w:rsidR="003121D6">
        <w:rPr>
          <w:rFonts w:ascii="Arial" w:eastAsia="Calibri" w:hAnsi="Arial" w:cs="Arial"/>
          <w:sz w:val="22"/>
          <w:szCs w:val="22"/>
          <w:lang w:eastAsia="en-US"/>
        </w:rPr>
        <w:t>źników musi spełniać wymagania</w:t>
      </w:r>
      <w:r w:rsidRPr="005366CB">
        <w:rPr>
          <w:rFonts w:ascii="Arial" w:eastAsia="Calibri" w:hAnsi="Arial" w:cs="Arial"/>
          <w:sz w:val="22"/>
          <w:szCs w:val="22"/>
          <w:lang w:eastAsia="en-US"/>
        </w:rPr>
        <w:t xml:space="preserve"> opisane w dokumencie </w:t>
      </w:r>
      <w:r w:rsidRPr="000B3F6B">
        <w:rPr>
          <w:rFonts w:ascii="Arial" w:eastAsia="Calibri" w:hAnsi="Arial" w:cs="Arial"/>
          <w:sz w:val="22"/>
          <w:szCs w:val="22"/>
          <w:lang w:eastAsia="en-US"/>
        </w:rPr>
        <w:t>„Wymagania ogólne budowy nowych i modernizacji instalacji  produkcyjnych w branży elektrycznej – załączniki techniczne do kontraktów”.</w:t>
      </w:r>
    </w:p>
    <w:p w14:paraId="3FBC1978" w14:textId="77777777" w:rsidR="005366CB" w:rsidRPr="005366CB" w:rsidRDefault="005366CB" w:rsidP="00FB1C61">
      <w:pPr>
        <w:numPr>
          <w:ilvl w:val="0"/>
          <w:numId w:val="67"/>
        </w:numPr>
        <w:contextualSpacing/>
        <w:jc w:val="both"/>
        <w:rPr>
          <w:rFonts w:ascii="Arial" w:eastAsia="Calibri" w:hAnsi="Arial" w:cs="Arial"/>
          <w:i/>
          <w:sz w:val="22"/>
          <w:szCs w:val="22"/>
          <w:lang w:eastAsia="en-US"/>
        </w:rPr>
      </w:pPr>
      <w:r w:rsidRPr="005366CB">
        <w:rPr>
          <w:rFonts w:ascii="Arial" w:eastAsia="Calibri" w:hAnsi="Arial" w:cs="Arial"/>
          <w:sz w:val="22"/>
          <w:szCs w:val="22"/>
          <w:lang w:eastAsia="en-US"/>
        </w:rPr>
        <w:t>Zabudowane w szafie pośredniczącej przekaźniki dedykowane dla pętli blokadowych (pomiędzy branżą elektryczną a branżą PiA - sterownikiem PLC-ESD) z określoną klasyfikacją SIL muszą spełniać wymagania klasyfikacji SIL danej pętli blokadowej.</w:t>
      </w:r>
    </w:p>
    <w:p w14:paraId="2E29E3C4" w14:textId="77777777" w:rsidR="005366CB" w:rsidRPr="005366CB" w:rsidRDefault="005366CB" w:rsidP="00FB1C61">
      <w:pPr>
        <w:numPr>
          <w:ilvl w:val="0"/>
          <w:numId w:val="6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Przekaźniki pośredniczące zasilane z systemów DCS/PLC muszą mieć cewkę zasilaną napięciem 24V DC. Bezpotencjałowe styki przekaźnikowe przystosowane do pracy pod napięciem 230V AC muszą być wykorzystywane przez branżę elektryczną. Przekaźniki muszą być odporne na zakłócenia elektromagnetyczne oraz wyposażone w sygnalizatory stanu pracy (dioda LED).</w:t>
      </w:r>
    </w:p>
    <w:p w14:paraId="1813A182" w14:textId="77777777" w:rsidR="005366CB" w:rsidRPr="005366CB" w:rsidRDefault="005366CB" w:rsidP="00FB1C61">
      <w:pPr>
        <w:numPr>
          <w:ilvl w:val="0"/>
          <w:numId w:val="6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Przekaźniki pośredniczące zasilane przez branżę elektryczną muszą mieć cewkę zasila</w:t>
      </w:r>
      <w:r w:rsidR="00134A97">
        <w:rPr>
          <w:rFonts w:ascii="Arial" w:eastAsia="Calibri" w:hAnsi="Arial" w:cs="Arial"/>
          <w:sz w:val="22"/>
          <w:szCs w:val="22"/>
          <w:lang w:eastAsia="en-US"/>
        </w:rPr>
        <w:t>ną napięciem 230V AC</w:t>
      </w:r>
      <w:r w:rsidRPr="005366CB">
        <w:rPr>
          <w:rFonts w:ascii="Arial" w:eastAsia="Calibri" w:hAnsi="Arial" w:cs="Arial"/>
          <w:sz w:val="22"/>
          <w:szCs w:val="22"/>
          <w:lang w:eastAsia="en-US"/>
        </w:rPr>
        <w:t>. Bezpotencjałowe styki przekaźnikowe muszą być wykorzystywane przez branżę PiA. Przekaźniki muszą być odporne n</w:t>
      </w:r>
      <w:r w:rsidR="00B945EA">
        <w:rPr>
          <w:rFonts w:ascii="Arial" w:eastAsia="Calibri" w:hAnsi="Arial" w:cs="Arial"/>
          <w:sz w:val="22"/>
          <w:szCs w:val="22"/>
          <w:lang w:eastAsia="en-US"/>
        </w:rPr>
        <w:t>a zakłócenia elektromagnetyczne</w:t>
      </w:r>
      <w:r w:rsidRPr="005366CB">
        <w:rPr>
          <w:rFonts w:ascii="Arial" w:eastAsia="Calibri" w:hAnsi="Arial" w:cs="Arial"/>
          <w:sz w:val="22"/>
          <w:szCs w:val="22"/>
          <w:lang w:eastAsia="en-US"/>
        </w:rPr>
        <w:t xml:space="preserve"> oraz wyposażone w sygnalizatory stanu pracy (dioda LED).</w:t>
      </w:r>
    </w:p>
    <w:p w14:paraId="4427C0C2" w14:textId="77777777" w:rsidR="005366CB" w:rsidRPr="005366CB" w:rsidRDefault="005366CB" w:rsidP="00FB1C61">
      <w:pPr>
        <w:numPr>
          <w:ilvl w:val="0"/>
          <w:numId w:val="6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Zastosowane przekaźniki pośredniczące muszą umożliwiać wymianę bez konieczności rozłączania obwodu elektrycznego.</w:t>
      </w:r>
    </w:p>
    <w:p w14:paraId="441AA5B9" w14:textId="77777777" w:rsidR="005366CB" w:rsidRPr="005366CB" w:rsidRDefault="005366CB" w:rsidP="00FB1C61">
      <w:pPr>
        <w:numPr>
          <w:ilvl w:val="0"/>
          <w:numId w:val="6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Dla komunikacji szeregowej i sygnałów analogowych trzeba zastosować separację galwaniczną pomiędzy branżami PiA, a elektryczną. </w:t>
      </w:r>
    </w:p>
    <w:p w14:paraId="4D547C7A" w14:textId="77777777" w:rsidR="00134A97" w:rsidRDefault="005366CB" w:rsidP="00134A97">
      <w:pPr>
        <w:numPr>
          <w:ilvl w:val="0"/>
          <w:numId w:val="6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Sygnały wewnątrz szafy muszą być rozdzielone na grupy </w:t>
      </w:r>
      <w:r w:rsidR="006C1BB6">
        <w:rPr>
          <w:rFonts w:ascii="Arial" w:eastAsia="Calibri" w:hAnsi="Arial" w:cs="Arial"/>
          <w:sz w:val="22"/>
          <w:szCs w:val="22"/>
          <w:lang w:eastAsia="en-US"/>
        </w:rPr>
        <w:t>po kątem</w:t>
      </w:r>
      <w:r w:rsidRPr="005366CB">
        <w:rPr>
          <w:rFonts w:ascii="Arial" w:eastAsia="Calibri" w:hAnsi="Arial" w:cs="Arial"/>
          <w:sz w:val="22"/>
          <w:szCs w:val="22"/>
          <w:lang w:eastAsia="en-US"/>
        </w:rPr>
        <w:t xml:space="preserve"> napięcia - </w:t>
      </w:r>
      <w:r w:rsidR="008E4390">
        <w:rPr>
          <w:rFonts w:ascii="Arial" w:eastAsia="Calibri" w:hAnsi="Arial" w:cs="Arial"/>
          <w:sz w:val="22"/>
          <w:szCs w:val="22"/>
          <w:lang w:eastAsia="en-US"/>
        </w:rPr>
        <w:t xml:space="preserve">        </w:t>
      </w:r>
      <w:r w:rsidR="00134A97">
        <w:rPr>
          <w:rFonts w:ascii="Arial" w:eastAsia="Calibri" w:hAnsi="Arial" w:cs="Arial"/>
          <w:sz w:val="22"/>
          <w:szCs w:val="22"/>
          <w:lang w:eastAsia="en-US"/>
        </w:rPr>
        <w:t xml:space="preserve">24V DC, </w:t>
      </w:r>
      <w:r w:rsidRPr="005366CB">
        <w:rPr>
          <w:rFonts w:ascii="Arial" w:eastAsia="Calibri" w:hAnsi="Arial" w:cs="Arial"/>
          <w:sz w:val="22"/>
          <w:szCs w:val="22"/>
          <w:lang w:eastAsia="en-US"/>
        </w:rPr>
        <w:t>230V AC. Dla każdego z napięć muszą być oddzielne listwy zaciskowe.</w:t>
      </w:r>
    </w:p>
    <w:p w14:paraId="3D383F18" w14:textId="77777777" w:rsidR="00134A97" w:rsidRPr="00C66B0C" w:rsidRDefault="00134A97" w:rsidP="00134A97">
      <w:pPr>
        <w:autoSpaceDE w:val="0"/>
        <w:autoSpaceDN w:val="0"/>
        <w:adjustRightInd w:val="0"/>
        <w:contextualSpacing/>
        <w:jc w:val="both"/>
        <w:rPr>
          <w:rFonts w:ascii="Arial" w:eastAsia="Calibri" w:hAnsi="Arial" w:cs="Arial"/>
          <w:sz w:val="22"/>
          <w:szCs w:val="22"/>
          <w:lang w:eastAsia="en-US"/>
        </w:rPr>
      </w:pPr>
    </w:p>
    <w:p w14:paraId="31D94F5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System elektrycznego zasilania bezprzerwowego UPS nie wchodzi w zakres niniejszego opracowania.</w:t>
      </w:r>
    </w:p>
    <w:p w14:paraId="78C58B5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4D7FF83A" w14:textId="77777777" w:rsidR="00910B98" w:rsidRPr="00C66B0C" w:rsidRDefault="005366CB" w:rsidP="00C66B0C">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Z każdego zasilacza UPS należy doprowadzić </w:t>
      </w:r>
      <w:r w:rsidR="005939D5">
        <w:rPr>
          <w:rFonts w:ascii="Arial" w:eastAsia="Calibri" w:hAnsi="Arial" w:cs="Arial"/>
          <w:sz w:val="22"/>
          <w:szCs w:val="22"/>
          <w:lang w:eastAsia="en-US"/>
        </w:rPr>
        <w:t xml:space="preserve">do DCS </w:t>
      </w:r>
      <w:r w:rsidRPr="005366CB">
        <w:rPr>
          <w:rFonts w:ascii="Arial" w:eastAsia="Calibri" w:hAnsi="Arial" w:cs="Arial"/>
          <w:sz w:val="22"/>
          <w:szCs w:val="22"/>
          <w:lang w:eastAsia="en-US"/>
        </w:rPr>
        <w:t>sygnały informujące o jego nieprawidłowej pracy. Sygnały muszą być przekazane za pomocą bezpotencjałowych styków przekaźników zlokalizowanych w szafie przekaźników pośredniczących lub za pomocą kom</w:t>
      </w:r>
      <w:r w:rsidR="005770AA">
        <w:rPr>
          <w:rFonts w:ascii="Arial" w:eastAsia="Calibri" w:hAnsi="Arial" w:cs="Arial"/>
          <w:sz w:val="22"/>
          <w:szCs w:val="22"/>
          <w:lang w:eastAsia="en-US"/>
        </w:rPr>
        <w:t>unikacji szeregowej Modbus RTU.</w:t>
      </w:r>
    </w:p>
    <w:p w14:paraId="41629EB7" w14:textId="77777777" w:rsidR="00910B98" w:rsidRDefault="00910B98" w:rsidP="00FB1C61">
      <w:pPr>
        <w:jc w:val="both"/>
        <w:rPr>
          <w:rFonts w:ascii="Arial" w:hAnsi="Arial" w:cs="Arial"/>
          <w:sz w:val="22"/>
          <w:szCs w:val="22"/>
        </w:rPr>
      </w:pPr>
    </w:p>
    <w:p w14:paraId="7F6F9D8E" w14:textId="77777777" w:rsidR="006E4015" w:rsidRDefault="006E4015" w:rsidP="00FB1C61">
      <w:pPr>
        <w:jc w:val="both"/>
        <w:rPr>
          <w:rFonts w:ascii="Arial" w:hAnsi="Arial" w:cs="Arial"/>
          <w:sz w:val="22"/>
          <w:szCs w:val="22"/>
        </w:rPr>
      </w:pPr>
    </w:p>
    <w:p w14:paraId="77FC50EF" w14:textId="77777777" w:rsidR="006E4015" w:rsidRDefault="006E4015" w:rsidP="00FB1C61">
      <w:pPr>
        <w:jc w:val="both"/>
        <w:rPr>
          <w:rFonts w:ascii="Arial" w:hAnsi="Arial" w:cs="Arial"/>
          <w:sz w:val="22"/>
          <w:szCs w:val="22"/>
        </w:rPr>
      </w:pPr>
    </w:p>
    <w:p w14:paraId="25B9E6DF" w14:textId="77777777" w:rsidR="006E4015" w:rsidRDefault="006E4015" w:rsidP="00FB1C61">
      <w:pPr>
        <w:jc w:val="both"/>
        <w:rPr>
          <w:rFonts w:ascii="Arial" w:hAnsi="Arial" w:cs="Arial"/>
          <w:sz w:val="22"/>
          <w:szCs w:val="22"/>
        </w:rPr>
      </w:pPr>
    </w:p>
    <w:p w14:paraId="67DAD133" w14:textId="77777777" w:rsidR="006E4015" w:rsidRDefault="006E4015" w:rsidP="00FB1C61">
      <w:pPr>
        <w:jc w:val="both"/>
        <w:rPr>
          <w:rFonts w:ascii="Arial" w:hAnsi="Arial" w:cs="Arial"/>
          <w:sz w:val="22"/>
          <w:szCs w:val="22"/>
        </w:rPr>
      </w:pPr>
    </w:p>
    <w:p w14:paraId="509889B6" w14:textId="77777777" w:rsidR="006E4015" w:rsidRDefault="006E4015" w:rsidP="00FB1C61">
      <w:pPr>
        <w:jc w:val="both"/>
        <w:rPr>
          <w:rFonts w:ascii="Arial" w:hAnsi="Arial" w:cs="Arial"/>
          <w:sz w:val="22"/>
          <w:szCs w:val="22"/>
        </w:rPr>
      </w:pPr>
    </w:p>
    <w:p w14:paraId="06E7F272" w14:textId="77777777" w:rsidR="006E4015" w:rsidRDefault="006E4015" w:rsidP="00FB1C61">
      <w:pPr>
        <w:jc w:val="both"/>
        <w:rPr>
          <w:rFonts w:ascii="Arial" w:hAnsi="Arial" w:cs="Arial"/>
          <w:sz w:val="22"/>
          <w:szCs w:val="22"/>
        </w:rPr>
      </w:pPr>
    </w:p>
    <w:p w14:paraId="0B4CC567" w14:textId="77777777" w:rsidR="006E4015" w:rsidRDefault="006E4015" w:rsidP="00FB1C61">
      <w:pPr>
        <w:jc w:val="both"/>
        <w:rPr>
          <w:rFonts w:ascii="Arial" w:hAnsi="Arial" w:cs="Arial"/>
          <w:sz w:val="22"/>
          <w:szCs w:val="22"/>
        </w:rPr>
      </w:pPr>
    </w:p>
    <w:p w14:paraId="1B3DA68F" w14:textId="77777777" w:rsidR="006E4015" w:rsidRDefault="006E4015" w:rsidP="00FB1C61">
      <w:pPr>
        <w:jc w:val="both"/>
        <w:rPr>
          <w:rFonts w:ascii="Arial" w:hAnsi="Arial" w:cs="Arial"/>
          <w:sz w:val="22"/>
          <w:szCs w:val="22"/>
        </w:rPr>
      </w:pPr>
    </w:p>
    <w:p w14:paraId="272B80E3" w14:textId="77777777" w:rsidR="006E4015" w:rsidRDefault="006E4015" w:rsidP="00FB1C61">
      <w:pPr>
        <w:jc w:val="both"/>
        <w:rPr>
          <w:rFonts w:ascii="Arial" w:hAnsi="Arial" w:cs="Arial"/>
          <w:sz w:val="22"/>
          <w:szCs w:val="22"/>
        </w:rPr>
      </w:pPr>
    </w:p>
    <w:p w14:paraId="4AFC3C23" w14:textId="77777777" w:rsidR="006E4015" w:rsidRDefault="006E4015" w:rsidP="00FB1C61">
      <w:pPr>
        <w:jc w:val="both"/>
        <w:rPr>
          <w:rFonts w:ascii="Arial" w:hAnsi="Arial" w:cs="Arial"/>
          <w:sz w:val="22"/>
          <w:szCs w:val="22"/>
        </w:rPr>
      </w:pPr>
    </w:p>
    <w:p w14:paraId="499BE2FB" w14:textId="77777777" w:rsidR="006E4015" w:rsidRDefault="006E4015" w:rsidP="00FB1C61">
      <w:pPr>
        <w:jc w:val="both"/>
        <w:rPr>
          <w:rFonts w:ascii="Arial" w:hAnsi="Arial" w:cs="Arial"/>
          <w:sz w:val="22"/>
          <w:szCs w:val="22"/>
        </w:rPr>
      </w:pPr>
    </w:p>
    <w:p w14:paraId="7C5F8FF8" w14:textId="77777777" w:rsidR="006E4015" w:rsidRPr="001107EF" w:rsidRDefault="006E4015" w:rsidP="00FB1C61">
      <w:pPr>
        <w:jc w:val="both"/>
        <w:rPr>
          <w:rFonts w:ascii="Arial" w:hAnsi="Arial" w:cs="Arial"/>
          <w:sz w:val="22"/>
          <w:szCs w:val="22"/>
        </w:rPr>
      </w:pPr>
    </w:p>
    <w:p w14:paraId="792326A9" w14:textId="77777777" w:rsidR="005770AA" w:rsidRPr="00E86EFD" w:rsidRDefault="005770AA" w:rsidP="00E86EFD">
      <w:pPr>
        <w:pStyle w:val="Nagwek1"/>
        <w:numPr>
          <w:ilvl w:val="0"/>
          <w:numId w:val="1"/>
        </w:numPr>
        <w:jc w:val="both"/>
        <w:rPr>
          <w:rFonts w:cs="Arial"/>
        </w:rPr>
      </w:pPr>
      <w:bookmarkStart w:id="86" w:name="_Toc475077823"/>
      <w:r w:rsidRPr="00E86EFD">
        <w:rPr>
          <w:rFonts w:cs="Arial"/>
        </w:rPr>
        <w:t>SYSTEMY MONITOROWANIA I STEROWANIA (DCS)</w:t>
      </w:r>
      <w:bookmarkEnd w:id="86"/>
    </w:p>
    <w:p w14:paraId="548F0E1D" w14:textId="77777777" w:rsidR="005770AA" w:rsidRDefault="005770AA" w:rsidP="00FB1C61">
      <w:pPr>
        <w:jc w:val="both"/>
        <w:rPr>
          <w:rFonts w:ascii="Arial" w:eastAsia="Calibri" w:hAnsi="Arial" w:cs="Arial"/>
          <w:sz w:val="22"/>
          <w:szCs w:val="22"/>
          <w:lang w:eastAsia="en-US"/>
        </w:rPr>
      </w:pPr>
    </w:p>
    <w:p w14:paraId="0F1D5DF5"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Poniżej opisano minimalne wymagania stawiane </w:t>
      </w:r>
      <w:r w:rsidR="000A0F4E">
        <w:rPr>
          <w:rFonts w:ascii="Arial" w:eastAsia="Calibri" w:hAnsi="Arial" w:cs="Arial"/>
          <w:sz w:val="22"/>
          <w:szCs w:val="22"/>
          <w:lang w:eastAsia="en-US"/>
        </w:rPr>
        <w:t>s</w:t>
      </w:r>
      <w:r w:rsidRPr="005366CB">
        <w:rPr>
          <w:rFonts w:ascii="Arial" w:eastAsia="Calibri" w:hAnsi="Arial" w:cs="Arial"/>
          <w:sz w:val="22"/>
          <w:szCs w:val="22"/>
          <w:lang w:eastAsia="en-US"/>
        </w:rPr>
        <w:t>ystemom DCS i ich komponentom oferowanym dla ANWIL S.A. Opisane wymagania dotyczą części sprzętowej, programowej, zasad licencjonowania oraz obsługi gwarancyjnej.</w:t>
      </w:r>
    </w:p>
    <w:p w14:paraId="74AA374C" w14:textId="77777777" w:rsidR="005366CB" w:rsidRPr="005366CB" w:rsidRDefault="005366CB" w:rsidP="00FB1C61">
      <w:pPr>
        <w:jc w:val="both"/>
        <w:rPr>
          <w:rFonts w:ascii="Arial" w:eastAsia="Calibri" w:hAnsi="Arial" w:cs="Arial"/>
          <w:sz w:val="22"/>
          <w:szCs w:val="22"/>
          <w:lang w:eastAsia="en-US"/>
        </w:rPr>
      </w:pPr>
    </w:p>
    <w:p w14:paraId="411860C3"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Oferowane </w:t>
      </w:r>
      <w:r w:rsidR="000A0F4E">
        <w:rPr>
          <w:rFonts w:ascii="Arial" w:eastAsia="Calibri" w:hAnsi="Arial" w:cs="Arial"/>
          <w:sz w:val="22"/>
          <w:szCs w:val="22"/>
          <w:lang w:eastAsia="en-US"/>
        </w:rPr>
        <w:t>s</w:t>
      </w:r>
      <w:r w:rsidRPr="005366CB">
        <w:rPr>
          <w:rFonts w:ascii="Arial" w:eastAsia="Calibri" w:hAnsi="Arial" w:cs="Arial"/>
          <w:sz w:val="22"/>
          <w:szCs w:val="22"/>
          <w:lang w:eastAsia="en-US"/>
        </w:rPr>
        <w:t>ystemy DCS muszą umożliwiać realizację następujących funkcji:</w:t>
      </w:r>
    </w:p>
    <w:p w14:paraId="5F44DFF2" w14:textId="77777777"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akwizycja i przetwarzanie sygnałów wejściowych/wyjściowych,</w:t>
      </w:r>
    </w:p>
    <w:p w14:paraId="70502F36" w14:textId="77777777"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regulacja i sterowanie,</w:t>
      </w:r>
    </w:p>
    <w:p w14:paraId="4F3024D3" w14:textId="77777777"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synchronizacja czasu,</w:t>
      </w:r>
    </w:p>
    <w:p w14:paraId="05019663" w14:textId="77777777"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wizualizacja procesów technologicznych,</w:t>
      </w:r>
    </w:p>
    <w:p w14:paraId="28F2FE60" w14:textId="77777777"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diagnostyka i alarmowanie,</w:t>
      </w:r>
    </w:p>
    <w:p w14:paraId="0D157B60" w14:textId="77777777"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historyzacja i archiwizacja danych,</w:t>
      </w:r>
    </w:p>
    <w:p w14:paraId="0C2AC4D4" w14:textId="77777777"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raportowanie,</w:t>
      </w:r>
    </w:p>
    <w:p w14:paraId="5FCDC045" w14:textId="77777777"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komunikacja wewnątrz </w:t>
      </w:r>
      <w:r w:rsidR="000A0F4E">
        <w:rPr>
          <w:rFonts w:ascii="Arial" w:eastAsia="Calibri" w:hAnsi="Arial" w:cs="Arial"/>
          <w:sz w:val="22"/>
          <w:szCs w:val="22"/>
          <w:lang w:eastAsia="en-US"/>
        </w:rPr>
        <w:t>s</w:t>
      </w:r>
      <w:r w:rsidRPr="005366CB">
        <w:rPr>
          <w:rFonts w:ascii="Arial" w:eastAsia="Calibri" w:hAnsi="Arial" w:cs="Arial"/>
          <w:sz w:val="22"/>
          <w:szCs w:val="22"/>
          <w:lang w:eastAsia="en-US"/>
        </w:rPr>
        <w:t>ystemu oraz komunikacja z systemami zewnętrznymi.</w:t>
      </w:r>
    </w:p>
    <w:p w14:paraId="73560D4D" w14:textId="77777777" w:rsidR="00B610C2" w:rsidRDefault="00B610C2" w:rsidP="00FB1C61">
      <w:pPr>
        <w:jc w:val="both"/>
        <w:rPr>
          <w:rFonts w:ascii="Arial" w:eastAsia="Calibri" w:hAnsi="Arial" w:cs="Arial"/>
          <w:sz w:val="22"/>
          <w:szCs w:val="22"/>
          <w:lang w:eastAsia="en-US"/>
        </w:rPr>
      </w:pPr>
    </w:p>
    <w:p w14:paraId="474934F0"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Dodatkowo dla oferowanych </w:t>
      </w:r>
      <w:r w:rsidR="000A0F4E">
        <w:rPr>
          <w:rFonts w:ascii="Arial" w:eastAsia="Calibri" w:hAnsi="Arial" w:cs="Arial"/>
          <w:sz w:val="22"/>
          <w:szCs w:val="22"/>
          <w:lang w:eastAsia="en-US"/>
        </w:rPr>
        <w:t>s</w:t>
      </w:r>
      <w:r w:rsidRPr="005366CB">
        <w:rPr>
          <w:rFonts w:ascii="Arial" w:eastAsia="Calibri" w:hAnsi="Arial" w:cs="Arial"/>
          <w:sz w:val="22"/>
          <w:szCs w:val="22"/>
          <w:lang w:eastAsia="en-US"/>
        </w:rPr>
        <w:t>ystemów DCS muszą być spełnione następujące wymagania w zakresie:</w:t>
      </w:r>
    </w:p>
    <w:p w14:paraId="5E80BFAA" w14:textId="77777777"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redundancji,</w:t>
      </w:r>
    </w:p>
    <w:p w14:paraId="0C45CCDB" w14:textId="77777777"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bezprzerwowej pracy,</w:t>
      </w:r>
    </w:p>
    <w:p w14:paraId="6CD096D7" w14:textId="77777777"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skalowalności,</w:t>
      </w:r>
    </w:p>
    <w:p w14:paraId="1937B988" w14:textId="77777777"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nadmiarowości,</w:t>
      </w:r>
    </w:p>
    <w:p w14:paraId="09D560F7" w14:textId="77777777"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odpowiedniej wydajności,</w:t>
      </w:r>
    </w:p>
    <w:p w14:paraId="59F58CF1" w14:textId="77777777"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realizacji kopii zapasowych,</w:t>
      </w:r>
    </w:p>
    <w:p w14:paraId="3C2CCFA5" w14:textId="77777777"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warunków licencyjnych,</w:t>
      </w:r>
    </w:p>
    <w:p w14:paraId="1E26BB78" w14:textId="77777777"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profesjonalnej obsługi gwarancyjnej.</w:t>
      </w:r>
    </w:p>
    <w:p w14:paraId="4EF2ABDB" w14:textId="77777777" w:rsidR="005366CB" w:rsidRPr="005366CB" w:rsidRDefault="005366CB" w:rsidP="00FB1C61">
      <w:pPr>
        <w:jc w:val="both"/>
        <w:rPr>
          <w:rFonts w:ascii="Arial" w:eastAsia="Calibri" w:hAnsi="Arial" w:cs="Arial"/>
          <w:sz w:val="22"/>
          <w:szCs w:val="22"/>
          <w:lang w:eastAsia="en-US"/>
        </w:rPr>
      </w:pPr>
    </w:p>
    <w:p w14:paraId="4EB7D26A" w14:textId="77777777" w:rsidR="00FD57C2" w:rsidRPr="00FD57C2" w:rsidRDefault="00FD57C2" w:rsidP="00FB1C61">
      <w:pPr>
        <w:pStyle w:val="Akapitzlist"/>
        <w:numPr>
          <w:ilvl w:val="0"/>
          <w:numId w:val="143"/>
        </w:numPr>
        <w:jc w:val="both"/>
        <w:rPr>
          <w:rFonts w:ascii="Arial" w:eastAsia="Calibri" w:hAnsi="Arial" w:cs="Arial"/>
          <w:b/>
          <w:vanish/>
          <w:sz w:val="22"/>
          <w:szCs w:val="22"/>
          <w:lang w:eastAsia="en-US"/>
        </w:rPr>
      </w:pPr>
    </w:p>
    <w:p w14:paraId="7D100EE3" w14:textId="77777777" w:rsidR="00FD57C2" w:rsidRPr="00FD57C2" w:rsidRDefault="00FD57C2" w:rsidP="00FB1C61">
      <w:pPr>
        <w:pStyle w:val="Akapitzlist"/>
        <w:numPr>
          <w:ilvl w:val="0"/>
          <w:numId w:val="143"/>
        </w:numPr>
        <w:jc w:val="both"/>
        <w:rPr>
          <w:rFonts w:ascii="Arial" w:eastAsia="Calibri" w:hAnsi="Arial" w:cs="Arial"/>
          <w:b/>
          <w:vanish/>
          <w:sz w:val="22"/>
          <w:szCs w:val="22"/>
          <w:lang w:eastAsia="en-US"/>
        </w:rPr>
      </w:pPr>
    </w:p>
    <w:p w14:paraId="6C180742" w14:textId="77777777" w:rsidR="00FD57C2" w:rsidRPr="00FD57C2" w:rsidRDefault="00FD57C2" w:rsidP="00FB1C61">
      <w:pPr>
        <w:pStyle w:val="Akapitzlist"/>
        <w:numPr>
          <w:ilvl w:val="0"/>
          <w:numId w:val="143"/>
        </w:numPr>
        <w:jc w:val="both"/>
        <w:rPr>
          <w:rFonts w:ascii="Arial" w:eastAsia="Calibri" w:hAnsi="Arial" w:cs="Arial"/>
          <w:b/>
          <w:vanish/>
          <w:sz w:val="22"/>
          <w:szCs w:val="22"/>
          <w:lang w:eastAsia="en-US"/>
        </w:rPr>
      </w:pPr>
    </w:p>
    <w:p w14:paraId="70DB6549" w14:textId="77777777" w:rsidR="005366CB" w:rsidRPr="00F379A6" w:rsidRDefault="005366CB" w:rsidP="00340186">
      <w:pPr>
        <w:pStyle w:val="Nagwek1"/>
        <w:numPr>
          <w:ilvl w:val="1"/>
          <w:numId w:val="1"/>
        </w:numPr>
        <w:tabs>
          <w:tab w:val="clear" w:pos="792"/>
          <w:tab w:val="num" w:pos="567"/>
        </w:tabs>
        <w:ind w:left="567" w:hanging="567"/>
      </w:pPr>
      <w:bookmarkStart w:id="87" w:name="_Toc475077824"/>
      <w:r w:rsidRPr="00F379A6">
        <w:t>Akwizycja i przetwarzanie sygnałów wejściowych/wyjściowych</w:t>
      </w:r>
      <w:bookmarkEnd w:id="87"/>
    </w:p>
    <w:p w14:paraId="2BC99A88" w14:textId="77777777" w:rsidR="005366CB" w:rsidRPr="005366CB" w:rsidRDefault="005366CB" w:rsidP="00FB1C61">
      <w:pPr>
        <w:contextualSpacing/>
        <w:jc w:val="both"/>
        <w:rPr>
          <w:rFonts w:ascii="Arial" w:eastAsia="Calibri" w:hAnsi="Arial" w:cs="Arial"/>
          <w:b/>
          <w:sz w:val="22"/>
          <w:szCs w:val="22"/>
          <w:lang w:eastAsia="en-US"/>
        </w:rPr>
      </w:pPr>
    </w:p>
    <w:p w14:paraId="703A145E" w14:textId="77777777"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88" w:name="_Toc475077825"/>
      <w:r w:rsidRPr="00633218">
        <w:rPr>
          <w:rFonts w:cs="Arial"/>
          <w:szCs w:val="22"/>
        </w:rPr>
        <w:t>Moduły wejść/wyjść</w:t>
      </w:r>
      <w:bookmarkEnd w:id="88"/>
    </w:p>
    <w:p w14:paraId="7F2C467E" w14:textId="77777777" w:rsidR="005366CB" w:rsidRPr="005366CB" w:rsidRDefault="005366CB" w:rsidP="00FB1C61">
      <w:pPr>
        <w:jc w:val="both"/>
        <w:rPr>
          <w:rFonts w:ascii="Arial" w:eastAsia="Calibri" w:hAnsi="Arial" w:cs="Arial"/>
          <w:sz w:val="22"/>
          <w:szCs w:val="22"/>
          <w:lang w:eastAsia="en-US"/>
        </w:rPr>
      </w:pPr>
    </w:p>
    <w:p w14:paraId="609942C9"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Moduły wejść/wyjść oferowanych </w:t>
      </w:r>
      <w:r w:rsidR="003B6D06">
        <w:rPr>
          <w:rFonts w:ascii="Arial" w:eastAsia="Calibri" w:hAnsi="Arial" w:cs="Arial"/>
          <w:sz w:val="22"/>
          <w:szCs w:val="22"/>
          <w:lang w:eastAsia="en-US"/>
        </w:rPr>
        <w:t>s</w:t>
      </w:r>
      <w:r w:rsidRPr="005366CB">
        <w:rPr>
          <w:rFonts w:ascii="Arial" w:eastAsia="Calibri" w:hAnsi="Arial" w:cs="Arial"/>
          <w:sz w:val="22"/>
          <w:szCs w:val="22"/>
          <w:lang w:eastAsia="en-US"/>
        </w:rPr>
        <w:t>ystemów DCS muszą obsługiwać co najmniej poniższe standardowe typy sygnałów:</w:t>
      </w:r>
    </w:p>
    <w:p w14:paraId="72A41253" w14:textId="77777777" w:rsidR="005366CB" w:rsidRPr="005366CB" w:rsidRDefault="005366CB" w:rsidP="008F7011">
      <w:pPr>
        <w:jc w:val="both"/>
        <w:rPr>
          <w:rFonts w:ascii="Arial" w:eastAsia="Calibri" w:hAnsi="Arial" w:cs="Arial"/>
          <w:sz w:val="22"/>
          <w:szCs w:val="22"/>
          <w:lang w:eastAsia="en-US"/>
        </w:rPr>
      </w:pPr>
    </w:p>
    <w:tbl>
      <w:tblPr>
        <w:tblW w:w="0" w:type="auto"/>
        <w:tblLook w:val="04A0" w:firstRow="1" w:lastRow="0" w:firstColumn="1" w:lastColumn="0" w:noHBand="0" w:noVBand="1"/>
      </w:tblPr>
      <w:tblGrid>
        <w:gridCol w:w="2235"/>
        <w:gridCol w:w="6662"/>
      </w:tblGrid>
      <w:tr w:rsidR="005366CB" w:rsidRPr="005366CB" w14:paraId="2163BFCA" w14:textId="77777777">
        <w:tc>
          <w:tcPr>
            <w:tcW w:w="2235" w:type="dxa"/>
            <w:shd w:val="clear" w:color="auto" w:fill="auto"/>
          </w:tcPr>
          <w:p w14:paraId="1B5FFD48"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AI (analog input):</w:t>
            </w:r>
          </w:p>
        </w:tc>
        <w:tc>
          <w:tcPr>
            <w:tcW w:w="6662" w:type="dxa"/>
            <w:shd w:val="clear" w:color="auto" w:fill="auto"/>
          </w:tcPr>
          <w:p w14:paraId="4C8461D6" w14:textId="77777777" w:rsidR="005366CB" w:rsidRPr="005366CB" w:rsidRDefault="005366CB" w:rsidP="00FD6F87">
            <w:pPr>
              <w:numPr>
                <w:ilvl w:val="0"/>
                <w:numId w:val="70"/>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4…20 mA</w:t>
            </w:r>
          </w:p>
          <w:p w14:paraId="0DAA2ECE" w14:textId="77777777" w:rsidR="005366CB" w:rsidRPr="005366CB" w:rsidRDefault="005366CB" w:rsidP="00FD6F87">
            <w:pPr>
              <w:numPr>
                <w:ilvl w:val="0"/>
                <w:numId w:val="70"/>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RTD (Pt-100)</w:t>
            </w:r>
          </w:p>
          <w:p w14:paraId="54D24311" w14:textId="77777777" w:rsidR="005366CB" w:rsidRPr="005366CB" w:rsidRDefault="005366CB" w:rsidP="00FD6F87">
            <w:pPr>
              <w:numPr>
                <w:ilvl w:val="0"/>
                <w:numId w:val="70"/>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TC (termopary)</w:t>
            </w:r>
          </w:p>
        </w:tc>
      </w:tr>
      <w:tr w:rsidR="005366CB" w:rsidRPr="005366CB" w14:paraId="5D1EA42E" w14:textId="77777777">
        <w:trPr>
          <w:trHeight w:val="168"/>
        </w:trPr>
        <w:tc>
          <w:tcPr>
            <w:tcW w:w="2235" w:type="dxa"/>
            <w:shd w:val="clear" w:color="auto" w:fill="auto"/>
          </w:tcPr>
          <w:p w14:paraId="0AC16F58" w14:textId="77777777" w:rsidR="005366CB" w:rsidRPr="005366CB" w:rsidRDefault="005366CB" w:rsidP="005366CB">
            <w:pPr>
              <w:rPr>
                <w:rFonts w:ascii="Arial" w:eastAsia="Calibri" w:hAnsi="Arial" w:cs="Arial"/>
                <w:sz w:val="22"/>
                <w:szCs w:val="22"/>
                <w:lang w:eastAsia="en-US"/>
              </w:rPr>
            </w:pPr>
          </w:p>
        </w:tc>
        <w:tc>
          <w:tcPr>
            <w:tcW w:w="6662" w:type="dxa"/>
            <w:shd w:val="clear" w:color="auto" w:fill="auto"/>
          </w:tcPr>
          <w:p w14:paraId="39D936F8" w14:textId="77777777" w:rsidR="005366CB" w:rsidRPr="005366CB" w:rsidRDefault="005366CB" w:rsidP="005366CB">
            <w:pPr>
              <w:autoSpaceDE w:val="0"/>
              <w:autoSpaceDN w:val="0"/>
              <w:adjustRightInd w:val="0"/>
              <w:contextualSpacing/>
              <w:rPr>
                <w:rFonts w:ascii="Arial" w:eastAsia="Calibri" w:hAnsi="Arial" w:cs="Arial"/>
                <w:sz w:val="16"/>
                <w:szCs w:val="16"/>
                <w:lang w:eastAsia="en-US"/>
              </w:rPr>
            </w:pPr>
          </w:p>
        </w:tc>
      </w:tr>
      <w:tr w:rsidR="005366CB" w:rsidRPr="005366CB" w14:paraId="2537836E" w14:textId="77777777">
        <w:tc>
          <w:tcPr>
            <w:tcW w:w="2235" w:type="dxa"/>
            <w:shd w:val="clear" w:color="auto" w:fill="auto"/>
          </w:tcPr>
          <w:p w14:paraId="7B8D5B9D"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AO (analog output):</w:t>
            </w:r>
          </w:p>
        </w:tc>
        <w:tc>
          <w:tcPr>
            <w:tcW w:w="6662" w:type="dxa"/>
            <w:shd w:val="clear" w:color="auto" w:fill="auto"/>
          </w:tcPr>
          <w:p w14:paraId="79008D3E" w14:textId="77777777" w:rsidR="005366CB" w:rsidRPr="005366CB" w:rsidRDefault="005366CB" w:rsidP="00FD6F87">
            <w:pPr>
              <w:numPr>
                <w:ilvl w:val="0"/>
                <w:numId w:val="71"/>
              </w:numPr>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4…20 mA</w:t>
            </w:r>
          </w:p>
        </w:tc>
      </w:tr>
      <w:tr w:rsidR="005366CB" w:rsidRPr="005366CB" w14:paraId="1A8F4751" w14:textId="77777777">
        <w:tc>
          <w:tcPr>
            <w:tcW w:w="2235" w:type="dxa"/>
            <w:shd w:val="clear" w:color="auto" w:fill="auto"/>
          </w:tcPr>
          <w:p w14:paraId="5DB9C8D5" w14:textId="77777777" w:rsidR="005366CB" w:rsidRPr="005366CB" w:rsidRDefault="005366CB" w:rsidP="005366CB">
            <w:pPr>
              <w:rPr>
                <w:rFonts w:ascii="Arial" w:eastAsia="Calibri" w:hAnsi="Arial" w:cs="Arial"/>
                <w:sz w:val="22"/>
                <w:szCs w:val="22"/>
                <w:lang w:eastAsia="en-US"/>
              </w:rPr>
            </w:pPr>
          </w:p>
        </w:tc>
        <w:tc>
          <w:tcPr>
            <w:tcW w:w="6662" w:type="dxa"/>
            <w:shd w:val="clear" w:color="auto" w:fill="auto"/>
          </w:tcPr>
          <w:p w14:paraId="3B5A8439" w14:textId="77777777" w:rsidR="005366CB" w:rsidRPr="005366CB" w:rsidRDefault="005366CB" w:rsidP="005366CB">
            <w:pPr>
              <w:rPr>
                <w:rFonts w:ascii="Arial" w:eastAsia="Calibri" w:hAnsi="Arial" w:cs="Arial"/>
                <w:sz w:val="22"/>
                <w:szCs w:val="22"/>
                <w:lang w:eastAsia="en-US"/>
              </w:rPr>
            </w:pPr>
          </w:p>
        </w:tc>
      </w:tr>
      <w:tr w:rsidR="005366CB" w:rsidRPr="005366CB" w14:paraId="7EFA6E1F" w14:textId="77777777">
        <w:tc>
          <w:tcPr>
            <w:tcW w:w="2235" w:type="dxa"/>
            <w:shd w:val="clear" w:color="auto" w:fill="auto"/>
          </w:tcPr>
          <w:p w14:paraId="05AFA248"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DI (digital input):</w:t>
            </w:r>
          </w:p>
        </w:tc>
        <w:tc>
          <w:tcPr>
            <w:tcW w:w="6662" w:type="dxa"/>
            <w:shd w:val="clear" w:color="auto" w:fill="auto"/>
          </w:tcPr>
          <w:p w14:paraId="3DF14BF2" w14:textId="77777777" w:rsidR="005366CB" w:rsidRPr="005366CB" w:rsidRDefault="005366CB" w:rsidP="00FD6F87">
            <w:pPr>
              <w:numPr>
                <w:ilvl w:val="0"/>
                <w:numId w:val="71"/>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styki bez-napięciowe</w:t>
            </w:r>
          </w:p>
          <w:p w14:paraId="6CFB47B2" w14:textId="77777777" w:rsidR="005366CB" w:rsidRPr="005366CB" w:rsidRDefault="005366CB" w:rsidP="00FD6F87">
            <w:pPr>
              <w:numPr>
                <w:ilvl w:val="0"/>
                <w:numId w:val="71"/>
              </w:numPr>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sygnały zgodne z NAMUR</w:t>
            </w:r>
          </w:p>
        </w:tc>
      </w:tr>
      <w:tr w:rsidR="005366CB" w:rsidRPr="005366CB" w14:paraId="74399256" w14:textId="77777777">
        <w:tc>
          <w:tcPr>
            <w:tcW w:w="2235" w:type="dxa"/>
            <w:shd w:val="clear" w:color="auto" w:fill="auto"/>
          </w:tcPr>
          <w:p w14:paraId="685FA235" w14:textId="77777777" w:rsidR="005366CB" w:rsidRPr="005366CB" w:rsidRDefault="005366CB" w:rsidP="005366CB">
            <w:pPr>
              <w:rPr>
                <w:rFonts w:ascii="Arial" w:eastAsia="Calibri" w:hAnsi="Arial" w:cs="Arial"/>
                <w:sz w:val="22"/>
                <w:szCs w:val="22"/>
                <w:lang w:eastAsia="en-US"/>
              </w:rPr>
            </w:pPr>
          </w:p>
        </w:tc>
        <w:tc>
          <w:tcPr>
            <w:tcW w:w="6662" w:type="dxa"/>
            <w:shd w:val="clear" w:color="auto" w:fill="auto"/>
          </w:tcPr>
          <w:p w14:paraId="37DEAA57" w14:textId="77777777" w:rsidR="005366CB" w:rsidRPr="005366CB" w:rsidRDefault="005366CB" w:rsidP="005366CB">
            <w:pPr>
              <w:autoSpaceDE w:val="0"/>
              <w:autoSpaceDN w:val="0"/>
              <w:adjustRightInd w:val="0"/>
              <w:contextualSpacing/>
              <w:rPr>
                <w:rFonts w:ascii="Arial" w:eastAsia="Calibri" w:hAnsi="Arial" w:cs="Arial"/>
                <w:sz w:val="22"/>
                <w:szCs w:val="22"/>
                <w:lang w:eastAsia="en-US"/>
              </w:rPr>
            </w:pPr>
          </w:p>
        </w:tc>
      </w:tr>
      <w:tr w:rsidR="005366CB" w:rsidRPr="005366CB" w14:paraId="204521B8" w14:textId="77777777">
        <w:tc>
          <w:tcPr>
            <w:tcW w:w="2235" w:type="dxa"/>
            <w:shd w:val="clear" w:color="auto" w:fill="auto"/>
          </w:tcPr>
          <w:p w14:paraId="5FAFD910"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DO (digital output):</w:t>
            </w:r>
          </w:p>
        </w:tc>
        <w:tc>
          <w:tcPr>
            <w:tcW w:w="6662" w:type="dxa"/>
            <w:shd w:val="clear" w:color="auto" w:fill="auto"/>
          </w:tcPr>
          <w:p w14:paraId="78272356" w14:textId="77777777" w:rsidR="005366CB" w:rsidRPr="005366CB" w:rsidRDefault="005366CB" w:rsidP="00FD6F87">
            <w:pPr>
              <w:numPr>
                <w:ilvl w:val="0"/>
                <w:numId w:val="72"/>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24 V</w:t>
            </w:r>
            <w:r w:rsidR="002319F5">
              <w:rPr>
                <w:rFonts w:ascii="Arial" w:eastAsia="Calibri" w:hAnsi="Arial" w:cs="Arial"/>
                <w:sz w:val="22"/>
                <w:szCs w:val="22"/>
                <w:lang w:eastAsia="en-US"/>
              </w:rPr>
              <w:t xml:space="preserve"> DC</w:t>
            </w:r>
          </w:p>
          <w:p w14:paraId="108382FF" w14:textId="77777777" w:rsidR="005366CB" w:rsidRPr="005366CB" w:rsidRDefault="005366CB" w:rsidP="00FD6F87">
            <w:pPr>
              <w:numPr>
                <w:ilvl w:val="0"/>
                <w:numId w:val="72"/>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beznapięciowy moduł wyjść przekaźnikowych (Relay Output)</w:t>
            </w:r>
          </w:p>
        </w:tc>
      </w:tr>
      <w:tr w:rsidR="005366CB" w:rsidRPr="005366CB" w14:paraId="321A91AE" w14:textId="77777777">
        <w:tc>
          <w:tcPr>
            <w:tcW w:w="2235" w:type="dxa"/>
            <w:shd w:val="clear" w:color="auto" w:fill="auto"/>
          </w:tcPr>
          <w:p w14:paraId="172B4259" w14:textId="77777777" w:rsidR="005366CB" w:rsidRPr="005366CB" w:rsidRDefault="005366CB" w:rsidP="005366CB">
            <w:pPr>
              <w:rPr>
                <w:rFonts w:ascii="Arial" w:eastAsia="Calibri" w:hAnsi="Arial" w:cs="Arial"/>
                <w:sz w:val="22"/>
                <w:szCs w:val="22"/>
                <w:lang w:eastAsia="en-US"/>
              </w:rPr>
            </w:pPr>
          </w:p>
        </w:tc>
        <w:tc>
          <w:tcPr>
            <w:tcW w:w="6662" w:type="dxa"/>
            <w:shd w:val="clear" w:color="auto" w:fill="auto"/>
          </w:tcPr>
          <w:p w14:paraId="719D1424" w14:textId="77777777" w:rsidR="005366CB" w:rsidRPr="005366CB" w:rsidRDefault="005366CB" w:rsidP="005366CB">
            <w:pPr>
              <w:autoSpaceDE w:val="0"/>
              <w:autoSpaceDN w:val="0"/>
              <w:adjustRightInd w:val="0"/>
              <w:contextualSpacing/>
              <w:rPr>
                <w:rFonts w:ascii="Arial" w:eastAsia="Calibri" w:hAnsi="Arial" w:cs="Arial"/>
                <w:sz w:val="22"/>
                <w:szCs w:val="22"/>
                <w:lang w:eastAsia="en-US"/>
              </w:rPr>
            </w:pPr>
          </w:p>
        </w:tc>
      </w:tr>
      <w:tr w:rsidR="005366CB" w:rsidRPr="005366CB" w14:paraId="7C641A22" w14:textId="77777777">
        <w:tc>
          <w:tcPr>
            <w:tcW w:w="2235" w:type="dxa"/>
            <w:shd w:val="clear" w:color="auto" w:fill="auto"/>
          </w:tcPr>
          <w:p w14:paraId="40538991" w14:textId="77777777" w:rsidR="005366CB" w:rsidRPr="005366CB" w:rsidRDefault="005366CB" w:rsidP="000B3F6B">
            <w:pPr>
              <w:rPr>
                <w:rFonts w:ascii="Arial" w:eastAsia="Calibri" w:hAnsi="Arial" w:cs="Arial"/>
                <w:sz w:val="22"/>
                <w:szCs w:val="22"/>
                <w:lang w:eastAsia="en-US"/>
              </w:rPr>
            </w:pPr>
            <w:r w:rsidRPr="005366CB">
              <w:rPr>
                <w:rFonts w:ascii="Arial" w:eastAsia="Calibri" w:hAnsi="Arial" w:cs="Arial"/>
                <w:sz w:val="22"/>
                <w:szCs w:val="22"/>
                <w:lang w:eastAsia="en-US"/>
              </w:rPr>
              <w:t>PI (pulse input):</w:t>
            </w:r>
          </w:p>
        </w:tc>
        <w:tc>
          <w:tcPr>
            <w:tcW w:w="6662" w:type="dxa"/>
            <w:shd w:val="clear" w:color="auto" w:fill="auto"/>
          </w:tcPr>
          <w:p w14:paraId="5FD152D8" w14:textId="77777777" w:rsidR="005366CB" w:rsidRPr="005366CB" w:rsidRDefault="005366CB" w:rsidP="00987BF6">
            <w:pPr>
              <w:numPr>
                <w:ilvl w:val="0"/>
                <w:numId w:val="73"/>
              </w:numPr>
              <w:autoSpaceDE w:val="0"/>
              <w:autoSpaceDN w:val="0"/>
              <w:adjustRightInd w:val="0"/>
              <w:spacing w:after="200"/>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wejścia impulsowe 0…10 000 H</w:t>
            </w:r>
            <w:r w:rsidR="00987BF6">
              <w:rPr>
                <w:rFonts w:ascii="Arial" w:eastAsia="Calibri" w:hAnsi="Arial" w:cs="Arial"/>
                <w:sz w:val="22"/>
                <w:szCs w:val="22"/>
                <w:lang w:eastAsia="en-US"/>
              </w:rPr>
              <w:t>z</w:t>
            </w:r>
          </w:p>
        </w:tc>
      </w:tr>
    </w:tbl>
    <w:p w14:paraId="274B793F" w14:textId="77777777" w:rsidR="005366CB" w:rsidRPr="005366CB" w:rsidRDefault="005366CB" w:rsidP="000B3F6B">
      <w:pPr>
        <w:autoSpaceDE w:val="0"/>
        <w:autoSpaceDN w:val="0"/>
        <w:adjustRightInd w:val="0"/>
        <w:jc w:val="both"/>
        <w:rPr>
          <w:rFonts w:ascii="Arial" w:eastAsia="Calibri" w:hAnsi="Arial" w:cs="Arial"/>
          <w:sz w:val="22"/>
          <w:szCs w:val="22"/>
          <w:lang w:eastAsia="en-US"/>
        </w:rPr>
      </w:pPr>
    </w:p>
    <w:p w14:paraId="15773923" w14:textId="77777777" w:rsidR="00B610C2" w:rsidRDefault="005366CB" w:rsidP="008F701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Sygnały redundantne nie mogą być podłączone do tych samych modułów wejść/wyjść.</w:t>
      </w:r>
    </w:p>
    <w:p w14:paraId="19D79FA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Sygnały wejściowe/wyjściowe należy alokować do modułów segregując je pod kątem realizacji tych samych funkcji lub obsługi wspólnego fragmentu instalacji.</w:t>
      </w:r>
    </w:p>
    <w:p w14:paraId="0013818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075D386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Dla wszystkich sygnałów wejściowych/wyjściowych </w:t>
      </w:r>
      <w:r w:rsidR="000A0F4E">
        <w:rPr>
          <w:rFonts w:ascii="Arial" w:eastAsia="Calibri" w:hAnsi="Arial" w:cs="Arial"/>
          <w:iCs/>
          <w:sz w:val="22"/>
          <w:szCs w:val="22"/>
          <w:lang w:eastAsia="en-US"/>
        </w:rPr>
        <w:t>s</w:t>
      </w:r>
      <w:r w:rsidRPr="005366CB">
        <w:rPr>
          <w:rFonts w:ascii="Arial" w:eastAsia="Calibri" w:hAnsi="Arial" w:cs="Arial"/>
          <w:iCs/>
          <w:sz w:val="22"/>
          <w:szCs w:val="22"/>
          <w:lang w:eastAsia="en-US"/>
        </w:rPr>
        <w:t>ystem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zapewniać diagnostykę polegającą na wykrywaniu:</w:t>
      </w:r>
    </w:p>
    <w:p w14:paraId="1E492315" w14:textId="77777777" w:rsidR="005366CB" w:rsidRPr="005366CB" w:rsidRDefault="005366CB" w:rsidP="00FB1C61">
      <w:pPr>
        <w:numPr>
          <w:ilvl w:val="0"/>
          <w:numId w:val="7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przerwanego toru pomiarowego,</w:t>
      </w:r>
    </w:p>
    <w:p w14:paraId="76D39A16" w14:textId="77777777" w:rsidR="005366CB" w:rsidRPr="005366CB" w:rsidRDefault="005366CB" w:rsidP="00FB1C61">
      <w:pPr>
        <w:numPr>
          <w:ilvl w:val="0"/>
          <w:numId w:val="7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przekroczenia zakresów pomiarowych,</w:t>
      </w:r>
    </w:p>
    <w:p w14:paraId="2ECB343B" w14:textId="77777777" w:rsidR="005366CB" w:rsidRPr="005366CB" w:rsidRDefault="005366CB" w:rsidP="00FB1C61">
      <w:pPr>
        <w:numPr>
          <w:ilvl w:val="0"/>
          <w:numId w:val="7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zwarcia dla tych typów sygnałów, dla których jest to możliwe.</w:t>
      </w:r>
    </w:p>
    <w:p w14:paraId="449F8730" w14:textId="77777777" w:rsidR="00325C56" w:rsidRPr="005366CB" w:rsidRDefault="00325C56" w:rsidP="00FB1C61">
      <w:pPr>
        <w:autoSpaceDE w:val="0"/>
        <w:autoSpaceDN w:val="0"/>
        <w:adjustRightInd w:val="0"/>
        <w:jc w:val="both"/>
        <w:rPr>
          <w:rFonts w:ascii="Arial" w:eastAsia="Calibri" w:hAnsi="Arial" w:cs="Arial"/>
          <w:sz w:val="22"/>
          <w:szCs w:val="22"/>
          <w:lang w:eastAsia="en-US"/>
        </w:rPr>
      </w:pPr>
    </w:p>
    <w:p w14:paraId="3712086A" w14:textId="77777777"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89" w:name="_Toc475077826"/>
      <w:r w:rsidRPr="00633218">
        <w:rPr>
          <w:rFonts w:cs="Arial"/>
          <w:szCs w:val="22"/>
        </w:rPr>
        <w:t>Protokoły i standardy komunikacyjne</w:t>
      </w:r>
      <w:bookmarkEnd w:id="89"/>
    </w:p>
    <w:p w14:paraId="49D9AB64"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3E90EFD9"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Standardowo akwizycję sygnałów z aparatury obiektowej oraz sterowanie należy realizować poprzez moduły wejść/wyjść </w:t>
      </w:r>
      <w:r w:rsidR="000A0F4E">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sz w:val="22"/>
          <w:szCs w:val="22"/>
          <w:lang w:eastAsia="en-US"/>
        </w:rPr>
        <w:t>. W szczególnych przypadkach i za zgodą Kupującego, dopuszczalne jest stosowanie protokołów komunikacyjnych, takich jak:</w:t>
      </w:r>
    </w:p>
    <w:p w14:paraId="594E2D79" w14:textId="77777777" w:rsidR="005366CB" w:rsidRPr="005366CB" w:rsidRDefault="005366CB" w:rsidP="00FB1C61">
      <w:pPr>
        <w:numPr>
          <w:ilvl w:val="0"/>
          <w:numId w:val="74"/>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Foundation Fieldbus</w:t>
      </w:r>
    </w:p>
    <w:p w14:paraId="27336C66" w14:textId="77777777" w:rsidR="005366CB" w:rsidRPr="005366CB" w:rsidRDefault="005366CB" w:rsidP="00FB1C61">
      <w:pPr>
        <w:numPr>
          <w:ilvl w:val="0"/>
          <w:numId w:val="74"/>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Profibus</w:t>
      </w:r>
    </w:p>
    <w:p w14:paraId="7AD25F0A" w14:textId="77777777" w:rsidR="005366CB" w:rsidRPr="005366CB" w:rsidRDefault="005366CB" w:rsidP="00FB1C61">
      <w:pPr>
        <w:numPr>
          <w:ilvl w:val="0"/>
          <w:numId w:val="74"/>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Device Net</w:t>
      </w:r>
    </w:p>
    <w:p w14:paraId="7395089A" w14:textId="77777777" w:rsidR="005366CB" w:rsidRPr="005366CB" w:rsidRDefault="005366CB" w:rsidP="00FB1C61">
      <w:pPr>
        <w:autoSpaceDE w:val="0"/>
        <w:autoSpaceDN w:val="0"/>
        <w:adjustRightInd w:val="0"/>
        <w:rPr>
          <w:rFonts w:ascii="Arial" w:eastAsia="Calibri" w:hAnsi="Arial" w:cs="Arial"/>
          <w:sz w:val="22"/>
          <w:szCs w:val="22"/>
          <w:lang w:eastAsia="en-US"/>
        </w:rPr>
      </w:pPr>
    </w:p>
    <w:p w14:paraId="3777F375" w14:textId="77777777" w:rsidR="005366CB" w:rsidRPr="005366CB" w:rsidRDefault="005366CB" w:rsidP="00FB1C61">
      <w:pPr>
        <w:autoSpaceDE w:val="0"/>
        <w:autoSpaceDN w:val="0"/>
        <w:adjustRightInd w:val="0"/>
        <w:rPr>
          <w:rFonts w:ascii="Arial" w:eastAsia="Calibri" w:hAnsi="Arial" w:cs="Arial"/>
          <w:sz w:val="22"/>
          <w:szCs w:val="22"/>
          <w:lang w:eastAsia="en-US"/>
        </w:rPr>
      </w:pPr>
      <w:r w:rsidRPr="005366CB">
        <w:rPr>
          <w:rFonts w:ascii="Arial" w:eastAsia="Calibri" w:hAnsi="Arial" w:cs="Arial"/>
          <w:sz w:val="22"/>
          <w:szCs w:val="22"/>
          <w:lang w:eastAsia="en-US"/>
        </w:rPr>
        <w:t xml:space="preserve">Do realizacji wymiany danych (komunikacji) pomiędzy </w:t>
      </w:r>
      <w:r w:rsidR="000A0F4E">
        <w:rPr>
          <w:rFonts w:ascii="Arial" w:eastAsia="Calibri" w:hAnsi="Arial" w:cs="Arial"/>
          <w:sz w:val="22"/>
          <w:szCs w:val="22"/>
          <w:lang w:eastAsia="en-US"/>
        </w:rPr>
        <w:t>s</w:t>
      </w:r>
      <w:r w:rsidRPr="005366CB">
        <w:rPr>
          <w:rFonts w:ascii="Arial" w:eastAsia="Calibri" w:hAnsi="Arial" w:cs="Arial"/>
          <w:sz w:val="22"/>
          <w:szCs w:val="22"/>
          <w:lang w:eastAsia="en-US"/>
        </w:rPr>
        <w:t>ystemami DCS a innymi systemami należy używać standardowe protokoły komunikacyjne, takie jak:</w:t>
      </w:r>
    </w:p>
    <w:p w14:paraId="0FC39E8E" w14:textId="77777777" w:rsidR="005366CB" w:rsidRPr="005366CB" w:rsidRDefault="005366CB" w:rsidP="00FB1C61">
      <w:pPr>
        <w:numPr>
          <w:ilvl w:val="0"/>
          <w:numId w:val="75"/>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Modbus RTU,</w:t>
      </w:r>
    </w:p>
    <w:p w14:paraId="5EA67943" w14:textId="77777777" w:rsidR="005366CB" w:rsidRPr="005366CB" w:rsidRDefault="005366CB" w:rsidP="00FB1C61">
      <w:pPr>
        <w:numPr>
          <w:ilvl w:val="0"/>
          <w:numId w:val="75"/>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Modbus TCP,</w:t>
      </w:r>
    </w:p>
    <w:p w14:paraId="3386EAB7" w14:textId="77777777" w:rsidR="005366CB" w:rsidRPr="005366CB" w:rsidRDefault="005366CB" w:rsidP="00FB1C61">
      <w:pPr>
        <w:numPr>
          <w:ilvl w:val="0"/>
          <w:numId w:val="75"/>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OPC,</w:t>
      </w:r>
    </w:p>
    <w:p w14:paraId="59E72D1F" w14:textId="77777777" w:rsidR="005366CB" w:rsidRPr="005366CB" w:rsidRDefault="005366CB" w:rsidP="00FB1C61">
      <w:pPr>
        <w:numPr>
          <w:ilvl w:val="0"/>
          <w:numId w:val="75"/>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Profibus,</w:t>
      </w:r>
    </w:p>
    <w:p w14:paraId="14BAD269" w14:textId="77777777" w:rsidR="005366CB" w:rsidRPr="005366CB" w:rsidRDefault="005366CB" w:rsidP="00FB1C61">
      <w:pPr>
        <w:numPr>
          <w:ilvl w:val="0"/>
          <w:numId w:val="75"/>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Profinet.</w:t>
      </w:r>
    </w:p>
    <w:p w14:paraId="5E26B8F2" w14:textId="77777777" w:rsidR="005366CB" w:rsidRPr="005366CB" w:rsidRDefault="005366CB" w:rsidP="00FB1C61">
      <w:pPr>
        <w:autoSpaceDE w:val="0"/>
        <w:autoSpaceDN w:val="0"/>
        <w:adjustRightInd w:val="0"/>
        <w:rPr>
          <w:rFonts w:ascii="Arial" w:eastAsia="Calibri" w:hAnsi="Arial" w:cs="Arial"/>
          <w:sz w:val="22"/>
          <w:szCs w:val="22"/>
          <w:lang w:eastAsia="en-US"/>
        </w:rPr>
      </w:pPr>
    </w:p>
    <w:p w14:paraId="0E91FB9A" w14:textId="77777777" w:rsid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Jeżeli realizacja komunikacji z użyciem powyższych protokołów jest niemożliwa, </w:t>
      </w:r>
      <w:r w:rsidRPr="005366CB">
        <w:rPr>
          <w:rFonts w:ascii="Arial" w:eastAsia="Calibri" w:hAnsi="Arial" w:cs="Arial"/>
          <w:iCs/>
          <w:sz w:val="22"/>
          <w:szCs w:val="22"/>
          <w:lang w:eastAsia="en-US"/>
        </w:rPr>
        <w:t>Kontraktor</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może zastosować inne rozwiązanie, pod warunkiem uzyskania akceptacji ze strony </w:t>
      </w:r>
      <w:r w:rsidRPr="005366CB">
        <w:rPr>
          <w:rFonts w:ascii="Arial" w:eastAsia="Calibri" w:hAnsi="Arial" w:cs="Arial"/>
          <w:iCs/>
          <w:sz w:val="22"/>
          <w:szCs w:val="22"/>
          <w:lang w:eastAsia="en-US"/>
        </w:rPr>
        <w:t>Kupującego</w:t>
      </w:r>
      <w:r w:rsidR="00E57254">
        <w:rPr>
          <w:rFonts w:ascii="Arial" w:eastAsia="Calibri" w:hAnsi="Arial" w:cs="Arial"/>
          <w:sz w:val="22"/>
          <w:szCs w:val="22"/>
          <w:lang w:eastAsia="en-US"/>
        </w:rPr>
        <w:t xml:space="preserve">. </w:t>
      </w:r>
    </w:p>
    <w:p w14:paraId="116DF4B3" w14:textId="77777777" w:rsidR="00E57254" w:rsidRPr="005366CB" w:rsidRDefault="00E57254" w:rsidP="00FB1C61">
      <w:pPr>
        <w:autoSpaceDE w:val="0"/>
        <w:autoSpaceDN w:val="0"/>
        <w:adjustRightInd w:val="0"/>
        <w:jc w:val="both"/>
        <w:rPr>
          <w:rFonts w:ascii="Arial" w:eastAsia="Calibri" w:hAnsi="Arial" w:cs="Arial"/>
          <w:sz w:val="22"/>
          <w:szCs w:val="22"/>
          <w:lang w:eastAsia="en-US"/>
        </w:rPr>
      </w:pPr>
    </w:p>
    <w:p w14:paraId="425141E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Sygnały wymieniane za pomocą standardowych protokołów komunikacyjnych nie mogą być wykorzystywane do celów sterowania ciągłego. Zalecane jest używanie tych sygnałów tylko do odczytu (read only).</w:t>
      </w:r>
    </w:p>
    <w:p w14:paraId="4259403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7500370B" w14:textId="77777777" w:rsidR="005366CB" w:rsidRPr="005366CB" w:rsidRDefault="005366CB" w:rsidP="00FB1C61">
      <w:pPr>
        <w:autoSpaceDE w:val="0"/>
        <w:autoSpaceDN w:val="0"/>
        <w:adjustRightInd w:val="0"/>
        <w:rPr>
          <w:rFonts w:ascii="Arial" w:eastAsia="Calibri" w:hAnsi="Arial" w:cs="Arial"/>
          <w:sz w:val="22"/>
          <w:szCs w:val="22"/>
          <w:lang w:eastAsia="en-US"/>
        </w:rPr>
      </w:pPr>
      <w:r w:rsidRPr="005366CB">
        <w:rPr>
          <w:rFonts w:ascii="Arial" w:eastAsia="Calibri" w:hAnsi="Arial" w:cs="Arial"/>
          <w:sz w:val="22"/>
          <w:szCs w:val="22"/>
          <w:lang w:eastAsia="en-US"/>
        </w:rPr>
        <w:t>Do realizacji komunikacji pomiędzy systemami, należy używać połączeń w standardach:</w:t>
      </w:r>
    </w:p>
    <w:p w14:paraId="244C9763" w14:textId="77777777" w:rsidR="005366CB" w:rsidRPr="005366CB" w:rsidRDefault="005366CB" w:rsidP="00FB1C61">
      <w:pPr>
        <w:numPr>
          <w:ilvl w:val="0"/>
          <w:numId w:val="76"/>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RS232 / RS485 / RS422,</w:t>
      </w:r>
    </w:p>
    <w:p w14:paraId="29586425" w14:textId="77777777" w:rsidR="005366CB" w:rsidRPr="005366CB" w:rsidRDefault="005366CB" w:rsidP="00FB1C61">
      <w:pPr>
        <w:numPr>
          <w:ilvl w:val="0"/>
          <w:numId w:val="76"/>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Ethernet.</w:t>
      </w:r>
    </w:p>
    <w:p w14:paraId="3F06953E" w14:textId="77777777" w:rsidR="005366CB" w:rsidRPr="005366CB" w:rsidRDefault="005366CB" w:rsidP="00FB1C61">
      <w:pPr>
        <w:autoSpaceDE w:val="0"/>
        <w:autoSpaceDN w:val="0"/>
        <w:adjustRightInd w:val="0"/>
        <w:contextualSpacing/>
        <w:rPr>
          <w:rFonts w:ascii="Arial" w:eastAsia="Calibri" w:hAnsi="Arial" w:cs="Arial"/>
          <w:sz w:val="22"/>
          <w:szCs w:val="22"/>
          <w:lang w:eastAsia="en-US"/>
        </w:rPr>
      </w:pPr>
    </w:p>
    <w:p w14:paraId="7A982F08"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 przypadku kiedy połączenie wychodzi poza pomieszczenie systemu DCS należy zastosować konwersję sygnału elektrycznego na optyczny.</w:t>
      </w:r>
    </w:p>
    <w:p w14:paraId="3B5138FF"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3604687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 przypadku wymiany danych (komunikacji) z innymi systemami</w:t>
      </w:r>
      <w:r w:rsidR="00C04CDA">
        <w:rPr>
          <w:rFonts w:ascii="Arial" w:eastAsia="Calibri" w:hAnsi="Arial" w:cs="Arial"/>
          <w:sz w:val="22"/>
          <w:szCs w:val="22"/>
          <w:lang w:eastAsia="en-US"/>
        </w:rPr>
        <w:t>,</w:t>
      </w:r>
      <w:r w:rsidRPr="005366CB">
        <w:rPr>
          <w:rFonts w:ascii="Arial" w:eastAsia="Calibri" w:hAnsi="Arial" w:cs="Arial"/>
          <w:sz w:val="22"/>
          <w:szCs w:val="22"/>
          <w:lang w:eastAsia="en-US"/>
        </w:rPr>
        <w:t xml:space="preserve"> </w:t>
      </w:r>
      <w:r w:rsidR="004619D7">
        <w:rPr>
          <w:rFonts w:ascii="Arial" w:eastAsia="Calibri" w:hAnsi="Arial" w:cs="Arial"/>
          <w:iCs/>
          <w:sz w:val="22"/>
          <w:szCs w:val="22"/>
          <w:lang w:eastAsia="en-US"/>
        </w:rPr>
        <w:t>Kontraktor</w:t>
      </w:r>
      <w:r w:rsidRPr="005366CB">
        <w:rPr>
          <w:rFonts w:ascii="Arial" w:eastAsia="Calibri" w:hAnsi="Arial" w:cs="Arial"/>
          <w:i/>
          <w:iCs/>
          <w:sz w:val="22"/>
          <w:szCs w:val="22"/>
          <w:lang w:eastAsia="en-US"/>
        </w:rPr>
        <w:t xml:space="preserve"> </w:t>
      </w:r>
      <w:r w:rsidR="004619D7">
        <w:rPr>
          <w:rFonts w:ascii="Arial" w:eastAsia="Calibri" w:hAnsi="Arial" w:cs="Arial"/>
          <w:sz w:val="22"/>
          <w:szCs w:val="22"/>
          <w:lang w:eastAsia="en-US"/>
        </w:rPr>
        <w:t xml:space="preserve">jest </w:t>
      </w:r>
      <w:r w:rsidRPr="005366CB">
        <w:rPr>
          <w:rFonts w:ascii="Arial" w:eastAsia="Calibri" w:hAnsi="Arial" w:cs="Arial"/>
          <w:sz w:val="22"/>
          <w:szCs w:val="22"/>
          <w:lang w:eastAsia="en-US"/>
        </w:rPr>
        <w:t>zobowiązany do dostarczenia listy wymienianych sygnałów zawierającej następujące informacje:</w:t>
      </w:r>
    </w:p>
    <w:p w14:paraId="6228E1FE" w14:textId="77777777"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oznaczenie sygnału/zmiennej,</w:t>
      </w:r>
    </w:p>
    <w:p w14:paraId="5572A6A9" w14:textId="77777777"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deskryptor sygnału/zmiennej,</w:t>
      </w:r>
    </w:p>
    <w:p w14:paraId="2A7095FC" w14:textId="77777777"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typ, długość,</w:t>
      </w:r>
    </w:p>
    <w:p w14:paraId="3C36B04D" w14:textId="77777777"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adres,</w:t>
      </w:r>
    </w:p>
    <w:p w14:paraId="191645F4" w14:textId="77777777" w:rsidR="005366CB" w:rsidRPr="005366CB" w:rsidRDefault="005366CB" w:rsidP="00FD6F87">
      <w:pPr>
        <w:numPr>
          <w:ilvl w:val="0"/>
          <w:numId w:val="77"/>
        </w:numPr>
        <w:autoSpaceDE w:val="0"/>
        <w:autoSpaceDN w:val="0"/>
        <w:adjustRightInd w:val="0"/>
        <w:ind w:left="714" w:hanging="357"/>
        <w:contextualSpacing/>
        <w:rPr>
          <w:rFonts w:ascii="Arial" w:eastAsia="Calibri" w:hAnsi="Arial" w:cs="Arial"/>
          <w:sz w:val="22"/>
          <w:szCs w:val="22"/>
          <w:lang w:eastAsia="en-US"/>
        </w:rPr>
      </w:pPr>
      <w:r w:rsidRPr="005366CB">
        <w:rPr>
          <w:rFonts w:ascii="Arial" w:eastAsia="Calibri" w:hAnsi="Arial" w:cs="Arial"/>
          <w:sz w:val="22"/>
          <w:szCs w:val="22"/>
          <w:lang w:eastAsia="en-US"/>
        </w:rPr>
        <w:t>nastawy alarmowe LL/L/H/HH,</w:t>
      </w:r>
    </w:p>
    <w:p w14:paraId="06865C2A" w14:textId="77777777" w:rsidR="005366CB" w:rsidRPr="005366CB" w:rsidRDefault="005366CB" w:rsidP="00FD6F87">
      <w:pPr>
        <w:numPr>
          <w:ilvl w:val="0"/>
          <w:numId w:val="77"/>
        </w:numPr>
        <w:autoSpaceDE w:val="0"/>
        <w:autoSpaceDN w:val="0"/>
        <w:adjustRightInd w:val="0"/>
        <w:ind w:left="714" w:hanging="357"/>
        <w:contextualSpacing/>
        <w:rPr>
          <w:rFonts w:ascii="Arial" w:eastAsia="Calibri" w:hAnsi="Arial" w:cs="Arial"/>
          <w:sz w:val="22"/>
          <w:szCs w:val="22"/>
          <w:lang w:eastAsia="en-US"/>
        </w:rPr>
      </w:pPr>
      <w:r w:rsidRPr="005366CB">
        <w:rPr>
          <w:rFonts w:ascii="Arial" w:eastAsia="Calibri" w:hAnsi="Arial" w:cs="Arial"/>
          <w:sz w:val="22"/>
          <w:szCs w:val="22"/>
          <w:lang w:eastAsia="en-US"/>
        </w:rPr>
        <w:t>zakres pomiarowy oraz jednostka inżynierska.</w:t>
      </w:r>
    </w:p>
    <w:p w14:paraId="6B8A6569" w14:textId="77777777" w:rsidR="005366CB" w:rsidRPr="005366CB" w:rsidRDefault="005366CB" w:rsidP="00FB1C61">
      <w:pPr>
        <w:autoSpaceDE w:val="0"/>
        <w:autoSpaceDN w:val="0"/>
        <w:adjustRightInd w:val="0"/>
        <w:rPr>
          <w:rFonts w:ascii="Arial" w:eastAsia="Calibri" w:hAnsi="Arial" w:cs="Arial"/>
          <w:b/>
          <w:bCs/>
          <w:sz w:val="22"/>
          <w:szCs w:val="22"/>
          <w:lang w:eastAsia="en-US"/>
        </w:rPr>
      </w:pPr>
    </w:p>
    <w:p w14:paraId="37616927" w14:textId="77777777"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90" w:name="_Toc475077827"/>
      <w:r w:rsidRPr="00633218">
        <w:rPr>
          <w:rFonts w:cs="Arial"/>
          <w:szCs w:val="22"/>
        </w:rPr>
        <w:lastRenderedPageBreak/>
        <w:t>Przetwarzanie sygnałów</w:t>
      </w:r>
      <w:bookmarkEnd w:id="90"/>
    </w:p>
    <w:p w14:paraId="2F0BC853" w14:textId="77777777" w:rsidR="005366CB" w:rsidRPr="005366CB" w:rsidRDefault="005366CB" w:rsidP="00FB1C61">
      <w:pPr>
        <w:autoSpaceDE w:val="0"/>
        <w:autoSpaceDN w:val="0"/>
        <w:adjustRightInd w:val="0"/>
        <w:contextualSpacing/>
        <w:rPr>
          <w:rFonts w:ascii="Arial" w:eastAsia="Calibri" w:hAnsi="Arial" w:cs="Arial"/>
          <w:b/>
          <w:bCs/>
          <w:sz w:val="22"/>
          <w:szCs w:val="22"/>
          <w:lang w:eastAsia="en-US"/>
        </w:rPr>
      </w:pPr>
    </w:p>
    <w:p w14:paraId="7210D2BE"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Zebrane sygnały analogowe i binarne są przetwarzane przez </w:t>
      </w:r>
      <w:r w:rsidR="000A0F4E">
        <w:rPr>
          <w:rFonts w:ascii="Arial" w:eastAsia="Calibri" w:hAnsi="Arial" w:cs="Arial"/>
          <w:iCs/>
          <w:sz w:val="22"/>
          <w:szCs w:val="22"/>
          <w:lang w:eastAsia="en-US"/>
        </w:rPr>
        <w:t>s</w:t>
      </w:r>
      <w:r w:rsidRPr="005366CB">
        <w:rPr>
          <w:rFonts w:ascii="Arial" w:eastAsia="Calibri" w:hAnsi="Arial" w:cs="Arial"/>
          <w:iCs/>
          <w:sz w:val="22"/>
          <w:szCs w:val="22"/>
          <w:lang w:eastAsia="en-US"/>
        </w:rPr>
        <w:t>ystem DCS</w:t>
      </w:r>
      <w:r w:rsidRPr="005366CB">
        <w:rPr>
          <w:rFonts w:ascii="Arial" w:eastAsia="Calibri" w:hAnsi="Arial" w:cs="Arial"/>
          <w:sz w:val="22"/>
          <w:szCs w:val="22"/>
          <w:lang w:eastAsia="en-US"/>
        </w:rPr>
        <w:t>, np. archiwizowane w bazie danych lub przeliczane w celu uzyskania informacji pochodnych.</w:t>
      </w:r>
    </w:p>
    <w:p w14:paraId="0A71C4E1" w14:textId="77777777" w:rsidR="005366CB" w:rsidRPr="005366CB" w:rsidRDefault="005366CB" w:rsidP="00FB1C61">
      <w:pPr>
        <w:autoSpaceDE w:val="0"/>
        <w:autoSpaceDN w:val="0"/>
        <w:adjustRightInd w:val="0"/>
        <w:rPr>
          <w:rFonts w:ascii="Arial" w:eastAsia="Calibri" w:hAnsi="Arial" w:cs="Arial"/>
          <w:sz w:val="22"/>
          <w:szCs w:val="22"/>
          <w:lang w:eastAsia="en-US"/>
        </w:rPr>
      </w:pPr>
    </w:p>
    <w:p w14:paraId="499A96F9"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System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umożliwiać wykonywanie co najmniej następujących operacji na przetwarzanych sygnałach:</w:t>
      </w:r>
    </w:p>
    <w:p w14:paraId="4A9EA0E1" w14:textId="77777777" w:rsidR="005366CB" w:rsidRPr="005366CB" w:rsidRDefault="005366CB" w:rsidP="00FB1C61">
      <w:pPr>
        <w:numPr>
          <w:ilvl w:val="0"/>
          <w:numId w:val="78"/>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operacje logiczne (logika Bool’a) na sygnałach dyskretnych:</w:t>
      </w:r>
    </w:p>
    <w:p w14:paraId="428EAA16" w14:textId="77777777" w:rsidR="005366CB" w:rsidRPr="005366CB" w:rsidRDefault="005366CB" w:rsidP="00FB1C61">
      <w:pPr>
        <w:numPr>
          <w:ilvl w:val="1"/>
          <w:numId w:val="78"/>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val="en-GB" w:eastAsia="en-US"/>
        </w:rPr>
        <w:t xml:space="preserve">AND, OR, NOR, XOR, NOT, NAND, JEŻELI .. </w:t>
      </w:r>
      <w:r w:rsidRPr="005366CB">
        <w:rPr>
          <w:rFonts w:ascii="Arial" w:eastAsia="Calibri" w:hAnsi="Arial" w:cs="Arial"/>
          <w:sz w:val="22"/>
          <w:szCs w:val="22"/>
          <w:lang w:eastAsia="en-US"/>
        </w:rPr>
        <w:t>TO</w:t>
      </w:r>
    </w:p>
    <w:p w14:paraId="761FD95E" w14:textId="77777777" w:rsidR="005366CB" w:rsidRPr="005366CB" w:rsidRDefault="005366CB" w:rsidP="00FB1C61">
      <w:pPr>
        <w:numPr>
          <w:ilvl w:val="0"/>
          <w:numId w:val="78"/>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operacje matematyczne:</w:t>
      </w:r>
    </w:p>
    <w:p w14:paraId="3EE2E103" w14:textId="77777777" w:rsidR="005366CB" w:rsidRPr="005366CB" w:rsidRDefault="005366CB" w:rsidP="00FB1C61">
      <w:pPr>
        <w:numPr>
          <w:ilvl w:val="1"/>
          <w:numId w:val="78"/>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 -, *, /, DIV, MOD</w:t>
      </w:r>
    </w:p>
    <w:p w14:paraId="20DEFF4B" w14:textId="77777777" w:rsidR="005366CB" w:rsidRPr="005366CB" w:rsidRDefault="005366CB" w:rsidP="00FB1C61">
      <w:pPr>
        <w:numPr>
          <w:ilvl w:val="0"/>
          <w:numId w:val="79"/>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funkcje arytmetyczne i trygonometryczne:</w:t>
      </w:r>
    </w:p>
    <w:p w14:paraId="25F49380" w14:textId="77777777" w:rsidR="005366CB" w:rsidRPr="005366CB" w:rsidRDefault="005366CB" w:rsidP="00FB1C61">
      <w:pPr>
        <w:numPr>
          <w:ilvl w:val="1"/>
          <w:numId w:val="79"/>
        </w:numPr>
        <w:autoSpaceDE w:val="0"/>
        <w:autoSpaceDN w:val="0"/>
        <w:adjustRightInd w:val="0"/>
        <w:contextualSpacing/>
        <w:rPr>
          <w:rFonts w:ascii="Arial" w:eastAsia="Calibri" w:hAnsi="Arial" w:cs="Arial"/>
          <w:sz w:val="22"/>
          <w:szCs w:val="22"/>
          <w:lang w:val="en-GB" w:eastAsia="en-US"/>
        </w:rPr>
      </w:pPr>
      <w:r w:rsidRPr="005366CB">
        <w:rPr>
          <w:rFonts w:ascii="Arial" w:eastAsia="Calibri" w:hAnsi="Arial" w:cs="Arial"/>
          <w:sz w:val="22"/>
          <w:szCs w:val="22"/>
          <w:lang w:val="en-GB" w:eastAsia="en-US"/>
        </w:rPr>
        <w:t>SIN, COS, TAN, ABS, LN, MIN, MAX, ŚREDNIA, SQR, SQRT</w:t>
      </w:r>
    </w:p>
    <w:p w14:paraId="32CB5245" w14:textId="77777777" w:rsidR="005366CB" w:rsidRPr="005366CB" w:rsidRDefault="005366CB" w:rsidP="00FB1C61">
      <w:pPr>
        <w:numPr>
          <w:ilvl w:val="0"/>
          <w:numId w:val="79"/>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operacje porównywania:</w:t>
      </w:r>
    </w:p>
    <w:p w14:paraId="3D1FE075" w14:textId="77777777" w:rsidR="005366CB" w:rsidRPr="005366CB" w:rsidRDefault="005366CB" w:rsidP="00FB1C61">
      <w:pPr>
        <w:numPr>
          <w:ilvl w:val="1"/>
          <w:numId w:val="79"/>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&lt;, &lt;=, &gt;, &gt;=, =, &lt;&gt;</w:t>
      </w:r>
    </w:p>
    <w:p w14:paraId="0AF2B59C" w14:textId="77777777" w:rsidR="005366CB" w:rsidRPr="005366CB" w:rsidRDefault="005366CB" w:rsidP="00FB1C61">
      <w:pPr>
        <w:numPr>
          <w:ilvl w:val="0"/>
          <w:numId w:val="80"/>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funkcje specjalne:</w:t>
      </w:r>
    </w:p>
    <w:p w14:paraId="1C2DD1A1" w14:textId="77777777" w:rsidR="005366CB" w:rsidRDefault="005366CB" w:rsidP="00FB1C61">
      <w:pPr>
        <w:numPr>
          <w:ilvl w:val="1"/>
          <w:numId w:val="80"/>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filtracja, skalowanie, konwersja typów, opóźnienia od zboczy.</w:t>
      </w:r>
    </w:p>
    <w:p w14:paraId="24CFCA8F" w14:textId="77777777" w:rsidR="00B84098" w:rsidRPr="00E57254" w:rsidRDefault="00B84098" w:rsidP="00B84098">
      <w:pPr>
        <w:autoSpaceDE w:val="0"/>
        <w:autoSpaceDN w:val="0"/>
        <w:adjustRightInd w:val="0"/>
        <w:ind w:left="1440"/>
        <w:contextualSpacing/>
        <w:rPr>
          <w:rFonts w:ascii="Arial" w:eastAsia="Calibri" w:hAnsi="Arial" w:cs="Arial"/>
          <w:sz w:val="22"/>
          <w:szCs w:val="22"/>
          <w:lang w:eastAsia="en-US"/>
        </w:rPr>
      </w:pPr>
    </w:p>
    <w:p w14:paraId="529A84D9" w14:textId="77777777" w:rsidR="005366CB" w:rsidRPr="00603E44" w:rsidRDefault="005366CB" w:rsidP="00340186">
      <w:pPr>
        <w:pStyle w:val="Nagwek1"/>
        <w:numPr>
          <w:ilvl w:val="1"/>
          <w:numId w:val="1"/>
        </w:numPr>
        <w:tabs>
          <w:tab w:val="clear" w:pos="792"/>
          <w:tab w:val="num" w:pos="567"/>
        </w:tabs>
        <w:ind w:left="567" w:hanging="567"/>
      </w:pPr>
      <w:bookmarkStart w:id="91" w:name="_Toc475077828"/>
      <w:r w:rsidRPr="00603E44">
        <w:t>Regulacja i sterowanie</w:t>
      </w:r>
      <w:bookmarkEnd w:id="91"/>
    </w:p>
    <w:p w14:paraId="0CE75BD1" w14:textId="77777777" w:rsidR="005366CB" w:rsidRPr="005366CB" w:rsidRDefault="005366CB" w:rsidP="00FB1C61">
      <w:pPr>
        <w:autoSpaceDE w:val="0"/>
        <w:autoSpaceDN w:val="0"/>
        <w:adjustRightInd w:val="0"/>
        <w:contextualSpacing/>
        <w:rPr>
          <w:rFonts w:ascii="Arial" w:eastAsia="Calibri" w:hAnsi="Arial" w:cs="Arial"/>
          <w:b/>
          <w:sz w:val="22"/>
          <w:szCs w:val="22"/>
          <w:lang w:eastAsia="en-US"/>
        </w:rPr>
      </w:pPr>
    </w:p>
    <w:p w14:paraId="22BA1261"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 DCS </w:t>
      </w:r>
      <w:r w:rsidRPr="005366CB">
        <w:rPr>
          <w:rFonts w:ascii="Arial" w:eastAsia="Calibri" w:hAnsi="Arial" w:cs="Arial"/>
          <w:sz w:val="22"/>
          <w:szCs w:val="22"/>
          <w:lang w:eastAsia="en-US"/>
        </w:rPr>
        <w:t>musi zapewniać możliwość sterowania binarnego, sekwencyjnego oraz analogowego.</w:t>
      </w:r>
    </w:p>
    <w:p w14:paraId="575FE89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156A71B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 DCS </w:t>
      </w:r>
      <w:r w:rsidRPr="005366CB">
        <w:rPr>
          <w:rFonts w:ascii="Arial" w:eastAsia="Calibri" w:hAnsi="Arial" w:cs="Arial"/>
          <w:sz w:val="22"/>
          <w:szCs w:val="22"/>
          <w:lang w:eastAsia="en-US"/>
        </w:rPr>
        <w:t xml:space="preserve">musi zapewniać możliwość automatycznej regulacji procesów. Konfiguracja systemu musi zapewniać bezuderzeniowe przechodzenie pomiędzy trybami sterowania </w:t>
      </w:r>
      <w:r w:rsidRPr="005366CB">
        <w:rPr>
          <w:rFonts w:ascii="Arial" w:eastAsia="Calibri" w:hAnsi="Arial" w:cs="Arial"/>
          <w:sz w:val="22"/>
          <w:szCs w:val="22"/>
          <w:lang w:eastAsia="en-US"/>
        </w:rPr>
        <w:br/>
        <w:t>i regulacji (bezskokowa zmiana wartości sygnału sterującego).</w:t>
      </w:r>
    </w:p>
    <w:p w14:paraId="2F98A42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0DDDB0D4"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 DCS </w:t>
      </w:r>
      <w:r w:rsidRPr="005366CB">
        <w:rPr>
          <w:rFonts w:ascii="Arial" w:eastAsia="Calibri" w:hAnsi="Arial" w:cs="Arial"/>
          <w:sz w:val="22"/>
          <w:szCs w:val="22"/>
          <w:lang w:eastAsia="en-US"/>
        </w:rPr>
        <w:t>musi umożliwiać regulację procesu z wykorzystaniem co najmniej następujących algorytmów:</w:t>
      </w:r>
    </w:p>
    <w:p w14:paraId="0CD56DE4" w14:textId="77777777" w:rsidR="005366CB" w:rsidRPr="005366CB" w:rsidRDefault="005366CB" w:rsidP="00FB1C61">
      <w:pPr>
        <w:numPr>
          <w:ilvl w:val="0"/>
          <w:numId w:val="8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regulator dwupołożeniowy z histerezą,</w:t>
      </w:r>
    </w:p>
    <w:p w14:paraId="72E57222" w14:textId="77777777" w:rsidR="005366CB" w:rsidRPr="005366CB" w:rsidRDefault="005366CB" w:rsidP="00FB1C61">
      <w:pPr>
        <w:numPr>
          <w:ilvl w:val="0"/>
          <w:numId w:val="8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regulatory P, PI, PID,</w:t>
      </w:r>
    </w:p>
    <w:p w14:paraId="675865EE" w14:textId="77777777" w:rsidR="005366CB" w:rsidRPr="005366CB" w:rsidRDefault="005366CB" w:rsidP="00FB1C61">
      <w:pPr>
        <w:numPr>
          <w:ilvl w:val="0"/>
          <w:numId w:val="8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regulator kaskadowy,</w:t>
      </w:r>
    </w:p>
    <w:p w14:paraId="454B44BC" w14:textId="77777777" w:rsidR="005366CB" w:rsidRPr="005366CB" w:rsidRDefault="005366CB" w:rsidP="00FB1C61">
      <w:pPr>
        <w:numPr>
          <w:ilvl w:val="0"/>
          <w:numId w:val="8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regulator wyprzedzenie/opóźnienie,</w:t>
      </w:r>
    </w:p>
    <w:p w14:paraId="7398C200" w14:textId="77777777" w:rsidR="005366CB" w:rsidRPr="005366CB" w:rsidRDefault="005366CB" w:rsidP="00FB1C61">
      <w:pPr>
        <w:numPr>
          <w:ilvl w:val="0"/>
          <w:numId w:val="8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regulator krokowy,</w:t>
      </w:r>
    </w:p>
    <w:p w14:paraId="465774CF" w14:textId="77777777" w:rsidR="005366CB" w:rsidRPr="005366CB" w:rsidRDefault="005366CB" w:rsidP="00FB1C61">
      <w:pPr>
        <w:numPr>
          <w:ilvl w:val="0"/>
          <w:numId w:val="8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regulator stosunku.</w:t>
      </w:r>
    </w:p>
    <w:p w14:paraId="2428F7F3" w14:textId="77777777" w:rsidR="005366CB" w:rsidRPr="005366CB" w:rsidRDefault="005366CB" w:rsidP="00FB1C61">
      <w:pPr>
        <w:autoSpaceDE w:val="0"/>
        <w:autoSpaceDN w:val="0"/>
        <w:adjustRightInd w:val="0"/>
        <w:contextualSpacing/>
        <w:jc w:val="both"/>
        <w:rPr>
          <w:rFonts w:ascii="Arial" w:eastAsia="Calibri" w:hAnsi="Arial" w:cs="Arial"/>
          <w:sz w:val="22"/>
          <w:szCs w:val="22"/>
          <w:lang w:eastAsia="en-US"/>
        </w:rPr>
      </w:pPr>
    </w:p>
    <w:p w14:paraId="52BCFB7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oraz z punktu widzenia zmienności wartości zadanej:</w:t>
      </w:r>
    </w:p>
    <w:p w14:paraId="370719E8" w14:textId="77777777" w:rsidR="005366CB" w:rsidRPr="005366CB" w:rsidRDefault="005366CB" w:rsidP="00FB1C61">
      <w:pPr>
        <w:numPr>
          <w:ilvl w:val="0"/>
          <w:numId w:val="81"/>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regulator stałowartościowy,</w:t>
      </w:r>
    </w:p>
    <w:p w14:paraId="2679BCCA" w14:textId="77777777" w:rsidR="005366CB" w:rsidRPr="005366CB" w:rsidRDefault="005366CB" w:rsidP="00FB1C61">
      <w:pPr>
        <w:numPr>
          <w:ilvl w:val="0"/>
          <w:numId w:val="81"/>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regulator nadążny.</w:t>
      </w:r>
    </w:p>
    <w:p w14:paraId="274C4D41" w14:textId="77777777" w:rsidR="005366CB" w:rsidRPr="005366CB" w:rsidRDefault="005366CB" w:rsidP="00FB1C61">
      <w:pPr>
        <w:autoSpaceDE w:val="0"/>
        <w:autoSpaceDN w:val="0"/>
        <w:adjustRightInd w:val="0"/>
        <w:rPr>
          <w:rFonts w:ascii="Arial" w:eastAsia="Calibri" w:hAnsi="Arial" w:cs="Arial"/>
          <w:sz w:val="22"/>
          <w:szCs w:val="22"/>
          <w:lang w:eastAsia="en-US"/>
        </w:rPr>
      </w:pPr>
    </w:p>
    <w:p w14:paraId="353C6F1C" w14:textId="77777777" w:rsidR="005366CB" w:rsidRPr="00603E44" w:rsidRDefault="005366CB" w:rsidP="00340186">
      <w:pPr>
        <w:pStyle w:val="Nagwek1"/>
        <w:numPr>
          <w:ilvl w:val="1"/>
          <w:numId w:val="1"/>
        </w:numPr>
        <w:tabs>
          <w:tab w:val="clear" w:pos="792"/>
          <w:tab w:val="num" w:pos="567"/>
        </w:tabs>
        <w:ind w:left="567" w:hanging="567"/>
      </w:pPr>
      <w:bookmarkStart w:id="92" w:name="_Toc475077829"/>
      <w:r w:rsidRPr="00603E44">
        <w:t>Synchronizacja czasu</w:t>
      </w:r>
      <w:bookmarkEnd w:id="92"/>
    </w:p>
    <w:p w14:paraId="6A7F5D5C" w14:textId="77777777" w:rsidR="005366CB" w:rsidRPr="005366CB" w:rsidRDefault="005366CB" w:rsidP="00FB1C61">
      <w:pPr>
        <w:autoSpaceDE w:val="0"/>
        <w:autoSpaceDN w:val="0"/>
        <w:adjustRightInd w:val="0"/>
        <w:rPr>
          <w:rFonts w:ascii="Arial" w:eastAsia="Calibri" w:hAnsi="Arial" w:cs="Arial"/>
          <w:sz w:val="22"/>
          <w:szCs w:val="22"/>
          <w:lang w:eastAsia="en-US"/>
        </w:rPr>
      </w:pPr>
    </w:p>
    <w:p w14:paraId="332D8A9C" w14:textId="77777777" w:rsidR="00B84098" w:rsidRPr="005366CB" w:rsidRDefault="00C636A7" w:rsidP="00FB1C61">
      <w:pPr>
        <w:autoSpaceDE w:val="0"/>
        <w:autoSpaceDN w:val="0"/>
        <w:adjustRightInd w:val="0"/>
        <w:jc w:val="both"/>
        <w:rPr>
          <w:rFonts w:ascii="Arial" w:eastAsia="Calibri" w:hAnsi="Arial" w:cs="Arial"/>
          <w:sz w:val="22"/>
          <w:szCs w:val="22"/>
          <w:lang w:eastAsia="en-US"/>
        </w:rPr>
      </w:pPr>
      <w:r>
        <w:rPr>
          <w:rFonts w:ascii="Arial" w:eastAsia="Calibri" w:hAnsi="Arial" w:cs="Arial"/>
          <w:sz w:val="22"/>
          <w:szCs w:val="22"/>
          <w:lang w:eastAsia="en-US"/>
        </w:rPr>
        <w:t>Kontraktor</w:t>
      </w:r>
      <w:r w:rsidR="005366CB" w:rsidRPr="005366CB">
        <w:rPr>
          <w:rFonts w:ascii="Arial" w:eastAsia="Calibri" w:hAnsi="Arial" w:cs="Arial"/>
          <w:sz w:val="22"/>
          <w:szCs w:val="22"/>
          <w:lang w:eastAsia="en-US"/>
        </w:rPr>
        <w:t xml:space="preserve"> musi zapewnić możliwość synchronizacji czasu dla </w:t>
      </w:r>
      <w:r w:rsidR="00B610C2">
        <w:rPr>
          <w:rFonts w:ascii="Arial" w:eastAsia="Calibri" w:hAnsi="Arial" w:cs="Arial"/>
          <w:sz w:val="22"/>
          <w:szCs w:val="22"/>
          <w:lang w:eastAsia="en-US"/>
        </w:rPr>
        <w:t>s</w:t>
      </w:r>
      <w:r w:rsidR="005366CB" w:rsidRPr="005366CB">
        <w:rPr>
          <w:rFonts w:ascii="Arial" w:eastAsia="Calibri" w:hAnsi="Arial" w:cs="Arial"/>
          <w:sz w:val="22"/>
          <w:szCs w:val="22"/>
          <w:lang w:eastAsia="en-US"/>
        </w:rPr>
        <w:t>ystemu DCS z wiarygodnym źródłem czasu.</w:t>
      </w:r>
    </w:p>
    <w:p w14:paraId="752B43A2" w14:textId="77777777" w:rsidR="005366CB" w:rsidRPr="00603E44" w:rsidRDefault="005366CB" w:rsidP="00340186">
      <w:pPr>
        <w:pStyle w:val="Nagwek1"/>
        <w:numPr>
          <w:ilvl w:val="1"/>
          <w:numId w:val="1"/>
        </w:numPr>
        <w:tabs>
          <w:tab w:val="clear" w:pos="792"/>
          <w:tab w:val="num" w:pos="567"/>
        </w:tabs>
        <w:ind w:left="567" w:hanging="567"/>
      </w:pPr>
      <w:bookmarkStart w:id="93" w:name="_Toc475077830"/>
      <w:r w:rsidRPr="00603E44">
        <w:t>Wizualizacja procesów technologicznych</w:t>
      </w:r>
      <w:bookmarkEnd w:id="93"/>
    </w:p>
    <w:p w14:paraId="17CE8A33" w14:textId="77777777" w:rsidR="005366CB" w:rsidRPr="005366CB" w:rsidRDefault="005366CB" w:rsidP="00FB1C61">
      <w:pPr>
        <w:autoSpaceDE w:val="0"/>
        <w:autoSpaceDN w:val="0"/>
        <w:adjustRightInd w:val="0"/>
        <w:contextualSpacing/>
        <w:jc w:val="both"/>
        <w:rPr>
          <w:rFonts w:ascii="Arial" w:eastAsia="Calibri" w:hAnsi="Arial" w:cs="Arial"/>
          <w:b/>
          <w:sz w:val="22"/>
          <w:szCs w:val="22"/>
          <w:lang w:eastAsia="en-US"/>
        </w:rPr>
      </w:pPr>
    </w:p>
    <w:p w14:paraId="6998932D" w14:textId="77777777"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94" w:name="_Toc475077831"/>
      <w:r w:rsidRPr="00633218">
        <w:rPr>
          <w:rFonts w:cs="Arial"/>
          <w:szCs w:val="22"/>
        </w:rPr>
        <w:t>Ekrany wizualizacyjne</w:t>
      </w:r>
      <w:bookmarkEnd w:id="94"/>
    </w:p>
    <w:p w14:paraId="1D531E96" w14:textId="77777777" w:rsidR="005366CB" w:rsidRPr="005366CB" w:rsidRDefault="005366CB" w:rsidP="00FB1C61">
      <w:pPr>
        <w:autoSpaceDE w:val="0"/>
        <w:autoSpaceDN w:val="0"/>
        <w:adjustRightInd w:val="0"/>
        <w:jc w:val="both"/>
        <w:rPr>
          <w:rFonts w:ascii="Arial" w:eastAsia="Calibri" w:hAnsi="Arial" w:cs="Arial"/>
          <w:b/>
          <w:sz w:val="22"/>
          <w:szCs w:val="22"/>
          <w:lang w:eastAsia="en-US"/>
        </w:rPr>
      </w:pPr>
    </w:p>
    <w:p w14:paraId="18C90FED"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 xml:space="preserve">Aplikacja wizualizacyjna </w:t>
      </w:r>
      <w:r w:rsidR="000A0F4E">
        <w:rPr>
          <w:rFonts w:ascii="Arial" w:eastAsia="Calibri" w:hAnsi="Arial" w:cs="Arial"/>
          <w:sz w:val="22"/>
          <w:szCs w:val="22"/>
          <w:lang w:eastAsia="en-US"/>
        </w:rPr>
        <w:t>s</w:t>
      </w:r>
      <w:r w:rsidRPr="005366CB">
        <w:rPr>
          <w:rFonts w:ascii="Arial" w:eastAsia="Calibri" w:hAnsi="Arial" w:cs="Arial"/>
          <w:sz w:val="22"/>
          <w:szCs w:val="22"/>
          <w:lang w:eastAsia="en-US"/>
        </w:rPr>
        <w:t>ystemu DCS musi pozwalać na szybką i płynną nawigację pomiędzy ekranami. Struktura aplikacji powinna się opierać na 3 głównych rodzajach ekranów:</w:t>
      </w:r>
    </w:p>
    <w:p w14:paraId="7474A9BF" w14:textId="77777777" w:rsidR="005366CB" w:rsidRPr="005366CB" w:rsidRDefault="005366CB" w:rsidP="00FB1C61">
      <w:pPr>
        <w:numPr>
          <w:ilvl w:val="0"/>
          <w:numId w:val="8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Ekran przedstawiający schemat instalacji objętej </w:t>
      </w:r>
      <w:r w:rsidR="000A0F4E">
        <w:rPr>
          <w:rFonts w:ascii="Arial" w:eastAsia="Calibri" w:hAnsi="Arial" w:cs="Arial"/>
          <w:iCs/>
          <w:sz w:val="22"/>
          <w:szCs w:val="22"/>
          <w:lang w:eastAsia="en-US"/>
        </w:rPr>
        <w:t>s</w:t>
      </w:r>
      <w:r w:rsidRPr="005366CB">
        <w:rPr>
          <w:rFonts w:ascii="Arial" w:eastAsia="Calibri" w:hAnsi="Arial" w:cs="Arial"/>
          <w:iCs/>
          <w:sz w:val="22"/>
          <w:szCs w:val="22"/>
          <w:lang w:eastAsia="en-US"/>
        </w:rPr>
        <w:t>ystemem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z podziałem na węzły technologiczne. Rozmieszczenie elementów symbolizujących dane węzły, należy wykonać wg powiązań procesowych między tymi instalacjami lub położenia geograficznego.</w:t>
      </w:r>
    </w:p>
    <w:p w14:paraId="3AA0FC7F" w14:textId="77777777" w:rsidR="005366CB" w:rsidRPr="005366CB" w:rsidRDefault="005366CB" w:rsidP="00FB1C61">
      <w:pPr>
        <w:numPr>
          <w:ilvl w:val="0"/>
          <w:numId w:val="8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Ekrany prezentujące schematy węzłów instalacji, wykonane na podstawie schematów P&amp;ID. Na schemacie należy umieścić punkty pomiarowe wraz z mierzonymi wartościami, stan elementów wykonawczych, stan pętli regulacyjnych oraz inne informacje zbierane z aparatury obiektowej.</w:t>
      </w:r>
    </w:p>
    <w:p w14:paraId="4D037492" w14:textId="77777777" w:rsidR="005366CB" w:rsidRPr="005366CB" w:rsidRDefault="005366CB" w:rsidP="00FB1C61">
      <w:pPr>
        <w:numPr>
          <w:ilvl w:val="0"/>
          <w:numId w:val="8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Ekrany szczegółowe grup pomiarów i wysterowań, wykorzystywane w szczególnych przypadkach, gdy konieczna jest diagnostyka lub reakcja operatora. Ekrany te powinny zawierać wszystkie informacje niezbędne dla bezpiecznego i świadomego przeprowadzenia operacji, dla której są przeznaczone. Przykładowo, ekran systemu bezpieczeństwa powinien zawierać: stan systemu, stan sygnałów MOS i POS oraz zezwolenia na ich zakładanie, detekcję pierwszej przyczyny, itp.</w:t>
      </w:r>
    </w:p>
    <w:p w14:paraId="189BD61D" w14:textId="77777777" w:rsidR="005366CB" w:rsidRPr="005366CB" w:rsidRDefault="005366CB" w:rsidP="00FB1C61">
      <w:pPr>
        <w:jc w:val="both"/>
        <w:rPr>
          <w:rFonts w:ascii="Arial" w:eastAsia="Calibri" w:hAnsi="Arial" w:cs="Arial"/>
          <w:sz w:val="22"/>
          <w:szCs w:val="22"/>
          <w:lang w:eastAsia="en-US"/>
        </w:rPr>
      </w:pPr>
    </w:p>
    <w:p w14:paraId="2D71DE8B"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Do ekranów szczegółowych zaliczamy ekrany przedstawiające stan systemów pomocniczych, takich jak:</w:t>
      </w:r>
    </w:p>
    <w:p w14:paraId="04734355" w14:textId="77777777" w:rsidR="005366CB" w:rsidRPr="005366CB" w:rsidRDefault="005366CB" w:rsidP="00FB1C61">
      <w:pPr>
        <w:numPr>
          <w:ilvl w:val="0"/>
          <w:numId w:val="9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 zasilania elektrycznego,</w:t>
      </w:r>
    </w:p>
    <w:p w14:paraId="54EAB645" w14:textId="77777777" w:rsidR="005366CB" w:rsidRPr="005366CB" w:rsidRDefault="005366CB" w:rsidP="00FB1C61">
      <w:pPr>
        <w:numPr>
          <w:ilvl w:val="0"/>
          <w:numId w:val="9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 monitoringu maszyn,</w:t>
      </w:r>
    </w:p>
    <w:p w14:paraId="4B5F5D37" w14:textId="77777777" w:rsidR="005366CB" w:rsidRPr="005366CB" w:rsidRDefault="005366CB" w:rsidP="00FB1C61">
      <w:pPr>
        <w:numPr>
          <w:ilvl w:val="0"/>
          <w:numId w:val="9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 detekcji gazów niebezpiecznych,</w:t>
      </w:r>
    </w:p>
    <w:p w14:paraId="2487F341" w14:textId="77777777" w:rsidR="005366CB" w:rsidRPr="005366CB" w:rsidRDefault="005366CB" w:rsidP="00FB1C61">
      <w:pPr>
        <w:numPr>
          <w:ilvl w:val="0"/>
          <w:numId w:val="9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 przeciwpożarowy,</w:t>
      </w:r>
    </w:p>
    <w:p w14:paraId="0E8BCA26" w14:textId="77777777" w:rsidR="005366CB" w:rsidRPr="005366CB" w:rsidRDefault="005366CB" w:rsidP="00FB1C61">
      <w:pPr>
        <w:numPr>
          <w:ilvl w:val="0"/>
          <w:numId w:val="9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systemy bezpieczeństwa,</w:t>
      </w:r>
    </w:p>
    <w:p w14:paraId="23D6DCDD" w14:textId="77777777" w:rsidR="005366CB" w:rsidRPr="005366CB" w:rsidRDefault="005366CB" w:rsidP="00FB1C61">
      <w:pPr>
        <w:jc w:val="both"/>
        <w:rPr>
          <w:rFonts w:ascii="Arial" w:eastAsia="Calibri" w:hAnsi="Arial" w:cs="Arial"/>
          <w:sz w:val="22"/>
          <w:szCs w:val="22"/>
          <w:lang w:eastAsia="en-US"/>
        </w:rPr>
      </w:pPr>
    </w:p>
    <w:p w14:paraId="04E3C196"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a także ekrany diagnostyczne oraz ekrany dla złożonych urządzeń posiadających własne systemy sterowania, takie jak:</w:t>
      </w:r>
    </w:p>
    <w:p w14:paraId="30864CEB" w14:textId="77777777" w:rsidR="005366CB" w:rsidRPr="005366CB" w:rsidRDefault="005366CB" w:rsidP="00FB1C61">
      <w:pPr>
        <w:numPr>
          <w:ilvl w:val="0"/>
          <w:numId w:val="83"/>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ekran awarii bieżących i historycznych,</w:t>
      </w:r>
    </w:p>
    <w:p w14:paraId="2B419A68" w14:textId="77777777" w:rsidR="005366CB" w:rsidRPr="005366CB" w:rsidRDefault="005366CB" w:rsidP="00FB1C61">
      <w:pPr>
        <w:numPr>
          <w:ilvl w:val="0"/>
          <w:numId w:val="83"/>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ekran zdarzeń bieżących i historycznych,</w:t>
      </w:r>
    </w:p>
    <w:p w14:paraId="0ECD42C1" w14:textId="77777777" w:rsidR="005366CB" w:rsidRPr="005366CB" w:rsidRDefault="005366CB" w:rsidP="00FB1C61">
      <w:pPr>
        <w:numPr>
          <w:ilvl w:val="0"/>
          <w:numId w:val="83"/>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ekran trendów wielkości mierzonych,</w:t>
      </w:r>
    </w:p>
    <w:p w14:paraId="738697B7" w14:textId="77777777" w:rsidR="005366CB" w:rsidRPr="005366CB" w:rsidRDefault="005366CB" w:rsidP="00FB1C61">
      <w:pPr>
        <w:numPr>
          <w:ilvl w:val="0"/>
          <w:numId w:val="83"/>
        </w:numPr>
        <w:autoSpaceDE w:val="0"/>
        <w:autoSpaceDN w:val="0"/>
        <w:adjustRightInd w:val="0"/>
        <w:contextualSpacing/>
        <w:rPr>
          <w:rFonts w:ascii="Arial" w:eastAsia="Calibri" w:hAnsi="Arial" w:cs="Arial"/>
          <w:i/>
          <w:iCs/>
          <w:sz w:val="22"/>
          <w:szCs w:val="22"/>
          <w:lang w:eastAsia="en-US"/>
        </w:rPr>
      </w:pPr>
      <w:r w:rsidRPr="005366CB">
        <w:rPr>
          <w:rFonts w:ascii="Arial" w:eastAsia="Calibri" w:hAnsi="Arial" w:cs="Arial"/>
          <w:sz w:val="22"/>
          <w:szCs w:val="22"/>
          <w:lang w:eastAsia="en-US"/>
        </w:rPr>
        <w:t xml:space="preserve">ekran stanu modułów wejść/wyjść </w:t>
      </w:r>
      <w:r w:rsidR="000A0F4E">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p>
    <w:p w14:paraId="0D772AC4" w14:textId="77777777" w:rsidR="005366CB" w:rsidRPr="005366CB" w:rsidRDefault="005366CB" w:rsidP="00FB1C61">
      <w:pPr>
        <w:numPr>
          <w:ilvl w:val="0"/>
          <w:numId w:val="83"/>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ekran stanu komunikacji z powiązanymi urządzeniami i systemami,</w:t>
      </w:r>
    </w:p>
    <w:p w14:paraId="2FB0483E" w14:textId="77777777" w:rsidR="00C66B0C" w:rsidRDefault="005366CB" w:rsidP="00FB1C61">
      <w:pPr>
        <w:numPr>
          <w:ilvl w:val="0"/>
          <w:numId w:val="83"/>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ekran bilansu materiałowego i energetycznego instalacji.</w:t>
      </w:r>
    </w:p>
    <w:p w14:paraId="18D03E5B" w14:textId="77777777" w:rsidR="00C66B0C" w:rsidRPr="005366CB" w:rsidRDefault="00C66B0C" w:rsidP="00FB1C61">
      <w:pPr>
        <w:jc w:val="both"/>
        <w:rPr>
          <w:rFonts w:ascii="Arial" w:eastAsia="Calibri" w:hAnsi="Arial" w:cs="Arial"/>
          <w:sz w:val="22"/>
          <w:szCs w:val="22"/>
          <w:lang w:eastAsia="en-US"/>
        </w:rPr>
      </w:pPr>
    </w:p>
    <w:p w14:paraId="07F4D5A5" w14:textId="77777777"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95" w:name="_Toc475077832"/>
      <w:r w:rsidRPr="00633218">
        <w:rPr>
          <w:rFonts w:cs="Arial"/>
          <w:szCs w:val="22"/>
        </w:rPr>
        <w:t>Wymagania wobec układu ekranów</w:t>
      </w:r>
      <w:bookmarkEnd w:id="95"/>
    </w:p>
    <w:p w14:paraId="56B4D157" w14:textId="77777777" w:rsidR="005366CB" w:rsidRPr="005366CB" w:rsidRDefault="005366CB" w:rsidP="00FB1C61">
      <w:pPr>
        <w:autoSpaceDE w:val="0"/>
        <w:autoSpaceDN w:val="0"/>
        <w:adjustRightInd w:val="0"/>
        <w:contextualSpacing/>
        <w:rPr>
          <w:rFonts w:ascii="Arial" w:eastAsia="Calibri" w:hAnsi="Arial" w:cs="Arial"/>
          <w:sz w:val="22"/>
          <w:szCs w:val="22"/>
          <w:lang w:eastAsia="en-US"/>
        </w:rPr>
      </w:pPr>
    </w:p>
    <w:p w14:paraId="71CFCB7F"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Tło na wszystkich ekranach przedstawiających grafiki procesowe powinno być jednolite </w:t>
      </w:r>
      <w:r w:rsidR="00185041">
        <w:rPr>
          <w:rFonts w:ascii="Arial" w:eastAsia="Calibri" w:hAnsi="Arial" w:cs="Arial"/>
          <w:sz w:val="22"/>
          <w:szCs w:val="22"/>
          <w:lang w:eastAsia="en-US"/>
        </w:rPr>
        <w:t xml:space="preserve">         </w:t>
      </w:r>
      <w:r w:rsidRPr="005366CB">
        <w:rPr>
          <w:rFonts w:ascii="Arial" w:eastAsia="Calibri" w:hAnsi="Arial" w:cs="Arial"/>
          <w:sz w:val="22"/>
          <w:szCs w:val="22"/>
          <w:lang w:eastAsia="en-US"/>
        </w:rPr>
        <w:t>i takie samo. Zaleca się używanie koloru szarego.</w:t>
      </w:r>
    </w:p>
    <w:p w14:paraId="4BBEBF9F" w14:textId="77777777" w:rsidR="005366CB" w:rsidRPr="005366CB" w:rsidRDefault="005366CB" w:rsidP="00FB1C61">
      <w:pPr>
        <w:autoSpaceDE w:val="0"/>
        <w:autoSpaceDN w:val="0"/>
        <w:adjustRightInd w:val="0"/>
        <w:rPr>
          <w:rFonts w:ascii="Arial" w:eastAsia="Calibri" w:hAnsi="Arial" w:cs="Arial"/>
          <w:sz w:val="22"/>
          <w:szCs w:val="22"/>
          <w:lang w:eastAsia="en-US"/>
        </w:rPr>
      </w:pPr>
    </w:p>
    <w:p w14:paraId="6FCA1398"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Na każdym ekranie powinien znajdować się jednoznaczny nagłówek opisujący, którego węzła dany ekran dotyczy i jakiego rodzaju informacje są na nim prezentowane.</w:t>
      </w:r>
    </w:p>
    <w:p w14:paraId="365EB07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69A3D39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Ekrany prezentujące stan instalacji technologicznych należy wykonać na podstawie aktualnych schematów P&amp;ID.</w:t>
      </w:r>
    </w:p>
    <w:p w14:paraId="4CF82676"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66E84CF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Niezależnie od wyświetlanego ekranu, operator musi być powiadamiany o wchodzącym alarmie.</w:t>
      </w:r>
    </w:p>
    <w:p w14:paraId="78DD803C"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648D7C33" w14:textId="77777777" w:rsid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Występujące alarmy procesowe powinny być identyfikowane nazwą punktu i jego opisem, wraz</w:t>
      </w:r>
      <w:r w:rsidR="00EF6A40">
        <w:rPr>
          <w:rFonts w:ascii="Arial" w:eastAsia="Calibri" w:hAnsi="Arial" w:cs="Arial"/>
          <w:sz w:val="22"/>
          <w:szCs w:val="22"/>
          <w:lang w:eastAsia="en-US"/>
        </w:rPr>
        <w:t xml:space="preserve"> z bieżącą wartością pomiarową.</w:t>
      </w:r>
    </w:p>
    <w:p w14:paraId="22E29ADA" w14:textId="77777777" w:rsidR="000A7AC8" w:rsidRPr="005366CB" w:rsidRDefault="000A7AC8" w:rsidP="00FB1C61">
      <w:pPr>
        <w:autoSpaceDE w:val="0"/>
        <w:autoSpaceDN w:val="0"/>
        <w:adjustRightInd w:val="0"/>
        <w:jc w:val="both"/>
        <w:rPr>
          <w:rFonts w:ascii="Arial" w:eastAsia="Calibri" w:hAnsi="Arial" w:cs="Arial"/>
          <w:sz w:val="22"/>
          <w:szCs w:val="22"/>
          <w:lang w:eastAsia="en-US"/>
        </w:rPr>
      </w:pPr>
    </w:p>
    <w:p w14:paraId="6A5B6D5E" w14:textId="77777777"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96" w:name="_Toc475077833"/>
      <w:r w:rsidRPr="00633218">
        <w:rPr>
          <w:rFonts w:cs="Arial"/>
          <w:szCs w:val="22"/>
        </w:rPr>
        <w:t>Wymagania wobec symboli graficznych</w:t>
      </w:r>
      <w:bookmarkEnd w:id="96"/>
    </w:p>
    <w:p w14:paraId="507F96A0" w14:textId="77777777" w:rsidR="005366CB" w:rsidRPr="005366CB" w:rsidRDefault="005366CB" w:rsidP="00FB1C61">
      <w:pPr>
        <w:autoSpaceDE w:val="0"/>
        <w:autoSpaceDN w:val="0"/>
        <w:adjustRightInd w:val="0"/>
        <w:contextualSpacing/>
        <w:jc w:val="both"/>
        <w:rPr>
          <w:rFonts w:ascii="Arial" w:eastAsia="Calibri" w:hAnsi="Arial" w:cs="Arial"/>
          <w:b/>
          <w:sz w:val="22"/>
          <w:szCs w:val="22"/>
          <w:lang w:eastAsia="en-US"/>
        </w:rPr>
      </w:pPr>
    </w:p>
    <w:p w14:paraId="49C24C0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Symbole graficzne muszą wyglądem odzwierciedlać kształt symbolizowanych elementów.</w:t>
      </w:r>
    </w:p>
    <w:p w14:paraId="3DEC2C9F"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878957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Symbole graficzne przedstawiające elementy danego rodzaju, należy możliwie ujednolicić </w:t>
      </w:r>
      <w:r w:rsidR="00185041">
        <w:rPr>
          <w:rFonts w:ascii="Arial" w:eastAsia="Calibri" w:hAnsi="Arial" w:cs="Arial"/>
          <w:sz w:val="22"/>
          <w:szCs w:val="22"/>
          <w:lang w:eastAsia="en-US"/>
        </w:rPr>
        <w:t xml:space="preserve">      </w:t>
      </w:r>
      <w:r w:rsidRPr="005366CB">
        <w:rPr>
          <w:rFonts w:ascii="Arial" w:eastAsia="Calibri" w:hAnsi="Arial" w:cs="Arial"/>
          <w:sz w:val="22"/>
          <w:szCs w:val="22"/>
          <w:lang w:eastAsia="en-US"/>
        </w:rPr>
        <w:t>w obrębie całej aplikacji.</w:t>
      </w:r>
    </w:p>
    <w:p w14:paraId="350A0D68"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5DB1243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Oferowany </w:t>
      </w:r>
      <w:r w:rsidR="00B610C2">
        <w:rPr>
          <w:rFonts w:ascii="Arial" w:eastAsia="Calibri" w:hAnsi="Arial" w:cs="Arial"/>
          <w:iCs/>
          <w:sz w:val="22"/>
          <w:szCs w:val="22"/>
          <w:lang w:eastAsia="en-US"/>
        </w:rPr>
        <w:t>s</w:t>
      </w:r>
      <w:r w:rsidRPr="005366CB">
        <w:rPr>
          <w:rFonts w:ascii="Arial" w:eastAsia="Calibri" w:hAnsi="Arial" w:cs="Arial"/>
          <w:iCs/>
          <w:sz w:val="22"/>
          <w:szCs w:val="22"/>
          <w:lang w:eastAsia="en-US"/>
        </w:rPr>
        <w:t>ystem</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DCS musi mieć możliwość tworzenia biblioteki symboli (punktów pomiarowych, sygnalizatorów, pomp, zaworów, itp.). Zdefiniowany w bibliotece symbol może być wykorzystany do reprezentowania wielu elementów tego samego typu. Wykonawca aplikacji jest zobowiązany do jak najszerszego korzystania z tej funkcjonalności. </w:t>
      </w:r>
      <w:r w:rsidRPr="005366CB">
        <w:rPr>
          <w:rFonts w:ascii="Arial" w:eastAsia="Calibri" w:hAnsi="Arial" w:cs="Arial"/>
          <w:iCs/>
          <w:sz w:val="22"/>
          <w:szCs w:val="22"/>
          <w:lang w:eastAsia="en-US"/>
        </w:rPr>
        <w:t xml:space="preserve">System DCS </w:t>
      </w:r>
      <w:r w:rsidRPr="005366CB">
        <w:rPr>
          <w:rFonts w:ascii="Arial" w:eastAsia="Calibri" w:hAnsi="Arial" w:cs="Arial"/>
          <w:sz w:val="22"/>
          <w:szCs w:val="22"/>
          <w:lang w:eastAsia="en-US"/>
        </w:rPr>
        <w:t>musi mieć możliwość wprowadzania zmian dla symbolu w bibliotece i możliwość szybkiego wprowadzenia tych zmian we wszystkich miejscach gdzie jest on wykorzystany.</w:t>
      </w:r>
    </w:p>
    <w:p w14:paraId="6FC6951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30516D2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Na schematach nie należy umieszczać symboli elementów nie monitorowanych (np. zaworów ręcznych bez sygnalizatorów położenia) i nie sterowanych, chyba że ma to istotne znaczenie dla zrozumienia wizualizowanego procesu.</w:t>
      </w:r>
    </w:p>
    <w:p w14:paraId="3ED5C2E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9A28E7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Symbole dużych elementów, zajmujących znaczącą część ekranu nie powinny być wypełnione kolorem, być animowane ani w żaden inny sposób utrudniać dostępu do pozostałych istotnych informacji.</w:t>
      </w:r>
    </w:p>
    <w:p w14:paraId="5C40BC81"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3A8C8711"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Każdy z symboli musi posiadać opis umożliwiający jednoznaczną identyfikację elementu, którego stan odzwierciedla.</w:t>
      </w:r>
    </w:p>
    <w:p w14:paraId="3C2667B9"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Należy unikać używania kolorów zarezerwowanych dla alarmów.</w:t>
      </w:r>
    </w:p>
    <w:p w14:paraId="2866082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Stosowanie elementów migających jest dopuszczalne wyłącznie dla sygnalizacji nie przyjętych alarmów (np. wyklucza się stosowanie migania dla przejściowych stanów zaworów).</w:t>
      </w:r>
    </w:p>
    <w:p w14:paraId="6D53F29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488DB789" w14:textId="77777777"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97" w:name="_Toc475077834"/>
      <w:r w:rsidRPr="00633218">
        <w:rPr>
          <w:rFonts w:cs="Arial"/>
          <w:szCs w:val="22"/>
        </w:rPr>
        <w:t>Wymagania wobec funkcji sterujących</w:t>
      </w:r>
      <w:bookmarkEnd w:id="97"/>
    </w:p>
    <w:p w14:paraId="7FC6DD34"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0B211D50"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Aplikacja wizualizacyjna nie może samodzielnie realizować algorytmów automatycznego sterowania i regulacji instalacją (np. za pomocą skryptów). Wszystkie algorytmy sterujące powinny być realizowane w kontrolerach DCS. Stacja operatorska umożliwia uprawnionym użytkownikom tylko świadome, ręczne sterowanie urządzeniami i elementami wykonawczymi, zmianę wartości zadanych, rozpoczęcie lub zatrzymanie wybranej sekwencji, itp.</w:t>
      </w:r>
    </w:p>
    <w:p w14:paraId="106E3EA3" w14:textId="77777777" w:rsidR="005366CB" w:rsidRPr="005366CB" w:rsidRDefault="005366CB" w:rsidP="00FB1C61">
      <w:pPr>
        <w:jc w:val="both"/>
        <w:rPr>
          <w:rFonts w:ascii="Arial" w:eastAsia="Calibri" w:hAnsi="Arial" w:cs="Arial"/>
          <w:sz w:val="22"/>
          <w:szCs w:val="22"/>
          <w:lang w:eastAsia="en-US"/>
        </w:rPr>
      </w:pPr>
    </w:p>
    <w:p w14:paraId="7065AC02" w14:textId="77777777"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98" w:name="_Toc475077835"/>
      <w:r w:rsidRPr="00633218">
        <w:rPr>
          <w:rFonts w:cs="Arial"/>
          <w:szCs w:val="22"/>
        </w:rPr>
        <w:t>Wymagania wobec oprogramowania stacji operatorskich</w:t>
      </w:r>
      <w:bookmarkEnd w:id="98"/>
    </w:p>
    <w:p w14:paraId="0784BCCB" w14:textId="77777777" w:rsidR="005366CB" w:rsidRPr="005366CB" w:rsidRDefault="005366CB" w:rsidP="00FB1C61">
      <w:pPr>
        <w:contextualSpacing/>
        <w:jc w:val="both"/>
        <w:rPr>
          <w:rFonts w:ascii="Arial" w:eastAsia="Calibri" w:hAnsi="Arial" w:cs="Arial"/>
          <w:b/>
          <w:sz w:val="22"/>
          <w:szCs w:val="22"/>
          <w:lang w:eastAsia="en-US"/>
        </w:rPr>
      </w:pPr>
    </w:p>
    <w:p w14:paraId="0A4B7929"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Użytkownicy stacji operatorskich o zwykłych uprawnieniach nie mogą mieć możliwości zamykania ani minimalizowania aplikacji wizualizacyjnej.</w:t>
      </w:r>
    </w:p>
    <w:p w14:paraId="0C73E354" w14:textId="77777777" w:rsidR="005366CB" w:rsidRPr="005366CB" w:rsidRDefault="005366CB" w:rsidP="00FB1C61">
      <w:pPr>
        <w:jc w:val="both"/>
        <w:rPr>
          <w:rFonts w:ascii="Arial" w:eastAsia="Calibri" w:hAnsi="Arial" w:cs="Arial"/>
          <w:sz w:val="22"/>
          <w:szCs w:val="22"/>
          <w:lang w:eastAsia="en-US"/>
        </w:rPr>
      </w:pPr>
    </w:p>
    <w:p w14:paraId="54E4C14A"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Użytkownicy stacji operatorskich o zwykłych uprawnieniach nie mogą mieć możliwości uruchamiania konsoli systemowej ani programów innych niż przypisane dla tych użytkowników.</w:t>
      </w:r>
    </w:p>
    <w:p w14:paraId="66D8216D" w14:textId="77777777" w:rsid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Po uruchomieniu lub restarcie stacji operatorskiej aplikacja wizualizacyjna musi się uruchamiać automatycznie. W czasie uruchamiania aplikacji, użytkownik nie może mieć </w:t>
      </w:r>
      <w:r w:rsidRPr="005366CB">
        <w:rPr>
          <w:rFonts w:ascii="Arial" w:eastAsia="Calibri" w:hAnsi="Arial" w:cs="Arial"/>
          <w:sz w:val="22"/>
          <w:szCs w:val="22"/>
          <w:lang w:eastAsia="en-US"/>
        </w:rPr>
        <w:lastRenderedPageBreak/>
        <w:t>możliwości uruchomienia innych programów, niż tych, które są przyporządkowane do jego poziomu dostępu.</w:t>
      </w:r>
    </w:p>
    <w:p w14:paraId="0C8741DF" w14:textId="77777777" w:rsidR="000A7AC8" w:rsidRPr="005366CB" w:rsidRDefault="000A7AC8" w:rsidP="00FB1C61">
      <w:pPr>
        <w:jc w:val="both"/>
        <w:rPr>
          <w:rFonts w:ascii="Arial" w:eastAsia="Calibri" w:hAnsi="Arial" w:cs="Arial"/>
          <w:sz w:val="22"/>
          <w:szCs w:val="22"/>
          <w:lang w:eastAsia="en-US"/>
        </w:rPr>
      </w:pPr>
    </w:p>
    <w:p w14:paraId="3BF6B15F"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Stacje operatorskie muszą być zabezpieczone przed niepowołanym dostępem.</w:t>
      </w:r>
    </w:p>
    <w:p w14:paraId="01FF6D8C" w14:textId="77777777" w:rsidR="005366CB" w:rsidRPr="005366CB" w:rsidRDefault="005366CB" w:rsidP="00FB1C61">
      <w:pPr>
        <w:jc w:val="both"/>
        <w:rPr>
          <w:rFonts w:ascii="Arial" w:eastAsia="Calibri" w:hAnsi="Arial" w:cs="Arial"/>
          <w:sz w:val="22"/>
          <w:szCs w:val="22"/>
          <w:lang w:eastAsia="en-US"/>
        </w:rPr>
      </w:pPr>
    </w:p>
    <w:p w14:paraId="3F1A33C7" w14:textId="77777777"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99" w:name="_Toc475077836"/>
      <w:r w:rsidRPr="00633218">
        <w:rPr>
          <w:rFonts w:cs="Arial"/>
          <w:szCs w:val="22"/>
        </w:rPr>
        <w:t>Wymagania wobec edytora grafik</w:t>
      </w:r>
      <w:bookmarkEnd w:id="99"/>
    </w:p>
    <w:p w14:paraId="6B4141AB" w14:textId="77777777" w:rsidR="005366CB" w:rsidRPr="005366CB" w:rsidRDefault="005366CB" w:rsidP="00FB1C61">
      <w:pPr>
        <w:contextualSpacing/>
        <w:jc w:val="both"/>
        <w:rPr>
          <w:rFonts w:ascii="Arial" w:eastAsia="Calibri" w:hAnsi="Arial" w:cs="Arial"/>
          <w:b/>
          <w:sz w:val="22"/>
          <w:szCs w:val="22"/>
          <w:lang w:eastAsia="en-US"/>
        </w:rPr>
      </w:pPr>
    </w:p>
    <w:p w14:paraId="41812EF0"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Edytor ekranów wizualizacyjnych musi spełniać minimum następujące wymagania:</w:t>
      </w:r>
    </w:p>
    <w:p w14:paraId="13F283BC" w14:textId="77777777" w:rsidR="005366CB" w:rsidRPr="005366CB" w:rsidRDefault="005366CB" w:rsidP="00FB1C61">
      <w:pPr>
        <w:numPr>
          <w:ilvl w:val="0"/>
          <w:numId w:val="84"/>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co najmniej 256-kolorowa paleta kolorów,</w:t>
      </w:r>
    </w:p>
    <w:p w14:paraId="59B46EE7" w14:textId="77777777" w:rsidR="005366CB" w:rsidRPr="005366CB" w:rsidRDefault="005366CB" w:rsidP="00FB1C61">
      <w:pPr>
        <w:numPr>
          <w:ilvl w:val="0"/>
          <w:numId w:val="84"/>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możliwość tworzenia bibliotek symboli graficznych, które można stosować wielokrotnie w obrębie aplikacji, w celu prezentowania stanu identycznych elementów, </w:t>
      </w:r>
    </w:p>
    <w:p w14:paraId="7A0F892D" w14:textId="77777777" w:rsidR="005366CB" w:rsidRPr="005366CB" w:rsidRDefault="005366CB" w:rsidP="00FB1C61">
      <w:pPr>
        <w:numPr>
          <w:ilvl w:val="0"/>
          <w:numId w:val="84"/>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możliwość tworzenia animacji elementów i symboli, takich jak zmiana kolorów, miganie, zmiana wielkości lub położenia, widzialność,</w:t>
      </w:r>
    </w:p>
    <w:p w14:paraId="410E8DD1" w14:textId="77777777" w:rsidR="005366CB" w:rsidRPr="005366CB" w:rsidRDefault="005366CB" w:rsidP="00FB1C61">
      <w:pPr>
        <w:numPr>
          <w:ilvl w:val="0"/>
          <w:numId w:val="84"/>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możliwość wiązania elementów graficznych i symboli ze skryptami realizującymi inne funkcje </w:t>
      </w:r>
      <w:r w:rsidR="00F06367">
        <w:rPr>
          <w:rFonts w:ascii="Arial" w:eastAsia="Calibri" w:hAnsi="Arial" w:cs="Arial"/>
          <w:sz w:val="22"/>
          <w:szCs w:val="22"/>
          <w:lang w:eastAsia="en-US"/>
        </w:rPr>
        <w:t>s</w:t>
      </w:r>
      <w:r w:rsidRPr="005366CB">
        <w:rPr>
          <w:rFonts w:ascii="Arial" w:eastAsia="Calibri" w:hAnsi="Arial" w:cs="Arial"/>
          <w:sz w:val="22"/>
          <w:szCs w:val="22"/>
          <w:lang w:eastAsia="en-US"/>
        </w:rPr>
        <w:t>ystemu DCS (np. działania na bazie danych),</w:t>
      </w:r>
    </w:p>
    <w:p w14:paraId="6663582D" w14:textId="77777777" w:rsidR="005366CB" w:rsidRPr="005366CB" w:rsidRDefault="005366CB" w:rsidP="00FB1C61">
      <w:pPr>
        <w:numPr>
          <w:ilvl w:val="0"/>
          <w:numId w:val="84"/>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możliwość importowania grafik wykonanych za pomocą innych programów </w:t>
      </w:r>
      <w:r w:rsidR="00185041">
        <w:rPr>
          <w:rFonts w:ascii="Arial" w:eastAsia="Calibri" w:hAnsi="Arial" w:cs="Arial"/>
          <w:sz w:val="22"/>
          <w:szCs w:val="22"/>
          <w:lang w:eastAsia="en-US"/>
        </w:rPr>
        <w:t xml:space="preserve">                </w:t>
      </w:r>
      <w:r w:rsidRPr="005366CB">
        <w:rPr>
          <w:rFonts w:ascii="Arial" w:eastAsia="Calibri" w:hAnsi="Arial" w:cs="Arial"/>
          <w:sz w:val="22"/>
          <w:szCs w:val="22"/>
          <w:lang w:eastAsia="en-US"/>
        </w:rPr>
        <w:t>w standardowych formatach (*.bmp, *.jpg, *.gif),</w:t>
      </w:r>
    </w:p>
    <w:p w14:paraId="0C3A9A9B" w14:textId="77777777" w:rsidR="005366CB" w:rsidRPr="005366CB" w:rsidRDefault="005366CB" w:rsidP="00FB1C61">
      <w:pPr>
        <w:numPr>
          <w:ilvl w:val="0"/>
          <w:numId w:val="84"/>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możliwość rozróżniania rodzajów i stanów alarmów poprzez różnicowanie kolorystyki.</w:t>
      </w:r>
    </w:p>
    <w:p w14:paraId="3F49E122" w14:textId="77777777" w:rsidR="005366CB" w:rsidRPr="005366CB" w:rsidRDefault="005366CB" w:rsidP="00FB1C61">
      <w:pPr>
        <w:jc w:val="both"/>
        <w:rPr>
          <w:rFonts w:ascii="Arial" w:eastAsia="Calibri" w:hAnsi="Arial" w:cs="Arial"/>
          <w:sz w:val="22"/>
          <w:szCs w:val="22"/>
          <w:lang w:eastAsia="en-US"/>
        </w:rPr>
      </w:pPr>
    </w:p>
    <w:p w14:paraId="104EB15E" w14:textId="77777777" w:rsidR="005366CB" w:rsidRPr="005E539E" w:rsidRDefault="005366CB" w:rsidP="00340186">
      <w:pPr>
        <w:pStyle w:val="Nagwek1"/>
        <w:numPr>
          <w:ilvl w:val="1"/>
          <w:numId w:val="1"/>
        </w:numPr>
        <w:tabs>
          <w:tab w:val="clear" w:pos="792"/>
          <w:tab w:val="num" w:pos="567"/>
        </w:tabs>
        <w:ind w:left="567" w:hanging="567"/>
      </w:pPr>
      <w:bookmarkStart w:id="100" w:name="_Toc475077837"/>
      <w:r w:rsidRPr="005E539E">
        <w:t>Diagnostyka i alarmowanie</w:t>
      </w:r>
      <w:bookmarkEnd w:id="100"/>
    </w:p>
    <w:p w14:paraId="35F718B9" w14:textId="77777777" w:rsidR="005366CB" w:rsidRPr="005366CB" w:rsidRDefault="005366CB" w:rsidP="00FB1C61">
      <w:pPr>
        <w:contextualSpacing/>
        <w:jc w:val="both"/>
        <w:rPr>
          <w:rFonts w:ascii="Arial" w:eastAsia="Calibri" w:hAnsi="Arial" w:cs="Arial"/>
          <w:b/>
          <w:sz w:val="22"/>
          <w:szCs w:val="22"/>
          <w:lang w:eastAsia="en-US"/>
        </w:rPr>
      </w:pPr>
    </w:p>
    <w:p w14:paraId="637C462D"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System DCS musi alarmować oraz umożliwiać diagnostykę przy następujących zdarzeniach:</w:t>
      </w:r>
    </w:p>
    <w:p w14:paraId="319D0570" w14:textId="77777777"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wyjęcie modułu CPU kontrolera,</w:t>
      </w:r>
    </w:p>
    <w:p w14:paraId="6FE67266" w14:textId="77777777"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wyjęcie modułu komunikacyjnego,</w:t>
      </w:r>
    </w:p>
    <w:p w14:paraId="76BFB5A7" w14:textId="77777777"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wyjęcie modułu wejść/wyjść,</w:t>
      </w:r>
    </w:p>
    <w:p w14:paraId="33A8B896" w14:textId="77777777"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uszkodzenie modułu CPU kontrolera,</w:t>
      </w:r>
    </w:p>
    <w:p w14:paraId="6ABE2224" w14:textId="77777777"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uszkodzenie modułu komunikacyjnego,</w:t>
      </w:r>
    </w:p>
    <w:p w14:paraId="1B309C24" w14:textId="77777777"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uszkodzenie modułu wejść/wyjść,</w:t>
      </w:r>
    </w:p>
    <w:p w14:paraId="32E2DB7C" w14:textId="77777777"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uszkodzenie kanału na module wejść/wyjść,</w:t>
      </w:r>
    </w:p>
    <w:p w14:paraId="440AE5AF" w14:textId="77777777"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wystąpieniu wartości sygnału wejściowego/wyjściowego poza zakresem,</w:t>
      </w:r>
    </w:p>
    <w:p w14:paraId="711A48E8" w14:textId="77777777"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błędy komunikacyjne,</w:t>
      </w:r>
    </w:p>
    <w:p w14:paraId="186BE06C" w14:textId="77777777"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praca bez redundancji (CPU, wejścia/wyjścia, komunikacji),</w:t>
      </w:r>
    </w:p>
    <w:p w14:paraId="7D8D57B0" w14:textId="77777777"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awaria zasilania (systemowego, obiektowego).</w:t>
      </w:r>
    </w:p>
    <w:p w14:paraId="3269ED94" w14:textId="77777777" w:rsidR="00C66B0C" w:rsidRPr="005366CB" w:rsidRDefault="00C66B0C" w:rsidP="00FB1C61">
      <w:pPr>
        <w:jc w:val="both"/>
        <w:rPr>
          <w:rFonts w:ascii="Arial" w:eastAsia="Calibri" w:hAnsi="Arial" w:cs="Arial"/>
          <w:sz w:val="22"/>
          <w:szCs w:val="22"/>
          <w:lang w:eastAsia="en-US"/>
        </w:rPr>
      </w:pPr>
    </w:p>
    <w:p w14:paraId="24CC1D4F" w14:textId="77777777" w:rsidR="005366CB" w:rsidRPr="005E539E" w:rsidRDefault="005366CB" w:rsidP="00340186">
      <w:pPr>
        <w:pStyle w:val="Nagwek1"/>
        <w:numPr>
          <w:ilvl w:val="1"/>
          <w:numId w:val="1"/>
        </w:numPr>
        <w:tabs>
          <w:tab w:val="clear" w:pos="792"/>
          <w:tab w:val="num" w:pos="567"/>
        </w:tabs>
        <w:ind w:left="567" w:hanging="567"/>
      </w:pPr>
      <w:bookmarkStart w:id="101" w:name="_Toc475077838"/>
      <w:r w:rsidRPr="005E539E">
        <w:t>Historyzacja i archiwizacja</w:t>
      </w:r>
      <w:bookmarkEnd w:id="101"/>
    </w:p>
    <w:p w14:paraId="458D31AC" w14:textId="77777777" w:rsidR="005366CB" w:rsidRPr="005366CB" w:rsidRDefault="005366CB" w:rsidP="00FB1C61">
      <w:pPr>
        <w:autoSpaceDE w:val="0"/>
        <w:autoSpaceDN w:val="0"/>
        <w:adjustRightInd w:val="0"/>
        <w:contextualSpacing/>
        <w:rPr>
          <w:rFonts w:ascii="Arial" w:eastAsia="Calibri" w:hAnsi="Arial" w:cs="Arial"/>
          <w:b/>
          <w:bCs/>
          <w:sz w:val="22"/>
          <w:szCs w:val="22"/>
          <w:lang w:eastAsia="en-US"/>
        </w:rPr>
      </w:pPr>
    </w:p>
    <w:p w14:paraId="54B7626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System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zapewnić historyzację „online” wszystkich sygnałów analogowych (minimum pół roku), alarmów, zdarzeń oraz działań operatora (minimum 100 000 pozycji).</w:t>
      </w:r>
    </w:p>
    <w:p w14:paraId="1A462DB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1154460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System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zapewnić możliwość wyświetlania historii zmian sygnałów w postaci trendów.</w:t>
      </w:r>
    </w:p>
    <w:p w14:paraId="690E789D"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6B36209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Oprócz wykresów wartości chwilowych, </w:t>
      </w:r>
      <w:r w:rsidR="00F06367">
        <w:rPr>
          <w:rFonts w:ascii="Arial" w:eastAsia="Calibri" w:hAnsi="Arial" w:cs="Arial"/>
          <w:iCs/>
          <w:sz w:val="22"/>
          <w:szCs w:val="22"/>
          <w:lang w:eastAsia="en-US"/>
        </w:rPr>
        <w:t>s</w:t>
      </w:r>
      <w:r w:rsidRPr="005366CB">
        <w:rPr>
          <w:rFonts w:ascii="Arial" w:eastAsia="Calibri" w:hAnsi="Arial" w:cs="Arial"/>
          <w:iCs/>
          <w:sz w:val="22"/>
          <w:szCs w:val="22"/>
          <w:lang w:eastAsia="en-US"/>
        </w:rPr>
        <w:t>ystem</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DCS musi prezentować informacje </w:t>
      </w:r>
      <w:r w:rsidR="00185041">
        <w:rPr>
          <w:rFonts w:ascii="Arial" w:eastAsia="Calibri" w:hAnsi="Arial" w:cs="Arial"/>
          <w:sz w:val="22"/>
          <w:szCs w:val="22"/>
          <w:lang w:eastAsia="en-US"/>
        </w:rPr>
        <w:t xml:space="preserve">               </w:t>
      </w:r>
      <w:r w:rsidRPr="005366CB">
        <w:rPr>
          <w:rFonts w:ascii="Arial" w:eastAsia="Calibri" w:hAnsi="Arial" w:cs="Arial"/>
          <w:sz w:val="22"/>
          <w:szCs w:val="22"/>
          <w:lang w:eastAsia="en-US"/>
        </w:rPr>
        <w:t>o wartościach maksymalnych, minimalnych, średnich z określonych przedziałów czasowych. W przypadku równoczesnego wyświetlania więcej niż jednego sygnału, dla każdego sygnału (lub typu) musi być osobna skala odpowiadająca jego pełnemu zakresowi w jednostkach inżynierskich.</w:t>
      </w:r>
    </w:p>
    <w:p w14:paraId="168CF68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38D98ECD" w14:textId="77777777" w:rsidR="000A7AC8"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 xml:space="preserve">Oprócz historyzacji krótkoterminowej, </w:t>
      </w:r>
      <w:r w:rsidR="00F06367">
        <w:rPr>
          <w:rFonts w:ascii="Arial" w:eastAsia="Calibri" w:hAnsi="Arial" w:cs="Arial"/>
          <w:iCs/>
          <w:sz w:val="22"/>
          <w:szCs w:val="22"/>
          <w:lang w:eastAsia="en-US"/>
        </w:rPr>
        <w:t>s</w:t>
      </w:r>
      <w:r w:rsidRPr="005366CB">
        <w:rPr>
          <w:rFonts w:ascii="Arial" w:eastAsia="Calibri" w:hAnsi="Arial" w:cs="Arial"/>
          <w:iCs/>
          <w:sz w:val="22"/>
          <w:szCs w:val="22"/>
          <w:lang w:eastAsia="en-US"/>
        </w:rPr>
        <w:t>ystem</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DCS musi dokonywać archiwizacji długookresowej, w tym eksportu wartości historycznych na zewnętrzne nośniki danych. Ewentualne odtworzenie danych historycznych z archiwum powinno być procesem szybkim </w:t>
      </w:r>
      <w:r w:rsidR="00185041">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i wygodnym. </w:t>
      </w:r>
      <w:r w:rsidR="00FC5E9F">
        <w:rPr>
          <w:rFonts w:ascii="Arial" w:eastAsia="Calibri" w:hAnsi="Arial" w:cs="Arial"/>
          <w:sz w:val="22"/>
          <w:szCs w:val="22"/>
          <w:lang w:eastAsia="en-US"/>
        </w:rPr>
        <w:t>Kontraktor</w:t>
      </w:r>
      <w:r w:rsidRPr="005366CB">
        <w:rPr>
          <w:rFonts w:ascii="Arial" w:eastAsia="Calibri" w:hAnsi="Arial" w:cs="Arial"/>
          <w:sz w:val="22"/>
          <w:szCs w:val="22"/>
          <w:lang w:eastAsia="en-US"/>
        </w:rPr>
        <w:t xml:space="preserve"> musi zapewnić możliwość wykorzystania odtworzonych danych przez inne aplikacje, np. raportowanie.</w:t>
      </w:r>
    </w:p>
    <w:p w14:paraId="0D482372" w14:textId="77777777" w:rsidR="00EC7920" w:rsidRDefault="00EC7920" w:rsidP="00FB1C61">
      <w:pPr>
        <w:autoSpaceDE w:val="0"/>
        <w:autoSpaceDN w:val="0"/>
        <w:adjustRightInd w:val="0"/>
        <w:jc w:val="both"/>
        <w:rPr>
          <w:rFonts w:ascii="Arial" w:eastAsia="Calibri" w:hAnsi="Arial" w:cs="Arial"/>
          <w:sz w:val="22"/>
          <w:szCs w:val="22"/>
          <w:lang w:eastAsia="en-US"/>
        </w:rPr>
      </w:pPr>
    </w:p>
    <w:p w14:paraId="23847F2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Użytkownicy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 DCS muszą mieć możliwość: wyświetlania wykresów historyzowanych przebiegów z wybranego okresu czasu, wyszukania osiągnięcia przez daną wielkość określonej wartości (przekroczenia poziomu wysokiego lub niskiego). Wykresy muszą być skalowalne – użytkownik musi mieć możliwość przybliżenia wybranego fragmentu wykresu poprzez zawężenie skali. Należy zapewnić możliwość swobodnego wyboru zestawu sygnałów przedstawianych na wykresach, wydruku wygenerowanego wykresu oraz zapisu do pliku.</w:t>
      </w:r>
    </w:p>
    <w:p w14:paraId="2D0E60CB" w14:textId="77777777" w:rsidR="005366CB" w:rsidRPr="005366CB" w:rsidRDefault="005366CB" w:rsidP="00FB1C61">
      <w:pPr>
        <w:autoSpaceDE w:val="0"/>
        <w:autoSpaceDN w:val="0"/>
        <w:adjustRightInd w:val="0"/>
        <w:jc w:val="both"/>
        <w:rPr>
          <w:rFonts w:ascii="Arial" w:eastAsia="Calibri" w:hAnsi="Arial" w:cs="Arial"/>
          <w:b/>
          <w:bCs/>
          <w:sz w:val="22"/>
          <w:szCs w:val="22"/>
          <w:lang w:eastAsia="en-US"/>
        </w:rPr>
      </w:pPr>
    </w:p>
    <w:p w14:paraId="1BA427FC" w14:textId="77777777" w:rsidR="005366CB" w:rsidRPr="005E539E" w:rsidRDefault="005366CB" w:rsidP="00340186">
      <w:pPr>
        <w:pStyle w:val="Nagwek1"/>
        <w:numPr>
          <w:ilvl w:val="1"/>
          <w:numId w:val="1"/>
        </w:numPr>
        <w:tabs>
          <w:tab w:val="clear" w:pos="792"/>
          <w:tab w:val="num" w:pos="567"/>
        </w:tabs>
        <w:ind w:left="567" w:hanging="567"/>
      </w:pPr>
      <w:bookmarkStart w:id="102" w:name="_Toc475077839"/>
      <w:r w:rsidRPr="005E539E">
        <w:t>Raportowanie</w:t>
      </w:r>
      <w:bookmarkEnd w:id="102"/>
    </w:p>
    <w:p w14:paraId="039EB908" w14:textId="77777777" w:rsidR="005366CB" w:rsidRPr="005366CB" w:rsidRDefault="005366CB" w:rsidP="00FB1C61">
      <w:pPr>
        <w:autoSpaceDE w:val="0"/>
        <w:autoSpaceDN w:val="0"/>
        <w:adjustRightInd w:val="0"/>
        <w:contextualSpacing/>
        <w:jc w:val="both"/>
        <w:rPr>
          <w:rFonts w:ascii="Arial" w:eastAsia="Calibri" w:hAnsi="Arial" w:cs="Arial"/>
          <w:b/>
          <w:bCs/>
          <w:sz w:val="22"/>
          <w:szCs w:val="22"/>
          <w:lang w:eastAsia="en-US"/>
        </w:rPr>
      </w:pPr>
    </w:p>
    <w:p w14:paraId="7B2D0A2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Funkcjonalność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pozwalać na:</w:t>
      </w:r>
    </w:p>
    <w:p w14:paraId="09EB2E06" w14:textId="77777777" w:rsidR="005366CB" w:rsidRPr="005366CB" w:rsidRDefault="005366CB" w:rsidP="00FB1C61">
      <w:pPr>
        <w:numPr>
          <w:ilvl w:val="0"/>
          <w:numId w:val="8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tworzenie listy raportów,</w:t>
      </w:r>
    </w:p>
    <w:p w14:paraId="1E5143F8" w14:textId="77777777" w:rsidR="005366CB" w:rsidRPr="005366CB" w:rsidRDefault="005366CB" w:rsidP="00FB1C61">
      <w:pPr>
        <w:numPr>
          <w:ilvl w:val="0"/>
          <w:numId w:val="8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definiowanie nowych raportów,</w:t>
      </w:r>
    </w:p>
    <w:p w14:paraId="2EA945E1" w14:textId="77777777" w:rsidR="005366CB" w:rsidRPr="005366CB" w:rsidRDefault="005366CB" w:rsidP="00FB1C61">
      <w:pPr>
        <w:numPr>
          <w:ilvl w:val="0"/>
          <w:numId w:val="8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edycję raportów wcześniej zdefiniowanych,</w:t>
      </w:r>
    </w:p>
    <w:p w14:paraId="2EEA98D7" w14:textId="77777777" w:rsidR="005366CB" w:rsidRPr="005366CB" w:rsidRDefault="005366CB" w:rsidP="00FB1C61">
      <w:pPr>
        <w:numPr>
          <w:ilvl w:val="0"/>
          <w:numId w:val="8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usunięcie zdefiniowanych raportów,</w:t>
      </w:r>
    </w:p>
    <w:p w14:paraId="78F62A3F" w14:textId="77777777" w:rsidR="005366CB" w:rsidRDefault="005366CB" w:rsidP="00FB1C61">
      <w:pPr>
        <w:numPr>
          <w:ilvl w:val="0"/>
          <w:numId w:val="8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definiowanie metod automatycznego tworzenia raportów (w odpowiedzi na zdarzenie</w:t>
      </w:r>
    </w:p>
    <w:p w14:paraId="16BFB14B" w14:textId="77777777" w:rsidR="00E57254" w:rsidRPr="005366CB" w:rsidRDefault="006E6676" w:rsidP="00FB1C61">
      <w:pPr>
        <w:autoSpaceDE w:val="0"/>
        <w:autoSpaceDN w:val="0"/>
        <w:adjustRightInd w:val="0"/>
        <w:ind w:left="720"/>
        <w:contextualSpacing/>
        <w:jc w:val="both"/>
        <w:rPr>
          <w:rFonts w:ascii="Arial" w:eastAsia="Calibri" w:hAnsi="Arial" w:cs="Arial"/>
          <w:sz w:val="22"/>
          <w:szCs w:val="22"/>
          <w:lang w:eastAsia="en-US"/>
        </w:rPr>
      </w:pPr>
      <w:r>
        <w:rPr>
          <w:rFonts w:ascii="Arial" w:eastAsia="Calibri" w:hAnsi="Arial" w:cs="Arial"/>
          <w:sz w:val="22"/>
          <w:szCs w:val="22"/>
          <w:lang w:eastAsia="en-US"/>
        </w:rPr>
        <w:t>lub o określonej godzinie),</w:t>
      </w:r>
    </w:p>
    <w:p w14:paraId="53014E35" w14:textId="77777777" w:rsidR="005366CB" w:rsidRPr="005366CB" w:rsidRDefault="005366CB" w:rsidP="00FB1C61">
      <w:pPr>
        <w:numPr>
          <w:ilvl w:val="0"/>
          <w:numId w:val="86"/>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generowanie raportu na żądanie operatora,</w:t>
      </w:r>
    </w:p>
    <w:p w14:paraId="7422176D" w14:textId="77777777" w:rsidR="005366CB" w:rsidRPr="005366CB" w:rsidRDefault="005366CB" w:rsidP="00FB1C61">
      <w:pPr>
        <w:numPr>
          <w:ilvl w:val="0"/>
          <w:numId w:val="86"/>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archiwizację przez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oraz inne </w:t>
      </w:r>
      <w:r w:rsidR="009B00E6">
        <w:rPr>
          <w:rFonts w:ascii="Arial" w:eastAsia="Calibri" w:hAnsi="Arial" w:cs="Arial"/>
          <w:sz w:val="22"/>
          <w:szCs w:val="22"/>
          <w:lang w:eastAsia="en-US"/>
        </w:rPr>
        <w:t>s</w:t>
      </w:r>
      <w:r w:rsidRPr="005366CB">
        <w:rPr>
          <w:rFonts w:ascii="Arial" w:eastAsia="Calibri" w:hAnsi="Arial" w:cs="Arial"/>
          <w:sz w:val="22"/>
          <w:szCs w:val="22"/>
          <w:lang w:eastAsia="en-US"/>
        </w:rPr>
        <w:t>ystemy (poprzez możliwość przesłania wygenerowanego raportu),</w:t>
      </w:r>
    </w:p>
    <w:p w14:paraId="5AE99813" w14:textId="77777777" w:rsidR="005366CB" w:rsidRPr="005366CB" w:rsidRDefault="005366CB" w:rsidP="00FB1C61">
      <w:pPr>
        <w:numPr>
          <w:ilvl w:val="0"/>
          <w:numId w:val="86"/>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automatyczny wydruk.</w:t>
      </w:r>
    </w:p>
    <w:p w14:paraId="4E7BE4E5" w14:textId="77777777" w:rsidR="005366CB" w:rsidRPr="005366CB" w:rsidRDefault="005366CB" w:rsidP="00FB1C61">
      <w:pPr>
        <w:jc w:val="both"/>
        <w:rPr>
          <w:rFonts w:ascii="Arial" w:eastAsia="Calibri" w:hAnsi="Arial" w:cs="Arial"/>
          <w:sz w:val="22"/>
          <w:szCs w:val="22"/>
          <w:lang w:eastAsia="en-US"/>
        </w:rPr>
      </w:pPr>
    </w:p>
    <w:p w14:paraId="020916C9"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Podczas definiowania raportu w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ystemie DCS</w:t>
      </w:r>
      <w:r w:rsidRPr="005366CB">
        <w:rPr>
          <w:rFonts w:ascii="Arial" w:eastAsia="Calibri" w:hAnsi="Arial" w:cs="Arial"/>
          <w:sz w:val="22"/>
          <w:szCs w:val="22"/>
          <w:lang w:eastAsia="en-US"/>
        </w:rPr>
        <w:t>, należy zapewnić możliwość określania:</w:t>
      </w:r>
    </w:p>
    <w:p w14:paraId="31BBDE95" w14:textId="77777777" w:rsidR="005366CB" w:rsidRPr="005366CB" w:rsidRDefault="005366CB" w:rsidP="00FB1C61">
      <w:pPr>
        <w:numPr>
          <w:ilvl w:val="0"/>
          <w:numId w:val="8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nazwy raportu,</w:t>
      </w:r>
    </w:p>
    <w:p w14:paraId="0F56D180" w14:textId="77777777" w:rsidR="005366CB" w:rsidRPr="005366CB" w:rsidRDefault="005366CB" w:rsidP="00FB1C61">
      <w:pPr>
        <w:numPr>
          <w:ilvl w:val="0"/>
          <w:numId w:val="8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nazwy linii produkcyjnej,</w:t>
      </w:r>
    </w:p>
    <w:p w14:paraId="10AFDE0A" w14:textId="77777777" w:rsidR="005366CB" w:rsidRPr="005366CB" w:rsidRDefault="005366CB" w:rsidP="00FB1C61">
      <w:pPr>
        <w:numPr>
          <w:ilvl w:val="0"/>
          <w:numId w:val="8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zmiennych, które będą raportowane,</w:t>
      </w:r>
    </w:p>
    <w:p w14:paraId="45E5E47F" w14:textId="77777777" w:rsidR="005366CB" w:rsidRPr="005366CB" w:rsidRDefault="005366CB" w:rsidP="00FB1C61">
      <w:pPr>
        <w:numPr>
          <w:ilvl w:val="0"/>
          <w:numId w:val="8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wartości bilansowych, które będą raportowane ,</w:t>
      </w:r>
    </w:p>
    <w:p w14:paraId="1F7BC530" w14:textId="77777777" w:rsidR="005366CB" w:rsidRPr="005366CB" w:rsidRDefault="005366CB" w:rsidP="00FB1C61">
      <w:pPr>
        <w:numPr>
          <w:ilvl w:val="0"/>
          <w:numId w:val="8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okres za który raport jest generowany,</w:t>
      </w:r>
    </w:p>
    <w:p w14:paraId="6A488F3D" w14:textId="77777777" w:rsidR="005366CB" w:rsidRPr="005366CB" w:rsidRDefault="005366CB" w:rsidP="00FB1C61">
      <w:pPr>
        <w:numPr>
          <w:ilvl w:val="0"/>
          <w:numId w:val="8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dane osoby generującej raport.</w:t>
      </w:r>
    </w:p>
    <w:p w14:paraId="7CABF7F7" w14:textId="77777777" w:rsidR="00C06AD4" w:rsidRDefault="00C06AD4" w:rsidP="00FB1C61">
      <w:pPr>
        <w:autoSpaceDE w:val="0"/>
        <w:autoSpaceDN w:val="0"/>
        <w:adjustRightInd w:val="0"/>
        <w:jc w:val="both"/>
        <w:rPr>
          <w:rFonts w:ascii="Arial" w:eastAsia="Calibri" w:hAnsi="Arial" w:cs="Arial"/>
          <w:sz w:val="22"/>
          <w:szCs w:val="22"/>
          <w:lang w:eastAsia="en-US"/>
        </w:rPr>
      </w:pPr>
    </w:p>
    <w:p w14:paraId="6C54B2A4"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Każdy raport powinien zawierać przynajmniej następujące informacje:</w:t>
      </w:r>
    </w:p>
    <w:p w14:paraId="08563DC9" w14:textId="77777777" w:rsidR="005366CB" w:rsidRPr="005366CB" w:rsidRDefault="005366CB" w:rsidP="00FB1C61">
      <w:pPr>
        <w:numPr>
          <w:ilvl w:val="0"/>
          <w:numId w:val="8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nazwę raportu,</w:t>
      </w:r>
    </w:p>
    <w:p w14:paraId="6F8CF367" w14:textId="77777777" w:rsidR="005366CB" w:rsidRPr="005366CB" w:rsidRDefault="005366CB" w:rsidP="00FB1C61">
      <w:pPr>
        <w:numPr>
          <w:ilvl w:val="0"/>
          <w:numId w:val="8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nazwę linii produkcyjnej,</w:t>
      </w:r>
    </w:p>
    <w:p w14:paraId="0D6296C7" w14:textId="77777777" w:rsidR="005366CB" w:rsidRPr="005366CB" w:rsidRDefault="005366CB" w:rsidP="00FB1C61">
      <w:pPr>
        <w:numPr>
          <w:ilvl w:val="0"/>
          <w:numId w:val="8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datę i godzinę wygenerowania raportu,</w:t>
      </w:r>
    </w:p>
    <w:p w14:paraId="1A3F1A8D" w14:textId="77777777" w:rsidR="005366CB" w:rsidRPr="005366CB" w:rsidRDefault="005366CB" w:rsidP="00FB1C61">
      <w:pPr>
        <w:numPr>
          <w:ilvl w:val="0"/>
          <w:numId w:val="8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wartości sygnałów/zmiennych (aktualne, historyzowane lub obliczone w zależności od</w:t>
      </w:r>
    </w:p>
    <w:p w14:paraId="01EA46ED" w14:textId="77777777" w:rsidR="005366CB" w:rsidRPr="005366CB" w:rsidRDefault="005366CB" w:rsidP="00FB1C61">
      <w:pPr>
        <w:numPr>
          <w:ilvl w:val="0"/>
          <w:numId w:val="8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rodzaju raportu),</w:t>
      </w:r>
    </w:p>
    <w:p w14:paraId="13AFB250" w14:textId="77777777" w:rsidR="005366CB" w:rsidRPr="005366CB" w:rsidRDefault="005366CB" w:rsidP="00FB1C61">
      <w:pPr>
        <w:numPr>
          <w:ilvl w:val="0"/>
          <w:numId w:val="8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okres za który raport jest generowany.</w:t>
      </w:r>
    </w:p>
    <w:p w14:paraId="5658741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1A6A7CB6" w14:textId="77777777" w:rsidR="005366CB" w:rsidRPr="006E6676" w:rsidRDefault="005366CB" w:rsidP="00FB1C61">
      <w:pPr>
        <w:autoSpaceDE w:val="0"/>
        <w:autoSpaceDN w:val="0"/>
        <w:adjustRightInd w:val="0"/>
        <w:jc w:val="both"/>
        <w:rPr>
          <w:rFonts w:ascii="Arial" w:eastAsia="Calibri" w:hAnsi="Arial" w:cs="Arial"/>
          <w:sz w:val="22"/>
          <w:szCs w:val="22"/>
          <w:lang w:eastAsia="en-US"/>
        </w:rPr>
      </w:pPr>
      <w:r w:rsidRPr="006E6676">
        <w:rPr>
          <w:rFonts w:ascii="Arial" w:eastAsia="Calibri" w:hAnsi="Arial" w:cs="Arial"/>
          <w:iCs/>
          <w:sz w:val="22"/>
          <w:szCs w:val="22"/>
          <w:lang w:eastAsia="en-US"/>
        </w:rPr>
        <w:t>System DCS</w:t>
      </w:r>
      <w:r w:rsidRPr="006E6676">
        <w:rPr>
          <w:rFonts w:ascii="Arial" w:eastAsia="Calibri" w:hAnsi="Arial" w:cs="Arial"/>
          <w:i/>
          <w:iCs/>
          <w:sz w:val="22"/>
          <w:szCs w:val="22"/>
          <w:lang w:eastAsia="en-US"/>
        </w:rPr>
        <w:t xml:space="preserve"> </w:t>
      </w:r>
      <w:r w:rsidRPr="006E6676">
        <w:rPr>
          <w:rFonts w:ascii="Arial" w:eastAsia="Calibri" w:hAnsi="Arial" w:cs="Arial"/>
          <w:sz w:val="22"/>
          <w:szCs w:val="22"/>
          <w:lang w:eastAsia="en-US"/>
        </w:rPr>
        <w:t>musi zapewnić możliwość elastycznego tworzenia różnych raportów na przykład:</w:t>
      </w:r>
    </w:p>
    <w:p w14:paraId="023F0A3E" w14:textId="77777777" w:rsidR="005366CB" w:rsidRPr="006E6676" w:rsidRDefault="005366CB" w:rsidP="00FB1C61">
      <w:pPr>
        <w:numPr>
          <w:ilvl w:val="0"/>
          <w:numId w:val="89"/>
        </w:numPr>
        <w:autoSpaceDE w:val="0"/>
        <w:autoSpaceDN w:val="0"/>
        <w:adjustRightInd w:val="0"/>
        <w:contextualSpacing/>
        <w:jc w:val="both"/>
        <w:rPr>
          <w:rFonts w:ascii="Arial" w:eastAsia="Calibri" w:hAnsi="Arial" w:cs="Arial"/>
          <w:sz w:val="22"/>
          <w:szCs w:val="22"/>
          <w:lang w:eastAsia="en-US"/>
        </w:rPr>
      </w:pPr>
      <w:r w:rsidRPr="006E6676">
        <w:rPr>
          <w:rFonts w:ascii="Arial" w:eastAsia="Calibri" w:hAnsi="Arial" w:cs="Arial"/>
          <w:sz w:val="22"/>
          <w:szCs w:val="22"/>
          <w:lang w:eastAsia="en-US"/>
        </w:rPr>
        <w:t>dobowy/miesięczny raport produkcji instalacji wraz z wartościami zmiennych oraz danymi bilansowymi,</w:t>
      </w:r>
    </w:p>
    <w:p w14:paraId="4778A1DF" w14:textId="77777777" w:rsidR="005366CB" w:rsidRPr="006E6676" w:rsidRDefault="005366CB" w:rsidP="00FB1C61">
      <w:pPr>
        <w:numPr>
          <w:ilvl w:val="0"/>
          <w:numId w:val="89"/>
        </w:numPr>
        <w:autoSpaceDE w:val="0"/>
        <w:autoSpaceDN w:val="0"/>
        <w:adjustRightInd w:val="0"/>
        <w:contextualSpacing/>
        <w:jc w:val="both"/>
        <w:rPr>
          <w:rFonts w:ascii="Arial" w:eastAsia="Calibri" w:hAnsi="Arial" w:cs="Arial"/>
          <w:sz w:val="22"/>
          <w:szCs w:val="22"/>
          <w:lang w:eastAsia="en-US"/>
        </w:rPr>
      </w:pPr>
      <w:r w:rsidRPr="006E6676">
        <w:rPr>
          <w:rFonts w:ascii="Arial" w:eastAsia="Calibri" w:hAnsi="Arial" w:cs="Arial"/>
          <w:sz w:val="22"/>
          <w:szCs w:val="22"/>
          <w:lang w:eastAsia="en-US"/>
        </w:rPr>
        <w:t>raport zamykający zmianę, zawierający wartości zmiennych oraz dane bilansowe,</w:t>
      </w:r>
    </w:p>
    <w:p w14:paraId="79E6CE70" w14:textId="77777777" w:rsidR="005366CB" w:rsidRPr="006E6676" w:rsidRDefault="00276765" w:rsidP="00FB1C61">
      <w:pPr>
        <w:numPr>
          <w:ilvl w:val="0"/>
          <w:numId w:val="89"/>
        </w:numPr>
        <w:autoSpaceDE w:val="0"/>
        <w:autoSpaceDN w:val="0"/>
        <w:adjustRightInd w:val="0"/>
        <w:contextualSpacing/>
        <w:jc w:val="both"/>
        <w:rPr>
          <w:rFonts w:ascii="Arial" w:eastAsia="Calibri" w:hAnsi="Arial" w:cs="Arial"/>
          <w:sz w:val="22"/>
          <w:szCs w:val="22"/>
          <w:lang w:eastAsia="en-US"/>
        </w:rPr>
      </w:pPr>
      <w:r>
        <w:rPr>
          <w:rFonts w:ascii="Arial" w:eastAsia="Calibri" w:hAnsi="Arial" w:cs="Arial"/>
          <w:sz w:val="22"/>
          <w:szCs w:val="22"/>
          <w:lang w:eastAsia="en-US"/>
        </w:rPr>
        <w:lastRenderedPageBreak/>
        <w:t xml:space="preserve">raport </w:t>
      </w:r>
      <w:r w:rsidR="005366CB" w:rsidRPr="006E6676">
        <w:rPr>
          <w:rFonts w:ascii="Arial" w:eastAsia="Calibri" w:hAnsi="Arial" w:cs="Arial"/>
          <w:sz w:val="22"/>
          <w:szCs w:val="22"/>
          <w:lang w:eastAsia="en-US"/>
        </w:rPr>
        <w:t>alarmów (jakie wystąpiły w danym okresie czasu, wyświetlić daty/godziny wystąpienia w danym przedziale czasowym wybranego alarmu, itd.),</w:t>
      </w:r>
    </w:p>
    <w:p w14:paraId="268A9B25" w14:textId="77777777" w:rsidR="005366CB" w:rsidRPr="006E6676" w:rsidRDefault="00276765" w:rsidP="00FB1C61">
      <w:pPr>
        <w:numPr>
          <w:ilvl w:val="0"/>
          <w:numId w:val="89"/>
        </w:numPr>
        <w:autoSpaceDE w:val="0"/>
        <w:autoSpaceDN w:val="0"/>
        <w:adjustRightInd w:val="0"/>
        <w:contextualSpacing/>
        <w:jc w:val="both"/>
        <w:rPr>
          <w:rFonts w:ascii="Arial" w:eastAsia="Calibri" w:hAnsi="Arial" w:cs="Arial"/>
          <w:sz w:val="22"/>
          <w:szCs w:val="22"/>
          <w:lang w:eastAsia="en-US"/>
        </w:rPr>
      </w:pPr>
      <w:r>
        <w:rPr>
          <w:rFonts w:ascii="Arial" w:eastAsia="Calibri" w:hAnsi="Arial" w:cs="Arial"/>
          <w:sz w:val="22"/>
          <w:szCs w:val="22"/>
          <w:lang w:eastAsia="en-US"/>
        </w:rPr>
        <w:t xml:space="preserve">raport </w:t>
      </w:r>
      <w:r w:rsidR="005366CB" w:rsidRPr="006E6676">
        <w:rPr>
          <w:rFonts w:ascii="Arial" w:eastAsia="Calibri" w:hAnsi="Arial" w:cs="Arial"/>
          <w:sz w:val="22"/>
          <w:szCs w:val="22"/>
          <w:lang w:eastAsia="en-US"/>
        </w:rPr>
        <w:t>zdarzeń (wyszukanie czasów wystąpienia wybranych zdarzeń, itp.).</w:t>
      </w:r>
    </w:p>
    <w:p w14:paraId="2E6EA90B" w14:textId="77777777" w:rsidR="005366CB" w:rsidRPr="006E6676" w:rsidRDefault="005366CB" w:rsidP="00FB1C61">
      <w:pPr>
        <w:autoSpaceDE w:val="0"/>
        <w:autoSpaceDN w:val="0"/>
        <w:adjustRightInd w:val="0"/>
        <w:jc w:val="both"/>
        <w:rPr>
          <w:rFonts w:ascii="Arial" w:eastAsia="Calibri" w:hAnsi="Arial" w:cs="Arial"/>
          <w:sz w:val="22"/>
          <w:szCs w:val="22"/>
          <w:lang w:eastAsia="en-US"/>
        </w:rPr>
      </w:pPr>
    </w:p>
    <w:p w14:paraId="6657D33A" w14:textId="77777777" w:rsidR="005366CB" w:rsidRPr="00340186" w:rsidRDefault="005366CB" w:rsidP="00340186">
      <w:pPr>
        <w:pStyle w:val="Nagwek1"/>
        <w:numPr>
          <w:ilvl w:val="1"/>
          <w:numId w:val="1"/>
        </w:numPr>
        <w:tabs>
          <w:tab w:val="clear" w:pos="792"/>
          <w:tab w:val="num" w:pos="567"/>
        </w:tabs>
        <w:ind w:left="567" w:hanging="567"/>
      </w:pPr>
      <w:bookmarkStart w:id="103" w:name="_Toc475077840"/>
      <w:r w:rsidRPr="00340186">
        <w:t>Redundancja i bezprzerwowa praca</w:t>
      </w:r>
      <w:bookmarkEnd w:id="103"/>
    </w:p>
    <w:p w14:paraId="524F35CE" w14:textId="77777777" w:rsidR="005366CB" w:rsidRPr="006E6676" w:rsidRDefault="005366CB" w:rsidP="00FB1C61">
      <w:pPr>
        <w:autoSpaceDE w:val="0"/>
        <w:autoSpaceDN w:val="0"/>
        <w:adjustRightInd w:val="0"/>
        <w:contextualSpacing/>
        <w:rPr>
          <w:rFonts w:ascii="Arial" w:eastAsia="Calibri" w:hAnsi="Arial" w:cs="Arial"/>
          <w:b/>
          <w:bCs/>
          <w:sz w:val="22"/>
          <w:szCs w:val="22"/>
          <w:lang w:eastAsia="en-US"/>
        </w:rPr>
      </w:pPr>
    </w:p>
    <w:p w14:paraId="43D00297" w14:textId="77777777" w:rsidR="005366CB" w:rsidRPr="006E6676" w:rsidRDefault="005366CB" w:rsidP="00FB1C61">
      <w:pPr>
        <w:autoSpaceDE w:val="0"/>
        <w:autoSpaceDN w:val="0"/>
        <w:adjustRightInd w:val="0"/>
        <w:jc w:val="both"/>
        <w:rPr>
          <w:rFonts w:ascii="Arial" w:eastAsia="Calibri" w:hAnsi="Arial" w:cs="Arial"/>
          <w:i/>
          <w:iCs/>
          <w:sz w:val="22"/>
          <w:szCs w:val="22"/>
          <w:lang w:eastAsia="en-US"/>
        </w:rPr>
      </w:pPr>
      <w:r w:rsidRPr="006E6676">
        <w:rPr>
          <w:rFonts w:ascii="Arial" w:eastAsia="Calibri" w:hAnsi="Arial" w:cs="Arial"/>
          <w:iCs/>
          <w:sz w:val="22"/>
          <w:szCs w:val="22"/>
          <w:lang w:eastAsia="en-US"/>
        </w:rPr>
        <w:t>Systemy DCS</w:t>
      </w:r>
      <w:r w:rsidRPr="006E6676">
        <w:rPr>
          <w:rFonts w:ascii="Arial" w:eastAsia="Calibri" w:hAnsi="Arial" w:cs="Arial"/>
          <w:i/>
          <w:iCs/>
          <w:sz w:val="22"/>
          <w:szCs w:val="22"/>
          <w:lang w:eastAsia="en-US"/>
        </w:rPr>
        <w:t xml:space="preserve"> </w:t>
      </w:r>
      <w:r w:rsidRPr="006E6676">
        <w:rPr>
          <w:rFonts w:ascii="Arial" w:eastAsia="Calibri" w:hAnsi="Arial" w:cs="Arial"/>
          <w:iCs/>
          <w:sz w:val="22"/>
          <w:szCs w:val="22"/>
          <w:lang w:eastAsia="en-US"/>
        </w:rPr>
        <w:t>muszą posiadać zaimplementowaną redundancję na poziomie:</w:t>
      </w:r>
    </w:p>
    <w:p w14:paraId="1E004422" w14:textId="77777777" w:rsidR="005366CB" w:rsidRPr="006E6676" w:rsidRDefault="00176874" w:rsidP="00FB1C61">
      <w:pPr>
        <w:numPr>
          <w:ilvl w:val="0"/>
          <w:numId w:val="90"/>
        </w:numPr>
        <w:autoSpaceDE w:val="0"/>
        <w:autoSpaceDN w:val="0"/>
        <w:adjustRightInd w:val="0"/>
        <w:contextualSpacing/>
        <w:jc w:val="both"/>
        <w:rPr>
          <w:rFonts w:ascii="Arial" w:eastAsia="Calibri" w:hAnsi="Arial" w:cs="Arial"/>
          <w:sz w:val="22"/>
          <w:szCs w:val="22"/>
          <w:lang w:eastAsia="en-US"/>
        </w:rPr>
      </w:pPr>
      <w:r>
        <w:rPr>
          <w:rFonts w:ascii="Arial" w:eastAsia="Calibri" w:hAnsi="Arial" w:cs="Arial"/>
          <w:sz w:val="22"/>
          <w:szCs w:val="22"/>
          <w:lang w:eastAsia="en-US"/>
        </w:rPr>
        <w:t>k</w:t>
      </w:r>
      <w:r w:rsidR="005366CB" w:rsidRPr="006E6676">
        <w:rPr>
          <w:rFonts w:ascii="Arial" w:eastAsia="Calibri" w:hAnsi="Arial" w:cs="Arial"/>
          <w:sz w:val="22"/>
          <w:szCs w:val="22"/>
          <w:lang w:eastAsia="en-US"/>
        </w:rPr>
        <w:t>ontrolerów (CPU),</w:t>
      </w:r>
    </w:p>
    <w:p w14:paraId="0B4287B3" w14:textId="77777777" w:rsidR="005366CB" w:rsidRPr="006E6676" w:rsidRDefault="005366CB" w:rsidP="00FB1C61">
      <w:pPr>
        <w:numPr>
          <w:ilvl w:val="0"/>
          <w:numId w:val="90"/>
        </w:numPr>
        <w:autoSpaceDE w:val="0"/>
        <w:autoSpaceDN w:val="0"/>
        <w:adjustRightInd w:val="0"/>
        <w:contextualSpacing/>
        <w:jc w:val="both"/>
        <w:rPr>
          <w:rFonts w:ascii="Arial" w:eastAsia="Calibri" w:hAnsi="Arial" w:cs="Arial"/>
          <w:sz w:val="22"/>
          <w:szCs w:val="22"/>
          <w:lang w:eastAsia="en-US"/>
        </w:rPr>
      </w:pPr>
      <w:r w:rsidRPr="006E6676">
        <w:rPr>
          <w:rFonts w:ascii="Arial" w:eastAsia="Calibri" w:hAnsi="Arial" w:cs="Arial"/>
          <w:sz w:val="22"/>
          <w:szCs w:val="22"/>
          <w:lang w:eastAsia="en-US"/>
        </w:rPr>
        <w:t xml:space="preserve">wewnętrznej magistrali łączącej poszczególne komponenty </w:t>
      </w:r>
      <w:r w:rsidR="009B00E6">
        <w:rPr>
          <w:rFonts w:ascii="Arial" w:eastAsia="Calibri" w:hAnsi="Arial" w:cs="Arial"/>
          <w:sz w:val="22"/>
          <w:szCs w:val="22"/>
          <w:lang w:eastAsia="en-US"/>
        </w:rPr>
        <w:t>s</w:t>
      </w:r>
      <w:r w:rsidRPr="006E6676">
        <w:rPr>
          <w:rFonts w:ascii="Arial" w:eastAsia="Calibri" w:hAnsi="Arial" w:cs="Arial"/>
          <w:iCs/>
          <w:sz w:val="22"/>
          <w:szCs w:val="22"/>
          <w:lang w:eastAsia="en-US"/>
        </w:rPr>
        <w:t>ystemu DCS</w:t>
      </w:r>
      <w:r w:rsidRPr="006E6676">
        <w:rPr>
          <w:rFonts w:ascii="Arial" w:eastAsia="Calibri" w:hAnsi="Arial" w:cs="Arial"/>
          <w:sz w:val="22"/>
          <w:szCs w:val="22"/>
          <w:lang w:eastAsia="en-US"/>
        </w:rPr>
        <w:t>,</w:t>
      </w:r>
    </w:p>
    <w:p w14:paraId="125C8C1D" w14:textId="77777777" w:rsidR="005366CB" w:rsidRPr="006E6676" w:rsidRDefault="005366CB" w:rsidP="00FB1C61">
      <w:pPr>
        <w:numPr>
          <w:ilvl w:val="0"/>
          <w:numId w:val="90"/>
        </w:numPr>
        <w:autoSpaceDE w:val="0"/>
        <w:autoSpaceDN w:val="0"/>
        <w:adjustRightInd w:val="0"/>
        <w:contextualSpacing/>
        <w:jc w:val="both"/>
        <w:rPr>
          <w:rFonts w:ascii="Arial" w:eastAsia="Calibri" w:hAnsi="Arial" w:cs="Arial"/>
          <w:sz w:val="22"/>
          <w:szCs w:val="22"/>
          <w:lang w:eastAsia="en-US"/>
        </w:rPr>
      </w:pPr>
      <w:r w:rsidRPr="006E6676">
        <w:rPr>
          <w:rFonts w:ascii="Arial" w:eastAsia="Calibri" w:hAnsi="Arial" w:cs="Arial"/>
          <w:sz w:val="22"/>
          <w:szCs w:val="22"/>
          <w:lang w:eastAsia="en-US"/>
        </w:rPr>
        <w:t>komunikacji ze sterownikami/systemami zabezpieczeń (odstępstwo dopuszczalne pod warunkiem uzyskania akceptacji Kupującego),</w:t>
      </w:r>
    </w:p>
    <w:p w14:paraId="0377DCDA" w14:textId="77777777" w:rsidR="005366CB" w:rsidRPr="006E6676" w:rsidRDefault="005366CB" w:rsidP="00FB1C61">
      <w:pPr>
        <w:numPr>
          <w:ilvl w:val="0"/>
          <w:numId w:val="90"/>
        </w:numPr>
        <w:autoSpaceDE w:val="0"/>
        <w:autoSpaceDN w:val="0"/>
        <w:adjustRightInd w:val="0"/>
        <w:contextualSpacing/>
        <w:jc w:val="both"/>
        <w:rPr>
          <w:rFonts w:ascii="Arial" w:eastAsia="Calibri" w:hAnsi="Arial" w:cs="Arial"/>
          <w:sz w:val="22"/>
          <w:szCs w:val="22"/>
          <w:lang w:eastAsia="en-US"/>
        </w:rPr>
      </w:pPr>
      <w:r w:rsidRPr="006E6676">
        <w:rPr>
          <w:rFonts w:ascii="Arial" w:eastAsia="Calibri" w:hAnsi="Arial" w:cs="Arial"/>
          <w:sz w:val="22"/>
          <w:szCs w:val="22"/>
          <w:lang w:eastAsia="en-US"/>
        </w:rPr>
        <w:t>zasilania (zasilacze muszą być dobrane z takim zapasem, by umożliwić utrzymanie całego systemu podczas pracy na jednym zasilaczu, gdy drugi ulegnie awarii),</w:t>
      </w:r>
    </w:p>
    <w:p w14:paraId="28604008" w14:textId="77777777" w:rsidR="005366CB" w:rsidRPr="006E6676" w:rsidRDefault="005366CB" w:rsidP="00FB1C61">
      <w:pPr>
        <w:numPr>
          <w:ilvl w:val="0"/>
          <w:numId w:val="90"/>
        </w:numPr>
        <w:autoSpaceDE w:val="0"/>
        <w:autoSpaceDN w:val="0"/>
        <w:adjustRightInd w:val="0"/>
        <w:contextualSpacing/>
        <w:jc w:val="both"/>
        <w:rPr>
          <w:rFonts w:ascii="Arial" w:eastAsia="Calibri" w:hAnsi="Arial" w:cs="Arial"/>
          <w:sz w:val="22"/>
          <w:szCs w:val="22"/>
          <w:lang w:eastAsia="en-US"/>
        </w:rPr>
      </w:pPr>
      <w:r w:rsidRPr="006E6676">
        <w:rPr>
          <w:rFonts w:ascii="Arial" w:eastAsia="Calibri" w:hAnsi="Arial" w:cs="Arial"/>
          <w:sz w:val="22"/>
          <w:szCs w:val="22"/>
          <w:lang w:eastAsia="en-US"/>
        </w:rPr>
        <w:t>stacji operatorskich HMI poprzez użycie kilku nieredundantnych komputerów pracujących z tym samym oprogramowaniem aplikacyjnym.</w:t>
      </w:r>
    </w:p>
    <w:p w14:paraId="0F854C86" w14:textId="77777777" w:rsidR="005366CB" w:rsidRPr="006E6676" w:rsidRDefault="005366CB" w:rsidP="00FB1C61">
      <w:pPr>
        <w:autoSpaceDE w:val="0"/>
        <w:autoSpaceDN w:val="0"/>
        <w:adjustRightInd w:val="0"/>
        <w:rPr>
          <w:rFonts w:ascii="Arial" w:eastAsia="Calibri" w:hAnsi="Arial" w:cs="Arial"/>
          <w:sz w:val="22"/>
          <w:szCs w:val="22"/>
          <w:lang w:eastAsia="en-US"/>
        </w:rPr>
      </w:pPr>
    </w:p>
    <w:p w14:paraId="07D56D7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Dla obwodów krytycznych (np. układów regulacyjnych) z punktu widzenia procesu technologicznego, należy stosować redundantne moduły wejść/wyjść.</w:t>
      </w:r>
    </w:p>
    <w:p w14:paraId="21D4942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734502B8"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Redundancja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zapewnić jego bezprzerwową pracę. W przypadku awarii jednego z redundantnych elementów, drugi musi przejąć pracę pierwszego w sposób automatyczny, bez ingerencji operatora.</w:t>
      </w:r>
    </w:p>
    <w:p w14:paraId="39864986"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Wymagany poziom redundancji elementów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zależy od jego poziomu krytyczności i musi być uzgodniony z Kupującym.</w:t>
      </w:r>
    </w:p>
    <w:p w14:paraId="6FBF7D1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02F767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Prace serwisowe oraz wymiana poszczególnych modułów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muszą się odbywać bez konieczności wyłączenia całego systemu.</w:t>
      </w:r>
    </w:p>
    <w:p w14:paraId="57DF6374" w14:textId="77777777" w:rsidR="005366CB" w:rsidRPr="005366CB" w:rsidRDefault="005366CB" w:rsidP="00FB1C61">
      <w:pPr>
        <w:autoSpaceDE w:val="0"/>
        <w:autoSpaceDN w:val="0"/>
        <w:adjustRightInd w:val="0"/>
        <w:jc w:val="both"/>
        <w:rPr>
          <w:rFonts w:ascii="Arial" w:eastAsia="Calibri" w:hAnsi="Arial" w:cs="Arial"/>
          <w:b/>
          <w:bCs/>
          <w:sz w:val="22"/>
          <w:szCs w:val="22"/>
          <w:lang w:eastAsia="en-US"/>
        </w:rPr>
      </w:pPr>
    </w:p>
    <w:p w14:paraId="2FF73EE5" w14:textId="77777777" w:rsidR="005366CB" w:rsidRPr="00857CF0" w:rsidRDefault="005366CB" w:rsidP="00340186">
      <w:pPr>
        <w:pStyle w:val="Nagwek1"/>
        <w:numPr>
          <w:ilvl w:val="1"/>
          <w:numId w:val="1"/>
        </w:numPr>
        <w:tabs>
          <w:tab w:val="clear" w:pos="792"/>
          <w:tab w:val="num" w:pos="567"/>
        </w:tabs>
        <w:ind w:left="567" w:hanging="567"/>
      </w:pPr>
      <w:bookmarkStart w:id="104" w:name="_Toc475077841"/>
      <w:r w:rsidRPr="00857CF0">
        <w:t>Skalowalność</w:t>
      </w:r>
      <w:bookmarkEnd w:id="104"/>
    </w:p>
    <w:p w14:paraId="3B34A44B" w14:textId="77777777" w:rsidR="005366CB" w:rsidRPr="005366CB" w:rsidRDefault="005366CB" w:rsidP="00FB1C61">
      <w:pPr>
        <w:autoSpaceDE w:val="0"/>
        <w:autoSpaceDN w:val="0"/>
        <w:adjustRightInd w:val="0"/>
        <w:contextualSpacing/>
        <w:jc w:val="both"/>
        <w:rPr>
          <w:rFonts w:ascii="Arial,Bold" w:eastAsia="Calibri" w:hAnsi="Arial,Bold" w:cs="Arial,Bold"/>
          <w:b/>
          <w:bCs/>
          <w:sz w:val="22"/>
          <w:szCs w:val="22"/>
          <w:lang w:eastAsia="en-US"/>
        </w:rPr>
      </w:pPr>
    </w:p>
    <w:p w14:paraId="6D8FA790" w14:textId="77777777" w:rsidR="005366CB" w:rsidRPr="005366CB" w:rsidRDefault="003249D9"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ystemu DCS </w:t>
      </w:r>
      <w:r w:rsidR="005366CB" w:rsidRPr="005366CB">
        <w:rPr>
          <w:rFonts w:ascii="Arial" w:eastAsia="Calibri" w:hAnsi="Arial" w:cs="Arial"/>
          <w:sz w:val="22"/>
          <w:szCs w:val="22"/>
          <w:lang w:eastAsia="en-US"/>
        </w:rPr>
        <w:t xml:space="preserve">musi zapewnić możliwość </w:t>
      </w:r>
      <w:r w:rsidR="009F749D">
        <w:rPr>
          <w:rFonts w:ascii="Arial" w:eastAsia="Calibri" w:hAnsi="Arial" w:cs="Arial"/>
          <w:sz w:val="22"/>
          <w:szCs w:val="22"/>
          <w:lang w:eastAsia="en-US"/>
        </w:rPr>
        <w:t xml:space="preserve">rozszerzenia jego </w:t>
      </w:r>
      <w:r w:rsidR="005366CB" w:rsidRPr="005366CB">
        <w:rPr>
          <w:rFonts w:ascii="Arial" w:eastAsia="Calibri" w:hAnsi="Arial" w:cs="Arial"/>
          <w:sz w:val="22"/>
          <w:szCs w:val="22"/>
          <w:lang w:eastAsia="en-US"/>
        </w:rPr>
        <w:t>licencji w zakresie:</w:t>
      </w:r>
    </w:p>
    <w:p w14:paraId="3B1C22BE" w14:textId="77777777" w:rsidR="005366CB" w:rsidRPr="005366CB" w:rsidRDefault="005366CB" w:rsidP="00FB1C61">
      <w:pPr>
        <w:numPr>
          <w:ilvl w:val="0"/>
          <w:numId w:val="9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obsługi większej liczby przetwarzanych sygnałów,</w:t>
      </w:r>
    </w:p>
    <w:p w14:paraId="416DAE5C" w14:textId="77777777" w:rsidR="005366CB" w:rsidRPr="005366CB" w:rsidRDefault="005366CB" w:rsidP="00FB1C61">
      <w:pPr>
        <w:numPr>
          <w:ilvl w:val="0"/>
          <w:numId w:val="9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obsługi dodatkowych stacji operatorskich.</w:t>
      </w:r>
    </w:p>
    <w:p w14:paraId="27C6E95F"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14F3B536"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System</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DCS musi posiadać możliwość rozszerzenia o następujący sprzęt:</w:t>
      </w:r>
    </w:p>
    <w:p w14:paraId="647B87F8" w14:textId="77777777" w:rsidR="005366CB" w:rsidRPr="005366CB" w:rsidRDefault="005366CB" w:rsidP="00FB1C61">
      <w:pPr>
        <w:numPr>
          <w:ilvl w:val="0"/>
          <w:numId w:val="9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dodatkowe moduły wejść/wyjść,</w:t>
      </w:r>
    </w:p>
    <w:p w14:paraId="721C2D80" w14:textId="77777777" w:rsidR="005366CB" w:rsidRPr="005366CB" w:rsidRDefault="005366CB" w:rsidP="00FB1C61">
      <w:pPr>
        <w:numPr>
          <w:ilvl w:val="0"/>
          <w:numId w:val="9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dodatkowe stacje operatorskie,</w:t>
      </w:r>
    </w:p>
    <w:p w14:paraId="3E0A83BB" w14:textId="77777777" w:rsidR="005366CB" w:rsidRPr="005366CB" w:rsidRDefault="005366CB" w:rsidP="00FB1C61">
      <w:pPr>
        <w:numPr>
          <w:ilvl w:val="0"/>
          <w:numId w:val="9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dodatkowe karty komunikacyjne do wymiany danych z innymi </w:t>
      </w:r>
      <w:r w:rsidR="00B610C2">
        <w:rPr>
          <w:rFonts w:ascii="Arial" w:eastAsia="Calibri" w:hAnsi="Arial" w:cs="Arial"/>
          <w:iCs/>
          <w:sz w:val="22"/>
          <w:szCs w:val="22"/>
          <w:lang w:eastAsia="en-US"/>
        </w:rPr>
        <w:t>s</w:t>
      </w:r>
      <w:r w:rsidRPr="005366CB">
        <w:rPr>
          <w:rFonts w:ascii="Arial" w:eastAsia="Calibri" w:hAnsi="Arial" w:cs="Arial"/>
          <w:iCs/>
          <w:sz w:val="22"/>
          <w:szCs w:val="22"/>
          <w:lang w:eastAsia="en-US"/>
        </w:rPr>
        <w:t>ystemami</w:t>
      </w:r>
      <w:r w:rsidRPr="005366CB">
        <w:rPr>
          <w:rFonts w:ascii="Arial" w:eastAsia="Calibri" w:hAnsi="Arial" w:cs="Arial"/>
          <w:sz w:val="22"/>
          <w:szCs w:val="22"/>
          <w:lang w:eastAsia="en-US"/>
        </w:rPr>
        <w:t>,</w:t>
      </w:r>
    </w:p>
    <w:p w14:paraId="346C7D11" w14:textId="77777777" w:rsidR="005366CB" w:rsidRDefault="005366CB" w:rsidP="00FB1C61">
      <w:pPr>
        <w:numPr>
          <w:ilvl w:val="0"/>
          <w:numId w:val="9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dodatkowy serwer do wymiany danych z innymi systemami.</w:t>
      </w:r>
    </w:p>
    <w:p w14:paraId="4106D0BD" w14:textId="77777777" w:rsidR="00AF7914" w:rsidRPr="00C66B0C" w:rsidRDefault="00AF7914" w:rsidP="00AF7914">
      <w:pPr>
        <w:autoSpaceDE w:val="0"/>
        <w:autoSpaceDN w:val="0"/>
        <w:adjustRightInd w:val="0"/>
        <w:ind w:left="360"/>
        <w:contextualSpacing/>
        <w:jc w:val="both"/>
        <w:rPr>
          <w:rFonts w:ascii="Arial" w:eastAsia="Calibri" w:hAnsi="Arial" w:cs="Arial"/>
          <w:sz w:val="22"/>
          <w:szCs w:val="22"/>
          <w:lang w:eastAsia="en-US"/>
        </w:rPr>
      </w:pPr>
    </w:p>
    <w:p w14:paraId="3D82BB27" w14:textId="77777777" w:rsidR="005366CB" w:rsidRPr="00857CF0" w:rsidRDefault="005366CB" w:rsidP="00340186">
      <w:pPr>
        <w:pStyle w:val="Nagwek1"/>
        <w:numPr>
          <w:ilvl w:val="1"/>
          <w:numId w:val="1"/>
        </w:numPr>
        <w:tabs>
          <w:tab w:val="clear" w:pos="792"/>
          <w:tab w:val="num" w:pos="567"/>
        </w:tabs>
        <w:ind w:left="567" w:hanging="567"/>
      </w:pPr>
      <w:bookmarkStart w:id="105" w:name="_Toc475077842"/>
      <w:r w:rsidRPr="00857CF0">
        <w:t>Nadmiarowość</w:t>
      </w:r>
      <w:bookmarkEnd w:id="105"/>
    </w:p>
    <w:p w14:paraId="5B528E80" w14:textId="77777777" w:rsidR="005366CB" w:rsidRPr="005366CB" w:rsidRDefault="005366CB" w:rsidP="00FB1C61">
      <w:pPr>
        <w:autoSpaceDE w:val="0"/>
        <w:autoSpaceDN w:val="0"/>
        <w:adjustRightInd w:val="0"/>
        <w:contextualSpacing/>
        <w:jc w:val="both"/>
        <w:rPr>
          <w:rFonts w:ascii="Arial,Bold" w:eastAsia="Calibri" w:hAnsi="Arial,Bold" w:cs="Arial,Bold"/>
          <w:b/>
          <w:bCs/>
          <w:sz w:val="22"/>
          <w:szCs w:val="22"/>
          <w:lang w:eastAsia="en-US"/>
        </w:rPr>
      </w:pPr>
    </w:p>
    <w:p w14:paraId="09319B58"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 DCS </w:t>
      </w:r>
      <w:r w:rsidR="00A172A5">
        <w:rPr>
          <w:rFonts w:ascii="Arial" w:eastAsia="Calibri" w:hAnsi="Arial" w:cs="Arial"/>
          <w:sz w:val="22"/>
          <w:szCs w:val="22"/>
          <w:lang w:eastAsia="en-US"/>
        </w:rPr>
        <w:t>musi być</w:t>
      </w:r>
      <w:r w:rsidRPr="005366CB">
        <w:rPr>
          <w:rFonts w:ascii="Arial" w:eastAsia="Calibri" w:hAnsi="Arial" w:cs="Arial"/>
          <w:sz w:val="22"/>
          <w:szCs w:val="22"/>
          <w:lang w:eastAsia="en-US"/>
        </w:rPr>
        <w:t xml:space="preserve"> dostarcza</w:t>
      </w:r>
      <w:r w:rsidR="00175F1F">
        <w:rPr>
          <w:rFonts w:ascii="Arial" w:eastAsia="Calibri" w:hAnsi="Arial" w:cs="Arial"/>
          <w:sz w:val="22"/>
          <w:szCs w:val="22"/>
          <w:lang w:eastAsia="en-US"/>
        </w:rPr>
        <w:t>ny</w:t>
      </w:r>
      <w:r w:rsidRPr="005366CB">
        <w:rPr>
          <w:rFonts w:ascii="Arial" w:eastAsia="Calibri" w:hAnsi="Arial" w:cs="Arial"/>
          <w:sz w:val="22"/>
          <w:szCs w:val="22"/>
          <w:lang w:eastAsia="en-US"/>
        </w:rPr>
        <w:t xml:space="preserve"> z minimalną nadmiarowością (rezerwą), obejmującą minimum 15% wolnych wejść/wyjść dla każdego typu sygnału. Rezerwowe kanały muszą być okablowane do zacisków wyjściowych z szafy i w pełni wyposażone (np. w urządzenia takie jak separatory Ex, itp.).</w:t>
      </w:r>
    </w:p>
    <w:p w14:paraId="4F21467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4A988E8E"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Wymagane jest minimum 15% nadmiarowości w licencjach oprogramowania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sz w:val="22"/>
          <w:szCs w:val="22"/>
          <w:lang w:eastAsia="en-US"/>
        </w:rPr>
        <w:t>.</w:t>
      </w:r>
    </w:p>
    <w:p w14:paraId="59A1C33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DC9EDF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Wymagane jest minimum 20% wolnego miejsca w szafach </w:t>
      </w:r>
      <w:r w:rsidR="00084BE7">
        <w:rPr>
          <w:rFonts w:ascii="Arial" w:eastAsia="Calibri" w:hAnsi="Arial" w:cs="Arial"/>
          <w:sz w:val="22"/>
          <w:szCs w:val="22"/>
          <w:lang w:eastAsia="en-US"/>
        </w:rPr>
        <w:t>s</w:t>
      </w:r>
      <w:r w:rsidRPr="005366CB">
        <w:rPr>
          <w:rFonts w:ascii="Arial" w:eastAsia="Calibri" w:hAnsi="Arial" w:cs="Arial"/>
          <w:sz w:val="22"/>
          <w:szCs w:val="22"/>
          <w:lang w:eastAsia="en-US"/>
        </w:rPr>
        <w:t>ystemu DCS na ewentualną rozbudowę.</w:t>
      </w:r>
    </w:p>
    <w:p w14:paraId="36BAFB4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3E472890" w14:textId="77777777" w:rsid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Wymagane jest zagwarantowanie odpowiedniego zapasu mocy zasilaczy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DCS, </w:t>
      </w:r>
      <w:r w:rsidRPr="005366CB">
        <w:rPr>
          <w:rFonts w:ascii="Arial" w:eastAsia="Calibri" w:hAnsi="Arial" w:cs="Arial"/>
          <w:sz w:val="22"/>
          <w:szCs w:val="22"/>
          <w:lang w:eastAsia="en-US"/>
        </w:rPr>
        <w:t>umożliwiającej obsłużenie w pełni wyposażonej szafy (po zainstalowaniu w rezerwowej przestrzeni dodatkowyc</w:t>
      </w:r>
      <w:r w:rsidR="00EF6A40">
        <w:rPr>
          <w:rFonts w:ascii="Arial" w:eastAsia="Calibri" w:hAnsi="Arial" w:cs="Arial"/>
          <w:sz w:val="22"/>
          <w:szCs w:val="22"/>
          <w:lang w:eastAsia="en-US"/>
        </w:rPr>
        <w:t>h modułów, przekaźników, itp.).</w:t>
      </w:r>
    </w:p>
    <w:p w14:paraId="4AEBFE9E" w14:textId="77777777" w:rsidR="000A7AC8" w:rsidRPr="005366CB" w:rsidRDefault="000A7AC8" w:rsidP="00FB1C61">
      <w:pPr>
        <w:autoSpaceDE w:val="0"/>
        <w:autoSpaceDN w:val="0"/>
        <w:adjustRightInd w:val="0"/>
        <w:jc w:val="both"/>
        <w:rPr>
          <w:rFonts w:ascii="Arial" w:eastAsia="Calibri" w:hAnsi="Arial" w:cs="Arial"/>
          <w:sz w:val="22"/>
          <w:szCs w:val="22"/>
          <w:lang w:eastAsia="en-US"/>
        </w:rPr>
      </w:pPr>
    </w:p>
    <w:p w14:paraId="5A93D93A" w14:textId="77777777" w:rsidR="005366CB" w:rsidRPr="00857CF0" w:rsidRDefault="005366CB" w:rsidP="00340186">
      <w:pPr>
        <w:pStyle w:val="Nagwek1"/>
        <w:numPr>
          <w:ilvl w:val="1"/>
          <w:numId w:val="1"/>
        </w:numPr>
        <w:tabs>
          <w:tab w:val="clear" w:pos="792"/>
          <w:tab w:val="num" w:pos="567"/>
        </w:tabs>
        <w:ind w:left="567" w:hanging="567"/>
      </w:pPr>
      <w:bookmarkStart w:id="106" w:name="_Toc475077843"/>
      <w:r w:rsidRPr="00857CF0">
        <w:t>Wydajność</w:t>
      </w:r>
      <w:bookmarkEnd w:id="106"/>
    </w:p>
    <w:p w14:paraId="75015A2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4FEBE946"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Średnie obciążenie każdej jednostki centralnej CPU podczas normalnej pracy instalacji technologicznej nie może być większe niż 70% maksymalnego obciążenia.</w:t>
      </w:r>
    </w:p>
    <w:p w14:paraId="2861065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D3BE369" w14:textId="77777777" w:rsidR="002608FE"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Dla poszczególnych rodzajów sygnałów zostaną sprecyzowane na etapie postępowania zakupowego maksymalne czasy odświeżenia. Przykładowe czasy znajdują się w poniższej tabeli.</w:t>
      </w:r>
    </w:p>
    <w:p w14:paraId="6D8FFD65" w14:textId="77777777" w:rsidR="005366CB" w:rsidRPr="005366CB" w:rsidRDefault="005366CB" w:rsidP="005366CB">
      <w:pPr>
        <w:autoSpaceDE w:val="0"/>
        <w:autoSpaceDN w:val="0"/>
        <w:adjustRightInd w:val="0"/>
        <w:jc w:val="both"/>
        <w:rPr>
          <w:rFonts w:ascii="Arial" w:eastAsia="Calibri" w:hAnsi="Arial" w:cs="Arial"/>
          <w:sz w:val="22"/>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tblGrid>
      <w:tr w:rsidR="005366CB" w:rsidRPr="005366CB" w14:paraId="59DAF216" w14:textId="77777777">
        <w:trPr>
          <w:cantSplit/>
          <w:jc w:val="center"/>
        </w:trPr>
        <w:tc>
          <w:tcPr>
            <w:tcW w:w="3070" w:type="dxa"/>
            <w:shd w:val="clear" w:color="auto" w:fill="auto"/>
          </w:tcPr>
          <w:p w14:paraId="47F90C1E" w14:textId="77777777" w:rsidR="005366CB" w:rsidRPr="007B6091" w:rsidRDefault="005366CB" w:rsidP="006E6676">
            <w:pPr>
              <w:autoSpaceDE w:val="0"/>
              <w:autoSpaceDN w:val="0"/>
              <w:adjustRightInd w:val="0"/>
              <w:spacing w:before="40" w:after="40"/>
              <w:rPr>
                <w:rFonts w:ascii="Arial" w:eastAsia="Calibri" w:hAnsi="Arial" w:cs="Arial"/>
                <w:b/>
                <w:sz w:val="22"/>
                <w:szCs w:val="22"/>
                <w:lang w:eastAsia="en-US"/>
              </w:rPr>
            </w:pPr>
            <w:r w:rsidRPr="007B6091">
              <w:rPr>
                <w:rFonts w:ascii="Arial" w:eastAsia="Calibri" w:hAnsi="Arial" w:cs="Arial"/>
                <w:b/>
                <w:sz w:val="22"/>
                <w:szCs w:val="22"/>
                <w:lang w:eastAsia="en-US"/>
              </w:rPr>
              <w:t>Wielkość mierzona</w:t>
            </w:r>
          </w:p>
        </w:tc>
        <w:tc>
          <w:tcPr>
            <w:tcW w:w="3071" w:type="dxa"/>
            <w:shd w:val="clear" w:color="auto" w:fill="auto"/>
          </w:tcPr>
          <w:p w14:paraId="3852C1A0" w14:textId="77777777" w:rsidR="005366CB" w:rsidRPr="007B6091" w:rsidRDefault="005366CB" w:rsidP="006E6676">
            <w:pPr>
              <w:autoSpaceDE w:val="0"/>
              <w:autoSpaceDN w:val="0"/>
              <w:adjustRightInd w:val="0"/>
              <w:spacing w:before="40" w:after="40"/>
              <w:rPr>
                <w:rFonts w:ascii="Arial" w:eastAsia="Calibri" w:hAnsi="Arial" w:cs="Arial"/>
                <w:b/>
                <w:sz w:val="22"/>
                <w:szCs w:val="22"/>
                <w:lang w:eastAsia="en-US"/>
              </w:rPr>
            </w:pPr>
            <w:r w:rsidRPr="007B6091">
              <w:rPr>
                <w:rFonts w:ascii="Arial" w:eastAsia="Calibri" w:hAnsi="Arial" w:cs="Arial"/>
                <w:b/>
                <w:sz w:val="22"/>
                <w:szCs w:val="22"/>
                <w:lang w:eastAsia="en-US"/>
              </w:rPr>
              <w:t>Czas odświeżania</w:t>
            </w:r>
          </w:p>
        </w:tc>
      </w:tr>
      <w:tr w:rsidR="005366CB" w:rsidRPr="005366CB" w14:paraId="04C29B78" w14:textId="77777777">
        <w:trPr>
          <w:cantSplit/>
          <w:jc w:val="center"/>
        </w:trPr>
        <w:tc>
          <w:tcPr>
            <w:tcW w:w="3070" w:type="dxa"/>
            <w:shd w:val="clear" w:color="auto" w:fill="auto"/>
          </w:tcPr>
          <w:p w14:paraId="3F862376" w14:textId="77777777"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Prędkość, ciśnienie</w:t>
            </w:r>
          </w:p>
        </w:tc>
        <w:tc>
          <w:tcPr>
            <w:tcW w:w="3071" w:type="dxa"/>
            <w:shd w:val="clear" w:color="auto" w:fill="auto"/>
          </w:tcPr>
          <w:p w14:paraId="180B4E2C" w14:textId="77777777"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1 s</w:t>
            </w:r>
          </w:p>
        </w:tc>
      </w:tr>
      <w:tr w:rsidR="005366CB" w:rsidRPr="005366CB" w14:paraId="108782B0" w14:textId="77777777">
        <w:trPr>
          <w:cantSplit/>
          <w:jc w:val="center"/>
        </w:trPr>
        <w:tc>
          <w:tcPr>
            <w:tcW w:w="3070" w:type="dxa"/>
            <w:shd w:val="clear" w:color="auto" w:fill="auto"/>
          </w:tcPr>
          <w:p w14:paraId="38D307E3" w14:textId="77777777"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Przepływ</w:t>
            </w:r>
          </w:p>
        </w:tc>
        <w:tc>
          <w:tcPr>
            <w:tcW w:w="3071" w:type="dxa"/>
            <w:shd w:val="clear" w:color="auto" w:fill="auto"/>
          </w:tcPr>
          <w:p w14:paraId="12E25946" w14:textId="77777777"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1 s</w:t>
            </w:r>
          </w:p>
        </w:tc>
      </w:tr>
      <w:tr w:rsidR="005366CB" w:rsidRPr="005366CB" w14:paraId="39D6A06A" w14:textId="77777777">
        <w:trPr>
          <w:cantSplit/>
          <w:jc w:val="center"/>
        </w:trPr>
        <w:tc>
          <w:tcPr>
            <w:tcW w:w="3070" w:type="dxa"/>
            <w:shd w:val="clear" w:color="auto" w:fill="auto"/>
          </w:tcPr>
          <w:p w14:paraId="39AD4C84" w14:textId="77777777"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Poziom, temperatura</w:t>
            </w:r>
          </w:p>
        </w:tc>
        <w:tc>
          <w:tcPr>
            <w:tcW w:w="3071" w:type="dxa"/>
            <w:shd w:val="clear" w:color="auto" w:fill="auto"/>
          </w:tcPr>
          <w:p w14:paraId="485D2EBB" w14:textId="77777777"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1 ÷ 5 s</w:t>
            </w:r>
          </w:p>
        </w:tc>
      </w:tr>
      <w:tr w:rsidR="005366CB" w:rsidRPr="005366CB" w14:paraId="2AE75556" w14:textId="77777777">
        <w:trPr>
          <w:cantSplit/>
          <w:jc w:val="center"/>
        </w:trPr>
        <w:tc>
          <w:tcPr>
            <w:tcW w:w="3070" w:type="dxa"/>
            <w:shd w:val="clear" w:color="auto" w:fill="auto"/>
          </w:tcPr>
          <w:p w14:paraId="79D4CC3C" w14:textId="77777777"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Pomiary specjalne</w:t>
            </w:r>
          </w:p>
        </w:tc>
        <w:tc>
          <w:tcPr>
            <w:tcW w:w="3071" w:type="dxa"/>
            <w:shd w:val="clear" w:color="auto" w:fill="auto"/>
          </w:tcPr>
          <w:p w14:paraId="73AC0FCE" w14:textId="77777777"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0,5 s</w:t>
            </w:r>
          </w:p>
        </w:tc>
      </w:tr>
    </w:tbl>
    <w:p w14:paraId="07C195B1" w14:textId="77777777" w:rsidR="00D84793" w:rsidRDefault="00D84793" w:rsidP="00FB1C61">
      <w:pPr>
        <w:autoSpaceDE w:val="0"/>
        <w:autoSpaceDN w:val="0"/>
        <w:adjustRightInd w:val="0"/>
        <w:jc w:val="both"/>
        <w:rPr>
          <w:rFonts w:ascii="Arial" w:eastAsia="Calibri" w:hAnsi="Arial" w:cs="Arial"/>
          <w:sz w:val="22"/>
          <w:szCs w:val="22"/>
          <w:lang w:eastAsia="en-US"/>
        </w:rPr>
      </w:pPr>
    </w:p>
    <w:p w14:paraId="28986BC9"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 przypadku sygnałów nie tylko wizualizowanych, ale stanowiących wielkości mierzone układów regulacji, nadrzędnym kryterium wymaganego czasu odświeżania jest zapewnienie warunków bezpiecznej pracy i odpowiedniej dla danego układu jakości regulacji.</w:t>
      </w:r>
    </w:p>
    <w:p w14:paraId="7A6BD89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1661A34E"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System</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DCS musi zapewniać krótkie czasy odpowiedzi na następujące akcje operatora:</w:t>
      </w:r>
    </w:p>
    <w:p w14:paraId="3AC29784"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2410"/>
      </w:tblGrid>
      <w:tr w:rsidR="005366CB" w:rsidRPr="005366CB" w14:paraId="4D3EF8BE" w14:textId="77777777">
        <w:trPr>
          <w:jc w:val="center"/>
        </w:trPr>
        <w:tc>
          <w:tcPr>
            <w:tcW w:w="6062" w:type="dxa"/>
            <w:shd w:val="clear" w:color="auto" w:fill="auto"/>
          </w:tcPr>
          <w:p w14:paraId="563B74EC" w14:textId="77777777" w:rsidR="005366CB" w:rsidRPr="007B6091" w:rsidRDefault="005366CB" w:rsidP="007B6091">
            <w:pPr>
              <w:autoSpaceDE w:val="0"/>
              <w:autoSpaceDN w:val="0"/>
              <w:adjustRightInd w:val="0"/>
              <w:spacing w:before="40" w:after="40"/>
              <w:rPr>
                <w:rFonts w:ascii="Arial" w:eastAsia="Calibri" w:hAnsi="Arial" w:cs="Arial"/>
                <w:b/>
                <w:sz w:val="22"/>
                <w:szCs w:val="22"/>
                <w:lang w:eastAsia="en-US"/>
              </w:rPr>
            </w:pPr>
            <w:r w:rsidRPr="007B6091">
              <w:rPr>
                <w:rFonts w:ascii="Arial" w:eastAsia="Calibri" w:hAnsi="Arial" w:cs="Arial"/>
                <w:b/>
                <w:sz w:val="22"/>
                <w:szCs w:val="22"/>
                <w:lang w:eastAsia="en-US"/>
              </w:rPr>
              <w:t>Parametr</w:t>
            </w:r>
          </w:p>
        </w:tc>
        <w:tc>
          <w:tcPr>
            <w:tcW w:w="2410" w:type="dxa"/>
            <w:shd w:val="clear" w:color="auto" w:fill="auto"/>
          </w:tcPr>
          <w:p w14:paraId="420176FF" w14:textId="77777777" w:rsidR="005366CB" w:rsidRPr="007B6091" w:rsidRDefault="005366CB" w:rsidP="007B6091">
            <w:pPr>
              <w:autoSpaceDE w:val="0"/>
              <w:autoSpaceDN w:val="0"/>
              <w:adjustRightInd w:val="0"/>
              <w:spacing w:before="40" w:after="40"/>
              <w:rPr>
                <w:rFonts w:ascii="Arial" w:eastAsia="Calibri" w:hAnsi="Arial" w:cs="Arial"/>
                <w:b/>
                <w:sz w:val="22"/>
                <w:szCs w:val="22"/>
                <w:lang w:eastAsia="en-US"/>
              </w:rPr>
            </w:pPr>
            <w:r w:rsidRPr="007B6091">
              <w:rPr>
                <w:rFonts w:ascii="Arial" w:eastAsia="Calibri" w:hAnsi="Arial" w:cs="Arial"/>
                <w:b/>
                <w:sz w:val="22"/>
                <w:szCs w:val="22"/>
                <w:lang w:eastAsia="en-US"/>
              </w:rPr>
              <w:t>Czas odświeżania</w:t>
            </w:r>
          </w:p>
        </w:tc>
      </w:tr>
      <w:tr w:rsidR="005366CB" w:rsidRPr="005366CB" w14:paraId="0D1C1FC4" w14:textId="77777777">
        <w:trPr>
          <w:jc w:val="center"/>
        </w:trPr>
        <w:tc>
          <w:tcPr>
            <w:tcW w:w="6062" w:type="dxa"/>
            <w:shd w:val="clear" w:color="auto" w:fill="auto"/>
          </w:tcPr>
          <w:p w14:paraId="03D95E47" w14:textId="77777777" w:rsidR="005366CB" w:rsidRPr="005366CB" w:rsidRDefault="005366CB" w:rsidP="002500F8">
            <w:pPr>
              <w:autoSpaceDE w:val="0"/>
              <w:autoSpaceDN w:val="0"/>
              <w:adjustRightInd w:val="0"/>
              <w:spacing w:before="40" w:after="40"/>
              <w:jc w:val="both"/>
              <w:rPr>
                <w:rFonts w:ascii="Arial" w:eastAsia="Calibri" w:hAnsi="Arial" w:cs="Arial"/>
                <w:sz w:val="22"/>
                <w:szCs w:val="22"/>
                <w:lang w:eastAsia="en-US"/>
              </w:rPr>
            </w:pPr>
            <w:r w:rsidRPr="005366CB">
              <w:rPr>
                <w:rFonts w:ascii="Arial" w:eastAsia="Calibri" w:hAnsi="Arial" w:cs="Arial"/>
                <w:sz w:val="22"/>
                <w:szCs w:val="22"/>
                <w:lang w:eastAsia="en-US"/>
              </w:rPr>
              <w:t>Aktualizacja wartości i stanów na ekranach synoptycznych</w:t>
            </w:r>
          </w:p>
        </w:tc>
        <w:tc>
          <w:tcPr>
            <w:tcW w:w="2410" w:type="dxa"/>
            <w:shd w:val="clear" w:color="auto" w:fill="auto"/>
          </w:tcPr>
          <w:p w14:paraId="450287AF" w14:textId="77777777" w:rsidR="005366CB" w:rsidRPr="005366CB" w:rsidRDefault="005366CB" w:rsidP="002500F8">
            <w:pPr>
              <w:autoSpaceDE w:val="0"/>
              <w:autoSpaceDN w:val="0"/>
              <w:adjustRightInd w:val="0"/>
              <w:spacing w:before="40" w:after="40"/>
              <w:rPr>
                <w:rFonts w:ascii="Arial" w:eastAsia="Calibri" w:hAnsi="Arial" w:cs="Arial"/>
                <w:sz w:val="22"/>
                <w:szCs w:val="22"/>
                <w:lang w:eastAsia="en-US"/>
              </w:rPr>
            </w:pPr>
            <w:r w:rsidRPr="005366CB">
              <w:rPr>
                <w:rFonts w:ascii="Arial" w:eastAsia="Calibri" w:hAnsi="Arial" w:cs="Arial"/>
                <w:sz w:val="22"/>
                <w:szCs w:val="22"/>
                <w:lang w:eastAsia="en-US"/>
              </w:rPr>
              <w:t>1 s</w:t>
            </w:r>
          </w:p>
        </w:tc>
      </w:tr>
      <w:tr w:rsidR="005366CB" w:rsidRPr="005366CB" w14:paraId="54384752" w14:textId="77777777">
        <w:trPr>
          <w:jc w:val="center"/>
        </w:trPr>
        <w:tc>
          <w:tcPr>
            <w:tcW w:w="6062" w:type="dxa"/>
            <w:shd w:val="clear" w:color="auto" w:fill="auto"/>
          </w:tcPr>
          <w:p w14:paraId="0AFB57DB" w14:textId="77777777" w:rsidR="005366CB" w:rsidRPr="005366CB" w:rsidRDefault="005366CB" w:rsidP="002500F8">
            <w:pPr>
              <w:autoSpaceDE w:val="0"/>
              <w:autoSpaceDN w:val="0"/>
              <w:adjustRightInd w:val="0"/>
              <w:spacing w:before="40" w:after="40"/>
              <w:jc w:val="both"/>
              <w:rPr>
                <w:rFonts w:ascii="Arial" w:eastAsia="Calibri" w:hAnsi="Arial" w:cs="Arial"/>
                <w:sz w:val="22"/>
                <w:szCs w:val="22"/>
                <w:lang w:eastAsia="en-US"/>
              </w:rPr>
            </w:pPr>
            <w:r w:rsidRPr="005366CB">
              <w:rPr>
                <w:rFonts w:ascii="Arial" w:eastAsia="Calibri" w:hAnsi="Arial" w:cs="Arial"/>
                <w:sz w:val="22"/>
                <w:szCs w:val="22"/>
                <w:lang w:eastAsia="en-US"/>
              </w:rPr>
              <w:t>Aktualizacja informacji o aktywnych alarmach i zdarzeniach</w:t>
            </w:r>
          </w:p>
        </w:tc>
        <w:tc>
          <w:tcPr>
            <w:tcW w:w="2410" w:type="dxa"/>
            <w:shd w:val="clear" w:color="auto" w:fill="auto"/>
          </w:tcPr>
          <w:p w14:paraId="67662221" w14:textId="77777777" w:rsidR="005366CB" w:rsidRPr="005366CB" w:rsidRDefault="005366CB" w:rsidP="002500F8">
            <w:pPr>
              <w:autoSpaceDE w:val="0"/>
              <w:autoSpaceDN w:val="0"/>
              <w:adjustRightInd w:val="0"/>
              <w:spacing w:before="40" w:after="40"/>
              <w:rPr>
                <w:rFonts w:ascii="Arial" w:eastAsia="Calibri" w:hAnsi="Arial" w:cs="Arial"/>
                <w:sz w:val="22"/>
                <w:szCs w:val="22"/>
                <w:lang w:eastAsia="en-US"/>
              </w:rPr>
            </w:pPr>
            <w:r w:rsidRPr="005366CB">
              <w:rPr>
                <w:rFonts w:ascii="Arial" w:eastAsia="Calibri" w:hAnsi="Arial" w:cs="Arial"/>
                <w:sz w:val="22"/>
                <w:szCs w:val="22"/>
                <w:lang w:eastAsia="en-US"/>
              </w:rPr>
              <w:t>1 s</w:t>
            </w:r>
          </w:p>
        </w:tc>
      </w:tr>
      <w:tr w:rsidR="005366CB" w:rsidRPr="005366CB" w14:paraId="38CFA361" w14:textId="77777777">
        <w:trPr>
          <w:jc w:val="center"/>
        </w:trPr>
        <w:tc>
          <w:tcPr>
            <w:tcW w:w="6062" w:type="dxa"/>
            <w:shd w:val="clear" w:color="auto" w:fill="auto"/>
          </w:tcPr>
          <w:p w14:paraId="0E14EDE2" w14:textId="77777777" w:rsidR="005366CB" w:rsidRPr="005366CB" w:rsidRDefault="005366CB" w:rsidP="002500F8">
            <w:pPr>
              <w:autoSpaceDE w:val="0"/>
              <w:autoSpaceDN w:val="0"/>
              <w:adjustRightInd w:val="0"/>
              <w:spacing w:before="40" w:after="40"/>
              <w:rPr>
                <w:rFonts w:ascii="Arial" w:eastAsia="Calibri" w:hAnsi="Arial" w:cs="Arial"/>
                <w:sz w:val="22"/>
                <w:szCs w:val="22"/>
                <w:lang w:eastAsia="en-US"/>
              </w:rPr>
            </w:pPr>
            <w:r w:rsidRPr="005366CB">
              <w:rPr>
                <w:rFonts w:ascii="Arial" w:eastAsia="Calibri" w:hAnsi="Arial" w:cs="Arial"/>
                <w:sz w:val="22"/>
                <w:szCs w:val="22"/>
                <w:lang w:eastAsia="en-US"/>
              </w:rPr>
              <w:t>Wywołanie grafik</w:t>
            </w:r>
          </w:p>
        </w:tc>
        <w:tc>
          <w:tcPr>
            <w:tcW w:w="2410" w:type="dxa"/>
            <w:shd w:val="clear" w:color="auto" w:fill="auto"/>
          </w:tcPr>
          <w:p w14:paraId="53F6A974" w14:textId="77777777" w:rsidR="005366CB" w:rsidRPr="005366CB" w:rsidRDefault="005366CB" w:rsidP="002500F8">
            <w:pPr>
              <w:autoSpaceDE w:val="0"/>
              <w:autoSpaceDN w:val="0"/>
              <w:adjustRightInd w:val="0"/>
              <w:spacing w:before="40" w:after="40"/>
              <w:rPr>
                <w:rFonts w:ascii="Arial" w:eastAsia="Calibri" w:hAnsi="Arial" w:cs="Arial"/>
                <w:sz w:val="22"/>
                <w:szCs w:val="22"/>
                <w:lang w:eastAsia="en-US"/>
              </w:rPr>
            </w:pPr>
            <w:r w:rsidRPr="005366CB">
              <w:rPr>
                <w:rFonts w:ascii="Arial" w:eastAsia="Calibri" w:hAnsi="Arial" w:cs="Arial"/>
                <w:sz w:val="22"/>
                <w:szCs w:val="22"/>
                <w:lang w:eastAsia="en-US"/>
              </w:rPr>
              <w:t>4 s</w:t>
            </w:r>
          </w:p>
        </w:tc>
      </w:tr>
      <w:tr w:rsidR="005366CB" w:rsidRPr="005366CB" w14:paraId="046A7EFF" w14:textId="77777777">
        <w:trPr>
          <w:jc w:val="center"/>
        </w:trPr>
        <w:tc>
          <w:tcPr>
            <w:tcW w:w="6062" w:type="dxa"/>
            <w:shd w:val="clear" w:color="auto" w:fill="auto"/>
          </w:tcPr>
          <w:p w14:paraId="10BB8AB8" w14:textId="77777777" w:rsidR="005366CB" w:rsidRPr="005366CB" w:rsidRDefault="005366CB" w:rsidP="002500F8">
            <w:pPr>
              <w:autoSpaceDE w:val="0"/>
              <w:autoSpaceDN w:val="0"/>
              <w:adjustRightInd w:val="0"/>
              <w:spacing w:before="40" w:after="40"/>
              <w:jc w:val="both"/>
              <w:rPr>
                <w:rFonts w:ascii="Arial" w:eastAsia="Calibri" w:hAnsi="Arial" w:cs="Arial"/>
                <w:sz w:val="22"/>
                <w:szCs w:val="22"/>
                <w:lang w:eastAsia="en-US"/>
              </w:rPr>
            </w:pPr>
            <w:r w:rsidRPr="005366CB">
              <w:rPr>
                <w:rFonts w:ascii="Arial" w:eastAsia="Calibri" w:hAnsi="Arial" w:cs="Arial"/>
                <w:sz w:val="22"/>
                <w:szCs w:val="22"/>
                <w:lang w:eastAsia="en-US"/>
              </w:rPr>
              <w:t>Wywołanie ekranu danych historycznych</w:t>
            </w:r>
          </w:p>
        </w:tc>
        <w:tc>
          <w:tcPr>
            <w:tcW w:w="2410" w:type="dxa"/>
            <w:shd w:val="clear" w:color="auto" w:fill="auto"/>
          </w:tcPr>
          <w:p w14:paraId="05C57D74" w14:textId="77777777" w:rsidR="005366CB" w:rsidRPr="005366CB" w:rsidRDefault="005366CB" w:rsidP="002500F8">
            <w:pPr>
              <w:autoSpaceDE w:val="0"/>
              <w:autoSpaceDN w:val="0"/>
              <w:adjustRightInd w:val="0"/>
              <w:spacing w:before="40" w:after="40"/>
              <w:rPr>
                <w:rFonts w:ascii="Arial" w:eastAsia="Calibri" w:hAnsi="Arial" w:cs="Arial"/>
                <w:sz w:val="22"/>
                <w:szCs w:val="22"/>
                <w:lang w:eastAsia="en-US"/>
              </w:rPr>
            </w:pPr>
            <w:r w:rsidRPr="005366CB">
              <w:rPr>
                <w:rFonts w:ascii="Arial" w:eastAsia="Calibri" w:hAnsi="Arial" w:cs="Arial"/>
                <w:sz w:val="22"/>
                <w:szCs w:val="22"/>
                <w:lang w:eastAsia="en-US"/>
              </w:rPr>
              <w:t>5 s</w:t>
            </w:r>
          </w:p>
        </w:tc>
      </w:tr>
    </w:tbl>
    <w:p w14:paraId="0496A46D"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22EAE62" w14:textId="77777777" w:rsidR="005366CB" w:rsidRPr="00857CF0" w:rsidRDefault="005366CB" w:rsidP="00340186">
      <w:pPr>
        <w:pStyle w:val="Nagwek1"/>
        <w:numPr>
          <w:ilvl w:val="1"/>
          <w:numId w:val="1"/>
        </w:numPr>
        <w:tabs>
          <w:tab w:val="clear" w:pos="792"/>
          <w:tab w:val="num" w:pos="567"/>
        </w:tabs>
        <w:ind w:left="567" w:hanging="567"/>
      </w:pPr>
      <w:bookmarkStart w:id="107" w:name="_Toc475077844"/>
      <w:r w:rsidRPr="00857CF0">
        <w:t>Kopie zapasowe</w:t>
      </w:r>
      <w:bookmarkEnd w:id="107"/>
    </w:p>
    <w:p w14:paraId="73E4B5B2" w14:textId="77777777" w:rsidR="005366CB" w:rsidRPr="005366CB" w:rsidRDefault="005366CB" w:rsidP="00FB1C61">
      <w:pPr>
        <w:autoSpaceDE w:val="0"/>
        <w:autoSpaceDN w:val="0"/>
        <w:adjustRightInd w:val="0"/>
        <w:rPr>
          <w:rFonts w:ascii="Arial" w:eastAsia="Calibri" w:hAnsi="Arial" w:cs="Arial"/>
          <w:sz w:val="22"/>
          <w:szCs w:val="22"/>
          <w:lang w:eastAsia="en-US"/>
        </w:rPr>
      </w:pPr>
    </w:p>
    <w:p w14:paraId="281B7489"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Przed podpisaniem protokołu z zakończenia testów FAT oraz przed dopuszczeniem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do eksploatacji, musi nas</w:t>
      </w:r>
      <w:r w:rsidR="00084BE7">
        <w:rPr>
          <w:rFonts w:ascii="Arial" w:eastAsia="Calibri" w:hAnsi="Arial" w:cs="Arial"/>
          <w:sz w:val="22"/>
          <w:szCs w:val="22"/>
          <w:lang w:eastAsia="en-US"/>
        </w:rPr>
        <w:t>tąpić przekazanie przez Kontraktora</w:t>
      </w:r>
      <w:r w:rsidRPr="005366CB">
        <w:rPr>
          <w:rFonts w:ascii="Arial" w:eastAsia="Calibri" w:hAnsi="Arial" w:cs="Arial"/>
          <w:sz w:val="22"/>
          <w:szCs w:val="22"/>
          <w:lang w:eastAsia="en-US"/>
        </w:rPr>
        <w:t xml:space="preserve"> aktualnej kopii oprogramowania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DCS </w:t>
      </w:r>
      <w:r w:rsidRPr="005366CB">
        <w:rPr>
          <w:rFonts w:ascii="Arial" w:eastAsia="Calibri" w:hAnsi="Arial" w:cs="Arial"/>
          <w:sz w:val="22"/>
          <w:szCs w:val="22"/>
          <w:lang w:eastAsia="en-US"/>
        </w:rPr>
        <w:t>(w dwóch egzemplarzach na oddzielnych i opisanych nośnikach).</w:t>
      </w:r>
    </w:p>
    <w:p w14:paraId="405283D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3897867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przekazania przez </w:t>
      </w:r>
      <w:r w:rsidR="002500F8">
        <w:rPr>
          <w:rFonts w:ascii="Arial" w:eastAsia="Calibri" w:hAnsi="Arial" w:cs="Arial"/>
          <w:sz w:val="22"/>
          <w:szCs w:val="22"/>
          <w:lang w:eastAsia="en-US"/>
        </w:rPr>
        <w:t>Kontraktora</w:t>
      </w:r>
      <w:r w:rsidRPr="005366CB">
        <w:rPr>
          <w:rFonts w:ascii="Arial" w:eastAsia="Calibri" w:hAnsi="Arial" w:cs="Arial"/>
          <w:sz w:val="22"/>
          <w:szCs w:val="22"/>
          <w:lang w:eastAsia="en-US"/>
        </w:rPr>
        <w:t xml:space="preserve"> kopii oprogramowania przed podpisaniem protokołu z testów FAT, kopiowane oprogramowanie musi być pozbawione wszystkich usterek i wad wykrytych podczas testów FAT.</w:t>
      </w:r>
    </w:p>
    <w:p w14:paraId="280DB2FC"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309832C8"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 xml:space="preserve">Kopie oprogramowania muszą obejmować kompletne oprogramowanie oferowanego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DCS </w:t>
      </w:r>
      <w:r w:rsidRPr="005366CB">
        <w:rPr>
          <w:rFonts w:ascii="Arial" w:eastAsia="Calibri" w:hAnsi="Arial" w:cs="Arial"/>
          <w:sz w:val="22"/>
          <w:szCs w:val="22"/>
          <w:lang w:eastAsia="en-US"/>
        </w:rPr>
        <w:t>niezbędne do jego ponownej instalacji:</w:t>
      </w:r>
    </w:p>
    <w:p w14:paraId="59E0F633" w14:textId="77777777" w:rsidR="005366CB" w:rsidRPr="005366CB" w:rsidRDefault="005366CB" w:rsidP="00FB1C61">
      <w:pPr>
        <w:numPr>
          <w:ilvl w:val="0"/>
          <w:numId w:val="93"/>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systemy operacyjne,</w:t>
      </w:r>
    </w:p>
    <w:p w14:paraId="2651F0AC" w14:textId="77777777" w:rsidR="005366CB" w:rsidRPr="005366CB" w:rsidRDefault="005366CB" w:rsidP="00FB1C61">
      <w:pPr>
        <w:numPr>
          <w:ilvl w:val="0"/>
          <w:numId w:val="93"/>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oprogramowanie systemowe i narzędziowe producenta,</w:t>
      </w:r>
    </w:p>
    <w:p w14:paraId="308AD0C6" w14:textId="77777777" w:rsidR="005366CB" w:rsidRPr="005366CB" w:rsidRDefault="005366CB" w:rsidP="00FB1C61">
      <w:pPr>
        <w:numPr>
          <w:ilvl w:val="0"/>
          <w:numId w:val="93"/>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oprogramowanie aplikacyjne,</w:t>
      </w:r>
    </w:p>
    <w:p w14:paraId="5878110C" w14:textId="77777777" w:rsidR="005366CB" w:rsidRPr="005366CB" w:rsidRDefault="005366CB" w:rsidP="00FB1C61">
      <w:pPr>
        <w:numPr>
          <w:ilvl w:val="0"/>
          <w:numId w:val="9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drivery komunikacyjne, </w:t>
      </w:r>
    </w:p>
    <w:p w14:paraId="1132E064" w14:textId="77777777" w:rsidR="005366CB" w:rsidRPr="005366CB" w:rsidRDefault="005366CB" w:rsidP="00FB1C61">
      <w:pPr>
        <w:numPr>
          <w:ilvl w:val="0"/>
          <w:numId w:val="9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inne oprogramowanie niezbędne do prawidłowego działania </w:t>
      </w:r>
      <w:r w:rsidR="009B00E6">
        <w:rPr>
          <w:rFonts w:ascii="Arial" w:eastAsia="Calibri" w:hAnsi="Arial" w:cs="Arial"/>
          <w:sz w:val="22"/>
          <w:szCs w:val="22"/>
          <w:lang w:eastAsia="en-US"/>
        </w:rPr>
        <w:t>s</w:t>
      </w:r>
      <w:r w:rsidRPr="005366CB">
        <w:rPr>
          <w:rFonts w:ascii="Arial" w:eastAsia="Calibri" w:hAnsi="Arial" w:cs="Arial"/>
          <w:sz w:val="22"/>
          <w:szCs w:val="22"/>
          <w:lang w:eastAsia="en-US"/>
        </w:rPr>
        <w:t>ystemu DCS.</w:t>
      </w:r>
    </w:p>
    <w:p w14:paraId="67D70670" w14:textId="77777777" w:rsidR="00D84793" w:rsidRDefault="00D84793" w:rsidP="00FB1C61">
      <w:pPr>
        <w:autoSpaceDE w:val="0"/>
        <w:autoSpaceDN w:val="0"/>
        <w:adjustRightInd w:val="0"/>
        <w:jc w:val="both"/>
        <w:rPr>
          <w:rFonts w:ascii="Arial" w:eastAsia="Calibri" w:hAnsi="Arial" w:cs="Arial"/>
          <w:sz w:val="22"/>
          <w:szCs w:val="22"/>
          <w:lang w:eastAsia="en-US"/>
        </w:rPr>
      </w:pPr>
    </w:p>
    <w:p w14:paraId="3F1ED3AD"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Nośniki na których przekazane zostanie oprogramowanie będą wolne od jakichkolwiek wad. Jeżeli w okresie gwarancji zostanie stwierdzona wadliwość nośników, nastąpi ich wymiana na nośnik wolny od wad w terminie 14 dni od daty zgłoszenia.</w:t>
      </w:r>
    </w:p>
    <w:p w14:paraId="1CAB5749" w14:textId="77777777" w:rsidR="005366CB" w:rsidRPr="005366CB" w:rsidRDefault="005366CB" w:rsidP="00FB1C61">
      <w:pPr>
        <w:autoSpaceDE w:val="0"/>
        <w:autoSpaceDN w:val="0"/>
        <w:adjustRightInd w:val="0"/>
        <w:rPr>
          <w:rFonts w:ascii="Arial" w:eastAsia="Calibri" w:hAnsi="Arial" w:cs="Arial"/>
          <w:sz w:val="22"/>
          <w:szCs w:val="22"/>
          <w:lang w:eastAsia="en-US"/>
        </w:rPr>
      </w:pPr>
    </w:p>
    <w:p w14:paraId="74405146" w14:textId="77777777" w:rsidR="005366CB" w:rsidRPr="005366CB" w:rsidRDefault="005366CB" w:rsidP="00FB1C61">
      <w:pPr>
        <w:autoSpaceDE w:val="0"/>
        <w:autoSpaceDN w:val="0"/>
        <w:adjustRightInd w:val="0"/>
        <w:rPr>
          <w:rFonts w:ascii="Arial" w:eastAsia="Calibri" w:hAnsi="Arial" w:cs="Arial"/>
          <w:sz w:val="22"/>
          <w:szCs w:val="22"/>
          <w:lang w:eastAsia="en-US"/>
        </w:rPr>
      </w:pPr>
      <w:r w:rsidRPr="005366CB">
        <w:rPr>
          <w:rFonts w:ascii="Arial" w:eastAsia="Calibri" w:hAnsi="Arial" w:cs="Arial"/>
          <w:sz w:val="22"/>
          <w:szCs w:val="22"/>
          <w:lang w:eastAsia="en-US"/>
        </w:rPr>
        <w:t xml:space="preserve">Wraz z przekazaniem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nastąpić przekazanie instrukcji wykonywania oraz</w:t>
      </w:r>
    </w:p>
    <w:p w14:paraId="627AEEC0" w14:textId="77777777" w:rsidR="005366CB" w:rsidRPr="00C06AD4" w:rsidRDefault="005366CB" w:rsidP="00FB1C61">
      <w:pPr>
        <w:autoSpaceDE w:val="0"/>
        <w:autoSpaceDN w:val="0"/>
        <w:adjustRightInd w:val="0"/>
        <w:rPr>
          <w:rFonts w:ascii="Arial" w:eastAsia="Calibri" w:hAnsi="Arial" w:cs="Arial"/>
          <w:sz w:val="22"/>
          <w:szCs w:val="22"/>
          <w:lang w:eastAsia="en-US"/>
        </w:rPr>
      </w:pPr>
      <w:r w:rsidRPr="005366CB">
        <w:rPr>
          <w:rFonts w:ascii="Arial" w:eastAsia="Calibri" w:hAnsi="Arial" w:cs="Arial"/>
          <w:sz w:val="22"/>
          <w:szCs w:val="22"/>
          <w:lang w:eastAsia="en-US"/>
        </w:rPr>
        <w:t xml:space="preserve">odtwarzania </w:t>
      </w:r>
      <w:r w:rsidRPr="005366CB">
        <w:rPr>
          <w:rFonts w:ascii="Arial" w:eastAsia="Calibri" w:hAnsi="Arial" w:cs="Arial"/>
          <w:iCs/>
          <w:sz w:val="22"/>
          <w:szCs w:val="22"/>
          <w:lang w:eastAsia="en-US"/>
        </w:rPr>
        <w:t xml:space="preserve">kopii zapasowej </w:t>
      </w:r>
      <w:r w:rsidR="00B610C2">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14:paraId="21263390" w14:textId="77777777" w:rsidR="00325C56" w:rsidRDefault="005366CB" w:rsidP="009703E0">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 DCS </w:t>
      </w:r>
      <w:r w:rsidRPr="005366CB">
        <w:rPr>
          <w:rFonts w:ascii="Arial" w:eastAsia="Calibri" w:hAnsi="Arial" w:cs="Arial"/>
          <w:sz w:val="22"/>
          <w:szCs w:val="22"/>
          <w:lang w:eastAsia="en-US"/>
        </w:rPr>
        <w:t xml:space="preserve">musi być wyposażony w narzędzia do wykonywania/odtwarzania </w:t>
      </w:r>
      <w:r w:rsidRPr="005366CB">
        <w:rPr>
          <w:rFonts w:ascii="Arial" w:eastAsia="Calibri" w:hAnsi="Arial" w:cs="Arial"/>
          <w:iCs/>
          <w:sz w:val="22"/>
          <w:szCs w:val="22"/>
          <w:lang w:eastAsia="en-US"/>
        </w:rPr>
        <w:t>kopii zapasowej</w:t>
      </w:r>
      <w:r w:rsidR="009703E0">
        <w:rPr>
          <w:rFonts w:ascii="Arial" w:eastAsia="Calibri" w:hAnsi="Arial" w:cs="Arial"/>
          <w:sz w:val="22"/>
          <w:szCs w:val="22"/>
          <w:lang w:eastAsia="en-US"/>
        </w:rPr>
        <w:t>.</w:t>
      </w:r>
    </w:p>
    <w:p w14:paraId="5194DFCC" w14:textId="77777777" w:rsidR="009703E0" w:rsidRPr="005366CB" w:rsidRDefault="009703E0" w:rsidP="009703E0">
      <w:pPr>
        <w:autoSpaceDE w:val="0"/>
        <w:autoSpaceDN w:val="0"/>
        <w:adjustRightInd w:val="0"/>
        <w:jc w:val="both"/>
        <w:rPr>
          <w:rFonts w:ascii="Arial" w:eastAsia="Calibri" w:hAnsi="Arial" w:cs="Arial"/>
          <w:sz w:val="22"/>
          <w:szCs w:val="22"/>
          <w:lang w:eastAsia="en-US"/>
        </w:rPr>
      </w:pPr>
    </w:p>
    <w:p w14:paraId="575A6FB2" w14:textId="77777777" w:rsidR="005366CB" w:rsidRPr="00857CF0" w:rsidRDefault="005366CB" w:rsidP="00340186">
      <w:pPr>
        <w:pStyle w:val="Nagwek1"/>
        <w:numPr>
          <w:ilvl w:val="1"/>
          <w:numId w:val="1"/>
        </w:numPr>
        <w:tabs>
          <w:tab w:val="clear" w:pos="792"/>
          <w:tab w:val="num" w:pos="567"/>
        </w:tabs>
        <w:ind w:left="567" w:hanging="567"/>
      </w:pPr>
      <w:bookmarkStart w:id="108" w:name="_Toc475077845"/>
      <w:r w:rsidRPr="00857CF0">
        <w:t>Licencjonowanie</w:t>
      </w:r>
      <w:bookmarkEnd w:id="108"/>
    </w:p>
    <w:p w14:paraId="437BF0A8" w14:textId="77777777" w:rsidR="005366CB" w:rsidRPr="005366CB" w:rsidRDefault="005366CB" w:rsidP="00FB1C61">
      <w:pPr>
        <w:autoSpaceDE w:val="0"/>
        <w:autoSpaceDN w:val="0"/>
        <w:adjustRightInd w:val="0"/>
        <w:contextualSpacing/>
        <w:rPr>
          <w:rFonts w:ascii="Arial" w:eastAsia="Calibri" w:hAnsi="Arial" w:cs="Arial"/>
          <w:b/>
          <w:bCs/>
          <w:sz w:val="22"/>
          <w:szCs w:val="22"/>
          <w:lang w:eastAsia="en-US"/>
        </w:rPr>
      </w:pPr>
    </w:p>
    <w:p w14:paraId="04CC3394" w14:textId="77777777" w:rsidR="005366CB" w:rsidRPr="005366CB" w:rsidRDefault="005366CB" w:rsidP="00FB1C61">
      <w:pPr>
        <w:autoSpaceDE w:val="0"/>
        <w:autoSpaceDN w:val="0"/>
        <w:adjustRightInd w:val="0"/>
        <w:rPr>
          <w:rFonts w:ascii="Arial" w:eastAsia="Calibri" w:hAnsi="Arial" w:cs="Arial"/>
          <w:sz w:val="22"/>
          <w:szCs w:val="22"/>
          <w:lang w:eastAsia="en-US"/>
        </w:rPr>
      </w:pPr>
      <w:r w:rsidRPr="005366CB">
        <w:rPr>
          <w:rFonts w:ascii="Arial" w:eastAsia="Calibri" w:hAnsi="Arial" w:cs="Arial"/>
          <w:sz w:val="22"/>
          <w:szCs w:val="22"/>
          <w:lang w:eastAsia="en-US"/>
        </w:rPr>
        <w:t xml:space="preserve">Wraz z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ystemem</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DCS muszą zostać dostarczone wszystkie niezbędne licencje producenta</w:t>
      </w:r>
    </w:p>
    <w:p w14:paraId="28E36060" w14:textId="77777777" w:rsidR="005366CB" w:rsidRPr="005366CB" w:rsidRDefault="009B00E6" w:rsidP="00FB1C61">
      <w:pPr>
        <w:autoSpaceDE w:val="0"/>
        <w:autoSpaceDN w:val="0"/>
        <w:adjustRightInd w:val="0"/>
        <w:rPr>
          <w:rFonts w:ascii="Arial" w:eastAsia="Calibri" w:hAnsi="Arial" w:cs="Arial"/>
          <w:sz w:val="22"/>
          <w:szCs w:val="22"/>
          <w:lang w:eastAsia="en-US"/>
        </w:rPr>
      </w:pP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ystemu</w:t>
      </w:r>
      <w:r w:rsidR="005366CB" w:rsidRPr="005366CB">
        <w:rPr>
          <w:rFonts w:ascii="Arial" w:eastAsia="Calibri" w:hAnsi="Arial" w:cs="Arial"/>
          <w:i/>
          <w:iCs/>
          <w:sz w:val="22"/>
          <w:szCs w:val="22"/>
          <w:lang w:eastAsia="en-US"/>
        </w:rPr>
        <w:t xml:space="preserve"> </w:t>
      </w:r>
      <w:r w:rsidR="005366CB" w:rsidRPr="005366CB">
        <w:rPr>
          <w:rFonts w:ascii="Arial" w:eastAsia="Calibri" w:hAnsi="Arial" w:cs="Arial"/>
          <w:sz w:val="22"/>
          <w:szCs w:val="22"/>
          <w:lang w:eastAsia="en-US"/>
        </w:rPr>
        <w:t>jak również firm trzecich, wymagane do:</w:t>
      </w:r>
    </w:p>
    <w:p w14:paraId="35F511C7" w14:textId="77777777" w:rsidR="005366CB" w:rsidRPr="005366CB" w:rsidRDefault="005366CB" w:rsidP="00FB1C61">
      <w:pPr>
        <w:numPr>
          <w:ilvl w:val="0"/>
          <w:numId w:val="9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prawidłowego funkcjonowania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DCS zgodnie z polityką licencyjną producenta,</w:t>
      </w:r>
    </w:p>
    <w:p w14:paraId="15B7BD09" w14:textId="77777777" w:rsidR="005366CB" w:rsidRPr="005366CB" w:rsidRDefault="005366CB" w:rsidP="00FB1C61">
      <w:pPr>
        <w:numPr>
          <w:ilvl w:val="0"/>
          <w:numId w:val="9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możliwości pełnej modyfikacji/konfiguracji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DCS wraz ze wszystkimi modułami funkcjonalnymi,</w:t>
      </w:r>
    </w:p>
    <w:p w14:paraId="44DBCF85" w14:textId="77777777" w:rsidR="005366CB" w:rsidRPr="005366CB" w:rsidRDefault="005366CB" w:rsidP="00FB1C61">
      <w:pPr>
        <w:numPr>
          <w:ilvl w:val="0"/>
          <w:numId w:val="9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używania oprogramowania umożliwiającego prowadzenie działań serwisowych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sz w:val="22"/>
          <w:szCs w:val="22"/>
          <w:lang w:eastAsia="en-US"/>
        </w:rPr>
        <w:t>.</w:t>
      </w:r>
    </w:p>
    <w:p w14:paraId="3FB50592" w14:textId="77777777" w:rsidR="005366CB" w:rsidRPr="005366CB" w:rsidRDefault="005366CB" w:rsidP="00FB1C61">
      <w:pPr>
        <w:autoSpaceDE w:val="0"/>
        <w:autoSpaceDN w:val="0"/>
        <w:adjustRightInd w:val="0"/>
        <w:contextualSpacing/>
        <w:jc w:val="both"/>
        <w:rPr>
          <w:rFonts w:ascii="Arial" w:eastAsia="Calibri" w:hAnsi="Arial" w:cs="Arial"/>
          <w:sz w:val="22"/>
          <w:szCs w:val="22"/>
          <w:lang w:eastAsia="en-US"/>
        </w:rPr>
      </w:pPr>
    </w:p>
    <w:p w14:paraId="1EA38D3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licencji ograniczonych (liczbą zmiennych, liczbą stanowisk), należy przedstawić aktualną politykę licencyjną producentów elementów </w:t>
      </w:r>
      <w:r w:rsidR="00084BE7">
        <w:rPr>
          <w:rFonts w:ascii="Arial" w:eastAsia="Calibri" w:hAnsi="Arial" w:cs="Arial"/>
          <w:sz w:val="22"/>
          <w:szCs w:val="22"/>
          <w:lang w:eastAsia="en-US"/>
        </w:rPr>
        <w:t>s</w:t>
      </w:r>
      <w:r w:rsidRPr="005366CB">
        <w:rPr>
          <w:rFonts w:ascii="Arial" w:eastAsia="Calibri" w:hAnsi="Arial" w:cs="Arial"/>
          <w:sz w:val="22"/>
          <w:szCs w:val="22"/>
          <w:lang w:eastAsia="en-US"/>
        </w:rPr>
        <w:t>ystemu DCS wraz z obowiązującym wykazem cen.</w:t>
      </w:r>
    </w:p>
    <w:p w14:paraId="036DC616"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554EF91" w14:textId="77777777" w:rsidR="005366CB" w:rsidRPr="005366CB" w:rsidRDefault="00084BE7"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ystemu DCS </w:t>
      </w:r>
      <w:r w:rsidR="005366CB" w:rsidRPr="005366CB">
        <w:rPr>
          <w:rFonts w:ascii="Arial" w:eastAsia="Calibri" w:hAnsi="Arial" w:cs="Arial"/>
          <w:sz w:val="22"/>
          <w:szCs w:val="22"/>
          <w:lang w:eastAsia="en-US"/>
        </w:rPr>
        <w:t xml:space="preserve">zobowiązany jest do przedstawienia deklaracji ze strony producenta </w:t>
      </w: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ystemu</w:t>
      </w:r>
      <w:r w:rsidR="005366CB" w:rsidRPr="005366CB">
        <w:rPr>
          <w:rFonts w:ascii="Arial" w:eastAsia="Calibri" w:hAnsi="Arial" w:cs="Arial"/>
          <w:sz w:val="22"/>
          <w:szCs w:val="22"/>
          <w:lang w:eastAsia="en-US"/>
        </w:rPr>
        <w:t>, iż oferowany produkt będzie objęty wsparciem technicznym oraz dostępne będą części zamienne przez okres co najmniej 10 lat od daty podpisania protokołu przekazania.</w:t>
      </w:r>
    </w:p>
    <w:p w14:paraId="467762A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6D102D07" w14:textId="77777777" w:rsidR="00C66B0C"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 stosunku do przekazanego oprogramowania, K</w:t>
      </w:r>
      <w:r w:rsidRPr="005366CB">
        <w:rPr>
          <w:rFonts w:ascii="Arial" w:eastAsia="Calibri" w:hAnsi="Arial" w:cs="Arial"/>
          <w:iCs/>
          <w:sz w:val="22"/>
          <w:szCs w:val="22"/>
          <w:lang w:eastAsia="en-US"/>
        </w:rPr>
        <w:t xml:space="preserve">upujący </w:t>
      </w:r>
      <w:r w:rsidRPr="005366CB">
        <w:rPr>
          <w:rFonts w:ascii="Arial" w:eastAsia="Calibri" w:hAnsi="Arial" w:cs="Arial"/>
          <w:sz w:val="22"/>
          <w:szCs w:val="22"/>
          <w:lang w:eastAsia="en-US"/>
        </w:rPr>
        <w:t xml:space="preserve">w okresie trwania gwarancji może dokonywać zmian lub aktualizacji sprzętu bez konieczności ponoszenia dodatkowych opłat licencyjnych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14:paraId="209C64A0" w14:textId="77777777" w:rsidR="00C66B0C" w:rsidRPr="005366CB" w:rsidRDefault="00C66B0C" w:rsidP="00FB1C61">
      <w:pPr>
        <w:autoSpaceDE w:val="0"/>
        <w:autoSpaceDN w:val="0"/>
        <w:adjustRightInd w:val="0"/>
        <w:jc w:val="both"/>
        <w:rPr>
          <w:rFonts w:ascii="Arial" w:eastAsia="Calibri" w:hAnsi="Arial" w:cs="Arial"/>
          <w:sz w:val="22"/>
          <w:szCs w:val="22"/>
          <w:lang w:eastAsia="en-US"/>
        </w:rPr>
      </w:pPr>
    </w:p>
    <w:p w14:paraId="2ACD0400" w14:textId="77777777" w:rsidR="005366CB" w:rsidRPr="00857CF0" w:rsidRDefault="005366CB" w:rsidP="00340186">
      <w:pPr>
        <w:pStyle w:val="Nagwek1"/>
        <w:numPr>
          <w:ilvl w:val="1"/>
          <w:numId w:val="1"/>
        </w:numPr>
        <w:tabs>
          <w:tab w:val="clear" w:pos="792"/>
          <w:tab w:val="num" w:pos="567"/>
        </w:tabs>
        <w:ind w:left="567" w:hanging="567"/>
      </w:pPr>
      <w:bookmarkStart w:id="109" w:name="_Toc475077846"/>
      <w:r w:rsidRPr="00857CF0">
        <w:t>Gwarancja</w:t>
      </w:r>
      <w:bookmarkEnd w:id="109"/>
    </w:p>
    <w:p w14:paraId="161F3E7B" w14:textId="77777777" w:rsidR="005366CB" w:rsidRPr="005366CB" w:rsidRDefault="005366CB" w:rsidP="00FB1C61">
      <w:pPr>
        <w:autoSpaceDE w:val="0"/>
        <w:autoSpaceDN w:val="0"/>
        <w:adjustRightInd w:val="0"/>
        <w:jc w:val="both"/>
        <w:rPr>
          <w:rFonts w:ascii="Arial" w:eastAsia="Calibri" w:hAnsi="Arial" w:cs="Arial"/>
          <w:b/>
          <w:bCs/>
          <w:sz w:val="22"/>
          <w:szCs w:val="22"/>
          <w:lang w:eastAsia="en-US"/>
        </w:rPr>
      </w:pPr>
    </w:p>
    <w:p w14:paraId="47ACBD4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 DCS </w:t>
      </w:r>
      <w:r w:rsidRPr="005366CB">
        <w:rPr>
          <w:rFonts w:ascii="Arial" w:eastAsia="Calibri" w:hAnsi="Arial" w:cs="Arial"/>
          <w:sz w:val="22"/>
          <w:szCs w:val="22"/>
          <w:lang w:eastAsia="en-US"/>
        </w:rPr>
        <w:t xml:space="preserve">musi być objęty co najmniej </w:t>
      </w:r>
      <w:r w:rsidR="009703E0">
        <w:rPr>
          <w:rFonts w:ascii="Arial" w:eastAsia="Calibri" w:hAnsi="Arial" w:cs="Arial"/>
          <w:sz w:val="22"/>
          <w:szCs w:val="22"/>
          <w:lang w:eastAsia="en-US"/>
        </w:rPr>
        <w:t>24-miesięcznym</w:t>
      </w:r>
      <w:r w:rsidRPr="005366CB">
        <w:rPr>
          <w:rFonts w:ascii="Arial" w:eastAsia="Calibri" w:hAnsi="Arial" w:cs="Arial"/>
          <w:sz w:val="22"/>
          <w:szCs w:val="22"/>
          <w:lang w:eastAsia="en-US"/>
        </w:rPr>
        <w:t xml:space="preserve"> okresem gwarancyjnym, na poprawne, zgodne z dokumentacją techniczną funkcjonowanie.</w:t>
      </w:r>
    </w:p>
    <w:p w14:paraId="48E69A19"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51B27F3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 DCS </w:t>
      </w:r>
      <w:r w:rsidRPr="005366CB">
        <w:rPr>
          <w:rFonts w:ascii="Arial" w:eastAsia="Calibri" w:hAnsi="Arial" w:cs="Arial"/>
          <w:sz w:val="22"/>
          <w:szCs w:val="22"/>
          <w:lang w:eastAsia="en-US"/>
        </w:rPr>
        <w:t xml:space="preserve">musi umożliwiać jego integrację z innymi systemami, sprecyzowanymi przez </w:t>
      </w:r>
      <w:r w:rsidRPr="005366CB">
        <w:rPr>
          <w:rFonts w:ascii="Arial" w:eastAsia="Calibri" w:hAnsi="Arial" w:cs="Arial"/>
          <w:iCs/>
          <w:sz w:val="22"/>
          <w:szCs w:val="22"/>
          <w:lang w:eastAsia="en-US"/>
        </w:rPr>
        <w:t>Kupującego</w:t>
      </w:r>
      <w:r w:rsidRPr="005366CB">
        <w:rPr>
          <w:rFonts w:ascii="Arial" w:eastAsia="Calibri" w:hAnsi="Arial" w:cs="Arial"/>
          <w:sz w:val="22"/>
          <w:szCs w:val="22"/>
          <w:lang w:eastAsia="en-US"/>
        </w:rPr>
        <w:t>.</w:t>
      </w:r>
    </w:p>
    <w:p w14:paraId="47C7E59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5ABF553A" w14:textId="77777777" w:rsidR="005366CB" w:rsidRPr="005366CB" w:rsidRDefault="001F4189"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jest zobligowany do usunięcia wszystkich wykrytych wad oraz usterek wdrażanego </w:t>
      </w:r>
      <w:r w:rsidR="00084BE7">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ystemu DCS l</w:t>
      </w:r>
      <w:r w:rsidR="005366CB" w:rsidRPr="005366CB">
        <w:rPr>
          <w:rFonts w:ascii="Arial" w:eastAsia="Calibri" w:hAnsi="Arial" w:cs="Arial"/>
          <w:sz w:val="22"/>
          <w:szCs w:val="22"/>
          <w:lang w:eastAsia="en-US"/>
        </w:rPr>
        <w:t xml:space="preserve">ub pokrycia kosztów związanych z ich usunięciem w okresie trwania gwarancji, </w:t>
      </w:r>
      <w:r w:rsidR="005366CB" w:rsidRPr="005366CB">
        <w:rPr>
          <w:rFonts w:ascii="Arial" w:eastAsia="Calibri" w:hAnsi="Arial" w:cs="Arial"/>
          <w:sz w:val="22"/>
          <w:szCs w:val="22"/>
          <w:lang w:eastAsia="en-US"/>
        </w:rPr>
        <w:lastRenderedPageBreak/>
        <w:t xml:space="preserve">miedzy innymi kosztów przesyłek, delegowania pracowników serwisu do napraw w miejscu instalacji </w:t>
      </w:r>
      <w:r w:rsidR="0018774B">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ystemu</w:t>
      </w:r>
      <w:r w:rsidR="005366CB" w:rsidRPr="005366CB">
        <w:rPr>
          <w:rFonts w:ascii="Arial" w:eastAsia="Calibri" w:hAnsi="Arial" w:cs="Arial"/>
          <w:sz w:val="22"/>
          <w:szCs w:val="22"/>
          <w:lang w:eastAsia="en-US"/>
        </w:rPr>
        <w:t>, itp.</w:t>
      </w:r>
    </w:p>
    <w:p w14:paraId="7935729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12796FCF" w14:textId="77777777" w:rsidR="005366CB" w:rsidRPr="005366CB" w:rsidRDefault="00084BE7"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jest zobligowany do przyjmowania zgłoszeń u</w:t>
      </w:r>
      <w:r w:rsidR="005366CB" w:rsidRPr="005366CB">
        <w:rPr>
          <w:rFonts w:ascii="Arial" w:eastAsia="Calibri" w:hAnsi="Arial" w:cs="Arial"/>
          <w:iCs/>
          <w:sz w:val="22"/>
          <w:szCs w:val="22"/>
          <w:lang w:eastAsia="en-US"/>
        </w:rPr>
        <w:t xml:space="preserve">sterek </w:t>
      </w:r>
      <w:r w:rsidR="005366CB" w:rsidRPr="005366CB">
        <w:rPr>
          <w:rFonts w:ascii="Arial" w:eastAsia="Calibri" w:hAnsi="Arial" w:cs="Arial"/>
          <w:sz w:val="22"/>
          <w:szCs w:val="22"/>
          <w:lang w:eastAsia="en-US"/>
        </w:rPr>
        <w:t xml:space="preserve">oraz </w:t>
      </w:r>
      <w:r w:rsidR="005366CB" w:rsidRPr="005366CB">
        <w:rPr>
          <w:rFonts w:ascii="Arial" w:eastAsia="Calibri" w:hAnsi="Arial" w:cs="Arial"/>
          <w:iCs/>
          <w:sz w:val="22"/>
          <w:szCs w:val="22"/>
          <w:lang w:eastAsia="en-US"/>
        </w:rPr>
        <w:t xml:space="preserve">awarii </w:t>
      </w:r>
      <w:r w:rsidR="005366CB" w:rsidRPr="005366CB">
        <w:rPr>
          <w:rFonts w:ascii="Arial" w:eastAsia="Calibri" w:hAnsi="Arial" w:cs="Arial"/>
          <w:sz w:val="22"/>
          <w:szCs w:val="22"/>
          <w:lang w:eastAsia="en-US"/>
        </w:rPr>
        <w:t xml:space="preserve">dotyczących </w:t>
      </w:r>
      <w:r w:rsidR="0018774B">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ystemu DCS </w:t>
      </w:r>
      <w:r w:rsidR="005366CB" w:rsidRPr="005366CB">
        <w:rPr>
          <w:rFonts w:ascii="Arial" w:eastAsia="Calibri" w:hAnsi="Arial" w:cs="Arial"/>
          <w:sz w:val="22"/>
          <w:szCs w:val="22"/>
          <w:lang w:eastAsia="en-US"/>
        </w:rPr>
        <w:t>w okresie trwania gwarancji.</w:t>
      </w:r>
    </w:p>
    <w:p w14:paraId="57C31C28"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731C2111"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 przypadkach, gdy zakres prac obejmuje dostawy sprzętu informatycznego (serwery, stac</w:t>
      </w:r>
      <w:r w:rsidR="00932A88">
        <w:rPr>
          <w:rFonts w:ascii="Arial" w:eastAsia="Calibri" w:hAnsi="Arial" w:cs="Arial"/>
          <w:sz w:val="22"/>
          <w:szCs w:val="22"/>
          <w:lang w:eastAsia="en-US"/>
        </w:rPr>
        <w:t xml:space="preserve">je robocze, elementy sieciowe), </w:t>
      </w:r>
      <w:r w:rsidR="00084BE7">
        <w:rPr>
          <w:rFonts w:ascii="Arial" w:eastAsia="Calibri" w:hAnsi="Arial" w:cs="Arial"/>
          <w:sz w:val="22"/>
          <w:szCs w:val="22"/>
          <w:lang w:eastAsia="en-US"/>
        </w:rPr>
        <w:t>Kontraktor</w:t>
      </w:r>
      <w:r w:rsidRPr="005366CB">
        <w:rPr>
          <w:rFonts w:ascii="Arial" w:eastAsia="Calibri" w:hAnsi="Arial" w:cs="Arial"/>
          <w:iCs/>
          <w:sz w:val="22"/>
          <w:szCs w:val="22"/>
          <w:lang w:eastAsia="en-US"/>
        </w:rPr>
        <w:t xml:space="preserve"> </w:t>
      </w:r>
      <w:r w:rsidRPr="005366CB">
        <w:rPr>
          <w:rFonts w:ascii="Arial" w:eastAsia="Calibri" w:hAnsi="Arial" w:cs="Arial"/>
          <w:sz w:val="22"/>
          <w:szCs w:val="22"/>
          <w:lang w:eastAsia="en-US"/>
        </w:rPr>
        <w:t>zapewni niezbędnych specjalistów oraz części zamienne i materiały potrzebne do serwisowania oraz usuwania u</w:t>
      </w:r>
      <w:r w:rsidRPr="005366CB">
        <w:rPr>
          <w:rFonts w:ascii="Arial" w:eastAsia="Calibri" w:hAnsi="Arial" w:cs="Arial"/>
          <w:iCs/>
          <w:sz w:val="22"/>
          <w:szCs w:val="22"/>
          <w:lang w:eastAsia="en-US"/>
        </w:rPr>
        <w:t>sterek</w:t>
      </w:r>
      <w:r w:rsidRPr="005366CB">
        <w:rPr>
          <w:rFonts w:ascii="Arial" w:eastAsia="Calibri" w:hAnsi="Arial" w:cs="Arial"/>
          <w:sz w:val="22"/>
          <w:szCs w:val="22"/>
          <w:lang w:eastAsia="en-US"/>
        </w:rPr>
        <w:t>/a</w:t>
      </w:r>
      <w:r w:rsidRPr="005366CB">
        <w:rPr>
          <w:rFonts w:ascii="Arial" w:eastAsia="Calibri" w:hAnsi="Arial" w:cs="Arial"/>
          <w:iCs/>
          <w:sz w:val="22"/>
          <w:szCs w:val="22"/>
          <w:lang w:eastAsia="en-US"/>
        </w:rPr>
        <w:t xml:space="preserve">warii </w:t>
      </w:r>
      <w:r w:rsidRPr="005366CB">
        <w:rPr>
          <w:rFonts w:ascii="Arial" w:eastAsia="Calibri" w:hAnsi="Arial" w:cs="Arial"/>
          <w:sz w:val="22"/>
          <w:szCs w:val="22"/>
          <w:lang w:eastAsia="en-US"/>
        </w:rPr>
        <w:t>tych elementów.</w:t>
      </w:r>
    </w:p>
    <w:p w14:paraId="192D70A8"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7F478AA9" w14:textId="77777777" w:rsidR="005366CB" w:rsidRPr="005366CB" w:rsidRDefault="003977DE"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jest zobligowany do usuwania </w:t>
      </w:r>
      <w:r w:rsidR="00DF373A">
        <w:rPr>
          <w:rFonts w:ascii="Arial" w:eastAsia="Calibri" w:hAnsi="Arial" w:cs="Arial"/>
          <w:iCs/>
          <w:sz w:val="22"/>
          <w:szCs w:val="22"/>
          <w:lang w:eastAsia="en-US"/>
        </w:rPr>
        <w:t>u</w:t>
      </w:r>
      <w:r w:rsidR="005366CB" w:rsidRPr="005366CB">
        <w:rPr>
          <w:rFonts w:ascii="Arial" w:eastAsia="Calibri" w:hAnsi="Arial" w:cs="Arial"/>
          <w:iCs/>
          <w:sz w:val="22"/>
          <w:szCs w:val="22"/>
          <w:lang w:eastAsia="en-US"/>
        </w:rPr>
        <w:t>sterek</w:t>
      </w:r>
      <w:r w:rsidR="005366CB" w:rsidRPr="005366CB">
        <w:rPr>
          <w:rFonts w:ascii="Arial" w:eastAsia="Calibri" w:hAnsi="Arial" w:cs="Arial"/>
          <w:sz w:val="22"/>
          <w:szCs w:val="22"/>
          <w:lang w:eastAsia="en-US"/>
        </w:rPr>
        <w:t>/</w:t>
      </w:r>
      <w:r w:rsidR="00DF373A">
        <w:rPr>
          <w:rFonts w:ascii="Arial" w:eastAsia="Calibri" w:hAnsi="Arial" w:cs="Arial"/>
          <w:iCs/>
          <w:sz w:val="22"/>
          <w:szCs w:val="22"/>
          <w:lang w:eastAsia="en-US"/>
        </w:rPr>
        <w:t>a</w:t>
      </w:r>
      <w:r w:rsidR="005366CB" w:rsidRPr="005366CB">
        <w:rPr>
          <w:rFonts w:ascii="Arial" w:eastAsia="Calibri" w:hAnsi="Arial" w:cs="Arial"/>
          <w:iCs/>
          <w:sz w:val="22"/>
          <w:szCs w:val="22"/>
          <w:lang w:eastAsia="en-US"/>
        </w:rPr>
        <w:t xml:space="preserve">warii </w:t>
      </w:r>
      <w:r w:rsidR="005366CB" w:rsidRPr="005366CB">
        <w:rPr>
          <w:rFonts w:ascii="Arial" w:eastAsia="Calibri" w:hAnsi="Arial" w:cs="Arial"/>
          <w:sz w:val="22"/>
          <w:szCs w:val="22"/>
          <w:lang w:eastAsia="en-US"/>
        </w:rPr>
        <w:t xml:space="preserve">wdrażanego rozwiązania </w:t>
      </w:r>
      <w:r w:rsidR="00185041">
        <w:rPr>
          <w:rFonts w:ascii="Arial" w:eastAsia="Calibri" w:hAnsi="Arial" w:cs="Arial"/>
          <w:sz w:val="22"/>
          <w:szCs w:val="22"/>
          <w:lang w:eastAsia="en-US"/>
        </w:rPr>
        <w:t xml:space="preserve">                 </w:t>
      </w:r>
      <w:r w:rsidR="005366CB" w:rsidRPr="005366CB">
        <w:rPr>
          <w:rFonts w:ascii="Arial" w:eastAsia="Calibri" w:hAnsi="Arial" w:cs="Arial"/>
          <w:sz w:val="22"/>
          <w:szCs w:val="22"/>
          <w:lang w:eastAsia="en-US"/>
        </w:rPr>
        <w:t xml:space="preserve">w sprecyzowanym przez </w:t>
      </w:r>
      <w:r w:rsidR="005366CB" w:rsidRPr="005366CB">
        <w:rPr>
          <w:rFonts w:ascii="Arial" w:eastAsia="Calibri" w:hAnsi="Arial" w:cs="Arial"/>
          <w:iCs/>
          <w:sz w:val="22"/>
          <w:szCs w:val="22"/>
          <w:lang w:eastAsia="en-US"/>
        </w:rPr>
        <w:t xml:space="preserve">Kupującego </w:t>
      </w:r>
      <w:r w:rsidR="005366CB" w:rsidRPr="005366CB">
        <w:rPr>
          <w:rFonts w:ascii="Arial" w:eastAsia="Calibri" w:hAnsi="Arial" w:cs="Arial"/>
          <w:sz w:val="22"/>
          <w:szCs w:val="22"/>
          <w:lang w:eastAsia="en-US"/>
        </w:rPr>
        <w:t>na etapie postępowania zakupowego czasie.</w:t>
      </w:r>
    </w:p>
    <w:p w14:paraId="769F66FC"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5C3EB979" w14:textId="77777777" w:rsidR="005366CB" w:rsidRPr="005366CB" w:rsidRDefault="003977DE" w:rsidP="00FB1C61">
      <w:pPr>
        <w:autoSpaceDE w:val="0"/>
        <w:autoSpaceDN w:val="0"/>
        <w:adjustRightInd w:val="0"/>
        <w:jc w:val="both"/>
        <w:rPr>
          <w:rFonts w:ascii="Arial" w:eastAsia="Calibri" w:hAnsi="Arial" w:cs="Arial"/>
          <w:iCs/>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jest zobligowany do wymiany sprzętu lub oprogramowania </w:t>
      </w:r>
      <w:r w:rsidR="00DF373A">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ystemu DCS </w:t>
      </w:r>
      <w:r w:rsidR="00185041">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w przypadku wykrycia </w:t>
      </w:r>
      <w:r w:rsidR="00185041">
        <w:rPr>
          <w:rFonts w:ascii="Arial" w:eastAsia="Calibri" w:hAnsi="Arial" w:cs="Arial"/>
          <w:iCs/>
          <w:sz w:val="22"/>
          <w:szCs w:val="22"/>
          <w:lang w:eastAsia="en-US"/>
        </w:rPr>
        <w:t>w</w:t>
      </w:r>
      <w:r w:rsidR="005366CB" w:rsidRPr="005366CB">
        <w:rPr>
          <w:rFonts w:ascii="Arial" w:eastAsia="Calibri" w:hAnsi="Arial" w:cs="Arial"/>
          <w:iCs/>
          <w:sz w:val="22"/>
          <w:szCs w:val="22"/>
          <w:lang w:eastAsia="en-US"/>
        </w:rPr>
        <w:t>ad nieusuwalnych</w:t>
      </w:r>
      <w:r w:rsidR="005366CB" w:rsidRPr="005366CB">
        <w:rPr>
          <w:rFonts w:ascii="Arial" w:eastAsia="Calibri" w:hAnsi="Arial" w:cs="Arial"/>
          <w:sz w:val="22"/>
          <w:szCs w:val="22"/>
          <w:lang w:eastAsia="en-US"/>
        </w:rPr>
        <w:t>.</w:t>
      </w:r>
    </w:p>
    <w:p w14:paraId="6D5E2E6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5126D7E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Okres gwarancji dla </w:t>
      </w:r>
      <w:r w:rsidR="00DF373A">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DCS </w:t>
      </w:r>
      <w:r w:rsidRPr="005366CB">
        <w:rPr>
          <w:rFonts w:ascii="Arial" w:eastAsia="Calibri" w:hAnsi="Arial" w:cs="Arial"/>
          <w:sz w:val="22"/>
          <w:szCs w:val="22"/>
          <w:lang w:eastAsia="en-US"/>
        </w:rPr>
        <w:t>będzie liczony od daty podpisania końcowego protokołu odbiorowego.</w:t>
      </w:r>
    </w:p>
    <w:p w14:paraId="5A363CB1"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6DC348D6" w14:textId="77777777" w:rsidR="002500F8"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wystąpienia </w:t>
      </w:r>
      <w:r w:rsidRPr="005366CB">
        <w:rPr>
          <w:rFonts w:ascii="Arial" w:eastAsia="Calibri" w:hAnsi="Arial" w:cs="Arial"/>
          <w:iCs/>
          <w:sz w:val="22"/>
          <w:szCs w:val="22"/>
          <w:lang w:eastAsia="en-US"/>
        </w:rPr>
        <w:t>usterek</w:t>
      </w:r>
      <w:r w:rsidRPr="005366CB">
        <w:rPr>
          <w:rFonts w:ascii="Arial" w:eastAsia="Calibri" w:hAnsi="Arial" w:cs="Arial"/>
          <w:sz w:val="22"/>
          <w:szCs w:val="22"/>
          <w:lang w:eastAsia="en-US"/>
        </w:rPr>
        <w:t>/a</w:t>
      </w:r>
      <w:r w:rsidRPr="005366CB">
        <w:rPr>
          <w:rFonts w:ascii="Arial" w:eastAsia="Calibri" w:hAnsi="Arial" w:cs="Arial"/>
          <w:iCs/>
          <w:sz w:val="22"/>
          <w:szCs w:val="22"/>
          <w:lang w:eastAsia="en-US"/>
        </w:rPr>
        <w:t xml:space="preserve">warii </w:t>
      </w:r>
      <w:r w:rsidR="00DF373A">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sz w:val="22"/>
          <w:szCs w:val="22"/>
          <w:lang w:eastAsia="en-US"/>
        </w:rPr>
        <w:t>, okres gwarancji ulega wydłużeniu</w:t>
      </w:r>
      <w:r w:rsidR="009703E0">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 o czas ich usunięcia.</w:t>
      </w:r>
    </w:p>
    <w:p w14:paraId="77CE2137" w14:textId="77777777" w:rsidR="00B610C2" w:rsidRDefault="00B610C2" w:rsidP="00FB1C61">
      <w:pPr>
        <w:autoSpaceDE w:val="0"/>
        <w:autoSpaceDN w:val="0"/>
        <w:adjustRightInd w:val="0"/>
        <w:jc w:val="both"/>
        <w:rPr>
          <w:rFonts w:ascii="Arial" w:eastAsia="Calibri" w:hAnsi="Arial" w:cs="Arial"/>
          <w:sz w:val="22"/>
          <w:szCs w:val="22"/>
          <w:lang w:eastAsia="en-US"/>
        </w:rPr>
      </w:pPr>
    </w:p>
    <w:p w14:paraId="39DD355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wymiany sprzętu bądź oprogramowania </w:t>
      </w:r>
      <w:r w:rsidR="00DF373A">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na nowe, wolne od wad, okres gwarancji na wymienione elementy będzie liczony ponownie od daty ich wymiany.</w:t>
      </w:r>
    </w:p>
    <w:p w14:paraId="765415E8" w14:textId="77777777" w:rsidR="005366CB" w:rsidRPr="005366CB" w:rsidRDefault="005366CB" w:rsidP="00FB1C61">
      <w:pPr>
        <w:autoSpaceDE w:val="0"/>
        <w:autoSpaceDN w:val="0"/>
        <w:adjustRightInd w:val="0"/>
        <w:jc w:val="both"/>
        <w:rPr>
          <w:rFonts w:ascii="Arial" w:eastAsia="Calibri" w:hAnsi="Arial" w:cs="Arial"/>
          <w:b/>
          <w:bCs/>
          <w:sz w:val="22"/>
          <w:szCs w:val="22"/>
          <w:lang w:eastAsia="en-US"/>
        </w:rPr>
      </w:pPr>
    </w:p>
    <w:p w14:paraId="12D9542E" w14:textId="77777777" w:rsidR="005366CB" w:rsidRPr="00857CF0" w:rsidRDefault="005366CB" w:rsidP="00340186">
      <w:pPr>
        <w:pStyle w:val="Nagwek1"/>
        <w:numPr>
          <w:ilvl w:val="1"/>
          <w:numId w:val="1"/>
        </w:numPr>
        <w:tabs>
          <w:tab w:val="clear" w:pos="792"/>
          <w:tab w:val="num" w:pos="567"/>
        </w:tabs>
        <w:ind w:left="567" w:hanging="567"/>
      </w:pPr>
      <w:bookmarkStart w:id="110" w:name="_Toc475077847"/>
      <w:r w:rsidRPr="00857CF0">
        <w:t>Dane uwierzytelniające</w:t>
      </w:r>
      <w:bookmarkEnd w:id="110"/>
    </w:p>
    <w:p w14:paraId="367F1598"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446C3A7D" w14:textId="77777777" w:rsid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Wraz z przekazaniem </w:t>
      </w:r>
      <w:r w:rsidR="00DF373A">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DCS </w:t>
      </w:r>
      <w:r w:rsidRPr="005366CB">
        <w:rPr>
          <w:rFonts w:ascii="Arial" w:eastAsia="Calibri" w:hAnsi="Arial" w:cs="Arial"/>
          <w:sz w:val="22"/>
          <w:szCs w:val="22"/>
          <w:lang w:eastAsia="en-US"/>
        </w:rPr>
        <w:t xml:space="preserve">musi nastąpić przekazanie wszelkich haseł dostępu (administratorskie, niezbędne dla realizacji prac serwisowych oraz wszystkie inne hasła używane w </w:t>
      </w:r>
      <w:r w:rsidR="00DF373A">
        <w:rPr>
          <w:rFonts w:ascii="Arial" w:eastAsia="Calibri" w:hAnsi="Arial" w:cs="Arial"/>
          <w:iCs/>
          <w:sz w:val="22"/>
          <w:szCs w:val="22"/>
          <w:lang w:eastAsia="en-US"/>
        </w:rPr>
        <w:t>s</w:t>
      </w:r>
      <w:r w:rsidRPr="005366CB">
        <w:rPr>
          <w:rFonts w:ascii="Arial" w:eastAsia="Calibri" w:hAnsi="Arial" w:cs="Arial"/>
          <w:iCs/>
          <w:sz w:val="22"/>
          <w:szCs w:val="22"/>
          <w:lang w:eastAsia="en-US"/>
        </w:rPr>
        <w:t>ystemie</w:t>
      </w:r>
      <w:r w:rsidR="00406FA3">
        <w:rPr>
          <w:rFonts w:ascii="Arial" w:eastAsia="Calibri" w:hAnsi="Arial" w:cs="Arial"/>
          <w:sz w:val="22"/>
          <w:szCs w:val="22"/>
          <w:lang w:eastAsia="en-US"/>
        </w:rPr>
        <w:t>).</w:t>
      </w:r>
    </w:p>
    <w:p w14:paraId="070CB830" w14:textId="77777777" w:rsidR="00406FA3" w:rsidRDefault="00406FA3" w:rsidP="00FB1C61">
      <w:pPr>
        <w:jc w:val="both"/>
        <w:rPr>
          <w:rFonts w:ascii="Arial" w:hAnsi="Arial" w:cs="Arial"/>
          <w:sz w:val="22"/>
          <w:szCs w:val="22"/>
        </w:rPr>
      </w:pPr>
    </w:p>
    <w:p w14:paraId="0E02B6B3" w14:textId="77777777" w:rsidR="005057D0" w:rsidRDefault="005057D0" w:rsidP="00FB1C61">
      <w:pPr>
        <w:jc w:val="both"/>
        <w:rPr>
          <w:rFonts w:ascii="Arial" w:hAnsi="Arial" w:cs="Arial"/>
          <w:sz w:val="22"/>
          <w:szCs w:val="22"/>
        </w:rPr>
      </w:pPr>
    </w:p>
    <w:p w14:paraId="1927996B" w14:textId="77777777" w:rsidR="005057D0" w:rsidRDefault="005057D0" w:rsidP="00FB1C61">
      <w:pPr>
        <w:jc w:val="both"/>
        <w:rPr>
          <w:rFonts w:ascii="Arial" w:hAnsi="Arial" w:cs="Arial"/>
          <w:sz w:val="22"/>
          <w:szCs w:val="22"/>
        </w:rPr>
      </w:pPr>
    </w:p>
    <w:p w14:paraId="1F354DAD" w14:textId="77777777" w:rsidR="005057D0" w:rsidRDefault="005057D0" w:rsidP="00FB1C61">
      <w:pPr>
        <w:jc w:val="both"/>
        <w:rPr>
          <w:rFonts w:ascii="Arial" w:hAnsi="Arial" w:cs="Arial"/>
          <w:sz w:val="22"/>
          <w:szCs w:val="22"/>
        </w:rPr>
      </w:pPr>
    </w:p>
    <w:p w14:paraId="5AF1BB57" w14:textId="77777777" w:rsidR="005057D0" w:rsidRDefault="005057D0" w:rsidP="00FB1C61">
      <w:pPr>
        <w:jc w:val="both"/>
        <w:rPr>
          <w:rFonts w:ascii="Arial" w:hAnsi="Arial" w:cs="Arial"/>
          <w:sz w:val="22"/>
          <w:szCs w:val="22"/>
        </w:rPr>
      </w:pPr>
    </w:p>
    <w:p w14:paraId="06ACDC1D" w14:textId="77777777" w:rsidR="005057D0" w:rsidRDefault="005057D0" w:rsidP="00FB1C61">
      <w:pPr>
        <w:jc w:val="both"/>
        <w:rPr>
          <w:rFonts w:ascii="Arial" w:hAnsi="Arial" w:cs="Arial"/>
          <w:sz w:val="22"/>
          <w:szCs w:val="22"/>
        </w:rPr>
      </w:pPr>
    </w:p>
    <w:p w14:paraId="30850067" w14:textId="77777777" w:rsidR="005057D0" w:rsidRDefault="005057D0" w:rsidP="00FB1C61">
      <w:pPr>
        <w:jc w:val="both"/>
        <w:rPr>
          <w:rFonts w:ascii="Arial" w:hAnsi="Arial" w:cs="Arial"/>
          <w:sz w:val="22"/>
          <w:szCs w:val="22"/>
        </w:rPr>
      </w:pPr>
    </w:p>
    <w:p w14:paraId="796D4E46" w14:textId="77777777" w:rsidR="005057D0" w:rsidRDefault="005057D0" w:rsidP="00FB1C61">
      <w:pPr>
        <w:jc w:val="both"/>
        <w:rPr>
          <w:rFonts w:ascii="Arial" w:hAnsi="Arial" w:cs="Arial"/>
          <w:sz w:val="22"/>
          <w:szCs w:val="22"/>
        </w:rPr>
      </w:pPr>
    </w:p>
    <w:p w14:paraId="7160D1FB" w14:textId="77777777" w:rsidR="005057D0" w:rsidRDefault="005057D0" w:rsidP="00FB1C61">
      <w:pPr>
        <w:jc w:val="both"/>
        <w:rPr>
          <w:rFonts w:ascii="Arial" w:hAnsi="Arial" w:cs="Arial"/>
          <w:sz w:val="22"/>
          <w:szCs w:val="22"/>
        </w:rPr>
      </w:pPr>
    </w:p>
    <w:p w14:paraId="2A648272" w14:textId="77777777" w:rsidR="005057D0" w:rsidRDefault="005057D0" w:rsidP="00FB1C61">
      <w:pPr>
        <w:jc w:val="both"/>
        <w:rPr>
          <w:rFonts w:ascii="Arial" w:hAnsi="Arial" w:cs="Arial"/>
          <w:sz w:val="22"/>
          <w:szCs w:val="22"/>
        </w:rPr>
      </w:pPr>
    </w:p>
    <w:p w14:paraId="6CED176B" w14:textId="77777777" w:rsidR="005057D0" w:rsidRDefault="005057D0" w:rsidP="00FB1C61">
      <w:pPr>
        <w:jc w:val="both"/>
        <w:rPr>
          <w:rFonts w:ascii="Arial" w:hAnsi="Arial" w:cs="Arial"/>
          <w:sz w:val="22"/>
          <w:szCs w:val="22"/>
        </w:rPr>
      </w:pPr>
    </w:p>
    <w:p w14:paraId="5EA85310" w14:textId="77777777" w:rsidR="005057D0" w:rsidRDefault="005057D0" w:rsidP="00FB1C61">
      <w:pPr>
        <w:jc w:val="both"/>
        <w:rPr>
          <w:rFonts w:ascii="Arial" w:hAnsi="Arial" w:cs="Arial"/>
          <w:sz w:val="22"/>
          <w:szCs w:val="22"/>
        </w:rPr>
      </w:pPr>
    </w:p>
    <w:p w14:paraId="7A877BEE" w14:textId="77777777" w:rsidR="005057D0" w:rsidRDefault="005057D0" w:rsidP="00FB1C61">
      <w:pPr>
        <w:jc w:val="both"/>
        <w:rPr>
          <w:rFonts w:ascii="Arial" w:hAnsi="Arial" w:cs="Arial"/>
          <w:sz w:val="22"/>
          <w:szCs w:val="22"/>
        </w:rPr>
      </w:pPr>
    </w:p>
    <w:p w14:paraId="3AAA419D" w14:textId="77777777" w:rsidR="005057D0" w:rsidRDefault="005057D0" w:rsidP="00FB1C61">
      <w:pPr>
        <w:jc w:val="both"/>
        <w:rPr>
          <w:rFonts w:ascii="Arial" w:hAnsi="Arial" w:cs="Arial"/>
          <w:sz w:val="22"/>
          <w:szCs w:val="22"/>
        </w:rPr>
      </w:pPr>
    </w:p>
    <w:p w14:paraId="30A3EA18" w14:textId="77777777" w:rsidR="005057D0" w:rsidRDefault="005057D0" w:rsidP="00FB1C61">
      <w:pPr>
        <w:jc w:val="both"/>
        <w:rPr>
          <w:rFonts w:ascii="Arial" w:hAnsi="Arial" w:cs="Arial"/>
          <w:sz w:val="22"/>
          <w:szCs w:val="22"/>
        </w:rPr>
      </w:pPr>
    </w:p>
    <w:p w14:paraId="1B586E31" w14:textId="77777777" w:rsidR="005057D0" w:rsidRDefault="005057D0" w:rsidP="00FB1C61">
      <w:pPr>
        <w:jc w:val="both"/>
        <w:rPr>
          <w:rFonts w:ascii="Arial" w:hAnsi="Arial" w:cs="Arial"/>
          <w:sz w:val="22"/>
          <w:szCs w:val="22"/>
        </w:rPr>
      </w:pPr>
    </w:p>
    <w:p w14:paraId="2A880E9E" w14:textId="77777777" w:rsidR="005057D0" w:rsidRDefault="005057D0" w:rsidP="00FB1C61">
      <w:pPr>
        <w:jc w:val="both"/>
        <w:rPr>
          <w:rFonts w:ascii="Arial" w:hAnsi="Arial" w:cs="Arial"/>
          <w:sz w:val="22"/>
          <w:szCs w:val="22"/>
        </w:rPr>
      </w:pPr>
    </w:p>
    <w:p w14:paraId="40A57B72" w14:textId="77777777" w:rsidR="005057D0" w:rsidRDefault="005057D0" w:rsidP="00FB1C61">
      <w:pPr>
        <w:jc w:val="both"/>
        <w:rPr>
          <w:rFonts w:ascii="Arial" w:hAnsi="Arial" w:cs="Arial"/>
          <w:sz w:val="22"/>
          <w:szCs w:val="22"/>
        </w:rPr>
      </w:pPr>
    </w:p>
    <w:p w14:paraId="277D9929" w14:textId="77777777" w:rsidR="005057D0" w:rsidRDefault="005057D0" w:rsidP="00FB1C61">
      <w:pPr>
        <w:jc w:val="both"/>
        <w:rPr>
          <w:rFonts w:ascii="Arial" w:hAnsi="Arial" w:cs="Arial"/>
          <w:sz w:val="22"/>
          <w:szCs w:val="22"/>
        </w:rPr>
      </w:pPr>
    </w:p>
    <w:p w14:paraId="18697E15" w14:textId="77777777" w:rsidR="005057D0" w:rsidRDefault="005057D0" w:rsidP="00FB1C61">
      <w:pPr>
        <w:jc w:val="both"/>
        <w:rPr>
          <w:rFonts w:ascii="Arial" w:hAnsi="Arial" w:cs="Arial"/>
          <w:sz w:val="22"/>
          <w:szCs w:val="22"/>
        </w:rPr>
      </w:pPr>
    </w:p>
    <w:p w14:paraId="2216AA59" w14:textId="77777777" w:rsidR="005057D0" w:rsidRDefault="005057D0" w:rsidP="00FB1C61">
      <w:pPr>
        <w:jc w:val="both"/>
        <w:rPr>
          <w:rFonts w:ascii="Arial" w:hAnsi="Arial" w:cs="Arial"/>
          <w:sz w:val="22"/>
          <w:szCs w:val="22"/>
        </w:rPr>
      </w:pPr>
    </w:p>
    <w:p w14:paraId="5A91CD15" w14:textId="77777777" w:rsidR="005057D0" w:rsidRDefault="005057D0" w:rsidP="00FB1C61">
      <w:pPr>
        <w:jc w:val="both"/>
        <w:rPr>
          <w:rFonts w:ascii="Arial" w:hAnsi="Arial" w:cs="Arial"/>
          <w:sz w:val="22"/>
          <w:szCs w:val="22"/>
        </w:rPr>
      </w:pPr>
    </w:p>
    <w:p w14:paraId="267573AD" w14:textId="77777777" w:rsidR="005057D0" w:rsidRDefault="005057D0" w:rsidP="00FB1C61">
      <w:pPr>
        <w:jc w:val="both"/>
        <w:rPr>
          <w:rFonts w:ascii="Arial" w:hAnsi="Arial" w:cs="Arial"/>
          <w:sz w:val="22"/>
          <w:szCs w:val="22"/>
        </w:rPr>
      </w:pPr>
    </w:p>
    <w:p w14:paraId="02E36D8C" w14:textId="77777777" w:rsidR="005057D0" w:rsidRDefault="005057D0" w:rsidP="00FB1C61">
      <w:pPr>
        <w:jc w:val="both"/>
        <w:rPr>
          <w:rFonts w:ascii="Arial" w:hAnsi="Arial" w:cs="Arial"/>
          <w:sz w:val="22"/>
          <w:szCs w:val="22"/>
        </w:rPr>
      </w:pPr>
    </w:p>
    <w:p w14:paraId="69EE4217" w14:textId="77777777" w:rsidR="005057D0" w:rsidRDefault="005057D0" w:rsidP="00FB1C61">
      <w:pPr>
        <w:jc w:val="both"/>
        <w:rPr>
          <w:rFonts w:ascii="Arial" w:hAnsi="Arial" w:cs="Arial"/>
          <w:sz w:val="22"/>
          <w:szCs w:val="22"/>
        </w:rPr>
      </w:pPr>
    </w:p>
    <w:p w14:paraId="746A48F7" w14:textId="77777777" w:rsidR="005057D0" w:rsidRPr="001107EF" w:rsidRDefault="005057D0" w:rsidP="00FB1C61">
      <w:pPr>
        <w:jc w:val="both"/>
        <w:rPr>
          <w:rFonts w:ascii="Arial" w:hAnsi="Arial" w:cs="Arial"/>
          <w:sz w:val="22"/>
          <w:szCs w:val="22"/>
        </w:rPr>
      </w:pPr>
    </w:p>
    <w:p w14:paraId="2C7E300E" w14:textId="77777777" w:rsidR="00406FA3" w:rsidRPr="00EF0E64" w:rsidRDefault="00406FA3" w:rsidP="00EF0E64">
      <w:pPr>
        <w:pStyle w:val="Nagwek1"/>
        <w:numPr>
          <w:ilvl w:val="0"/>
          <w:numId w:val="1"/>
        </w:numPr>
        <w:jc w:val="both"/>
        <w:rPr>
          <w:rFonts w:cs="Arial"/>
        </w:rPr>
      </w:pPr>
      <w:bookmarkStart w:id="111" w:name="_Toc475077848"/>
      <w:r w:rsidRPr="00EF0E64">
        <w:rPr>
          <w:rFonts w:cs="Arial"/>
        </w:rPr>
        <w:t>STEROWNIKI PLC (Z WYŁĄCZENIEM SYSTEMU ESD)</w:t>
      </w:r>
      <w:bookmarkEnd w:id="111"/>
    </w:p>
    <w:p w14:paraId="00065A8A" w14:textId="77777777" w:rsidR="005366CB" w:rsidRPr="005366CB" w:rsidRDefault="005366CB" w:rsidP="00FB1C61">
      <w:pPr>
        <w:autoSpaceDE w:val="0"/>
        <w:autoSpaceDN w:val="0"/>
        <w:adjustRightInd w:val="0"/>
        <w:contextualSpacing/>
        <w:rPr>
          <w:rFonts w:ascii="Arial" w:eastAsia="Calibri" w:hAnsi="Arial" w:cs="Arial"/>
          <w:b/>
          <w:bCs/>
          <w:sz w:val="22"/>
          <w:szCs w:val="22"/>
          <w:lang w:eastAsia="en-US"/>
        </w:rPr>
      </w:pPr>
    </w:p>
    <w:p w14:paraId="0ECBFE42" w14:textId="77777777" w:rsidR="00FD57C2" w:rsidRPr="00FD57C2" w:rsidRDefault="00FD57C2" w:rsidP="00FB1C61">
      <w:pPr>
        <w:pStyle w:val="Akapitzlist"/>
        <w:numPr>
          <w:ilvl w:val="0"/>
          <w:numId w:val="143"/>
        </w:numPr>
        <w:autoSpaceDE w:val="0"/>
        <w:autoSpaceDN w:val="0"/>
        <w:adjustRightInd w:val="0"/>
        <w:rPr>
          <w:rFonts w:ascii="Arial" w:eastAsia="Calibri" w:hAnsi="Arial" w:cs="Arial"/>
          <w:b/>
          <w:bCs/>
          <w:vanish/>
          <w:sz w:val="22"/>
          <w:szCs w:val="22"/>
          <w:lang w:eastAsia="en-US"/>
        </w:rPr>
      </w:pPr>
    </w:p>
    <w:p w14:paraId="42E5DE34" w14:textId="77777777" w:rsidR="005366CB" w:rsidRPr="00857CF0" w:rsidRDefault="005366CB" w:rsidP="00340186">
      <w:pPr>
        <w:pStyle w:val="Nagwek1"/>
        <w:numPr>
          <w:ilvl w:val="1"/>
          <w:numId w:val="1"/>
        </w:numPr>
        <w:tabs>
          <w:tab w:val="clear" w:pos="792"/>
          <w:tab w:val="num" w:pos="567"/>
        </w:tabs>
        <w:ind w:left="567" w:hanging="567"/>
      </w:pPr>
      <w:bookmarkStart w:id="112" w:name="_Toc475077849"/>
      <w:r w:rsidRPr="00857CF0">
        <w:t>Wymagania wobec elementów sprzętowych</w:t>
      </w:r>
      <w:bookmarkEnd w:id="112"/>
    </w:p>
    <w:p w14:paraId="078A492E" w14:textId="77777777" w:rsidR="005366CB" w:rsidRPr="005366CB" w:rsidRDefault="005366CB" w:rsidP="00FB1C61">
      <w:pPr>
        <w:autoSpaceDE w:val="0"/>
        <w:autoSpaceDN w:val="0"/>
        <w:adjustRightInd w:val="0"/>
        <w:contextualSpacing/>
        <w:rPr>
          <w:rFonts w:ascii="Arial" w:eastAsia="Calibri" w:hAnsi="Arial" w:cs="Arial"/>
          <w:b/>
          <w:bCs/>
          <w:sz w:val="22"/>
          <w:szCs w:val="22"/>
          <w:lang w:eastAsia="en-US"/>
        </w:rPr>
      </w:pPr>
    </w:p>
    <w:p w14:paraId="5F26144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Dostarczane </w:t>
      </w:r>
      <w:r w:rsidR="00B610C2">
        <w:rPr>
          <w:rFonts w:ascii="Arial" w:eastAsia="Calibri" w:hAnsi="Arial" w:cs="Arial"/>
          <w:sz w:val="22"/>
          <w:szCs w:val="22"/>
          <w:lang w:eastAsia="en-US"/>
        </w:rPr>
        <w:t>s</w:t>
      </w:r>
      <w:r w:rsidRPr="005366CB">
        <w:rPr>
          <w:rFonts w:ascii="Arial" w:eastAsia="Calibri" w:hAnsi="Arial" w:cs="Arial"/>
          <w:sz w:val="22"/>
          <w:szCs w:val="22"/>
          <w:lang w:eastAsia="en-US"/>
        </w:rPr>
        <w:t>terowniki PLC</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muszą się charakteryzować budową modułową. Takie rozwiązanie pozwala na elastyczny dobór konfiguracji sprzętowej </w:t>
      </w:r>
      <w:r w:rsidR="00B610C2">
        <w:rPr>
          <w:rFonts w:ascii="Arial" w:eastAsia="Calibri" w:hAnsi="Arial" w:cs="Arial"/>
          <w:sz w:val="22"/>
          <w:szCs w:val="22"/>
          <w:lang w:eastAsia="en-US"/>
        </w:rPr>
        <w:t>s</w:t>
      </w:r>
      <w:r w:rsidRPr="005366CB">
        <w:rPr>
          <w:rFonts w:ascii="Arial" w:eastAsia="Calibri" w:hAnsi="Arial" w:cs="Arial"/>
          <w:sz w:val="22"/>
          <w:szCs w:val="22"/>
          <w:lang w:eastAsia="en-US"/>
        </w:rPr>
        <w:t xml:space="preserve">terownika PLC </w:t>
      </w:r>
      <w:r w:rsidR="00185041">
        <w:rPr>
          <w:rFonts w:ascii="Arial" w:eastAsia="Calibri" w:hAnsi="Arial" w:cs="Arial"/>
          <w:sz w:val="22"/>
          <w:szCs w:val="22"/>
          <w:lang w:eastAsia="en-US"/>
        </w:rPr>
        <w:t xml:space="preserve">                  </w:t>
      </w:r>
      <w:r w:rsidRPr="005366CB">
        <w:rPr>
          <w:rFonts w:ascii="Arial" w:eastAsia="Calibri" w:hAnsi="Arial" w:cs="Arial"/>
          <w:sz w:val="22"/>
          <w:szCs w:val="22"/>
          <w:lang w:eastAsia="en-US"/>
        </w:rPr>
        <w:t>i umożliwia jego rozbudowę.</w:t>
      </w:r>
    </w:p>
    <w:p w14:paraId="52E47B8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262AE9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Wymagane jest zasilane elementów </w:t>
      </w:r>
      <w:r w:rsidR="00B610C2">
        <w:rPr>
          <w:rFonts w:ascii="Arial" w:eastAsia="Calibri" w:hAnsi="Arial" w:cs="Arial"/>
          <w:sz w:val="22"/>
          <w:szCs w:val="22"/>
          <w:lang w:eastAsia="en-US"/>
        </w:rPr>
        <w:t>s</w:t>
      </w:r>
      <w:r w:rsidRPr="005366CB">
        <w:rPr>
          <w:rFonts w:ascii="Arial" w:eastAsia="Calibri" w:hAnsi="Arial" w:cs="Arial"/>
          <w:sz w:val="22"/>
          <w:szCs w:val="22"/>
          <w:lang w:eastAsia="en-US"/>
        </w:rPr>
        <w:t>terownika PLC napięciem 230V AC lub 24V DC.</w:t>
      </w:r>
    </w:p>
    <w:p w14:paraId="3ED00569"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4D6C55F9"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Sterowniki PLC należy montować w szafach sterowniczych.</w:t>
      </w:r>
    </w:p>
    <w:p w14:paraId="502B209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18D8F8E"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Zaciski modułu wejść/wyjść </w:t>
      </w:r>
      <w:r w:rsidR="00B610C2">
        <w:rPr>
          <w:rFonts w:ascii="Arial" w:eastAsia="Calibri" w:hAnsi="Arial" w:cs="Arial"/>
          <w:sz w:val="22"/>
          <w:szCs w:val="22"/>
          <w:lang w:eastAsia="en-US"/>
        </w:rPr>
        <w:t>s</w:t>
      </w:r>
      <w:r w:rsidRPr="005366CB">
        <w:rPr>
          <w:rFonts w:ascii="Arial" w:eastAsia="Calibri" w:hAnsi="Arial" w:cs="Arial"/>
          <w:sz w:val="22"/>
          <w:szCs w:val="22"/>
          <w:lang w:eastAsia="en-US"/>
        </w:rPr>
        <w:t>terownika PLC nie mogą stanowić integralnej części modułu, aby w razie konieczności jego wymiany nie było konieczności odłączania przewodów.</w:t>
      </w:r>
    </w:p>
    <w:p w14:paraId="4EC9007E"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1024CDAC"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Jednostki CPU sterowników muszą być wyposażone w diody informujące o stanie awaryjnym, tj.: trybie RUN / STOP, aktywny ALARM.</w:t>
      </w:r>
    </w:p>
    <w:p w14:paraId="6EF30889"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7C9B73CA" w14:textId="77777777" w:rsidR="00AF7914"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Moduły oferowanych sterowników muszą obsługiwać co najmniej następujące rodzaje sygnałów wejść/wyjść:</w:t>
      </w:r>
    </w:p>
    <w:p w14:paraId="72B60EAE" w14:textId="77777777" w:rsidR="00AF7914" w:rsidRDefault="00AF7914" w:rsidP="00FB1C61">
      <w:pPr>
        <w:autoSpaceDE w:val="0"/>
        <w:autoSpaceDN w:val="0"/>
        <w:adjustRightInd w:val="0"/>
        <w:jc w:val="both"/>
        <w:rPr>
          <w:rFonts w:ascii="Arial" w:eastAsia="Calibri" w:hAnsi="Arial" w:cs="Arial"/>
          <w:sz w:val="22"/>
          <w:szCs w:val="22"/>
          <w:lang w:eastAsia="en-US"/>
        </w:rPr>
      </w:pPr>
    </w:p>
    <w:p w14:paraId="4D5E249E" w14:textId="77777777" w:rsidR="00D84793" w:rsidRPr="005366CB" w:rsidRDefault="00D84793" w:rsidP="00FB1C61">
      <w:pPr>
        <w:autoSpaceDE w:val="0"/>
        <w:autoSpaceDN w:val="0"/>
        <w:adjustRightInd w:val="0"/>
        <w:jc w:val="both"/>
        <w:rPr>
          <w:rFonts w:ascii="Arial" w:eastAsia="Calibri" w:hAnsi="Arial" w:cs="Arial"/>
          <w:sz w:val="22"/>
          <w:szCs w:val="22"/>
          <w:lang w:eastAsia="en-US"/>
        </w:rPr>
      </w:pPr>
    </w:p>
    <w:tbl>
      <w:tblPr>
        <w:tblW w:w="0" w:type="auto"/>
        <w:tblLook w:val="04A0" w:firstRow="1" w:lastRow="0" w:firstColumn="1" w:lastColumn="0" w:noHBand="0" w:noVBand="1"/>
      </w:tblPr>
      <w:tblGrid>
        <w:gridCol w:w="2235"/>
        <w:gridCol w:w="6662"/>
      </w:tblGrid>
      <w:tr w:rsidR="005366CB" w:rsidRPr="005366CB" w14:paraId="2111215E" w14:textId="77777777">
        <w:tc>
          <w:tcPr>
            <w:tcW w:w="2235" w:type="dxa"/>
            <w:shd w:val="clear" w:color="auto" w:fill="auto"/>
          </w:tcPr>
          <w:p w14:paraId="2FAFA188"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AI (analog input):</w:t>
            </w:r>
          </w:p>
        </w:tc>
        <w:tc>
          <w:tcPr>
            <w:tcW w:w="6662" w:type="dxa"/>
            <w:shd w:val="clear" w:color="auto" w:fill="auto"/>
          </w:tcPr>
          <w:p w14:paraId="7FD4B9F7" w14:textId="77777777" w:rsidR="005366CB" w:rsidRPr="005366CB" w:rsidRDefault="005366CB" w:rsidP="00FD6F87">
            <w:pPr>
              <w:numPr>
                <w:ilvl w:val="0"/>
                <w:numId w:val="70"/>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4…20 mA</w:t>
            </w:r>
          </w:p>
          <w:p w14:paraId="1EEF3796" w14:textId="77777777" w:rsidR="005366CB" w:rsidRPr="005366CB" w:rsidRDefault="005366CB" w:rsidP="00FD6F87">
            <w:pPr>
              <w:numPr>
                <w:ilvl w:val="0"/>
                <w:numId w:val="70"/>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RTD (Pt-100)</w:t>
            </w:r>
          </w:p>
          <w:p w14:paraId="5A343CE6" w14:textId="77777777" w:rsidR="005366CB" w:rsidRPr="005366CB" w:rsidRDefault="005366CB" w:rsidP="00FD6F87">
            <w:pPr>
              <w:numPr>
                <w:ilvl w:val="0"/>
                <w:numId w:val="70"/>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TC (termopary)</w:t>
            </w:r>
          </w:p>
        </w:tc>
      </w:tr>
      <w:tr w:rsidR="005366CB" w:rsidRPr="005366CB" w14:paraId="7F855151" w14:textId="77777777">
        <w:trPr>
          <w:trHeight w:val="168"/>
        </w:trPr>
        <w:tc>
          <w:tcPr>
            <w:tcW w:w="2235" w:type="dxa"/>
            <w:shd w:val="clear" w:color="auto" w:fill="auto"/>
          </w:tcPr>
          <w:p w14:paraId="2939D683" w14:textId="77777777" w:rsidR="005366CB" w:rsidRPr="005366CB" w:rsidRDefault="005366CB" w:rsidP="005366CB">
            <w:pPr>
              <w:rPr>
                <w:rFonts w:ascii="Arial" w:eastAsia="Calibri" w:hAnsi="Arial" w:cs="Arial"/>
                <w:sz w:val="22"/>
                <w:szCs w:val="22"/>
                <w:lang w:eastAsia="en-US"/>
              </w:rPr>
            </w:pPr>
          </w:p>
        </w:tc>
        <w:tc>
          <w:tcPr>
            <w:tcW w:w="6662" w:type="dxa"/>
            <w:shd w:val="clear" w:color="auto" w:fill="auto"/>
          </w:tcPr>
          <w:p w14:paraId="2AE71E62" w14:textId="77777777" w:rsidR="005366CB" w:rsidRPr="005366CB" w:rsidRDefault="005366CB" w:rsidP="005366CB">
            <w:pPr>
              <w:autoSpaceDE w:val="0"/>
              <w:autoSpaceDN w:val="0"/>
              <w:adjustRightInd w:val="0"/>
              <w:contextualSpacing/>
              <w:rPr>
                <w:rFonts w:ascii="Arial" w:eastAsia="Calibri" w:hAnsi="Arial" w:cs="Arial"/>
                <w:sz w:val="16"/>
                <w:szCs w:val="16"/>
                <w:lang w:eastAsia="en-US"/>
              </w:rPr>
            </w:pPr>
          </w:p>
        </w:tc>
      </w:tr>
      <w:tr w:rsidR="005366CB" w:rsidRPr="005366CB" w14:paraId="0B25BF4C" w14:textId="77777777">
        <w:tc>
          <w:tcPr>
            <w:tcW w:w="2235" w:type="dxa"/>
            <w:shd w:val="clear" w:color="auto" w:fill="auto"/>
          </w:tcPr>
          <w:p w14:paraId="388D87B6"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AO (analog output):</w:t>
            </w:r>
          </w:p>
        </w:tc>
        <w:tc>
          <w:tcPr>
            <w:tcW w:w="6662" w:type="dxa"/>
            <w:shd w:val="clear" w:color="auto" w:fill="auto"/>
          </w:tcPr>
          <w:p w14:paraId="289C318D" w14:textId="77777777" w:rsidR="005366CB" w:rsidRPr="005366CB" w:rsidRDefault="005366CB" w:rsidP="00FD6F87">
            <w:pPr>
              <w:numPr>
                <w:ilvl w:val="0"/>
                <w:numId w:val="71"/>
              </w:numPr>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4…20 mA</w:t>
            </w:r>
          </w:p>
        </w:tc>
      </w:tr>
      <w:tr w:rsidR="005366CB" w:rsidRPr="005366CB" w14:paraId="3585FC31" w14:textId="77777777">
        <w:tc>
          <w:tcPr>
            <w:tcW w:w="2235" w:type="dxa"/>
            <w:shd w:val="clear" w:color="auto" w:fill="auto"/>
          </w:tcPr>
          <w:p w14:paraId="42288E9E" w14:textId="77777777" w:rsidR="005366CB" w:rsidRPr="005366CB" w:rsidRDefault="005366CB" w:rsidP="005366CB">
            <w:pPr>
              <w:rPr>
                <w:rFonts w:ascii="Arial" w:eastAsia="Calibri" w:hAnsi="Arial" w:cs="Arial"/>
                <w:sz w:val="22"/>
                <w:szCs w:val="22"/>
                <w:lang w:eastAsia="en-US"/>
              </w:rPr>
            </w:pPr>
          </w:p>
        </w:tc>
        <w:tc>
          <w:tcPr>
            <w:tcW w:w="6662" w:type="dxa"/>
            <w:shd w:val="clear" w:color="auto" w:fill="auto"/>
          </w:tcPr>
          <w:p w14:paraId="28F40C3B" w14:textId="77777777" w:rsidR="005366CB" w:rsidRPr="005366CB" w:rsidRDefault="005366CB" w:rsidP="005366CB">
            <w:pPr>
              <w:rPr>
                <w:rFonts w:ascii="Arial" w:eastAsia="Calibri" w:hAnsi="Arial" w:cs="Arial"/>
                <w:sz w:val="22"/>
                <w:szCs w:val="22"/>
                <w:lang w:eastAsia="en-US"/>
              </w:rPr>
            </w:pPr>
          </w:p>
        </w:tc>
      </w:tr>
      <w:tr w:rsidR="005366CB" w:rsidRPr="005366CB" w14:paraId="369F5E96" w14:textId="77777777">
        <w:tc>
          <w:tcPr>
            <w:tcW w:w="2235" w:type="dxa"/>
            <w:shd w:val="clear" w:color="auto" w:fill="auto"/>
          </w:tcPr>
          <w:p w14:paraId="7028A596"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DI (digital input):</w:t>
            </w:r>
          </w:p>
        </w:tc>
        <w:tc>
          <w:tcPr>
            <w:tcW w:w="6662" w:type="dxa"/>
            <w:shd w:val="clear" w:color="auto" w:fill="auto"/>
          </w:tcPr>
          <w:p w14:paraId="626557C3" w14:textId="77777777" w:rsidR="005366CB" w:rsidRPr="005366CB" w:rsidRDefault="005366CB" w:rsidP="00FD6F87">
            <w:pPr>
              <w:numPr>
                <w:ilvl w:val="0"/>
                <w:numId w:val="71"/>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styki bez-napięciowe</w:t>
            </w:r>
          </w:p>
          <w:p w14:paraId="64E4BFCF" w14:textId="77777777" w:rsidR="005366CB" w:rsidRPr="005366CB" w:rsidRDefault="005366CB" w:rsidP="00FD6F87">
            <w:pPr>
              <w:numPr>
                <w:ilvl w:val="0"/>
                <w:numId w:val="71"/>
              </w:numPr>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sygnały zgodne z NAMUR</w:t>
            </w:r>
          </w:p>
        </w:tc>
      </w:tr>
      <w:tr w:rsidR="005366CB" w:rsidRPr="005366CB" w14:paraId="21B2B30D" w14:textId="77777777">
        <w:tc>
          <w:tcPr>
            <w:tcW w:w="2235" w:type="dxa"/>
            <w:shd w:val="clear" w:color="auto" w:fill="auto"/>
          </w:tcPr>
          <w:p w14:paraId="1AFC7A09" w14:textId="77777777" w:rsidR="005366CB" w:rsidRPr="005366CB" w:rsidRDefault="005366CB" w:rsidP="005366CB">
            <w:pPr>
              <w:rPr>
                <w:rFonts w:ascii="Arial" w:eastAsia="Calibri" w:hAnsi="Arial" w:cs="Arial"/>
                <w:sz w:val="22"/>
                <w:szCs w:val="22"/>
                <w:lang w:eastAsia="en-US"/>
              </w:rPr>
            </w:pPr>
          </w:p>
        </w:tc>
        <w:tc>
          <w:tcPr>
            <w:tcW w:w="6662" w:type="dxa"/>
            <w:shd w:val="clear" w:color="auto" w:fill="auto"/>
          </w:tcPr>
          <w:p w14:paraId="62E26111" w14:textId="77777777" w:rsidR="005366CB" w:rsidRPr="005366CB" w:rsidRDefault="005366CB" w:rsidP="005366CB">
            <w:pPr>
              <w:autoSpaceDE w:val="0"/>
              <w:autoSpaceDN w:val="0"/>
              <w:adjustRightInd w:val="0"/>
              <w:contextualSpacing/>
              <w:rPr>
                <w:rFonts w:ascii="Arial" w:eastAsia="Calibri" w:hAnsi="Arial" w:cs="Arial"/>
                <w:sz w:val="22"/>
                <w:szCs w:val="22"/>
                <w:lang w:eastAsia="en-US"/>
              </w:rPr>
            </w:pPr>
          </w:p>
        </w:tc>
      </w:tr>
      <w:tr w:rsidR="005366CB" w:rsidRPr="005366CB" w14:paraId="4FB609EE" w14:textId="77777777">
        <w:tc>
          <w:tcPr>
            <w:tcW w:w="2235" w:type="dxa"/>
            <w:shd w:val="clear" w:color="auto" w:fill="auto"/>
          </w:tcPr>
          <w:p w14:paraId="5F8BC673"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DO (digital output):</w:t>
            </w:r>
          </w:p>
        </w:tc>
        <w:tc>
          <w:tcPr>
            <w:tcW w:w="6662" w:type="dxa"/>
            <w:shd w:val="clear" w:color="auto" w:fill="auto"/>
          </w:tcPr>
          <w:p w14:paraId="1049039F" w14:textId="77777777" w:rsidR="005366CB" w:rsidRPr="005366CB" w:rsidRDefault="007917D7" w:rsidP="00FD6F87">
            <w:pPr>
              <w:numPr>
                <w:ilvl w:val="0"/>
                <w:numId w:val="72"/>
              </w:numPr>
              <w:autoSpaceDE w:val="0"/>
              <w:autoSpaceDN w:val="0"/>
              <w:adjustRightInd w:val="0"/>
              <w:spacing w:after="200" w:line="276" w:lineRule="auto"/>
              <w:ind w:left="317" w:hanging="283"/>
              <w:contextualSpacing/>
              <w:rPr>
                <w:rFonts w:ascii="Arial" w:eastAsia="Calibri" w:hAnsi="Arial" w:cs="Arial"/>
                <w:sz w:val="22"/>
                <w:szCs w:val="22"/>
                <w:lang w:eastAsia="en-US"/>
              </w:rPr>
            </w:pPr>
            <w:r>
              <w:rPr>
                <w:rFonts w:ascii="Arial" w:eastAsia="Calibri" w:hAnsi="Arial" w:cs="Arial"/>
                <w:sz w:val="22"/>
                <w:szCs w:val="22"/>
                <w:lang w:eastAsia="en-US"/>
              </w:rPr>
              <w:t>24 V</w:t>
            </w:r>
            <w:r w:rsidR="002319F5">
              <w:rPr>
                <w:rFonts w:ascii="Arial" w:eastAsia="Calibri" w:hAnsi="Arial" w:cs="Arial"/>
                <w:sz w:val="22"/>
                <w:szCs w:val="22"/>
                <w:lang w:eastAsia="en-US"/>
              </w:rPr>
              <w:t xml:space="preserve"> </w:t>
            </w:r>
            <w:r>
              <w:rPr>
                <w:rFonts w:ascii="Arial" w:eastAsia="Calibri" w:hAnsi="Arial" w:cs="Arial"/>
                <w:sz w:val="22"/>
                <w:szCs w:val="22"/>
                <w:lang w:eastAsia="en-US"/>
              </w:rPr>
              <w:t>DC</w:t>
            </w:r>
            <w:r w:rsidR="005366CB" w:rsidRPr="005366CB">
              <w:rPr>
                <w:rFonts w:ascii="Arial" w:eastAsia="Calibri" w:hAnsi="Arial" w:cs="Arial"/>
                <w:sz w:val="22"/>
                <w:szCs w:val="22"/>
                <w:lang w:eastAsia="en-US"/>
              </w:rPr>
              <w:t xml:space="preserve"> </w:t>
            </w:r>
          </w:p>
          <w:p w14:paraId="5C1C9612" w14:textId="77777777" w:rsidR="005366CB" w:rsidRPr="005366CB" w:rsidRDefault="005366CB" w:rsidP="00FD6F87">
            <w:pPr>
              <w:numPr>
                <w:ilvl w:val="0"/>
                <w:numId w:val="72"/>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beznapięciowy moduł wyjść przekaźnikowych (Relay Output)</w:t>
            </w:r>
          </w:p>
        </w:tc>
      </w:tr>
      <w:tr w:rsidR="005366CB" w:rsidRPr="005366CB" w14:paraId="23005648" w14:textId="77777777">
        <w:tc>
          <w:tcPr>
            <w:tcW w:w="2235" w:type="dxa"/>
            <w:shd w:val="clear" w:color="auto" w:fill="auto"/>
          </w:tcPr>
          <w:p w14:paraId="15A7BDB0" w14:textId="77777777" w:rsidR="005366CB" w:rsidRPr="005366CB" w:rsidRDefault="005366CB" w:rsidP="005366CB">
            <w:pPr>
              <w:rPr>
                <w:rFonts w:ascii="Arial" w:eastAsia="Calibri" w:hAnsi="Arial" w:cs="Arial"/>
                <w:sz w:val="22"/>
                <w:szCs w:val="22"/>
                <w:lang w:eastAsia="en-US"/>
              </w:rPr>
            </w:pPr>
          </w:p>
        </w:tc>
        <w:tc>
          <w:tcPr>
            <w:tcW w:w="6662" w:type="dxa"/>
            <w:shd w:val="clear" w:color="auto" w:fill="auto"/>
          </w:tcPr>
          <w:p w14:paraId="5F24D4B0" w14:textId="77777777" w:rsidR="005366CB" w:rsidRPr="005366CB" w:rsidRDefault="005366CB" w:rsidP="005366CB">
            <w:pPr>
              <w:autoSpaceDE w:val="0"/>
              <w:autoSpaceDN w:val="0"/>
              <w:adjustRightInd w:val="0"/>
              <w:contextualSpacing/>
              <w:rPr>
                <w:rFonts w:ascii="Arial" w:eastAsia="Calibri" w:hAnsi="Arial" w:cs="Arial"/>
                <w:sz w:val="22"/>
                <w:szCs w:val="22"/>
                <w:lang w:eastAsia="en-US"/>
              </w:rPr>
            </w:pPr>
          </w:p>
        </w:tc>
      </w:tr>
      <w:tr w:rsidR="005366CB" w:rsidRPr="005366CB" w14:paraId="2AF15ACB" w14:textId="77777777">
        <w:tc>
          <w:tcPr>
            <w:tcW w:w="2235" w:type="dxa"/>
            <w:shd w:val="clear" w:color="auto" w:fill="auto"/>
          </w:tcPr>
          <w:p w14:paraId="5EFAC2AC"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PI (pulse input):</w:t>
            </w:r>
          </w:p>
        </w:tc>
        <w:tc>
          <w:tcPr>
            <w:tcW w:w="6662" w:type="dxa"/>
            <w:shd w:val="clear" w:color="auto" w:fill="auto"/>
          </w:tcPr>
          <w:p w14:paraId="550B3B5E" w14:textId="77777777" w:rsidR="005366CB" w:rsidRPr="005366CB" w:rsidRDefault="005366CB" w:rsidP="008F4B49">
            <w:pPr>
              <w:numPr>
                <w:ilvl w:val="0"/>
                <w:numId w:val="73"/>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wejścia impulsowe 0…10 000 H</w:t>
            </w:r>
            <w:r w:rsidR="008F4B49">
              <w:rPr>
                <w:rFonts w:ascii="Arial" w:eastAsia="Calibri" w:hAnsi="Arial" w:cs="Arial"/>
                <w:sz w:val="22"/>
                <w:szCs w:val="22"/>
                <w:lang w:eastAsia="en-US"/>
              </w:rPr>
              <w:t>z</w:t>
            </w:r>
          </w:p>
        </w:tc>
      </w:tr>
    </w:tbl>
    <w:p w14:paraId="0834E8D4" w14:textId="77777777" w:rsidR="0093195F" w:rsidRDefault="0093195F" w:rsidP="00FB1C61">
      <w:pPr>
        <w:autoSpaceDE w:val="0"/>
        <w:autoSpaceDN w:val="0"/>
        <w:adjustRightInd w:val="0"/>
        <w:jc w:val="both"/>
        <w:rPr>
          <w:rFonts w:ascii="Arial" w:eastAsia="Calibri" w:hAnsi="Arial" w:cs="Arial"/>
          <w:sz w:val="22"/>
          <w:szCs w:val="22"/>
          <w:lang w:eastAsia="en-US"/>
        </w:rPr>
      </w:pPr>
    </w:p>
    <w:p w14:paraId="70D4C0A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Nie należy stosować modułów z mieszanymi typami sygnałów, poza szczególnie uzasadnionymi technicznie lub ekonomicznie przypadkami.</w:t>
      </w:r>
    </w:p>
    <w:p w14:paraId="2CEF333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6F8B899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Sygnały redundantne nie mogą być podłączone do tych samych modułów.</w:t>
      </w:r>
    </w:p>
    <w:p w14:paraId="572A0E7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0379D67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Sygnały powinny być przyporządkowane do modułów na zasadzie segregacji wg realizowania tych samych funkcji lub obsługi wspólnego fragmentu instalacji.</w:t>
      </w:r>
    </w:p>
    <w:p w14:paraId="7424F734"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Przy doborze konfiguracji należy zapewnić przynajmniej 15% wolnych wejść/wyjść dla każdego rodzaju sygnału. Nadmiarowe kanały powinny być okablowane do zacisków wyjściowych z szafy i w pełni wyposażone (np. w urządzenia takie jak separatory Ex, itp.).</w:t>
      </w:r>
    </w:p>
    <w:p w14:paraId="492C88A4"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4C82D411"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Wymagane jest minimum 20% wolnego miejsca w szafach </w:t>
      </w:r>
      <w:r w:rsidR="003977DE">
        <w:rPr>
          <w:rFonts w:ascii="Arial" w:eastAsia="Calibri" w:hAnsi="Arial" w:cs="Arial"/>
          <w:sz w:val="22"/>
          <w:szCs w:val="22"/>
          <w:lang w:eastAsia="en-US"/>
        </w:rPr>
        <w:t>s</w:t>
      </w:r>
      <w:r w:rsidRPr="005366CB">
        <w:rPr>
          <w:rFonts w:ascii="Arial" w:eastAsia="Calibri" w:hAnsi="Arial" w:cs="Arial"/>
          <w:sz w:val="22"/>
          <w:szCs w:val="22"/>
          <w:lang w:eastAsia="en-US"/>
        </w:rPr>
        <w:t>terownika PLC na ewentualną rozbudowę.</w:t>
      </w:r>
    </w:p>
    <w:p w14:paraId="520E7DDF"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10FFAAD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Wymagane jest zagwarantowanie odpowiedniego zapasu mocy zasilaczy </w:t>
      </w:r>
      <w:r w:rsidR="003977DE">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terownika PLC, </w:t>
      </w:r>
      <w:r w:rsidRPr="005366CB">
        <w:rPr>
          <w:rFonts w:ascii="Arial" w:eastAsia="Calibri" w:hAnsi="Arial" w:cs="Arial"/>
          <w:sz w:val="22"/>
          <w:szCs w:val="22"/>
          <w:lang w:eastAsia="en-US"/>
        </w:rPr>
        <w:t>umożliwiającej obsłużenie w pełni wyposażonej szafy (po zainstalowaniu w rezerwowej przestrzeni dodatkowych modułów, przekaźników, itp.).</w:t>
      </w:r>
    </w:p>
    <w:p w14:paraId="3B4A5B0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E93736A" w14:textId="77777777" w:rsidR="005366CB" w:rsidRPr="005366CB" w:rsidRDefault="002500F8"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3977DE">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terownika PLC </w:t>
      </w:r>
      <w:r w:rsidR="005366CB" w:rsidRPr="005366CB">
        <w:rPr>
          <w:rFonts w:ascii="Arial" w:eastAsia="Calibri" w:hAnsi="Arial" w:cs="Arial"/>
          <w:sz w:val="22"/>
          <w:szCs w:val="22"/>
          <w:lang w:eastAsia="en-US"/>
        </w:rPr>
        <w:t xml:space="preserve">zobowiązany jest do przedstawienia deklaracji ze strony producenta </w:t>
      </w:r>
      <w:r w:rsidR="003977DE">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terownika</w:t>
      </w:r>
      <w:r w:rsidR="005366CB" w:rsidRPr="005366CB">
        <w:rPr>
          <w:rFonts w:ascii="Arial" w:eastAsia="Calibri" w:hAnsi="Arial" w:cs="Arial"/>
          <w:sz w:val="22"/>
          <w:szCs w:val="22"/>
          <w:lang w:eastAsia="en-US"/>
        </w:rPr>
        <w:t>, iż oferowany produkt będzie objęty wsparciem technicznym oraz dostępne będą części zamienne przez okres co najmniej 5 lat od daty podpisania protokołu przekazania.</w:t>
      </w:r>
    </w:p>
    <w:p w14:paraId="69BF68BF"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6F224CE9" w14:textId="77777777" w:rsidR="005366CB" w:rsidRPr="00857CF0" w:rsidRDefault="005366CB" w:rsidP="00340186">
      <w:pPr>
        <w:pStyle w:val="Nagwek1"/>
        <w:numPr>
          <w:ilvl w:val="1"/>
          <w:numId w:val="1"/>
        </w:numPr>
        <w:tabs>
          <w:tab w:val="clear" w:pos="792"/>
          <w:tab w:val="num" w:pos="567"/>
        </w:tabs>
        <w:ind w:left="567" w:hanging="567"/>
      </w:pPr>
      <w:bookmarkStart w:id="113" w:name="_Toc475077850"/>
      <w:r w:rsidRPr="00857CF0">
        <w:t>Wymagania wobec elementów programowych</w:t>
      </w:r>
      <w:bookmarkEnd w:id="113"/>
    </w:p>
    <w:p w14:paraId="11ED8B92" w14:textId="77777777" w:rsidR="005366CB" w:rsidRPr="005366CB" w:rsidRDefault="005366CB" w:rsidP="00FB1C61">
      <w:pPr>
        <w:autoSpaceDE w:val="0"/>
        <w:autoSpaceDN w:val="0"/>
        <w:adjustRightInd w:val="0"/>
        <w:contextualSpacing/>
        <w:rPr>
          <w:rFonts w:ascii="Arial" w:eastAsia="Calibri" w:hAnsi="Arial" w:cs="Arial"/>
          <w:b/>
          <w:bCs/>
          <w:sz w:val="22"/>
          <w:szCs w:val="22"/>
          <w:lang w:eastAsia="en-US"/>
        </w:rPr>
      </w:pPr>
    </w:p>
    <w:p w14:paraId="61101C81"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Aplikacje </w:t>
      </w:r>
      <w:r w:rsidR="003977DE" w:rsidRPr="003977DE">
        <w:rPr>
          <w:rFonts w:ascii="Arial" w:eastAsia="Calibri" w:hAnsi="Arial" w:cs="Arial"/>
          <w:sz w:val="22"/>
          <w:szCs w:val="22"/>
          <w:lang w:eastAsia="en-US"/>
        </w:rPr>
        <w:t>s</w:t>
      </w:r>
      <w:r w:rsidRPr="003977DE">
        <w:rPr>
          <w:rFonts w:ascii="Arial" w:eastAsia="Calibri" w:hAnsi="Arial" w:cs="Arial"/>
          <w:sz w:val="22"/>
          <w:szCs w:val="22"/>
          <w:lang w:eastAsia="en-US"/>
        </w:rPr>
        <w:t xml:space="preserve">terowników </w:t>
      </w:r>
      <w:r w:rsidRPr="003977DE">
        <w:rPr>
          <w:rFonts w:ascii="Arial" w:eastAsia="Calibri" w:hAnsi="Arial" w:cs="Arial"/>
          <w:iCs/>
          <w:sz w:val="22"/>
          <w:szCs w:val="22"/>
          <w:lang w:eastAsia="en-US"/>
        </w:rPr>
        <w:t xml:space="preserve">PLC </w:t>
      </w:r>
      <w:r w:rsidRPr="003977DE">
        <w:rPr>
          <w:rFonts w:ascii="Arial" w:eastAsia="Calibri" w:hAnsi="Arial" w:cs="Arial"/>
          <w:sz w:val="22"/>
          <w:szCs w:val="22"/>
          <w:lang w:eastAsia="en-US"/>
        </w:rPr>
        <w:t>muszą być</w:t>
      </w:r>
      <w:r w:rsidRPr="005366CB">
        <w:rPr>
          <w:rFonts w:ascii="Arial" w:eastAsia="Calibri" w:hAnsi="Arial" w:cs="Arial"/>
          <w:sz w:val="22"/>
          <w:szCs w:val="22"/>
          <w:lang w:eastAsia="en-US"/>
        </w:rPr>
        <w:t xml:space="preserve"> wykonane w jednym z poniższych języków programowania, zgodnych z </w:t>
      </w:r>
      <w:r w:rsidR="00E00A75">
        <w:rPr>
          <w:rFonts w:ascii="Arial" w:eastAsia="Calibri" w:hAnsi="Arial" w:cs="Arial"/>
          <w:sz w:val="22"/>
          <w:szCs w:val="22"/>
          <w:lang w:eastAsia="en-US"/>
        </w:rPr>
        <w:t>PN-EN</w:t>
      </w:r>
      <w:r w:rsidRPr="005366CB">
        <w:rPr>
          <w:rFonts w:ascii="Arial" w:eastAsia="Calibri" w:hAnsi="Arial" w:cs="Arial"/>
          <w:sz w:val="22"/>
          <w:szCs w:val="22"/>
          <w:lang w:eastAsia="en-US"/>
        </w:rPr>
        <w:t xml:space="preserve"> 61131-3:</w:t>
      </w:r>
    </w:p>
    <w:p w14:paraId="4222711B" w14:textId="77777777" w:rsidR="005366CB" w:rsidRPr="005366CB" w:rsidRDefault="005366CB" w:rsidP="00FB1C61">
      <w:pPr>
        <w:numPr>
          <w:ilvl w:val="0"/>
          <w:numId w:val="7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schemat bloków funkcjonalnych (FBD - functional block diagrams),</w:t>
      </w:r>
    </w:p>
    <w:p w14:paraId="3E59F665" w14:textId="77777777" w:rsidR="005366CB" w:rsidRPr="005366CB" w:rsidRDefault="00F05079" w:rsidP="00FB1C61">
      <w:pPr>
        <w:numPr>
          <w:ilvl w:val="0"/>
          <w:numId w:val="73"/>
        </w:numPr>
        <w:autoSpaceDE w:val="0"/>
        <w:autoSpaceDN w:val="0"/>
        <w:adjustRightInd w:val="0"/>
        <w:contextualSpacing/>
        <w:jc w:val="both"/>
        <w:rPr>
          <w:rFonts w:ascii="Arial" w:eastAsia="Calibri" w:hAnsi="Arial" w:cs="Arial"/>
          <w:sz w:val="22"/>
          <w:szCs w:val="22"/>
          <w:lang w:eastAsia="en-US"/>
        </w:rPr>
      </w:pPr>
      <w:r>
        <w:rPr>
          <w:rFonts w:ascii="Arial" w:eastAsia="Calibri" w:hAnsi="Arial" w:cs="Arial"/>
          <w:sz w:val="22"/>
          <w:szCs w:val="22"/>
          <w:lang w:eastAsia="en-US"/>
        </w:rPr>
        <w:t>schemat drabinkowy (L</w:t>
      </w:r>
      <w:r w:rsidR="005366CB" w:rsidRPr="005366CB">
        <w:rPr>
          <w:rFonts w:ascii="Arial" w:eastAsia="Calibri" w:hAnsi="Arial" w:cs="Arial"/>
          <w:sz w:val="22"/>
          <w:szCs w:val="22"/>
          <w:lang w:eastAsia="en-US"/>
        </w:rPr>
        <w:t>D - ladder diagram),</w:t>
      </w:r>
    </w:p>
    <w:p w14:paraId="1C4E5583" w14:textId="77777777" w:rsidR="005366CB" w:rsidRPr="005366CB" w:rsidRDefault="005366CB" w:rsidP="00FB1C61">
      <w:pPr>
        <w:numPr>
          <w:ilvl w:val="0"/>
          <w:numId w:val="73"/>
        </w:numPr>
        <w:autoSpaceDE w:val="0"/>
        <w:autoSpaceDN w:val="0"/>
        <w:adjustRightInd w:val="0"/>
        <w:contextualSpacing/>
        <w:jc w:val="both"/>
        <w:rPr>
          <w:rFonts w:ascii="Arial" w:eastAsia="Calibri" w:hAnsi="Arial" w:cs="Arial"/>
          <w:sz w:val="22"/>
          <w:szCs w:val="22"/>
          <w:lang w:val="en-GB" w:eastAsia="en-US"/>
        </w:rPr>
      </w:pPr>
      <w:r w:rsidRPr="005366CB">
        <w:rPr>
          <w:rFonts w:ascii="Arial" w:eastAsia="Calibri" w:hAnsi="Arial" w:cs="Arial"/>
          <w:sz w:val="22"/>
          <w:szCs w:val="22"/>
          <w:lang w:val="en-GB" w:eastAsia="en-US"/>
        </w:rPr>
        <w:t>schemat bloków sekwencyjnych (SFC – sequential function chart).</w:t>
      </w:r>
    </w:p>
    <w:p w14:paraId="04334DBF" w14:textId="77777777" w:rsidR="005366CB" w:rsidRPr="005366CB" w:rsidRDefault="005366CB" w:rsidP="00FB1C61">
      <w:pPr>
        <w:autoSpaceDE w:val="0"/>
        <w:autoSpaceDN w:val="0"/>
        <w:adjustRightInd w:val="0"/>
        <w:contextualSpacing/>
        <w:jc w:val="both"/>
        <w:rPr>
          <w:rFonts w:ascii="Arial" w:eastAsia="Calibri" w:hAnsi="Arial" w:cs="Arial"/>
          <w:sz w:val="22"/>
          <w:szCs w:val="22"/>
          <w:lang w:val="en-GB" w:eastAsia="en-US"/>
        </w:rPr>
      </w:pPr>
    </w:p>
    <w:p w14:paraId="3F3A52F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Warunkiem odbioru aplikacji </w:t>
      </w:r>
      <w:r w:rsidR="003977DE">
        <w:rPr>
          <w:rFonts w:ascii="Arial" w:eastAsia="Calibri" w:hAnsi="Arial" w:cs="Arial"/>
          <w:sz w:val="22"/>
          <w:szCs w:val="22"/>
          <w:lang w:eastAsia="en-US"/>
        </w:rPr>
        <w:t>s</w:t>
      </w:r>
      <w:r w:rsidRPr="005366CB">
        <w:rPr>
          <w:rFonts w:ascii="Arial" w:eastAsia="Calibri" w:hAnsi="Arial" w:cs="Arial"/>
          <w:sz w:val="22"/>
          <w:szCs w:val="22"/>
          <w:lang w:eastAsia="en-US"/>
        </w:rPr>
        <w:t>terownika PLC jest przekazanie pełnej wersji programu, zawierającej listy zmiennych oraz szczegółowe opisy i komentarze w języku polskim lub angielskim. Przekazana kopia musi być aktualna, zgodna z przetestowanym programem znajdującym się w pamięci sterownika.</w:t>
      </w:r>
    </w:p>
    <w:p w14:paraId="3B8E42AC"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Wszystkim sygnałom wejść/wyjść w kodzie programu muszą być przypisane symbole, zgodne z oznaczeniami punktów pomiarowych w dokumentacji.</w:t>
      </w:r>
    </w:p>
    <w:p w14:paraId="5BA09201" w14:textId="77777777" w:rsidR="005366CB" w:rsidRPr="005366CB" w:rsidRDefault="005366CB" w:rsidP="00FB1C61">
      <w:pPr>
        <w:autoSpaceDE w:val="0"/>
        <w:autoSpaceDN w:val="0"/>
        <w:adjustRightInd w:val="0"/>
        <w:rPr>
          <w:rFonts w:ascii="Arial" w:eastAsia="Calibri" w:hAnsi="Arial" w:cs="Arial"/>
          <w:sz w:val="22"/>
          <w:szCs w:val="22"/>
          <w:lang w:eastAsia="en-US"/>
        </w:rPr>
      </w:pPr>
    </w:p>
    <w:p w14:paraId="3A0E222E"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Struktura programu musi być logiczna, umoż</w:t>
      </w:r>
      <w:r w:rsidR="003977DE">
        <w:rPr>
          <w:rFonts w:ascii="Arial" w:eastAsia="Calibri" w:hAnsi="Arial" w:cs="Arial"/>
          <w:sz w:val="22"/>
          <w:szCs w:val="22"/>
          <w:lang w:eastAsia="en-US"/>
        </w:rPr>
        <w:t>liwiająca analizę kodu. Kontraktor</w:t>
      </w:r>
      <w:r w:rsidRPr="005366CB">
        <w:rPr>
          <w:rFonts w:ascii="Arial" w:eastAsia="Calibri" w:hAnsi="Arial" w:cs="Arial"/>
          <w:sz w:val="22"/>
          <w:szCs w:val="22"/>
          <w:lang w:eastAsia="en-US"/>
        </w:rPr>
        <w:t xml:space="preserve"> jest zobowiązany do wykorzystywania mechanizmów skracających kod programu, takich jak bloki funkcyjne. Program musi umożliwiać edycję kodu źródłowego oraz jego zmiany.</w:t>
      </w:r>
    </w:p>
    <w:p w14:paraId="4B42152E"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413350B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Kupujący musi mieć dostęp do zawartości wszystkich bloków programu (nie dotyczy standardowych bloków stworzonych przez producenta </w:t>
      </w:r>
      <w:r w:rsidR="003977DE">
        <w:rPr>
          <w:rFonts w:ascii="Arial" w:eastAsia="Calibri" w:hAnsi="Arial" w:cs="Arial"/>
          <w:sz w:val="22"/>
          <w:szCs w:val="22"/>
          <w:lang w:eastAsia="en-US"/>
        </w:rPr>
        <w:t>s</w:t>
      </w:r>
      <w:r w:rsidRPr="005366CB">
        <w:rPr>
          <w:rFonts w:ascii="Arial" w:eastAsia="Calibri" w:hAnsi="Arial" w:cs="Arial"/>
          <w:sz w:val="22"/>
          <w:szCs w:val="22"/>
          <w:lang w:eastAsia="en-US"/>
        </w:rPr>
        <w:t xml:space="preserve">terownika PLC lub oprogramowania narzędziowego). W przypadku zabezpieczenia pamięci sterownika lub bloków programu hasłami, </w:t>
      </w:r>
      <w:r w:rsidR="003977DE">
        <w:rPr>
          <w:rFonts w:ascii="Arial" w:eastAsia="Calibri" w:hAnsi="Arial" w:cs="Arial"/>
          <w:iCs/>
          <w:sz w:val="22"/>
          <w:szCs w:val="22"/>
          <w:lang w:eastAsia="en-US"/>
        </w:rPr>
        <w:t>Kontraktor</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jest zobowiązany do przekazania tych haseł </w:t>
      </w:r>
      <w:r w:rsidRPr="005366CB">
        <w:rPr>
          <w:rFonts w:ascii="Arial" w:eastAsia="Calibri" w:hAnsi="Arial" w:cs="Arial"/>
          <w:iCs/>
          <w:sz w:val="22"/>
          <w:szCs w:val="22"/>
          <w:lang w:eastAsia="en-US"/>
        </w:rPr>
        <w:t>Kupującemu</w:t>
      </w:r>
      <w:r w:rsidRPr="005366CB">
        <w:rPr>
          <w:rFonts w:ascii="Arial" w:eastAsia="Calibri" w:hAnsi="Arial" w:cs="Arial"/>
          <w:sz w:val="22"/>
          <w:szCs w:val="22"/>
          <w:lang w:eastAsia="en-US"/>
        </w:rPr>
        <w:t>.</w:t>
      </w:r>
    </w:p>
    <w:p w14:paraId="68AC4F8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3572C53B" w14:textId="77777777" w:rsidR="002500F8"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Oprogramowanie narzędziowe, wykorzystane do wykonania programu </w:t>
      </w:r>
      <w:r w:rsidR="003977DE">
        <w:rPr>
          <w:rFonts w:ascii="Arial" w:eastAsia="Calibri" w:hAnsi="Arial" w:cs="Arial"/>
          <w:sz w:val="22"/>
          <w:szCs w:val="22"/>
          <w:lang w:eastAsia="en-US"/>
        </w:rPr>
        <w:t>s</w:t>
      </w:r>
      <w:r w:rsidRPr="005366CB">
        <w:rPr>
          <w:rFonts w:ascii="Arial" w:eastAsia="Calibri" w:hAnsi="Arial" w:cs="Arial"/>
          <w:sz w:val="22"/>
          <w:szCs w:val="22"/>
          <w:lang w:eastAsia="en-US"/>
        </w:rPr>
        <w:t xml:space="preserve">terownika </w:t>
      </w:r>
      <w:r w:rsidRPr="005366CB">
        <w:rPr>
          <w:rFonts w:ascii="Arial" w:eastAsia="Calibri" w:hAnsi="Arial" w:cs="Arial"/>
          <w:iCs/>
          <w:sz w:val="22"/>
          <w:szCs w:val="22"/>
          <w:lang w:eastAsia="en-US"/>
        </w:rPr>
        <w:t>PLC</w:t>
      </w:r>
      <w:r w:rsidRPr="005366CB">
        <w:rPr>
          <w:rFonts w:ascii="Arial" w:eastAsia="Calibri" w:hAnsi="Arial" w:cs="Arial"/>
          <w:sz w:val="22"/>
          <w:szCs w:val="22"/>
          <w:lang w:eastAsia="en-US"/>
        </w:rPr>
        <w:t>, musi być jego najnowszą wersją.</w:t>
      </w:r>
    </w:p>
    <w:p w14:paraId="0F053936"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wymiany danych (komunikacji) z innymi systemami </w:t>
      </w:r>
      <w:r w:rsidR="003977DE">
        <w:rPr>
          <w:rFonts w:ascii="Arial" w:eastAsia="Calibri" w:hAnsi="Arial" w:cs="Arial"/>
          <w:iCs/>
          <w:sz w:val="22"/>
          <w:szCs w:val="22"/>
          <w:lang w:eastAsia="en-US"/>
        </w:rPr>
        <w:t>Kontraktor</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jest zobowiązany do dostarczenia listy wymienianych sygnałów zawierającej następujące informacje:</w:t>
      </w:r>
    </w:p>
    <w:p w14:paraId="567078C0" w14:textId="77777777"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oznaczenie sygnału/zmiennej,</w:t>
      </w:r>
    </w:p>
    <w:p w14:paraId="33D53711" w14:textId="77777777"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lastRenderedPageBreak/>
        <w:t>deskryptor sygnału/zmiennej,</w:t>
      </w:r>
    </w:p>
    <w:p w14:paraId="15AE4E6F" w14:textId="77777777"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typ, długość,</w:t>
      </w:r>
    </w:p>
    <w:p w14:paraId="5B03C832" w14:textId="77777777"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adres,</w:t>
      </w:r>
    </w:p>
    <w:p w14:paraId="3B241821" w14:textId="77777777"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nastawy alarmowe LL/L/H/HH,</w:t>
      </w:r>
    </w:p>
    <w:p w14:paraId="72BE8E64" w14:textId="77777777"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zakres pomiarowy oraz jednostka inżynierska.</w:t>
      </w:r>
    </w:p>
    <w:p w14:paraId="13697B7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50B1E4FC" w14:textId="77777777" w:rsidR="005366CB" w:rsidRPr="005366CB" w:rsidRDefault="002500F8"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3977DE">
        <w:rPr>
          <w:rFonts w:ascii="Arial" w:eastAsia="Calibri" w:hAnsi="Arial" w:cs="Arial"/>
          <w:sz w:val="22"/>
          <w:szCs w:val="22"/>
          <w:lang w:eastAsia="en-US"/>
        </w:rPr>
        <w:t>s</w:t>
      </w:r>
      <w:r w:rsidR="005366CB" w:rsidRPr="005366CB">
        <w:rPr>
          <w:rFonts w:ascii="Arial" w:eastAsia="Calibri" w:hAnsi="Arial" w:cs="Arial"/>
          <w:sz w:val="22"/>
          <w:szCs w:val="22"/>
          <w:lang w:eastAsia="en-US"/>
        </w:rPr>
        <w:t xml:space="preserve">terownika </w:t>
      </w:r>
      <w:r w:rsidR="005366CB" w:rsidRPr="005366CB">
        <w:rPr>
          <w:rFonts w:ascii="Arial" w:eastAsia="Calibri" w:hAnsi="Arial" w:cs="Arial"/>
          <w:iCs/>
          <w:sz w:val="22"/>
          <w:szCs w:val="22"/>
          <w:lang w:eastAsia="en-US"/>
        </w:rPr>
        <w:t xml:space="preserve">PLC </w:t>
      </w:r>
      <w:r w:rsidR="005366CB" w:rsidRPr="005366CB">
        <w:rPr>
          <w:rFonts w:ascii="Arial" w:eastAsia="Calibri" w:hAnsi="Arial" w:cs="Arial"/>
          <w:sz w:val="22"/>
          <w:szCs w:val="22"/>
          <w:lang w:eastAsia="en-US"/>
        </w:rPr>
        <w:t>jest zobowiązany do dostarczenia oprogramowania narzędziowego, pozwalającego na:</w:t>
      </w:r>
    </w:p>
    <w:p w14:paraId="53AA7B33" w14:textId="77777777" w:rsidR="005366CB" w:rsidRPr="005366CB" w:rsidRDefault="005366CB" w:rsidP="00FB1C61">
      <w:pPr>
        <w:numPr>
          <w:ilvl w:val="0"/>
          <w:numId w:val="9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tworzenie nowych oraz modyfikację istniejących programów w językach zgodnych </w:t>
      </w:r>
      <w:r w:rsidRPr="005366CB">
        <w:rPr>
          <w:rFonts w:ascii="Arial" w:eastAsia="Calibri" w:hAnsi="Arial" w:cs="Arial"/>
          <w:sz w:val="22"/>
          <w:szCs w:val="22"/>
          <w:lang w:eastAsia="en-US"/>
        </w:rPr>
        <w:br/>
        <w:t xml:space="preserve">z </w:t>
      </w:r>
      <w:r w:rsidR="00E00A75">
        <w:rPr>
          <w:rFonts w:ascii="Arial" w:eastAsia="Calibri" w:hAnsi="Arial" w:cs="Arial"/>
          <w:sz w:val="22"/>
          <w:szCs w:val="22"/>
          <w:lang w:eastAsia="en-US"/>
        </w:rPr>
        <w:t xml:space="preserve">PN-EN </w:t>
      </w:r>
      <w:r w:rsidRPr="005366CB">
        <w:rPr>
          <w:rFonts w:ascii="Arial" w:eastAsia="Calibri" w:hAnsi="Arial" w:cs="Arial"/>
          <w:sz w:val="22"/>
          <w:szCs w:val="22"/>
          <w:lang w:eastAsia="en-US"/>
        </w:rPr>
        <w:t>61131-3,</w:t>
      </w:r>
    </w:p>
    <w:p w14:paraId="4E4543B2" w14:textId="77777777" w:rsidR="005366CB" w:rsidRPr="005366CB" w:rsidRDefault="005366CB" w:rsidP="00FB1C61">
      <w:pPr>
        <w:numPr>
          <w:ilvl w:val="0"/>
          <w:numId w:val="9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programowanie z wykorzystaniem zmiennych (a nie tylko adresów w pamięci),</w:t>
      </w:r>
    </w:p>
    <w:p w14:paraId="5242DA48" w14:textId="77777777" w:rsidR="005366CB" w:rsidRPr="005366CB" w:rsidRDefault="005366CB" w:rsidP="00FB1C61">
      <w:pPr>
        <w:numPr>
          <w:ilvl w:val="0"/>
          <w:numId w:val="9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forsowanie stanu sygnałów wejść/wyjść,</w:t>
      </w:r>
    </w:p>
    <w:p w14:paraId="69BCD518" w14:textId="77777777" w:rsidR="005366CB" w:rsidRPr="005366CB" w:rsidRDefault="005366CB" w:rsidP="00FB1C61">
      <w:pPr>
        <w:numPr>
          <w:ilvl w:val="0"/>
          <w:numId w:val="9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wgrywania wykonanych programów do pamięci sterownika,</w:t>
      </w:r>
    </w:p>
    <w:p w14:paraId="0C47EADD" w14:textId="77777777" w:rsidR="005366CB" w:rsidRPr="005366CB" w:rsidRDefault="005366CB" w:rsidP="00FB1C61">
      <w:pPr>
        <w:numPr>
          <w:ilvl w:val="0"/>
          <w:numId w:val="9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zgrywania programu z pamięci sterownika (upload) w celu wykonania kopii bezpieczeństwa.</w:t>
      </w:r>
    </w:p>
    <w:p w14:paraId="3E09DE6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1BA5DF26" w14:textId="77777777" w:rsidR="005366CB" w:rsidRPr="005366CB" w:rsidRDefault="005366CB" w:rsidP="00E85E82">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powinno zawierać wszystkie biblioteki niezbędne do obsługi dostarczonej</w:t>
      </w:r>
      <w:r w:rsidR="00E85E82">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konfiguracji </w:t>
      </w:r>
      <w:r w:rsidR="003977DE">
        <w:rPr>
          <w:rFonts w:ascii="Arial" w:eastAsia="Calibri" w:hAnsi="Arial" w:cs="Arial"/>
          <w:sz w:val="22"/>
          <w:szCs w:val="22"/>
          <w:lang w:eastAsia="en-US"/>
        </w:rPr>
        <w:t>s</w:t>
      </w:r>
      <w:r w:rsidRPr="005366CB">
        <w:rPr>
          <w:rFonts w:ascii="Arial" w:eastAsia="Calibri" w:hAnsi="Arial" w:cs="Arial"/>
          <w:sz w:val="22"/>
          <w:szCs w:val="22"/>
          <w:lang w:eastAsia="en-US"/>
        </w:rPr>
        <w:t>terownika PLC. Wraz z oprogramowaniem należy dostarczyć licencje wymagane do jego legalnego użytkowania.</w:t>
      </w:r>
    </w:p>
    <w:p w14:paraId="456E8474"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3BDC3334" w14:textId="77777777" w:rsidR="005366CB" w:rsidRPr="00857CF0" w:rsidRDefault="005366CB" w:rsidP="00340186">
      <w:pPr>
        <w:pStyle w:val="Nagwek1"/>
        <w:numPr>
          <w:ilvl w:val="1"/>
          <w:numId w:val="1"/>
        </w:numPr>
        <w:tabs>
          <w:tab w:val="clear" w:pos="792"/>
          <w:tab w:val="num" w:pos="567"/>
        </w:tabs>
        <w:ind w:left="567" w:hanging="567"/>
      </w:pPr>
      <w:bookmarkStart w:id="114" w:name="_Toc475077851"/>
      <w:r w:rsidRPr="00857CF0">
        <w:t>Synchronizacja czasu</w:t>
      </w:r>
      <w:bookmarkEnd w:id="114"/>
    </w:p>
    <w:p w14:paraId="09A51C4C" w14:textId="77777777" w:rsidR="005366CB" w:rsidRPr="005366CB" w:rsidRDefault="005366CB" w:rsidP="00FB1C61">
      <w:pPr>
        <w:autoSpaceDE w:val="0"/>
        <w:autoSpaceDN w:val="0"/>
        <w:adjustRightInd w:val="0"/>
        <w:rPr>
          <w:rFonts w:ascii="Arial" w:eastAsia="Calibri" w:hAnsi="Arial" w:cs="Arial"/>
          <w:b/>
          <w:bCs/>
          <w:sz w:val="22"/>
          <w:szCs w:val="22"/>
          <w:lang w:eastAsia="en-US"/>
        </w:rPr>
      </w:pPr>
    </w:p>
    <w:p w14:paraId="1E3B5140" w14:textId="77777777" w:rsidR="005366CB" w:rsidRPr="005366CB" w:rsidRDefault="003977DE" w:rsidP="00FB1C61">
      <w:pPr>
        <w:autoSpaceDE w:val="0"/>
        <w:autoSpaceDN w:val="0"/>
        <w:adjustRightInd w:val="0"/>
        <w:jc w:val="both"/>
        <w:rPr>
          <w:rFonts w:ascii="Arial" w:eastAsia="Calibri" w:hAnsi="Arial" w:cs="Arial"/>
          <w:sz w:val="22"/>
          <w:szCs w:val="22"/>
          <w:lang w:eastAsia="en-US"/>
        </w:rPr>
      </w:pPr>
      <w:r>
        <w:rPr>
          <w:rFonts w:ascii="Arial" w:eastAsia="Calibri" w:hAnsi="Arial" w:cs="Arial"/>
          <w:sz w:val="22"/>
          <w:szCs w:val="22"/>
          <w:lang w:eastAsia="en-US"/>
        </w:rPr>
        <w:t>Kontraktor</w:t>
      </w:r>
      <w:r w:rsidR="005366CB" w:rsidRPr="005366CB">
        <w:rPr>
          <w:rFonts w:ascii="Arial" w:eastAsia="Calibri" w:hAnsi="Arial" w:cs="Arial"/>
          <w:sz w:val="22"/>
          <w:szCs w:val="22"/>
          <w:lang w:eastAsia="en-US"/>
        </w:rPr>
        <w:t xml:space="preserve"> musi zapewnić możliwość synchronizacji czasu dla </w:t>
      </w:r>
      <w:r>
        <w:rPr>
          <w:rFonts w:ascii="Arial" w:eastAsia="Calibri" w:hAnsi="Arial" w:cs="Arial"/>
          <w:sz w:val="22"/>
          <w:szCs w:val="22"/>
          <w:lang w:eastAsia="en-US"/>
        </w:rPr>
        <w:t>s</w:t>
      </w:r>
      <w:r w:rsidR="005366CB" w:rsidRPr="005366CB">
        <w:rPr>
          <w:rFonts w:ascii="Arial" w:eastAsia="Calibri" w:hAnsi="Arial" w:cs="Arial"/>
          <w:sz w:val="22"/>
          <w:szCs w:val="22"/>
          <w:lang w:eastAsia="en-US"/>
        </w:rPr>
        <w:t xml:space="preserve">terownika PLC </w:t>
      </w:r>
      <w:r w:rsidR="000C736A">
        <w:rPr>
          <w:rFonts w:ascii="Arial" w:eastAsia="Calibri" w:hAnsi="Arial" w:cs="Arial"/>
          <w:sz w:val="22"/>
          <w:szCs w:val="22"/>
          <w:lang w:eastAsia="en-US"/>
        </w:rPr>
        <w:t xml:space="preserve">                      </w:t>
      </w:r>
      <w:r w:rsidR="005366CB" w:rsidRPr="005366CB">
        <w:rPr>
          <w:rFonts w:ascii="Arial" w:eastAsia="Calibri" w:hAnsi="Arial" w:cs="Arial"/>
          <w:sz w:val="22"/>
          <w:szCs w:val="22"/>
          <w:lang w:eastAsia="en-US"/>
        </w:rPr>
        <w:t>z wiarygodnym źródłem czasu.</w:t>
      </w:r>
    </w:p>
    <w:p w14:paraId="64A8BC38" w14:textId="77777777" w:rsidR="005366CB" w:rsidRPr="005366CB" w:rsidRDefault="005366CB" w:rsidP="00FB1C61">
      <w:pPr>
        <w:autoSpaceDE w:val="0"/>
        <w:autoSpaceDN w:val="0"/>
        <w:adjustRightInd w:val="0"/>
        <w:contextualSpacing/>
        <w:rPr>
          <w:rFonts w:ascii="Arial" w:eastAsia="Calibri" w:hAnsi="Arial" w:cs="Arial"/>
          <w:b/>
          <w:bCs/>
          <w:sz w:val="22"/>
          <w:szCs w:val="22"/>
          <w:lang w:eastAsia="en-US"/>
        </w:rPr>
      </w:pPr>
    </w:p>
    <w:p w14:paraId="3849A47C" w14:textId="77777777" w:rsidR="005366CB" w:rsidRPr="00857CF0" w:rsidRDefault="005366CB" w:rsidP="00340186">
      <w:pPr>
        <w:pStyle w:val="Nagwek1"/>
        <w:numPr>
          <w:ilvl w:val="1"/>
          <w:numId w:val="1"/>
        </w:numPr>
        <w:tabs>
          <w:tab w:val="clear" w:pos="792"/>
          <w:tab w:val="num" w:pos="567"/>
        </w:tabs>
        <w:ind w:left="567" w:hanging="567"/>
      </w:pPr>
      <w:bookmarkStart w:id="115" w:name="_Toc475077852"/>
      <w:r w:rsidRPr="00857CF0">
        <w:t>Redundancja i bezprzerwowa praca</w:t>
      </w:r>
      <w:bookmarkEnd w:id="115"/>
    </w:p>
    <w:p w14:paraId="7C37F159" w14:textId="77777777" w:rsidR="005366CB" w:rsidRPr="005366CB" w:rsidRDefault="005366CB" w:rsidP="00FB1C61">
      <w:pPr>
        <w:autoSpaceDE w:val="0"/>
        <w:autoSpaceDN w:val="0"/>
        <w:adjustRightInd w:val="0"/>
        <w:rPr>
          <w:rFonts w:ascii="Arial" w:eastAsia="Calibri" w:hAnsi="Arial" w:cs="Arial"/>
          <w:b/>
          <w:bCs/>
          <w:sz w:val="22"/>
          <w:szCs w:val="22"/>
          <w:lang w:eastAsia="en-US"/>
        </w:rPr>
      </w:pPr>
    </w:p>
    <w:p w14:paraId="0932EE6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Sterowniki PLC muszą posiadać zaimplementowaną redundancję na poziomie:</w:t>
      </w:r>
    </w:p>
    <w:p w14:paraId="01F09DB1" w14:textId="77777777" w:rsidR="005366CB" w:rsidRPr="005366CB" w:rsidRDefault="005366CB" w:rsidP="00FB1C61">
      <w:pPr>
        <w:numPr>
          <w:ilvl w:val="0"/>
          <w:numId w:val="9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CPU sterownika,</w:t>
      </w:r>
    </w:p>
    <w:p w14:paraId="06DE5297" w14:textId="77777777" w:rsidR="005366CB" w:rsidRDefault="005366CB" w:rsidP="00FB1C61">
      <w:pPr>
        <w:numPr>
          <w:ilvl w:val="0"/>
          <w:numId w:val="9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komunikacji ze sterownikami/systemami zabezpieczeń (odstępstwo dopuszczalne po akceptacji Kupującego).</w:t>
      </w:r>
    </w:p>
    <w:p w14:paraId="1A1322AF" w14:textId="77777777" w:rsidR="00744882" w:rsidRPr="005366CB" w:rsidRDefault="00744882" w:rsidP="00744882">
      <w:pPr>
        <w:autoSpaceDE w:val="0"/>
        <w:autoSpaceDN w:val="0"/>
        <w:adjustRightInd w:val="0"/>
        <w:ind w:left="720"/>
        <w:contextualSpacing/>
        <w:jc w:val="both"/>
        <w:rPr>
          <w:rFonts w:ascii="Arial" w:eastAsia="Calibri" w:hAnsi="Arial" w:cs="Arial"/>
          <w:sz w:val="22"/>
          <w:szCs w:val="22"/>
          <w:lang w:eastAsia="en-US"/>
        </w:rPr>
      </w:pPr>
    </w:p>
    <w:p w14:paraId="6B26440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zastosowania </w:t>
      </w:r>
      <w:r w:rsidR="003977DE">
        <w:rPr>
          <w:rFonts w:ascii="Arial" w:eastAsia="Calibri" w:hAnsi="Arial" w:cs="Arial"/>
          <w:sz w:val="22"/>
          <w:szCs w:val="22"/>
          <w:lang w:eastAsia="en-US"/>
        </w:rPr>
        <w:t>s</w:t>
      </w:r>
      <w:r w:rsidRPr="005366CB">
        <w:rPr>
          <w:rFonts w:ascii="Arial" w:eastAsia="Calibri" w:hAnsi="Arial" w:cs="Arial"/>
          <w:sz w:val="22"/>
          <w:szCs w:val="22"/>
          <w:lang w:eastAsia="en-US"/>
        </w:rPr>
        <w:t>terownika PLC obsługującego obwody krytyczne z punktu widzenia procesu technologicznego (określone w projekcie technicznym) należy stosować redundancję na poziomie:</w:t>
      </w:r>
    </w:p>
    <w:p w14:paraId="360D3898" w14:textId="77777777" w:rsidR="005366CB" w:rsidRPr="005366CB" w:rsidRDefault="005366CB" w:rsidP="00FB1C61">
      <w:pPr>
        <w:numPr>
          <w:ilvl w:val="0"/>
          <w:numId w:val="98"/>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modułów wejść/wyjść,</w:t>
      </w:r>
    </w:p>
    <w:p w14:paraId="3440F251" w14:textId="77777777" w:rsidR="005366CB" w:rsidRPr="005366CB" w:rsidRDefault="005366CB" w:rsidP="00FB1C61">
      <w:pPr>
        <w:numPr>
          <w:ilvl w:val="0"/>
          <w:numId w:val="98"/>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zasilaczy (zasilacze muszą być dobrane z takim zapasem, by umożliwić utrzymanie całego systemu podczas pracy na jednym zasilaczu, gdy drugi będzie w awarii).</w:t>
      </w:r>
    </w:p>
    <w:p w14:paraId="3A9CD1C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D27F27E"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Redundancja </w:t>
      </w:r>
      <w:r w:rsidR="003977DE">
        <w:rPr>
          <w:rFonts w:ascii="Arial" w:eastAsia="Calibri" w:hAnsi="Arial" w:cs="Arial"/>
          <w:iCs/>
          <w:sz w:val="22"/>
          <w:szCs w:val="22"/>
          <w:lang w:eastAsia="en-US"/>
        </w:rPr>
        <w:t>st</w:t>
      </w:r>
      <w:r w:rsidRPr="005366CB">
        <w:rPr>
          <w:rFonts w:ascii="Arial" w:eastAsia="Calibri" w:hAnsi="Arial" w:cs="Arial"/>
          <w:iCs/>
          <w:sz w:val="22"/>
          <w:szCs w:val="22"/>
          <w:lang w:eastAsia="en-US"/>
        </w:rPr>
        <w:t>erownika PLC</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zapewnić jego bezprzerwową pracę. W przypadku awarii jednego z redundantnych elementów, drugi musi przejąć pracę pierwszego w sposób automatyczny, bez ingerencji operatora.</w:t>
      </w:r>
    </w:p>
    <w:p w14:paraId="708E9EA4" w14:textId="77777777" w:rsidR="00AA41DE" w:rsidRDefault="00AA41DE" w:rsidP="00FB1C61">
      <w:pPr>
        <w:autoSpaceDE w:val="0"/>
        <w:autoSpaceDN w:val="0"/>
        <w:adjustRightInd w:val="0"/>
        <w:jc w:val="both"/>
        <w:rPr>
          <w:rFonts w:ascii="Arial" w:eastAsia="Calibri" w:hAnsi="Arial" w:cs="Arial"/>
          <w:sz w:val="22"/>
          <w:szCs w:val="22"/>
          <w:lang w:eastAsia="en-US"/>
        </w:rPr>
      </w:pPr>
    </w:p>
    <w:p w14:paraId="2A68F5BC"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Wymagany poziom redundancji elementów </w:t>
      </w:r>
      <w:r w:rsidR="003977DE">
        <w:rPr>
          <w:rFonts w:ascii="Arial" w:eastAsia="Calibri" w:hAnsi="Arial" w:cs="Arial"/>
          <w:iCs/>
          <w:sz w:val="22"/>
          <w:szCs w:val="22"/>
          <w:lang w:eastAsia="en-US"/>
        </w:rPr>
        <w:t>s</w:t>
      </w:r>
      <w:r w:rsidR="000349C9">
        <w:rPr>
          <w:rFonts w:ascii="Arial" w:eastAsia="Calibri" w:hAnsi="Arial" w:cs="Arial"/>
          <w:iCs/>
          <w:sz w:val="22"/>
          <w:szCs w:val="22"/>
          <w:lang w:eastAsia="en-US"/>
        </w:rPr>
        <w:t xml:space="preserve">terownika PLC </w:t>
      </w:r>
      <w:r w:rsidRPr="005366CB">
        <w:rPr>
          <w:rFonts w:ascii="Arial" w:eastAsia="Calibri" w:hAnsi="Arial" w:cs="Arial"/>
          <w:sz w:val="22"/>
          <w:szCs w:val="22"/>
          <w:lang w:eastAsia="en-US"/>
        </w:rPr>
        <w:t>zależy od jego poziomu krytyczności i musi być uzgodniony z Kupującym.</w:t>
      </w:r>
    </w:p>
    <w:p w14:paraId="17A80664"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409DCAF"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Prace serwisowe oraz wymiana poszczególnych modułów </w:t>
      </w:r>
      <w:r w:rsidR="003977DE">
        <w:rPr>
          <w:rFonts w:ascii="Arial" w:eastAsia="Calibri" w:hAnsi="Arial" w:cs="Arial"/>
          <w:iCs/>
          <w:sz w:val="22"/>
          <w:szCs w:val="22"/>
          <w:lang w:eastAsia="en-US"/>
        </w:rPr>
        <w:t>s</w:t>
      </w:r>
      <w:r w:rsidRPr="005366CB">
        <w:rPr>
          <w:rFonts w:ascii="Arial" w:eastAsia="Calibri" w:hAnsi="Arial" w:cs="Arial"/>
          <w:iCs/>
          <w:sz w:val="22"/>
          <w:szCs w:val="22"/>
          <w:lang w:eastAsia="en-US"/>
        </w:rPr>
        <w:t>terownika PLC</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muszą się odbywać bez konieczności wyłączenia całego systemu.</w:t>
      </w:r>
    </w:p>
    <w:p w14:paraId="2963DB73" w14:textId="77777777" w:rsidR="005366CB" w:rsidRPr="005366CB" w:rsidRDefault="005366CB" w:rsidP="00FB1C61">
      <w:pPr>
        <w:autoSpaceDE w:val="0"/>
        <w:autoSpaceDN w:val="0"/>
        <w:adjustRightInd w:val="0"/>
        <w:rPr>
          <w:rFonts w:ascii="Arial" w:eastAsia="Calibri" w:hAnsi="Arial" w:cs="Arial"/>
          <w:b/>
          <w:bCs/>
          <w:sz w:val="22"/>
          <w:szCs w:val="22"/>
          <w:lang w:eastAsia="en-US"/>
        </w:rPr>
      </w:pPr>
    </w:p>
    <w:p w14:paraId="76E69541" w14:textId="77777777" w:rsidR="005366CB" w:rsidRPr="00857CF0" w:rsidRDefault="005366CB" w:rsidP="00340186">
      <w:pPr>
        <w:pStyle w:val="Nagwek1"/>
        <w:numPr>
          <w:ilvl w:val="1"/>
          <w:numId w:val="1"/>
        </w:numPr>
        <w:tabs>
          <w:tab w:val="clear" w:pos="792"/>
          <w:tab w:val="num" w:pos="567"/>
        </w:tabs>
        <w:ind w:left="567" w:hanging="567"/>
      </w:pPr>
      <w:bookmarkStart w:id="116" w:name="_Toc475077853"/>
      <w:r w:rsidRPr="00857CF0">
        <w:t>Gwarancja</w:t>
      </w:r>
      <w:bookmarkEnd w:id="116"/>
    </w:p>
    <w:p w14:paraId="06F8CD96" w14:textId="77777777" w:rsidR="005366CB" w:rsidRPr="005366CB" w:rsidRDefault="005366CB" w:rsidP="00FB1C61">
      <w:pPr>
        <w:autoSpaceDE w:val="0"/>
        <w:autoSpaceDN w:val="0"/>
        <w:adjustRightInd w:val="0"/>
        <w:rPr>
          <w:rFonts w:ascii="Arial" w:eastAsia="Calibri" w:hAnsi="Arial" w:cs="Arial"/>
          <w:b/>
          <w:bCs/>
          <w:sz w:val="22"/>
          <w:szCs w:val="22"/>
          <w:lang w:eastAsia="en-US"/>
        </w:rPr>
      </w:pPr>
    </w:p>
    <w:p w14:paraId="11F3A76C"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Sterownik PLC </w:t>
      </w:r>
      <w:r w:rsidRPr="005366CB">
        <w:rPr>
          <w:rFonts w:ascii="Arial" w:eastAsia="Calibri" w:hAnsi="Arial" w:cs="Arial"/>
          <w:sz w:val="22"/>
          <w:szCs w:val="22"/>
          <w:lang w:eastAsia="en-US"/>
        </w:rPr>
        <w:t xml:space="preserve">musi być objęty co najmniej </w:t>
      </w:r>
      <w:r w:rsidR="009703E0">
        <w:rPr>
          <w:rFonts w:ascii="Arial" w:eastAsia="Calibri" w:hAnsi="Arial" w:cs="Arial"/>
          <w:sz w:val="22"/>
          <w:szCs w:val="22"/>
          <w:lang w:eastAsia="en-US"/>
        </w:rPr>
        <w:t>24-miesięcznym</w:t>
      </w:r>
      <w:r w:rsidRPr="005366CB">
        <w:rPr>
          <w:rFonts w:ascii="Arial" w:eastAsia="Calibri" w:hAnsi="Arial" w:cs="Arial"/>
          <w:sz w:val="22"/>
          <w:szCs w:val="22"/>
          <w:lang w:eastAsia="en-US"/>
        </w:rPr>
        <w:t xml:space="preserve"> okresem gwarancyjnym, na poprawne, zgodne z dokumentacją techniczną funkcjonowanie.</w:t>
      </w:r>
    </w:p>
    <w:p w14:paraId="4B6A88FD"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511638F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Sterownik PLC </w:t>
      </w:r>
      <w:r w:rsidRPr="005366CB">
        <w:rPr>
          <w:rFonts w:ascii="Arial" w:eastAsia="Calibri" w:hAnsi="Arial" w:cs="Arial"/>
          <w:sz w:val="22"/>
          <w:szCs w:val="22"/>
          <w:lang w:eastAsia="en-US"/>
        </w:rPr>
        <w:t xml:space="preserve">musi umożliwiać jego integrację z innymi systemami, sprecyzowanymi przez </w:t>
      </w:r>
      <w:r w:rsidRPr="005366CB">
        <w:rPr>
          <w:rFonts w:ascii="Arial" w:eastAsia="Calibri" w:hAnsi="Arial" w:cs="Arial"/>
          <w:iCs/>
          <w:sz w:val="22"/>
          <w:szCs w:val="22"/>
          <w:lang w:eastAsia="en-US"/>
        </w:rPr>
        <w:t>Kupującego</w:t>
      </w:r>
      <w:r w:rsidRPr="005366CB">
        <w:rPr>
          <w:rFonts w:ascii="Arial" w:eastAsia="Calibri" w:hAnsi="Arial" w:cs="Arial"/>
          <w:sz w:val="22"/>
          <w:szCs w:val="22"/>
          <w:lang w:eastAsia="en-US"/>
        </w:rPr>
        <w:t>.</w:t>
      </w:r>
    </w:p>
    <w:p w14:paraId="5C931FA9"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13327362" w14:textId="77777777" w:rsidR="005366CB" w:rsidRPr="005366CB" w:rsidRDefault="003977DE"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jest zobligowany do usunięcia wszystkich wykrytych wad oraz usterek wdrażanego </w:t>
      </w: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terownika PLC l</w:t>
      </w:r>
      <w:r w:rsidR="005366CB" w:rsidRPr="005366CB">
        <w:rPr>
          <w:rFonts w:ascii="Arial" w:eastAsia="Calibri" w:hAnsi="Arial" w:cs="Arial"/>
          <w:sz w:val="22"/>
          <w:szCs w:val="22"/>
          <w:lang w:eastAsia="en-US"/>
        </w:rPr>
        <w:t xml:space="preserve">ub pokrycia kosztów związanych z ich usunięciem w okresie trwania gwarancji, miedzy innymi kosztów przesyłek, delegowania pracowników serwisu do napraw w miejscu instalacji </w:t>
      </w: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terownika</w:t>
      </w:r>
      <w:r w:rsidR="005366CB" w:rsidRPr="005366CB">
        <w:rPr>
          <w:rFonts w:ascii="Arial" w:eastAsia="Calibri" w:hAnsi="Arial" w:cs="Arial"/>
          <w:sz w:val="22"/>
          <w:szCs w:val="22"/>
          <w:lang w:eastAsia="en-US"/>
        </w:rPr>
        <w:t>, itp.</w:t>
      </w:r>
    </w:p>
    <w:p w14:paraId="11813A0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59C5765" w14:textId="77777777" w:rsidR="005366CB" w:rsidRPr="005366CB" w:rsidRDefault="003977DE"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jest zobligowany do przyjmowania zgłoszeń u</w:t>
      </w:r>
      <w:r w:rsidR="005366CB" w:rsidRPr="005366CB">
        <w:rPr>
          <w:rFonts w:ascii="Arial" w:eastAsia="Calibri" w:hAnsi="Arial" w:cs="Arial"/>
          <w:iCs/>
          <w:sz w:val="22"/>
          <w:szCs w:val="22"/>
          <w:lang w:eastAsia="en-US"/>
        </w:rPr>
        <w:t xml:space="preserve">sterek </w:t>
      </w:r>
      <w:r w:rsidR="005366CB" w:rsidRPr="005366CB">
        <w:rPr>
          <w:rFonts w:ascii="Arial" w:eastAsia="Calibri" w:hAnsi="Arial" w:cs="Arial"/>
          <w:sz w:val="22"/>
          <w:szCs w:val="22"/>
          <w:lang w:eastAsia="en-US"/>
        </w:rPr>
        <w:t xml:space="preserve">oraz </w:t>
      </w:r>
      <w:r w:rsidR="005366CB" w:rsidRPr="005366CB">
        <w:rPr>
          <w:rFonts w:ascii="Arial" w:eastAsia="Calibri" w:hAnsi="Arial" w:cs="Arial"/>
          <w:iCs/>
          <w:sz w:val="22"/>
          <w:szCs w:val="22"/>
          <w:lang w:eastAsia="en-US"/>
        </w:rPr>
        <w:t xml:space="preserve">awarii </w:t>
      </w:r>
      <w:r w:rsidR="005366CB" w:rsidRPr="005366CB">
        <w:rPr>
          <w:rFonts w:ascii="Arial" w:eastAsia="Calibri" w:hAnsi="Arial" w:cs="Arial"/>
          <w:sz w:val="22"/>
          <w:szCs w:val="22"/>
          <w:lang w:eastAsia="en-US"/>
        </w:rPr>
        <w:t xml:space="preserve">dotyczących </w:t>
      </w: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terowników PLC </w:t>
      </w:r>
      <w:r w:rsidR="005366CB" w:rsidRPr="005366CB">
        <w:rPr>
          <w:rFonts w:ascii="Arial" w:eastAsia="Calibri" w:hAnsi="Arial" w:cs="Arial"/>
          <w:sz w:val="22"/>
          <w:szCs w:val="22"/>
          <w:lang w:eastAsia="en-US"/>
        </w:rPr>
        <w:t>w okresie trwania gwarancji.</w:t>
      </w:r>
    </w:p>
    <w:p w14:paraId="79D17549"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738D692D"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przypadkach, gdy zakres prac obejmuje dostawy sprzętu informatycznego (serwery, stacje robocze, elementy sieciowe), </w:t>
      </w:r>
      <w:r w:rsidR="003977DE">
        <w:rPr>
          <w:rFonts w:ascii="Arial" w:eastAsia="Calibri" w:hAnsi="Arial" w:cs="Arial"/>
          <w:iCs/>
          <w:sz w:val="22"/>
          <w:szCs w:val="22"/>
          <w:lang w:eastAsia="en-US"/>
        </w:rPr>
        <w:t>Kontraktor</w:t>
      </w:r>
      <w:r w:rsidRPr="005366CB">
        <w:rPr>
          <w:rFonts w:ascii="Arial" w:eastAsia="Calibri" w:hAnsi="Arial" w:cs="Arial"/>
          <w:iCs/>
          <w:sz w:val="22"/>
          <w:szCs w:val="22"/>
          <w:lang w:eastAsia="en-US"/>
        </w:rPr>
        <w:t xml:space="preserve"> </w:t>
      </w:r>
      <w:r w:rsidRPr="005366CB">
        <w:rPr>
          <w:rFonts w:ascii="Arial" w:eastAsia="Calibri" w:hAnsi="Arial" w:cs="Arial"/>
          <w:sz w:val="22"/>
          <w:szCs w:val="22"/>
          <w:lang w:eastAsia="en-US"/>
        </w:rPr>
        <w:t>zapewni niezbędnych specjalistów oraz części zamienne i materiały potrzebne do serwisowania oraz usuwania u</w:t>
      </w:r>
      <w:r w:rsidRPr="005366CB">
        <w:rPr>
          <w:rFonts w:ascii="Arial" w:eastAsia="Calibri" w:hAnsi="Arial" w:cs="Arial"/>
          <w:iCs/>
          <w:sz w:val="22"/>
          <w:szCs w:val="22"/>
          <w:lang w:eastAsia="en-US"/>
        </w:rPr>
        <w:t>sterek</w:t>
      </w:r>
      <w:r w:rsidRPr="005366CB">
        <w:rPr>
          <w:rFonts w:ascii="Arial" w:eastAsia="Calibri" w:hAnsi="Arial" w:cs="Arial"/>
          <w:sz w:val="22"/>
          <w:szCs w:val="22"/>
          <w:lang w:eastAsia="en-US"/>
        </w:rPr>
        <w:t>/a</w:t>
      </w:r>
      <w:r w:rsidRPr="005366CB">
        <w:rPr>
          <w:rFonts w:ascii="Arial" w:eastAsia="Calibri" w:hAnsi="Arial" w:cs="Arial"/>
          <w:iCs/>
          <w:sz w:val="22"/>
          <w:szCs w:val="22"/>
          <w:lang w:eastAsia="en-US"/>
        </w:rPr>
        <w:t xml:space="preserve">warii </w:t>
      </w:r>
      <w:r w:rsidRPr="005366CB">
        <w:rPr>
          <w:rFonts w:ascii="Arial" w:eastAsia="Calibri" w:hAnsi="Arial" w:cs="Arial"/>
          <w:sz w:val="22"/>
          <w:szCs w:val="22"/>
          <w:lang w:eastAsia="en-US"/>
        </w:rPr>
        <w:t>tych elementów.</w:t>
      </w:r>
    </w:p>
    <w:p w14:paraId="1308E6B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57872489" w14:textId="77777777" w:rsidR="005366CB" w:rsidRPr="005366CB" w:rsidRDefault="003977DE"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jest zobligowany do usuwania </w:t>
      </w:r>
      <w:r w:rsidR="000C736A">
        <w:rPr>
          <w:rFonts w:ascii="Arial" w:eastAsia="Calibri" w:hAnsi="Arial" w:cs="Arial"/>
          <w:iCs/>
          <w:sz w:val="22"/>
          <w:szCs w:val="22"/>
          <w:lang w:eastAsia="en-US"/>
        </w:rPr>
        <w:t>u</w:t>
      </w:r>
      <w:r w:rsidR="005366CB" w:rsidRPr="005366CB">
        <w:rPr>
          <w:rFonts w:ascii="Arial" w:eastAsia="Calibri" w:hAnsi="Arial" w:cs="Arial"/>
          <w:iCs/>
          <w:sz w:val="22"/>
          <w:szCs w:val="22"/>
          <w:lang w:eastAsia="en-US"/>
        </w:rPr>
        <w:t>sterek</w:t>
      </w:r>
      <w:r w:rsidR="005366CB" w:rsidRPr="005366CB">
        <w:rPr>
          <w:rFonts w:ascii="Arial" w:eastAsia="Calibri" w:hAnsi="Arial" w:cs="Arial"/>
          <w:sz w:val="22"/>
          <w:szCs w:val="22"/>
          <w:lang w:eastAsia="en-US"/>
        </w:rPr>
        <w:t>/</w:t>
      </w:r>
      <w:r w:rsidR="000C736A">
        <w:rPr>
          <w:rFonts w:ascii="Arial" w:eastAsia="Calibri" w:hAnsi="Arial" w:cs="Arial"/>
          <w:iCs/>
          <w:sz w:val="22"/>
          <w:szCs w:val="22"/>
          <w:lang w:eastAsia="en-US"/>
        </w:rPr>
        <w:t>a</w:t>
      </w:r>
      <w:r w:rsidR="005366CB" w:rsidRPr="005366CB">
        <w:rPr>
          <w:rFonts w:ascii="Arial" w:eastAsia="Calibri" w:hAnsi="Arial" w:cs="Arial"/>
          <w:iCs/>
          <w:sz w:val="22"/>
          <w:szCs w:val="22"/>
          <w:lang w:eastAsia="en-US"/>
        </w:rPr>
        <w:t xml:space="preserve">warii </w:t>
      </w:r>
      <w:r w:rsidR="000C736A">
        <w:rPr>
          <w:rFonts w:ascii="Arial" w:eastAsia="Calibri" w:hAnsi="Arial" w:cs="Arial"/>
          <w:sz w:val="22"/>
          <w:szCs w:val="22"/>
          <w:lang w:eastAsia="en-US"/>
        </w:rPr>
        <w:t xml:space="preserve">wdrażanego rozwiązania </w:t>
      </w:r>
      <w:r w:rsidR="009703E0">
        <w:rPr>
          <w:rFonts w:ascii="Arial" w:eastAsia="Calibri" w:hAnsi="Arial" w:cs="Arial"/>
          <w:sz w:val="22"/>
          <w:szCs w:val="22"/>
          <w:lang w:eastAsia="en-US"/>
        </w:rPr>
        <w:t xml:space="preserve">                </w:t>
      </w:r>
      <w:r w:rsidR="005366CB" w:rsidRPr="005366CB">
        <w:rPr>
          <w:rFonts w:ascii="Arial" w:eastAsia="Calibri" w:hAnsi="Arial" w:cs="Arial"/>
          <w:sz w:val="22"/>
          <w:szCs w:val="22"/>
          <w:lang w:eastAsia="en-US"/>
        </w:rPr>
        <w:t xml:space="preserve">w sprecyzowanym przez </w:t>
      </w:r>
      <w:r w:rsidR="005366CB" w:rsidRPr="005366CB">
        <w:rPr>
          <w:rFonts w:ascii="Arial" w:eastAsia="Calibri" w:hAnsi="Arial" w:cs="Arial"/>
          <w:iCs/>
          <w:sz w:val="22"/>
          <w:szCs w:val="22"/>
          <w:lang w:eastAsia="en-US"/>
        </w:rPr>
        <w:t xml:space="preserve">Kupującego </w:t>
      </w:r>
      <w:r w:rsidR="005366CB" w:rsidRPr="005366CB">
        <w:rPr>
          <w:rFonts w:ascii="Arial" w:eastAsia="Calibri" w:hAnsi="Arial" w:cs="Arial"/>
          <w:sz w:val="22"/>
          <w:szCs w:val="22"/>
          <w:lang w:eastAsia="en-US"/>
        </w:rPr>
        <w:t>na etapie postępowania zakupowego czasie.</w:t>
      </w:r>
    </w:p>
    <w:p w14:paraId="76918ED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492267C3" w14:textId="77777777" w:rsidR="005366CB" w:rsidRPr="005366CB" w:rsidRDefault="003977DE" w:rsidP="00FB1C61">
      <w:pPr>
        <w:autoSpaceDE w:val="0"/>
        <w:autoSpaceDN w:val="0"/>
        <w:adjustRightInd w:val="0"/>
        <w:jc w:val="both"/>
        <w:rPr>
          <w:rFonts w:ascii="Arial" w:eastAsia="Calibri" w:hAnsi="Arial" w:cs="Arial"/>
          <w:iCs/>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jest zobligowany do wymiany sprzętu lub oprogramowania </w:t>
      </w: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terownika PLC </w:t>
      </w:r>
      <w:r w:rsidR="000C736A">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w przypadku wykrycia </w:t>
      </w:r>
      <w:r w:rsidR="00EF3426">
        <w:rPr>
          <w:rFonts w:ascii="Arial" w:eastAsia="Calibri" w:hAnsi="Arial" w:cs="Arial"/>
          <w:iCs/>
          <w:sz w:val="22"/>
          <w:szCs w:val="22"/>
          <w:lang w:eastAsia="en-US"/>
        </w:rPr>
        <w:t>w</w:t>
      </w:r>
      <w:r w:rsidR="005366CB" w:rsidRPr="005366CB">
        <w:rPr>
          <w:rFonts w:ascii="Arial" w:eastAsia="Calibri" w:hAnsi="Arial" w:cs="Arial"/>
          <w:iCs/>
          <w:sz w:val="22"/>
          <w:szCs w:val="22"/>
          <w:lang w:eastAsia="en-US"/>
        </w:rPr>
        <w:t>ad nieusuwalnych</w:t>
      </w:r>
      <w:r w:rsidR="005366CB" w:rsidRPr="005366CB">
        <w:rPr>
          <w:rFonts w:ascii="Arial" w:eastAsia="Calibri" w:hAnsi="Arial" w:cs="Arial"/>
          <w:sz w:val="22"/>
          <w:szCs w:val="22"/>
          <w:lang w:eastAsia="en-US"/>
        </w:rPr>
        <w:t>.</w:t>
      </w:r>
    </w:p>
    <w:p w14:paraId="47F37596"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61F2DBD9"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Okres gwarancji dla </w:t>
      </w:r>
      <w:r w:rsidR="003977DE">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terownika PLC </w:t>
      </w:r>
      <w:r w:rsidRPr="005366CB">
        <w:rPr>
          <w:rFonts w:ascii="Arial" w:eastAsia="Calibri" w:hAnsi="Arial" w:cs="Arial"/>
          <w:sz w:val="22"/>
          <w:szCs w:val="22"/>
          <w:lang w:eastAsia="en-US"/>
        </w:rPr>
        <w:t>będzie liczony od daty podpisania końcowego protokołu odbiorowego.</w:t>
      </w:r>
    </w:p>
    <w:p w14:paraId="3CE9044D"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5256CA19" w14:textId="77777777" w:rsidR="00910B98"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wystąpienia </w:t>
      </w:r>
      <w:r w:rsidRPr="005366CB">
        <w:rPr>
          <w:rFonts w:ascii="Arial" w:eastAsia="Calibri" w:hAnsi="Arial" w:cs="Arial"/>
          <w:iCs/>
          <w:sz w:val="22"/>
          <w:szCs w:val="22"/>
          <w:lang w:eastAsia="en-US"/>
        </w:rPr>
        <w:t>usterek</w:t>
      </w:r>
      <w:r w:rsidRPr="005366CB">
        <w:rPr>
          <w:rFonts w:ascii="Arial" w:eastAsia="Calibri" w:hAnsi="Arial" w:cs="Arial"/>
          <w:sz w:val="22"/>
          <w:szCs w:val="22"/>
          <w:lang w:eastAsia="en-US"/>
        </w:rPr>
        <w:t>/a</w:t>
      </w:r>
      <w:r w:rsidRPr="005366CB">
        <w:rPr>
          <w:rFonts w:ascii="Arial" w:eastAsia="Calibri" w:hAnsi="Arial" w:cs="Arial"/>
          <w:iCs/>
          <w:sz w:val="22"/>
          <w:szCs w:val="22"/>
          <w:lang w:eastAsia="en-US"/>
        </w:rPr>
        <w:t xml:space="preserve">warii </w:t>
      </w:r>
      <w:r w:rsidR="003977DE">
        <w:rPr>
          <w:rFonts w:ascii="Arial" w:eastAsia="Calibri" w:hAnsi="Arial" w:cs="Arial"/>
          <w:iCs/>
          <w:sz w:val="22"/>
          <w:szCs w:val="22"/>
          <w:lang w:eastAsia="en-US"/>
        </w:rPr>
        <w:t>s</w:t>
      </w:r>
      <w:r w:rsidRPr="005366CB">
        <w:rPr>
          <w:rFonts w:ascii="Arial" w:eastAsia="Calibri" w:hAnsi="Arial" w:cs="Arial"/>
          <w:iCs/>
          <w:sz w:val="22"/>
          <w:szCs w:val="22"/>
          <w:lang w:eastAsia="en-US"/>
        </w:rPr>
        <w:t>terownika PLC</w:t>
      </w:r>
      <w:r w:rsidRPr="005366CB">
        <w:rPr>
          <w:rFonts w:ascii="Arial" w:eastAsia="Calibri" w:hAnsi="Arial" w:cs="Arial"/>
          <w:sz w:val="22"/>
          <w:szCs w:val="22"/>
          <w:lang w:eastAsia="en-US"/>
        </w:rPr>
        <w:t>, okres gwarancji ulega w</w:t>
      </w:r>
      <w:r w:rsidR="00910B98">
        <w:rPr>
          <w:rFonts w:ascii="Arial" w:eastAsia="Calibri" w:hAnsi="Arial" w:cs="Arial"/>
          <w:sz w:val="22"/>
          <w:szCs w:val="22"/>
          <w:lang w:eastAsia="en-US"/>
        </w:rPr>
        <w:t>ydłużeniu o czas ich usunięcia.</w:t>
      </w:r>
    </w:p>
    <w:p w14:paraId="66940FE6"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wymiany sprzętu bądź oprogramowania </w:t>
      </w:r>
      <w:r w:rsidR="00ED5B0A">
        <w:rPr>
          <w:rFonts w:ascii="Arial" w:eastAsia="Calibri" w:hAnsi="Arial" w:cs="Arial"/>
          <w:iCs/>
          <w:sz w:val="22"/>
          <w:szCs w:val="22"/>
          <w:lang w:eastAsia="en-US"/>
        </w:rPr>
        <w:t>s</w:t>
      </w:r>
      <w:r w:rsidRPr="005366CB">
        <w:rPr>
          <w:rFonts w:ascii="Arial" w:eastAsia="Calibri" w:hAnsi="Arial" w:cs="Arial"/>
          <w:iCs/>
          <w:sz w:val="22"/>
          <w:szCs w:val="22"/>
          <w:lang w:eastAsia="en-US"/>
        </w:rPr>
        <w:t>terownika PLC</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na nowe, wolne od wad, okres gwarancji na wymienione elementy będzie liczony ponownie od daty ich wymiany.</w:t>
      </w:r>
    </w:p>
    <w:p w14:paraId="5932DD32" w14:textId="77777777" w:rsidR="00325C56" w:rsidRDefault="00325C56" w:rsidP="00FB1C61">
      <w:pPr>
        <w:jc w:val="both"/>
        <w:rPr>
          <w:rFonts w:ascii="Arial" w:hAnsi="Arial" w:cs="Arial"/>
          <w:sz w:val="22"/>
          <w:szCs w:val="22"/>
        </w:rPr>
      </w:pPr>
    </w:p>
    <w:p w14:paraId="0F5C9D8F" w14:textId="77777777" w:rsidR="005057D0" w:rsidRDefault="005057D0" w:rsidP="00FB1C61">
      <w:pPr>
        <w:jc w:val="both"/>
        <w:rPr>
          <w:rFonts w:ascii="Arial" w:hAnsi="Arial" w:cs="Arial"/>
          <w:sz w:val="22"/>
          <w:szCs w:val="22"/>
        </w:rPr>
      </w:pPr>
    </w:p>
    <w:p w14:paraId="6F153AFB" w14:textId="77777777" w:rsidR="005057D0" w:rsidRDefault="005057D0" w:rsidP="00FB1C61">
      <w:pPr>
        <w:jc w:val="both"/>
        <w:rPr>
          <w:rFonts w:ascii="Arial" w:hAnsi="Arial" w:cs="Arial"/>
          <w:sz w:val="22"/>
          <w:szCs w:val="22"/>
        </w:rPr>
      </w:pPr>
    </w:p>
    <w:p w14:paraId="1C84ACB1" w14:textId="77777777" w:rsidR="005057D0" w:rsidRDefault="005057D0" w:rsidP="00FB1C61">
      <w:pPr>
        <w:jc w:val="both"/>
        <w:rPr>
          <w:rFonts w:ascii="Arial" w:hAnsi="Arial" w:cs="Arial"/>
          <w:sz w:val="22"/>
          <w:szCs w:val="22"/>
        </w:rPr>
      </w:pPr>
    </w:p>
    <w:p w14:paraId="28E1BF5E" w14:textId="77777777" w:rsidR="005057D0" w:rsidRDefault="005057D0" w:rsidP="00FB1C61">
      <w:pPr>
        <w:jc w:val="both"/>
        <w:rPr>
          <w:rFonts w:ascii="Arial" w:hAnsi="Arial" w:cs="Arial"/>
          <w:sz w:val="22"/>
          <w:szCs w:val="22"/>
        </w:rPr>
      </w:pPr>
    </w:p>
    <w:p w14:paraId="77775468" w14:textId="77777777" w:rsidR="005057D0" w:rsidRDefault="005057D0" w:rsidP="00FB1C61">
      <w:pPr>
        <w:jc w:val="both"/>
        <w:rPr>
          <w:rFonts w:ascii="Arial" w:hAnsi="Arial" w:cs="Arial"/>
          <w:sz w:val="22"/>
          <w:szCs w:val="22"/>
        </w:rPr>
      </w:pPr>
    </w:p>
    <w:p w14:paraId="37EE2320" w14:textId="77777777" w:rsidR="005057D0" w:rsidRDefault="005057D0" w:rsidP="00FB1C61">
      <w:pPr>
        <w:jc w:val="both"/>
        <w:rPr>
          <w:rFonts w:ascii="Arial" w:hAnsi="Arial" w:cs="Arial"/>
          <w:sz w:val="22"/>
          <w:szCs w:val="22"/>
        </w:rPr>
      </w:pPr>
    </w:p>
    <w:p w14:paraId="45C65A84" w14:textId="77777777" w:rsidR="005057D0" w:rsidRDefault="005057D0" w:rsidP="00FB1C61">
      <w:pPr>
        <w:jc w:val="both"/>
        <w:rPr>
          <w:rFonts w:ascii="Arial" w:hAnsi="Arial" w:cs="Arial"/>
          <w:sz w:val="22"/>
          <w:szCs w:val="22"/>
        </w:rPr>
      </w:pPr>
    </w:p>
    <w:p w14:paraId="658B5643" w14:textId="77777777" w:rsidR="005057D0" w:rsidRDefault="005057D0" w:rsidP="00FB1C61">
      <w:pPr>
        <w:jc w:val="both"/>
        <w:rPr>
          <w:rFonts w:ascii="Arial" w:hAnsi="Arial" w:cs="Arial"/>
          <w:sz w:val="22"/>
          <w:szCs w:val="22"/>
        </w:rPr>
      </w:pPr>
    </w:p>
    <w:p w14:paraId="2D794027" w14:textId="77777777" w:rsidR="005057D0" w:rsidRDefault="005057D0" w:rsidP="00FB1C61">
      <w:pPr>
        <w:jc w:val="both"/>
        <w:rPr>
          <w:rFonts w:ascii="Arial" w:hAnsi="Arial" w:cs="Arial"/>
          <w:sz w:val="22"/>
          <w:szCs w:val="22"/>
        </w:rPr>
      </w:pPr>
    </w:p>
    <w:p w14:paraId="1F9EDCA8" w14:textId="77777777" w:rsidR="005057D0" w:rsidRDefault="005057D0" w:rsidP="00FB1C61">
      <w:pPr>
        <w:jc w:val="both"/>
        <w:rPr>
          <w:rFonts w:ascii="Arial" w:hAnsi="Arial" w:cs="Arial"/>
          <w:sz w:val="22"/>
          <w:szCs w:val="22"/>
        </w:rPr>
      </w:pPr>
    </w:p>
    <w:p w14:paraId="2C83CD42" w14:textId="77777777" w:rsidR="005057D0" w:rsidRDefault="005057D0" w:rsidP="00FB1C61">
      <w:pPr>
        <w:jc w:val="both"/>
        <w:rPr>
          <w:rFonts w:ascii="Arial" w:hAnsi="Arial" w:cs="Arial"/>
          <w:sz w:val="22"/>
          <w:szCs w:val="22"/>
        </w:rPr>
      </w:pPr>
    </w:p>
    <w:p w14:paraId="5766279B" w14:textId="77777777" w:rsidR="005057D0" w:rsidRDefault="005057D0" w:rsidP="00FB1C61">
      <w:pPr>
        <w:jc w:val="both"/>
        <w:rPr>
          <w:rFonts w:ascii="Arial" w:hAnsi="Arial" w:cs="Arial"/>
          <w:sz w:val="22"/>
          <w:szCs w:val="22"/>
        </w:rPr>
      </w:pPr>
    </w:p>
    <w:p w14:paraId="050A3BDB" w14:textId="77777777" w:rsidR="005057D0" w:rsidRDefault="005057D0" w:rsidP="00FB1C61">
      <w:pPr>
        <w:jc w:val="both"/>
        <w:rPr>
          <w:rFonts w:ascii="Arial" w:hAnsi="Arial" w:cs="Arial"/>
          <w:sz w:val="22"/>
          <w:szCs w:val="22"/>
        </w:rPr>
      </w:pPr>
    </w:p>
    <w:p w14:paraId="74A6EC2A" w14:textId="77777777" w:rsidR="005057D0" w:rsidRDefault="005057D0" w:rsidP="00FB1C61">
      <w:pPr>
        <w:jc w:val="both"/>
        <w:rPr>
          <w:rFonts w:ascii="Arial" w:hAnsi="Arial" w:cs="Arial"/>
          <w:sz w:val="22"/>
          <w:szCs w:val="22"/>
        </w:rPr>
      </w:pPr>
    </w:p>
    <w:p w14:paraId="42BEFC85" w14:textId="77777777" w:rsidR="005057D0" w:rsidRDefault="005057D0" w:rsidP="00FB1C61">
      <w:pPr>
        <w:jc w:val="both"/>
        <w:rPr>
          <w:rFonts w:ascii="Arial" w:hAnsi="Arial" w:cs="Arial"/>
          <w:sz w:val="22"/>
          <w:szCs w:val="22"/>
        </w:rPr>
      </w:pPr>
    </w:p>
    <w:p w14:paraId="33EA5E7F" w14:textId="77777777" w:rsidR="005057D0" w:rsidRDefault="005057D0" w:rsidP="00FB1C61">
      <w:pPr>
        <w:jc w:val="both"/>
        <w:rPr>
          <w:rFonts w:ascii="Arial" w:hAnsi="Arial" w:cs="Arial"/>
          <w:sz w:val="22"/>
          <w:szCs w:val="22"/>
        </w:rPr>
      </w:pPr>
    </w:p>
    <w:p w14:paraId="4138025B" w14:textId="77777777" w:rsidR="005057D0" w:rsidRDefault="005057D0" w:rsidP="00FB1C61">
      <w:pPr>
        <w:jc w:val="both"/>
        <w:rPr>
          <w:rFonts w:ascii="Arial" w:hAnsi="Arial" w:cs="Arial"/>
          <w:sz w:val="22"/>
          <w:szCs w:val="22"/>
        </w:rPr>
      </w:pPr>
    </w:p>
    <w:p w14:paraId="1CBF3D32" w14:textId="77777777" w:rsidR="005057D0" w:rsidRDefault="005057D0" w:rsidP="00FB1C61">
      <w:pPr>
        <w:jc w:val="both"/>
        <w:rPr>
          <w:rFonts w:ascii="Arial" w:hAnsi="Arial" w:cs="Arial"/>
          <w:sz w:val="22"/>
          <w:szCs w:val="22"/>
        </w:rPr>
      </w:pPr>
    </w:p>
    <w:p w14:paraId="6F9B5C5C" w14:textId="77777777" w:rsidR="005057D0" w:rsidRDefault="005057D0" w:rsidP="00FB1C61">
      <w:pPr>
        <w:jc w:val="both"/>
        <w:rPr>
          <w:rFonts w:ascii="Arial" w:hAnsi="Arial" w:cs="Arial"/>
          <w:sz w:val="22"/>
          <w:szCs w:val="22"/>
        </w:rPr>
      </w:pPr>
    </w:p>
    <w:p w14:paraId="36333447" w14:textId="77777777" w:rsidR="005057D0" w:rsidRDefault="005057D0" w:rsidP="00FB1C61">
      <w:pPr>
        <w:jc w:val="both"/>
        <w:rPr>
          <w:rFonts w:ascii="Arial" w:hAnsi="Arial" w:cs="Arial"/>
          <w:sz w:val="22"/>
          <w:szCs w:val="22"/>
        </w:rPr>
      </w:pPr>
    </w:p>
    <w:p w14:paraId="65694F33" w14:textId="77777777" w:rsidR="005057D0" w:rsidRDefault="005057D0" w:rsidP="00FB1C61">
      <w:pPr>
        <w:jc w:val="both"/>
        <w:rPr>
          <w:rFonts w:ascii="Arial" w:hAnsi="Arial" w:cs="Arial"/>
          <w:sz w:val="22"/>
          <w:szCs w:val="22"/>
        </w:rPr>
      </w:pPr>
    </w:p>
    <w:p w14:paraId="14103557" w14:textId="77777777" w:rsidR="005057D0" w:rsidRPr="001107EF" w:rsidRDefault="005057D0" w:rsidP="00FB1C61">
      <w:pPr>
        <w:jc w:val="both"/>
        <w:rPr>
          <w:rFonts w:ascii="Arial" w:hAnsi="Arial" w:cs="Arial"/>
          <w:sz w:val="22"/>
          <w:szCs w:val="22"/>
        </w:rPr>
      </w:pPr>
    </w:p>
    <w:p w14:paraId="4CDB0DF7" w14:textId="77777777" w:rsidR="00406FA3" w:rsidRPr="00E86EFD" w:rsidRDefault="00406FA3" w:rsidP="00E86EFD">
      <w:pPr>
        <w:pStyle w:val="Nagwek1"/>
        <w:numPr>
          <w:ilvl w:val="0"/>
          <w:numId w:val="1"/>
        </w:numPr>
        <w:jc w:val="both"/>
        <w:rPr>
          <w:rFonts w:cs="Arial"/>
        </w:rPr>
      </w:pPr>
      <w:bookmarkStart w:id="117" w:name="_Toc475077854"/>
      <w:r w:rsidRPr="00E86EFD">
        <w:rPr>
          <w:rFonts w:cs="Arial"/>
        </w:rPr>
        <w:t>SYSTEMY ZABEZPIECZEŃ ESD</w:t>
      </w:r>
      <w:bookmarkEnd w:id="117"/>
    </w:p>
    <w:p w14:paraId="0AB3A1E3" w14:textId="77777777" w:rsidR="00406FA3" w:rsidRPr="00406FA3" w:rsidRDefault="00406FA3" w:rsidP="00FB1C61"/>
    <w:p w14:paraId="28563D2F" w14:textId="77777777" w:rsidR="005366CB" w:rsidRPr="00857CF0" w:rsidRDefault="005366CB" w:rsidP="00340186">
      <w:pPr>
        <w:pStyle w:val="Nagwek1"/>
        <w:numPr>
          <w:ilvl w:val="1"/>
          <w:numId w:val="1"/>
        </w:numPr>
        <w:tabs>
          <w:tab w:val="clear" w:pos="792"/>
          <w:tab w:val="num" w:pos="567"/>
        </w:tabs>
        <w:ind w:left="567" w:hanging="567"/>
      </w:pPr>
      <w:bookmarkStart w:id="118" w:name="_Toc475077855"/>
      <w:r w:rsidRPr="00857CF0">
        <w:t>Klasyfikacja SIL i implementacja funkcji blokadowych</w:t>
      </w:r>
      <w:bookmarkEnd w:id="118"/>
    </w:p>
    <w:p w14:paraId="0F760500" w14:textId="77777777" w:rsidR="005366CB" w:rsidRPr="005366CB" w:rsidRDefault="005366CB" w:rsidP="00FB1C61">
      <w:pPr>
        <w:autoSpaceDE w:val="0"/>
        <w:autoSpaceDN w:val="0"/>
        <w:adjustRightInd w:val="0"/>
        <w:rPr>
          <w:rFonts w:ascii="Arial" w:eastAsia="Calibri" w:hAnsi="Arial" w:cs="Arial"/>
          <w:b/>
          <w:bCs/>
          <w:sz w:val="22"/>
          <w:szCs w:val="22"/>
          <w:lang w:eastAsia="en-US"/>
        </w:rPr>
      </w:pPr>
    </w:p>
    <w:p w14:paraId="3DAA8B1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Implementacja funkcji blokadowych w sterownikach bezpieczeństwa oraz dobór jakościowy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i ilościowy obiektowej automatyki zabezpieczeń będzie zrealizowany w oparciu o wyniki przeprowadzonej wcześniej analizy </w:t>
      </w:r>
      <w:r w:rsidRPr="005366CB">
        <w:rPr>
          <w:rFonts w:ascii="Arial" w:eastAsia="Calibri" w:hAnsi="Arial" w:cs="Arial"/>
          <w:iCs/>
          <w:sz w:val="22"/>
          <w:szCs w:val="22"/>
          <w:lang w:eastAsia="en-US"/>
        </w:rPr>
        <w:t>SIL</w:t>
      </w:r>
      <w:r w:rsidRPr="005366CB">
        <w:rPr>
          <w:rFonts w:ascii="Arial" w:eastAsia="Calibri" w:hAnsi="Arial" w:cs="Arial"/>
          <w:sz w:val="22"/>
          <w:szCs w:val="22"/>
          <w:lang w:eastAsia="en-US"/>
        </w:rPr>
        <w:t>.</w:t>
      </w:r>
    </w:p>
    <w:p w14:paraId="52A6029C" w14:textId="77777777" w:rsidR="005366CB" w:rsidRPr="005366CB" w:rsidRDefault="005366CB" w:rsidP="00FB1C61">
      <w:pPr>
        <w:autoSpaceDE w:val="0"/>
        <w:autoSpaceDN w:val="0"/>
        <w:adjustRightInd w:val="0"/>
        <w:jc w:val="both"/>
        <w:rPr>
          <w:rFonts w:ascii="Arial" w:eastAsia="Calibri" w:hAnsi="Arial" w:cs="Arial"/>
          <w:i/>
          <w:iCs/>
          <w:sz w:val="22"/>
          <w:szCs w:val="22"/>
          <w:lang w:eastAsia="en-US"/>
        </w:rPr>
      </w:pPr>
    </w:p>
    <w:p w14:paraId="45BF090B" w14:textId="77777777" w:rsidR="005366CB" w:rsidRPr="005366CB" w:rsidRDefault="004E15FA"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
          <w:iCs/>
          <w:sz w:val="22"/>
          <w:szCs w:val="22"/>
          <w:lang w:eastAsia="en-US"/>
        </w:rPr>
        <w:t xml:space="preserve"> </w:t>
      </w:r>
      <w:r w:rsidR="005366CB" w:rsidRPr="005366CB">
        <w:rPr>
          <w:rFonts w:ascii="Arial" w:eastAsia="Calibri" w:hAnsi="Arial" w:cs="Arial"/>
          <w:sz w:val="22"/>
          <w:szCs w:val="22"/>
          <w:lang w:eastAsia="en-US"/>
        </w:rPr>
        <w:t xml:space="preserve">systemów bezpieczeństwa wykona analizę </w:t>
      </w:r>
      <w:r w:rsidR="005366CB" w:rsidRPr="005366CB">
        <w:rPr>
          <w:rFonts w:ascii="Arial" w:eastAsia="Calibri" w:hAnsi="Arial" w:cs="Arial"/>
          <w:iCs/>
          <w:sz w:val="22"/>
          <w:szCs w:val="22"/>
          <w:lang w:eastAsia="en-US"/>
        </w:rPr>
        <w:t>SIL</w:t>
      </w:r>
      <w:r w:rsidR="005366CB" w:rsidRPr="005366CB">
        <w:rPr>
          <w:rFonts w:ascii="Arial" w:eastAsia="Calibri" w:hAnsi="Arial" w:cs="Arial"/>
          <w:i/>
          <w:iCs/>
          <w:sz w:val="22"/>
          <w:szCs w:val="22"/>
          <w:lang w:eastAsia="en-US"/>
        </w:rPr>
        <w:t xml:space="preserve"> </w:t>
      </w:r>
      <w:r w:rsidR="005366CB" w:rsidRPr="005366CB">
        <w:rPr>
          <w:rFonts w:ascii="Arial" w:eastAsia="Calibri" w:hAnsi="Arial" w:cs="Arial"/>
          <w:sz w:val="22"/>
          <w:szCs w:val="22"/>
          <w:lang w:eastAsia="en-US"/>
        </w:rPr>
        <w:t xml:space="preserve">za pomocą metodologii bazującej na wymaganiach normy PN-EN 61511. Analiza </w:t>
      </w:r>
      <w:r w:rsidR="005366CB" w:rsidRPr="005366CB">
        <w:rPr>
          <w:rFonts w:ascii="Arial" w:eastAsia="Calibri" w:hAnsi="Arial" w:cs="Arial"/>
          <w:iCs/>
          <w:sz w:val="22"/>
          <w:szCs w:val="22"/>
          <w:lang w:eastAsia="en-US"/>
        </w:rPr>
        <w:t>SIL</w:t>
      </w:r>
      <w:r w:rsidR="005366CB" w:rsidRPr="005366CB">
        <w:rPr>
          <w:rFonts w:ascii="Arial" w:eastAsia="Calibri" w:hAnsi="Arial" w:cs="Arial"/>
          <w:i/>
          <w:iCs/>
          <w:sz w:val="22"/>
          <w:szCs w:val="22"/>
          <w:lang w:eastAsia="en-US"/>
        </w:rPr>
        <w:t xml:space="preserve"> </w:t>
      </w:r>
      <w:r w:rsidR="005366CB" w:rsidRPr="005366CB">
        <w:rPr>
          <w:rFonts w:ascii="Arial" w:eastAsia="Calibri" w:hAnsi="Arial" w:cs="Arial"/>
          <w:sz w:val="22"/>
          <w:szCs w:val="22"/>
          <w:lang w:eastAsia="en-US"/>
        </w:rPr>
        <w:t>będzie wykonana z uwzględnieniem następujących założeń:</w:t>
      </w:r>
    </w:p>
    <w:p w14:paraId="4CCAB3D3" w14:textId="77777777" w:rsidR="005366CB" w:rsidRPr="005366CB" w:rsidRDefault="005366CB" w:rsidP="00FB1C61">
      <w:pPr>
        <w:numPr>
          <w:ilvl w:val="0"/>
          <w:numId w:val="9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Ocena ryzyka obejmie aspekty bezpieczeństwa ludzi, środowiska oraz ekonomiczne.</w:t>
      </w:r>
    </w:p>
    <w:p w14:paraId="176194C6" w14:textId="77777777" w:rsidR="005366CB" w:rsidRPr="005366CB" w:rsidRDefault="005366CB" w:rsidP="00FB1C61">
      <w:pPr>
        <w:numPr>
          <w:ilvl w:val="0"/>
          <w:numId w:val="9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Konsekwencje ekonomiczne będą obejmowały straty majątkowe oraz straty produkcji.</w:t>
      </w:r>
    </w:p>
    <w:p w14:paraId="159531B8" w14:textId="77777777" w:rsidR="005366CB" w:rsidRPr="005366CB" w:rsidRDefault="005366CB" w:rsidP="00FB1C61">
      <w:pPr>
        <w:numPr>
          <w:ilvl w:val="0"/>
          <w:numId w:val="9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Klasyfikacja poziomu integralności </w:t>
      </w:r>
      <w:r w:rsidRPr="005366CB">
        <w:rPr>
          <w:rFonts w:ascii="Arial" w:eastAsia="Calibri" w:hAnsi="Arial" w:cs="Arial"/>
          <w:iCs/>
          <w:sz w:val="22"/>
          <w:szCs w:val="22"/>
          <w:lang w:eastAsia="en-US"/>
        </w:rPr>
        <w:t>SIL</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będzie dokonana w oparciu o przedstawioną poniżej </w:t>
      </w:r>
      <w:r w:rsidR="004E15FA">
        <w:rPr>
          <w:rFonts w:ascii="Arial" w:eastAsia="Calibri" w:hAnsi="Arial" w:cs="Arial"/>
          <w:sz w:val="22"/>
          <w:szCs w:val="22"/>
          <w:lang w:eastAsia="en-US"/>
        </w:rPr>
        <w:t>m</w:t>
      </w:r>
      <w:r w:rsidRPr="005366CB">
        <w:rPr>
          <w:rFonts w:ascii="Arial" w:eastAsia="Calibri" w:hAnsi="Arial" w:cs="Arial"/>
          <w:sz w:val="22"/>
          <w:szCs w:val="22"/>
          <w:lang w:eastAsia="en-US"/>
        </w:rPr>
        <w:t xml:space="preserve">acierz </w:t>
      </w:r>
      <w:r w:rsidR="004E15FA">
        <w:rPr>
          <w:rFonts w:ascii="Arial" w:eastAsia="Calibri" w:hAnsi="Arial" w:cs="Arial"/>
          <w:sz w:val="22"/>
          <w:szCs w:val="22"/>
          <w:lang w:eastAsia="en-US"/>
        </w:rPr>
        <w:t>r</w:t>
      </w:r>
      <w:r w:rsidRPr="005366CB">
        <w:rPr>
          <w:rFonts w:ascii="Arial" w:eastAsia="Calibri" w:hAnsi="Arial" w:cs="Arial"/>
          <w:sz w:val="22"/>
          <w:szCs w:val="22"/>
          <w:lang w:eastAsia="en-US"/>
        </w:rPr>
        <w:t>yzyka.</w:t>
      </w:r>
    </w:p>
    <w:p w14:paraId="17A125C1" w14:textId="77777777" w:rsidR="005366CB" w:rsidRPr="005366CB" w:rsidRDefault="005366CB" w:rsidP="00FB1C61">
      <w:pPr>
        <w:numPr>
          <w:ilvl w:val="0"/>
          <w:numId w:val="9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Straty produkcyjne będą szacowane na podstawie dostarczonych przez </w:t>
      </w:r>
      <w:r w:rsidRPr="005366CB">
        <w:rPr>
          <w:rFonts w:ascii="Arial" w:eastAsia="Calibri" w:hAnsi="Arial" w:cs="Arial"/>
          <w:iCs/>
          <w:sz w:val="22"/>
          <w:szCs w:val="22"/>
          <w:lang w:eastAsia="en-US"/>
        </w:rPr>
        <w:t>Kupującego</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danych opisujących straty finansowe wynikające z przestojów produkcji.</w:t>
      </w:r>
    </w:p>
    <w:p w14:paraId="1C3222A6" w14:textId="77777777" w:rsidR="00AF7914" w:rsidRPr="005057D0" w:rsidRDefault="005366CB" w:rsidP="005057D0">
      <w:pPr>
        <w:numPr>
          <w:ilvl w:val="0"/>
          <w:numId w:val="9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Finalna implementacja funkcji </w:t>
      </w:r>
      <w:r w:rsidRPr="005366CB">
        <w:rPr>
          <w:rFonts w:ascii="Arial" w:eastAsia="Calibri" w:hAnsi="Arial" w:cs="Arial"/>
          <w:iCs/>
          <w:sz w:val="22"/>
          <w:szCs w:val="22"/>
          <w:lang w:eastAsia="en-US"/>
        </w:rPr>
        <w:t>SIF</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(programowa i sprzętowa) musi spełniać określony przez </w:t>
      </w:r>
      <w:r w:rsidRPr="005366CB">
        <w:rPr>
          <w:rFonts w:ascii="Arial" w:eastAsia="Calibri" w:hAnsi="Arial" w:cs="Arial"/>
          <w:iCs/>
          <w:sz w:val="22"/>
          <w:szCs w:val="22"/>
          <w:lang w:eastAsia="en-US"/>
        </w:rPr>
        <w:t>Kupującego</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interwał testowy TI dla elementów finalnych i inicjatorów przy zachowaniu wymaganego poziomu klasyfikacji SIL. Szczegółowe dane odnośnie wymaganych interwałów testowych zostaną przedstawione przez </w:t>
      </w:r>
      <w:r w:rsidRPr="005366CB">
        <w:rPr>
          <w:rFonts w:ascii="Arial" w:eastAsia="Calibri" w:hAnsi="Arial" w:cs="Arial"/>
          <w:iCs/>
          <w:sz w:val="22"/>
          <w:szCs w:val="22"/>
          <w:lang w:eastAsia="en-US"/>
        </w:rPr>
        <w:t>Kupującego</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na etapie wykonywania projektu bazowego.</w:t>
      </w:r>
      <w:bookmarkStart w:id="119" w:name="_MON_1286624161"/>
      <w:bookmarkStart w:id="120" w:name="_MON_1286684611"/>
      <w:bookmarkEnd w:id="119"/>
      <w:bookmarkEnd w:id="120"/>
    </w:p>
    <w:p w14:paraId="4A68035C" w14:textId="77777777" w:rsidR="00C66B0C" w:rsidRDefault="00C66B0C" w:rsidP="00AA41DE">
      <w:pPr>
        <w:autoSpaceDE w:val="0"/>
        <w:autoSpaceDN w:val="0"/>
        <w:adjustRightInd w:val="0"/>
        <w:jc w:val="center"/>
        <w:rPr>
          <w:rFonts w:ascii="Calibri" w:eastAsia="Calibri" w:hAnsi="Calibri"/>
          <w:sz w:val="22"/>
          <w:szCs w:val="22"/>
          <w:lang w:eastAsia="en-US"/>
        </w:rPr>
      </w:pPr>
    </w:p>
    <w:tbl>
      <w:tblPr>
        <w:tblW w:w="9016" w:type="dxa"/>
        <w:tblInd w:w="55" w:type="dxa"/>
        <w:tblCellMar>
          <w:left w:w="70" w:type="dxa"/>
          <w:right w:w="70" w:type="dxa"/>
        </w:tblCellMar>
        <w:tblLook w:val="0000" w:firstRow="0" w:lastRow="0" w:firstColumn="0" w:lastColumn="0" w:noHBand="0" w:noVBand="0"/>
      </w:tblPr>
      <w:tblGrid>
        <w:gridCol w:w="196"/>
        <w:gridCol w:w="500"/>
        <w:gridCol w:w="500"/>
        <w:gridCol w:w="196"/>
        <w:gridCol w:w="1240"/>
        <w:gridCol w:w="196"/>
        <w:gridCol w:w="1240"/>
        <w:gridCol w:w="1240"/>
        <w:gridCol w:w="1240"/>
        <w:gridCol w:w="1240"/>
        <w:gridCol w:w="1240"/>
        <w:gridCol w:w="196"/>
      </w:tblGrid>
      <w:tr w:rsidR="00E84B7C" w14:paraId="19B1375D" w14:textId="77777777">
        <w:trPr>
          <w:trHeight w:val="79"/>
        </w:trPr>
        <w:tc>
          <w:tcPr>
            <w:tcW w:w="144" w:type="dxa"/>
            <w:tcBorders>
              <w:top w:val="single" w:sz="4" w:space="0" w:color="auto"/>
              <w:left w:val="single" w:sz="4" w:space="0" w:color="auto"/>
              <w:bottom w:val="nil"/>
              <w:right w:val="nil"/>
            </w:tcBorders>
            <w:shd w:val="clear" w:color="auto" w:fill="auto"/>
            <w:noWrap/>
            <w:vAlign w:val="bottom"/>
          </w:tcPr>
          <w:p w14:paraId="1355BE16" w14:textId="77777777" w:rsidR="00E84B7C" w:rsidRPr="00E84B7C" w:rsidRDefault="00E84B7C" w:rsidP="00E84B7C">
            <w:pPr>
              <w:rPr>
                <w:rFonts w:ascii="Arial" w:hAnsi="Arial" w:cs="Arial"/>
              </w:rPr>
            </w:pPr>
            <w:r w:rsidRPr="00E84B7C">
              <w:rPr>
                <w:rFonts w:ascii="Arial" w:hAnsi="Arial" w:cs="Arial"/>
              </w:rPr>
              <w:t> </w:t>
            </w:r>
          </w:p>
        </w:tc>
        <w:tc>
          <w:tcPr>
            <w:tcW w:w="500" w:type="dxa"/>
            <w:tcBorders>
              <w:top w:val="single" w:sz="4" w:space="0" w:color="auto"/>
              <w:left w:val="nil"/>
              <w:bottom w:val="nil"/>
              <w:right w:val="nil"/>
            </w:tcBorders>
            <w:shd w:val="clear" w:color="auto" w:fill="auto"/>
            <w:noWrap/>
            <w:vAlign w:val="bottom"/>
          </w:tcPr>
          <w:p w14:paraId="5B6A076A" w14:textId="77777777" w:rsidR="00E84B7C" w:rsidRPr="00E84B7C" w:rsidRDefault="00E84B7C" w:rsidP="00E84B7C">
            <w:pPr>
              <w:rPr>
                <w:rFonts w:ascii="Arial" w:hAnsi="Arial" w:cs="Arial"/>
              </w:rPr>
            </w:pPr>
            <w:r w:rsidRPr="00E84B7C">
              <w:rPr>
                <w:rFonts w:ascii="Arial" w:hAnsi="Arial" w:cs="Arial"/>
              </w:rPr>
              <w:t> </w:t>
            </w:r>
          </w:p>
        </w:tc>
        <w:tc>
          <w:tcPr>
            <w:tcW w:w="500" w:type="dxa"/>
            <w:tcBorders>
              <w:top w:val="single" w:sz="4" w:space="0" w:color="auto"/>
              <w:left w:val="nil"/>
              <w:bottom w:val="nil"/>
              <w:right w:val="nil"/>
            </w:tcBorders>
            <w:shd w:val="clear" w:color="auto" w:fill="auto"/>
            <w:noWrap/>
            <w:vAlign w:val="bottom"/>
          </w:tcPr>
          <w:p w14:paraId="0DAB5AE8" w14:textId="77777777" w:rsidR="00E84B7C" w:rsidRPr="00E84B7C" w:rsidRDefault="00E84B7C" w:rsidP="00E84B7C">
            <w:pPr>
              <w:rPr>
                <w:rFonts w:ascii="Arial" w:hAnsi="Arial" w:cs="Arial"/>
              </w:rPr>
            </w:pPr>
            <w:r w:rsidRPr="00E84B7C">
              <w:rPr>
                <w:rFonts w:ascii="Arial" w:hAnsi="Arial" w:cs="Arial"/>
              </w:rPr>
              <w:t> </w:t>
            </w:r>
          </w:p>
        </w:tc>
        <w:tc>
          <w:tcPr>
            <w:tcW w:w="144" w:type="dxa"/>
            <w:tcBorders>
              <w:top w:val="single" w:sz="4" w:space="0" w:color="auto"/>
              <w:left w:val="nil"/>
              <w:bottom w:val="nil"/>
              <w:right w:val="nil"/>
            </w:tcBorders>
            <w:shd w:val="clear" w:color="auto" w:fill="auto"/>
            <w:noWrap/>
            <w:vAlign w:val="bottom"/>
          </w:tcPr>
          <w:p w14:paraId="01CB3141"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4" w:space="0" w:color="auto"/>
              <w:left w:val="nil"/>
              <w:bottom w:val="nil"/>
              <w:right w:val="nil"/>
            </w:tcBorders>
            <w:shd w:val="clear" w:color="auto" w:fill="auto"/>
            <w:noWrap/>
            <w:vAlign w:val="bottom"/>
          </w:tcPr>
          <w:p w14:paraId="6B2D3C37" w14:textId="77777777" w:rsidR="00E84B7C" w:rsidRPr="00E84B7C" w:rsidRDefault="00E84B7C" w:rsidP="00E84B7C">
            <w:pPr>
              <w:rPr>
                <w:rFonts w:ascii="Arial" w:hAnsi="Arial" w:cs="Arial"/>
              </w:rPr>
            </w:pPr>
            <w:r w:rsidRPr="00E84B7C">
              <w:rPr>
                <w:rFonts w:ascii="Arial" w:hAnsi="Arial" w:cs="Arial"/>
              </w:rPr>
              <w:t> </w:t>
            </w:r>
          </w:p>
        </w:tc>
        <w:tc>
          <w:tcPr>
            <w:tcW w:w="144" w:type="dxa"/>
            <w:tcBorders>
              <w:top w:val="single" w:sz="4" w:space="0" w:color="auto"/>
              <w:left w:val="nil"/>
              <w:bottom w:val="nil"/>
              <w:right w:val="nil"/>
            </w:tcBorders>
            <w:shd w:val="clear" w:color="auto" w:fill="auto"/>
            <w:noWrap/>
            <w:vAlign w:val="bottom"/>
          </w:tcPr>
          <w:p w14:paraId="416BED43"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4" w:space="0" w:color="auto"/>
              <w:left w:val="nil"/>
              <w:bottom w:val="nil"/>
              <w:right w:val="nil"/>
            </w:tcBorders>
            <w:shd w:val="clear" w:color="auto" w:fill="auto"/>
            <w:noWrap/>
            <w:vAlign w:val="bottom"/>
          </w:tcPr>
          <w:p w14:paraId="647A07AB"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4" w:space="0" w:color="auto"/>
              <w:left w:val="nil"/>
              <w:bottom w:val="nil"/>
              <w:right w:val="nil"/>
            </w:tcBorders>
            <w:shd w:val="clear" w:color="auto" w:fill="auto"/>
            <w:noWrap/>
            <w:vAlign w:val="bottom"/>
          </w:tcPr>
          <w:p w14:paraId="38850D47"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4" w:space="0" w:color="auto"/>
              <w:left w:val="nil"/>
              <w:bottom w:val="nil"/>
              <w:right w:val="nil"/>
            </w:tcBorders>
            <w:shd w:val="clear" w:color="auto" w:fill="auto"/>
            <w:noWrap/>
            <w:vAlign w:val="bottom"/>
          </w:tcPr>
          <w:p w14:paraId="635B34AF"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4" w:space="0" w:color="auto"/>
              <w:left w:val="nil"/>
              <w:bottom w:val="nil"/>
              <w:right w:val="nil"/>
            </w:tcBorders>
            <w:shd w:val="clear" w:color="auto" w:fill="auto"/>
            <w:noWrap/>
            <w:vAlign w:val="bottom"/>
          </w:tcPr>
          <w:p w14:paraId="3D00F9E3"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4" w:space="0" w:color="auto"/>
              <w:left w:val="nil"/>
              <w:bottom w:val="nil"/>
              <w:right w:val="nil"/>
            </w:tcBorders>
            <w:shd w:val="clear" w:color="auto" w:fill="auto"/>
            <w:noWrap/>
            <w:vAlign w:val="bottom"/>
          </w:tcPr>
          <w:p w14:paraId="697F4AE9" w14:textId="77777777" w:rsidR="00E84B7C" w:rsidRPr="00E84B7C" w:rsidRDefault="00E84B7C" w:rsidP="00E84B7C">
            <w:pPr>
              <w:rPr>
                <w:rFonts w:ascii="Arial" w:hAnsi="Arial" w:cs="Arial"/>
              </w:rPr>
            </w:pPr>
            <w:r w:rsidRPr="00E84B7C">
              <w:rPr>
                <w:rFonts w:ascii="Arial" w:hAnsi="Arial" w:cs="Arial"/>
              </w:rPr>
              <w:t> </w:t>
            </w:r>
          </w:p>
        </w:tc>
        <w:tc>
          <w:tcPr>
            <w:tcW w:w="144" w:type="dxa"/>
            <w:tcBorders>
              <w:top w:val="single" w:sz="4" w:space="0" w:color="auto"/>
              <w:left w:val="nil"/>
              <w:bottom w:val="nil"/>
              <w:right w:val="single" w:sz="4" w:space="0" w:color="auto"/>
            </w:tcBorders>
            <w:shd w:val="clear" w:color="auto" w:fill="auto"/>
            <w:noWrap/>
            <w:vAlign w:val="bottom"/>
          </w:tcPr>
          <w:p w14:paraId="5369B77E" w14:textId="77777777" w:rsidR="00E84B7C" w:rsidRPr="00E84B7C" w:rsidRDefault="00E84B7C" w:rsidP="00E84B7C">
            <w:pPr>
              <w:rPr>
                <w:rFonts w:ascii="Arial" w:hAnsi="Arial" w:cs="Arial"/>
              </w:rPr>
            </w:pPr>
            <w:r w:rsidRPr="00E84B7C">
              <w:rPr>
                <w:rFonts w:ascii="Arial" w:hAnsi="Arial" w:cs="Arial"/>
              </w:rPr>
              <w:t> </w:t>
            </w:r>
          </w:p>
        </w:tc>
      </w:tr>
      <w:tr w:rsidR="00E84B7C" w14:paraId="2CF4B9E8" w14:textId="77777777">
        <w:trPr>
          <w:trHeight w:val="642"/>
        </w:trPr>
        <w:tc>
          <w:tcPr>
            <w:tcW w:w="144" w:type="dxa"/>
            <w:tcBorders>
              <w:top w:val="nil"/>
              <w:left w:val="single" w:sz="4" w:space="0" w:color="auto"/>
              <w:bottom w:val="nil"/>
              <w:right w:val="nil"/>
            </w:tcBorders>
            <w:shd w:val="clear" w:color="auto" w:fill="auto"/>
            <w:noWrap/>
            <w:vAlign w:val="bottom"/>
          </w:tcPr>
          <w:p w14:paraId="3EA5B56A" w14:textId="77777777" w:rsidR="00E84B7C" w:rsidRPr="00E84B7C" w:rsidRDefault="00E84B7C" w:rsidP="00E84B7C">
            <w:pPr>
              <w:rPr>
                <w:rFonts w:ascii="Arial" w:hAnsi="Arial" w:cs="Arial"/>
              </w:rPr>
            </w:pPr>
            <w:r w:rsidRPr="00E84B7C">
              <w:rPr>
                <w:rFonts w:ascii="Arial" w:hAnsi="Arial" w:cs="Arial"/>
              </w:rPr>
              <w:t> </w:t>
            </w:r>
          </w:p>
        </w:tc>
        <w:tc>
          <w:tcPr>
            <w:tcW w:w="500" w:type="dxa"/>
            <w:tcBorders>
              <w:top w:val="nil"/>
              <w:left w:val="nil"/>
              <w:bottom w:val="nil"/>
              <w:right w:val="nil"/>
            </w:tcBorders>
            <w:shd w:val="clear" w:color="auto" w:fill="auto"/>
            <w:noWrap/>
            <w:vAlign w:val="bottom"/>
          </w:tcPr>
          <w:p w14:paraId="762D7A0C" w14:textId="77777777" w:rsidR="00E84B7C" w:rsidRPr="00E84B7C" w:rsidRDefault="00E84B7C" w:rsidP="00E84B7C">
            <w:pPr>
              <w:rPr>
                <w:rFonts w:ascii="Arial" w:hAnsi="Arial" w:cs="Arial"/>
              </w:rPr>
            </w:pPr>
          </w:p>
        </w:tc>
        <w:tc>
          <w:tcPr>
            <w:tcW w:w="500" w:type="dxa"/>
            <w:tcBorders>
              <w:top w:val="nil"/>
              <w:left w:val="nil"/>
              <w:bottom w:val="nil"/>
              <w:right w:val="nil"/>
            </w:tcBorders>
            <w:shd w:val="clear" w:color="auto" w:fill="auto"/>
            <w:noWrap/>
            <w:vAlign w:val="bottom"/>
          </w:tcPr>
          <w:p w14:paraId="49B016B2" w14:textId="77777777" w:rsidR="00E84B7C" w:rsidRPr="00E84B7C" w:rsidRDefault="00E84B7C" w:rsidP="00E84B7C">
            <w:pPr>
              <w:rPr>
                <w:rFonts w:ascii="Arial" w:hAnsi="Arial" w:cs="Arial"/>
              </w:rPr>
            </w:pPr>
          </w:p>
        </w:tc>
        <w:tc>
          <w:tcPr>
            <w:tcW w:w="144" w:type="dxa"/>
            <w:tcBorders>
              <w:top w:val="nil"/>
              <w:left w:val="nil"/>
              <w:bottom w:val="nil"/>
              <w:right w:val="nil"/>
            </w:tcBorders>
            <w:shd w:val="clear" w:color="auto" w:fill="auto"/>
            <w:noWrap/>
            <w:vAlign w:val="bottom"/>
          </w:tcPr>
          <w:p w14:paraId="036379B8" w14:textId="77777777" w:rsidR="00E84B7C" w:rsidRPr="00E84B7C" w:rsidRDefault="00E84B7C" w:rsidP="00E84B7C">
            <w:pPr>
              <w:rPr>
                <w:rFonts w:ascii="Arial" w:hAnsi="Arial" w:cs="Arial"/>
              </w:rPr>
            </w:pPr>
          </w:p>
        </w:tc>
        <w:tc>
          <w:tcPr>
            <w:tcW w:w="1240" w:type="dxa"/>
            <w:tcBorders>
              <w:top w:val="single" w:sz="8" w:space="0" w:color="auto"/>
              <w:left w:val="single" w:sz="8" w:space="0" w:color="auto"/>
              <w:bottom w:val="single" w:sz="8" w:space="0" w:color="auto"/>
              <w:right w:val="single" w:sz="8" w:space="0" w:color="auto"/>
            </w:tcBorders>
            <w:shd w:val="clear" w:color="auto" w:fill="auto"/>
            <w:vAlign w:val="center"/>
          </w:tcPr>
          <w:p w14:paraId="1A412D29" w14:textId="77777777" w:rsidR="00E84B7C" w:rsidRPr="00E84B7C" w:rsidRDefault="00E84B7C" w:rsidP="00E84B7C">
            <w:pPr>
              <w:jc w:val="center"/>
              <w:rPr>
                <w:rFonts w:ascii="Arial" w:hAnsi="Arial" w:cs="Arial"/>
              </w:rPr>
            </w:pPr>
            <w:r w:rsidRPr="00E84B7C">
              <w:rPr>
                <w:rFonts w:ascii="Arial" w:hAnsi="Arial" w:cs="Arial"/>
              </w:rPr>
              <w:t>Występuje                raz na … lat</w:t>
            </w:r>
          </w:p>
        </w:tc>
        <w:tc>
          <w:tcPr>
            <w:tcW w:w="144" w:type="dxa"/>
            <w:tcBorders>
              <w:top w:val="nil"/>
              <w:left w:val="nil"/>
              <w:bottom w:val="nil"/>
              <w:right w:val="nil"/>
            </w:tcBorders>
            <w:shd w:val="clear" w:color="auto" w:fill="auto"/>
            <w:noWrap/>
            <w:vAlign w:val="bottom"/>
          </w:tcPr>
          <w:p w14:paraId="516E42E7" w14:textId="77777777" w:rsidR="00E84B7C" w:rsidRPr="00E84B7C" w:rsidRDefault="00E84B7C" w:rsidP="00E84B7C">
            <w:pPr>
              <w:rPr>
                <w:rFonts w:ascii="Arial" w:hAnsi="Arial" w:cs="Arial"/>
              </w:rPr>
            </w:pPr>
            <w:r w:rsidRPr="00E84B7C">
              <w:rPr>
                <w:rFonts w:ascii="Arial" w:hAnsi="Arial" w:cs="Arial"/>
              </w:rPr>
              <w:t> </w:t>
            </w:r>
          </w:p>
        </w:tc>
        <w:tc>
          <w:tcPr>
            <w:tcW w:w="6200" w:type="dxa"/>
            <w:gridSpan w:val="5"/>
            <w:tcBorders>
              <w:top w:val="single" w:sz="8" w:space="0" w:color="auto"/>
              <w:left w:val="single" w:sz="8" w:space="0" w:color="auto"/>
              <w:bottom w:val="single" w:sz="8" w:space="0" w:color="auto"/>
              <w:right w:val="single" w:sz="8" w:space="0" w:color="000000"/>
            </w:tcBorders>
            <w:shd w:val="clear" w:color="auto" w:fill="969696"/>
            <w:vAlign w:val="center"/>
          </w:tcPr>
          <w:p w14:paraId="0E097CED" w14:textId="77777777" w:rsidR="00E84B7C" w:rsidRPr="00E84B7C" w:rsidRDefault="00E84B7C" w:rsidP="00E84B7C">
            <w:pPr>
              <w:jc w:val="center"/>
              <w:rPr>
                <w:rFonts w:ascii="Arial" w:hAnsi="Arial" w:cs="Arial"/>
                <w:b/>
                <w:bCs/>
              </w:rPr>
            </w:pPr>
            <w:r w:rsidRPr="00E84B7C">
              <w:rPr>
                <w:rFonts w:ascii="Arial" w:hAnsi="Arial" w:cs="Arial"/>
                <w:b/>
                <w:bCs/>
              </w:rPr>
              <w:t>IPF - SIL (Poziom Nienaruszalności Bezpieczeństwa)</w:t>
            </w:r>
          </w:p>
        </w:tc>
        <w:tc>
          <w:tcPr>
            <w:tcW w:w="144" w:type="dxa"/>
            <w:tcBorders>
              <w:top w:val="nil"/>
              <w:left w:val="nil"/>
              <w:bottom w:val="nil"/>
              <w:right w:val="single" w:sz="4" w:space="0" w:color="auto"/>
            </w:tcBorders>
            <w:shd w:val="clear" w:color="auto" w:fill="auto"/>
            <w:noWrap/>
            <w:vAlign w:val="bottom"/>
          </w:tcPr>
          <w:p w14:paraId="1D0A3DE2" w14:textId="77777777" w:rsidR="00E84B7C" w:rsidRPr="00E84B7C" w:rsidRDefault="00E84B7C" w:rsidP="00E84B7C">
            <w:pPr>
              <w:rPr>
                <w:rFonts w:ascii="Arial" w:hAnsi="Arial" w:cs="Arial"/>
              </w:rPr>
            </w:pPr>
            <w:r w:rsidRPr="00E84B7C">
              <w:rPr>
                <w:rFonts w:ascii="Arial" w:hAnsi="Arial" w:cs="Arial"/>
              </w:rPr>
              <w:t> </w:t>
            </w:r>
          </w:p>
        </w:tc>
      </w:tr>
      <w:tr w:rsidR="00E84B7C" w14:paraId="36154DA1" w14:textId="77777777">
        <w:trPr>
          <w:trHeight w:val="642"/>
        </w:trPr>
        <w:tc>
          <w:tcPr>
            <w:tcW w:w="144" w:type="dxa"/>
            <w:tcBorders>
              <w:top w:val="nil"/>
              <w:left w:val="single" w:sz="4" w:space="0" w:color="auto"/>
              <w:bottom w:val="nil"/>
              <w:right w:val="nil"/>
            </w:tcBorders>
            <w:shd w:val="clear" w:color="auto" w:fill="auto"/>
            <w:noWrap/>
            <w:vAlign w:val="bottom"/>
          </w:tcPr>
          <w:p w14:paraId="438CB29A" w14:textId="77777777" w:rsidR="00E84B7C" w:rsidRPr="00E84B7C" w:rsidRDefault="00E84B7C" w:rsidP="00E84B7C">
            <w:pPr>
              <w:rPr>
                <w:rFonts w:ascii="Arial" w:hAnsi="Arial" w:cs="Arial"/>
              </w:rPr>
            </w:pPr>
            <w:r w:rsidRPr="00E84B7C">
              <w:rPr>
                <w:rFonts w:ascii="Arial" w:hAnsi="Arial" w:cs="Arial"/>
              </w:rPr>
              <w:t> </w:t>
            </w:r>
          </w:p>
        </w:tc>
        <w:tc>
          <w:tcPr>
            <w:tcW w:w="500" w:type="dxa"/>
            <w:vMerge w:val="restart"/>
            <w:tcBorders>
              <w:top w:val="single" w:sz="8" w:space="0" w:color="auto"/>
              <w:left w:val="single" w:sz="8" w:space="0" w:color="auto"/>
              <w:bottom w:val="single" w:sz="8" w:space="0" w:color="000000"/>
              <w:right w:val="nil"/>
            </w:tcBorders>
            <w:shd w:val="clear" w:color="auto" w:fill="969696"/>
            <w:textDirection w:val="btLr"/>
            <w:vAlign w:val="center"/>
          </w:tcPr>
          <w:p w14:paraId="07AC9611" w14:textId="77777777" w:rsidR="00E84B7C" w:rsidRPr="00E84B7C" w:rsidRDefault="00E84B7C" w:rsidP="00E84B7C">
            <w:pPr>
              <w:jc w:val="center"/>
              <w:rPr>
                <w:rFonts w:ascii="Arial" w:hAnsi="Arial" w:cs="Arial"/>
              </w:rPr>
            </w:pPr>
            <w:r w:rsidRPr="00E84B7C">
              <w:rPr>
                <w:rFonts w:ascii="Arial" w:hAnsi="Arial" w:cs="Arial"/>
              </w:rPr>
              <w:t>Prawdopodobieństwo</w:t>
            </w:r>
          </w:p>
        </w:tc>
        <w:tc>
          <w:tcPr>
            <w:tcW w:w="500" w:type="dxa"/>
            <w:tcBorders>
              <w:top w:val="single" w:sz="8" w:space="0" w:color="auto"/>
              <w:left w:val="single" w:sz="8" w:space="0" w:color="auto"/>
              <w:bottom w:val="single" w:sz="4" w:space="0" w:color="auto"/>
              <w:right w:val="single" w:sz="8" w:space="0" w:color="auto"/>
            </w:tcBorders>
            <w:shd w:val="clear" w:color="auto" w:fill="969696"/>
            <w:noWrap/>
            <w:vAlign w:val="center"/>
          </w:tcPr>
          <w:p w14:paraId="0305AEAB" w14:textId="77777777" w:rsidR="00E84B7C" w:rsidRPr="00E84B7C" w:rsidRDefault="00E84B7C" w:rsidP="00E84B7C">
            <w:pPr>
              <w:jc w:val="center"/>
              <w:rPr>
                <w:rFonts w:ascii="Arial" w:hAnsi="Arial" w:cs="Arial"/>
                <w:b/>
                <w:bCs/>
              </w:rPr>
            </w:pPr>
            <w:r w:rsidRPr="00E84B7C">
              <w:rPr>
                <w:rFonts w:ascii="Arial" w:hAnsi="Arial" w:cs="Arial"/>
                <w:b/>
                <w:bCs/>
              </w:rPr>
              <w:t>D4</w:t>
            </w:r>
          </w:p>
        </w:tc>
        <w:tc>
          <w:tcPr>
            <w:tcW w:w="144" w:type="dxa"/>
            <w:tcBorders>
              <w:top w:val="nil"/>
              <w:left w:val="nil"/>
              <w:bottom w:val="nil"/>
              <w:right w:val="nil"/>
            </w:tcBorders>
            <w:shd w:val="clear" w:color="auto" w:fill="auto"/>
            <w:noWrap/>
            <w:vAlign w:val="bottom"/>
          </w:tcPr>
          <w:p w14:paraId="0C0A9B35" w14:textId="77777777" w:rsidR="00E84B7C" w:rsidRPr="00E84B7C" w:rsidRDefault="00E84B7C" w:rsidP="00E84B7C">
            <w:pPr>
              <w:rPr>
                <w:rFonts w:ascii="Arial" w:hAnsi="Arial" w:cs="Arial"/>
              </w:rPr>
            </w:pPr>
          </w:p>
        </w:tc>
        <w:tc>
          <w:tcPr>
            <w:tcW w:w="1240" w:type="dxa"/>
            <w:tcBorders>
              <w:top w:val="nil"/>
              <w:left w:val="single" w:sz="8" w:space="0" w:color="auto"/>
              <w:bottom w:val="single" w:sz="8" w:space="0" w:color="auto"/>
              <w:right w:val="single" w:sz="8" w:space="0" w:color="auto"/>
            </w:tcBorders>
            <w:shd w:val="clear" w:color="auto" w:fill="auto"/>
            <w:noWrap/>
            <w:vAlign w:val="center"/>
          </w:tcPr>
          <w:p w14:paraId="0DF105DE" w14:textId="77777777" w:rsidR="00E84B7C" w:rsidRPr="00E84B7C" w:rsidRDefault="00E84B7C" w:rsidP="00E84B7C">
            <w:pPr>
              <w:jc w:val="center"/>
              <w:rPr>
                <w:rFonts w:ascii="Arial" w:hAnsi="Arial" w:cs="Arial"/>
              </w:rPr>
            </w:pPr>
            <w:r w:rsidRPr="00E84B7C">
              <w:rPr>
                <w:rFonts w:ascii="Arial" w:hAnsi="Arial" w:cs="Arial"/>
              </w:rPr>
              <w:t>0-0,5</w:t>
            </w:r>
          </w:p>
        </w:tc>
        <w:tc>
          <w:tcPr>
            <w:tcW w:w="144" w:type="dxa"/>
            <w:tcBorders>
              <w:top w:val="nil"/>
              <w:left w:val="nil"/>
              <w:bottom w:val="nil"/>
              <w:right w:val="nil"/>
            </w:tcBorders>
            <w:shd w:val="clear" w:color="auto" w:fill="auto"/>
            <w:noWrap/>
            <w:vAlign w:val="bottom"/>
          </w:tcPr>
          <w:p w14:paraId="727AD64D" w14:textId="77777777" w:rsidR="00E84B7C" w:rsidRPr="00E84B7C" w:rsidRDefault="00E84B7C" w:rsidP="00E84B7C">
            <w:pPr>
              <w:rPr>
                <w:rFonts w:ascii="Arial" w:hAnsi="Arial" w:cs="Arial"/>
              </w:rPr>
            </w:pPr>
          </w:p>
        </w:tc>
        <w:tc>
          <w:tcPr>
            <w:tcW w:w="1240" w:type="dxa"/>
            <w:tcBorders>
              <w:top w:val="nil"/>
              <w:left w:val="single" w:sz="8" w:space="0" w:color="auto"/>
              <w:bottom w:val="nil"/>
              <w:right w:val="single" w:sz="8" w:space="0" w:color="auto"/>
            </w:tcBorders>
            <w:shd w:val="clear" w:color="auto" w:fill="969696"/>
            <w:noWrap/>
            <w:vAlign w:val="center"/>
          </w:tcPr>
          <w:p w14:paraId="6D7C2F8F" w14:textId="77777777" w:rsidR="00E84B7C" w:rsidRPr="00E84B7C" w:rsidRDefault="00E84B7C" w:rsidP="00E84B7C">
            <w:pPr>
              <w:jc w:val="center"/>
              <w:rPr>
                <w:rFonts w:ascii="Arial" w:hAnsi="Arial" w:cs="Arial"/>
                <w:b/>
                <w:bCs/>
              </w:rPr>
            </w:pPr>
            <w:r w:rsidRPr="00E84B7C">
              <w:rPr>
                <w:rFonts w:ascii="Arial" w:hAnsi="Arial" w:cs="Arial"/>
                <w:b/>
                <w:bCs/>
              </w:rPr>
              <w:t>a2</w:t>
            </w:r>
          </w:p>
        </w:tc>
        <w:tc>
          <w:tcPr>
            <w:tcW w:w="1240" w:type="dxa"/>
            <w:tcBorders>
              <w:top w:val="nil"/>
              <w:left w:val="nil"/>
              <w:bottom w:val="nil"/>
              <w:right w:val="nil"/>
            </w:tcBorders>
            <w:shd w:val="clear" w:color="auto" w:fill="969696"/>
            <w:noWrap/>
            <w:vAlign w:val="center"/>
          </w:tcPr>
          <w:p w14:paraId="5039729D" w14:textId="77777777" w:rsidR="00E84B7C" w:rsidRPr="00E84B7C" w:rsidRDefault="00E84B7C" w:rsidP="00E84B7C">
            <w:pPr>
              <w:jc w:val="center"/>
              <w:rPr>
                <w:rFonts w:ascii="Arial" w:hAnsi="Arial" w:cs="Arial"/>
                <w:b/>
                <w:bCs/>
              </w:rPr>
            </w:pPr>
            <w:r w:rsidRPr="00E84B7C">
              <w:rPr>
                <w:rFonts w:ascii="Arial" w:hAnsi="Arial" w:cs="Arial"/>
                <w:b/>
                <w:bCs/>
              </w:rPr>
              <w:t>2</w:t>
            </w:r>
          </w:p>
        </w:tc>
        <w:tc>
          <w:tcPr>
            <w:tcW w:w="1240" w:type="dxa"/>
            <w:tcBorders>
              <w:top w:val="nil"/>
              <w:left w:val="single" w:sz="8" w:space="0" w:color="auto"/>
              <w:bottom w:val="single" w:sz="8" w:space="0" w:color="auto"/>
              <w:right w:val="single" w:sz="8" w:space="0" w:color="auto"/>
            </w:tcBorders>
            <w:shd w:val="clear" w:color="auto" w:fill="969696"/>
            <w:noWrap/>
            <w:vAlign w:val="center"/>
          </w:tcPr>
          <w:p w14:paraId="46EEE001" w14:textId="77777777" w:rsidR="00E84B7C" w:rsidRPr="00E84B7C" w:rsidRDefault="00E84B7C" w:rsidP="00E84B7C">
            <w:pPr>
              <w:jc w:val="center"/>
              <w:rPr>
                <w:rFonts w:ascii="Arial" w:hAnsi="Arial" w:cs="Arial"/>
                <w:b/>
                <w:bCs/>
              </w:rPr>
            </w:pPr>
            <w:r w:rsidRPr="00E84B7C">
              <w:rPr>
                <w:rFonts w:ascii="Arial" w:hAnsi="Arial" w:cs="Arial"/>
                <w:b/>
                <w:bCs/>
              </w:rPr>
              <w:t>3</w:t>
            </w:r>
          </w:p>
        </w:tc>
        <w:tc>
          <w:tcPr>
            <w:tcW w:w="1240" w:type="dxa"/>
            <w:tcBorders>
              <w:top w:val="nil"/>
              <w:left w:val="nil"/>
              <w:bottom w:val="single" w:sz="8" w:space="0" w:color="auto"/>
              <w:right w:val="single" w:sz="8" w:space="0" w:color="auto"/>
            </w:tcBorders>
            <w:shd w:val="clear" w:color="auto" w:fill="969696"/>
            <w:noWrap/>
            <w:vAlign w:val="center"/>
          </w:tcPr>
          <w:p w14:paraId="55146093" w14:textId="77777777" w:rsidR="00E84B7C" w:rsidRPr="00E84B7C" w:rsidRDefault="00E84B7C" w:rsidP="00E84B7C">
            <w:pPr>
              <w:jc w:val="center"/>
              <w:rPr>
                <w:rFonts w:ascii="Arial" w:hAnsi="Arial" w:cs="Arial"/>
                <w:b/>
                <w:bCs/>
              </w:rPr>
            </w:pPr>
            <w:r w:rsidRPr="00E84B7C">
              <w:rPr>
                <w:rFonts w:ascii="Arial" w:hAnsi="Arial" w:cs="Arial"/>
                <w:b/>
                <w:bCs/>
              </w:rPr>
              <w:t>n/a</w:t>
            </w:r>
          </w:p>
        </w:tc>
        <w:tc>
          <w:tcPr>
            <w:tcW w:w="1240" w:type="dxa"/>
            <w:tcBorders>
              <w:top w:val="nil"/>
              <w:left w:val="nil"/>
              <w:bottom w:val="nil"/>
              <w:right w:val="nil"/>
            </w:tcBorders>
            <w:shd w:val="clear" w:color="auto" w:fill="969696"/>
            <w:noWrap/>
            <w:vAlign w:val="center"/>
          </w:tcPr>
          <w:p w14:paraId="09C9DBEB" w14:textId="77777777" w:rsidR="00E84B7C" w:rsidRPr="00E84B7C" w:rsidRDefault="00E84B7C" w:rsidP="00E84B7C">
            <w:pPr>
              <w:jc w:val="center"/>
              <w:rPr>
                <w:rFonts w:ascii="Arial" w:hAnsi="Arial" w:cs="Arial"/>
                <w:b/>
                <w:bCs/>
              </w:rPr>
            </w:pPr>
            <w:r w:rsidRPr="00E84B7C">
              <w:rPr>
                <w:rFonts w:ascii="Arial" w:hAnsi="Arial" w:cs="Arial"/>
                <w:b/>
                <w:bCs/>
              </w:rPr>
              <w:t>n/a</w:t>
            </w:r>
          </w:p>
        </w:tc>
        <w:tc>
          <w:tcPr>
            <w:tcW w:w="144" w:type="dxa"/>
            <w:tcBorders>
              <w:top w:val="nil"/>
              <w:left w:val="single" w:sz="8" w:space="0" w:color="auto"/>
              <w:bottom w:val="nil"/>
              <w:right w:val="single" w:sz="4" w:space="0" w:color="auto"/>
            </w:tcBorders>
            <w:shd w:val="clear" w:color="auto" w:fill="auto"/>
            <w:noWrap/>
            <w:vAlign w:val="bottom"/>
          </w:tcPr>
          <w:p w14:paraId="20068B28" w14:textId="77777777" w:rsidR="00E84B7C" w:rsidRPr="00E84B7C" w:rsidRDefault="00E84B7C" w:rsidP="00E84B7C">
            <w:pPr>
              <w:rPr>
                <w:rFonts w:ascii="Arial" w:hAnsi="Arial" w:cs="Arial"/>
              </w:rPr>
            </w:pPr>
            <w:r w:rsidRPr="00E84B7C">
              <w:rPr>
                <w:rFonts w:ascii="Arial" w:hAnsi="Arial" w:cs="Arial"/>
              </w:rPr>
              <w:t> </w:t>
            </w:r>
          </w:p>
        </w:tc>
      </w:tr>
      <w:tr w:rsidR="00E84B7C" w14:paraId="6C415642" w14:textId="77777777">
        <w:trPr>
          <w:trHeight w:val="642"/>
        </w:trPr>
        <w:tc>
          <w:tcPr>
            <w:tcW w:w="144" w:type="dxa"/>
            <w:tcBorders>
              <w:top w:val="nil"/>
              <w:left w:val="single" w:sz="4" w:space="0" w:color="auto"/>
              <w:bottom w:val="nil"/>
              <w:right w:val="nil"/>
            </w:tcBorders>
            <w:shd w:val="clear" w:color="auto" w:fill="auto"/>
            <w:noWrap/>
            <w:vAlign w:val="bottom"/>
          </w:tcPr>
          <w:p w14:paraId="6A4FF9FE" w14:textId="77777777" w:rsidR="00E84B7C" w:rsidRPr="00E84B7C" w:rsidRDefault="00E84B7C" w:rsidP="00E84B7C">
            <w:pPr>
              <w:rPr>
                <w:rFonts w:ascii="Arial" w:hAnsi="Arial" w:cs="Arial"/>
              </w:rPr>
            </w:pPr>
            <w:r w:rsidRPr="00E84B7C">
              <w:rPr>
                <w:rFonts w:ascii="Arial" w:hAnsi="Arial" w:cs="Arial"/>
              </w:rPr>
              <w:t> </w:t>
            </w:r>
          </w:p>
        </w:tc>
        <w:tc>
          <w:tcPr>
            <w:tcW w:w="500" w:type="dxa"/>
            <w:vMerge/>
            <w:tcBorders>
              <w:top w:val="single" w:sz="8" w:space="0" w:color="auto"/>
              <w:left w:val="single" w:sz="8" w:space="0" w:color="auto"/>
              <w:bottom w:val="single" w:sz="8" w:space="0" w:color="000000"/>
              <w:right w:val="nil"/>
            </w:tcBorders>
            <w:vAlign w:val="center"/>
          </w:tcPr>
          <w:p w14:paraId="193683AE" w14:textId="77777777" w:rsidR="00E84B7C" w:rsidRPr="00E84B7C" w:rsidRDefault="00E84B7C" w:rsidP="00E84B7C">
            <w:pPr>
              <w:rPr>
                <w:rFonts w:ascii="Arial" w:hAnsi="Arial" w:cs="Arial"/>
              </w:rPr>
            </w:pPr>
          </w:p>
        </w:tc>
        <w:tc>
          <w:tcPr>
            <w:tcW w:w="500" w:type="dxa"/>
            <w:tcBorders>
              <w:top w:val="nil"/>
              <w:left w:val="single" w:sz="8" w:space="0" w:color="auto"/>
              <w:bottom w:val="single" w:sz="8" w:space="0" w:color="auto"/>
              <w:right w:val="nil"/>
            </w:tcBorders>
            <w:shd w:val="clear" w:color="auto" w:fill="969696"/>
            <w:noWrap/>
            <w:vAlign w:val="center"/>
          </w:tcPr>
          <w:p w14:paraId="5B666E18" w14:textId="77777777" w:rsidR="00E84B7C" w:rsidRPr="00E84B7C" w:rsidRDefault="00E84B7C" w:rsidP="00E84B7C">
            <w:pPr>
              <w:jc w:val="center"/>
              <w:rPr>
                <w:rFonts w:ascii="Arial" w:hAnsi="Arial" w:cs="Arial"/>
                <w:b/>
                <w:bCs/>
              </w:rPr>
            </w:pPr>
            <w:r w:rsidRPr="00E84B7C">
              <w:rPr>
                <w:rFonts w:ascii="Arial" w:hAnsi="Arial" w:cs="Arial"/>
                <w:b/>
                <w:bCs/>
              </w:rPr>
              <w:t>D3</w:t>
            </w:r>
          </w:p>
        </w:tc>
        <w:tc>
          <w:tcPr>
            <w:tcW w:w="144" w:type="dxa"/>
            <w:tcBorders>
              <w:top w:val="nil"/>
              <w:left w:val="single" w:sz="8" w:space="0" w:color="auto"/>
              <w:bottom w:val="nil"/>
              <w:right w:val="nil"/>
            </w:tcBorders>
            <w:shd w:val="clear" w:color="auto" w:fill="auto"/>
            <w:noWrap/>
            <w:vAlign w:val="bottom"/>
          </w:tcPr>
          <w:p w14:paraId="039A7E4A"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single" w:sz="8" w:space="0" w:color="auto"/>
              <w:bottom w:val="single" w:sz="8" w:space="0" w:color="auto"/>
              <w:right w:val="nil"/>
            </w:tcBorders>
            <w:shd w:val="clear" w:color="auto" w:fill="auto"/>
            <w:noWrap/>
            <w:vAlign w:val="center"/>
          </w:tcPr>
          <w:p w14:paraId="58EBA21E" w14:textId="77777777" w:rsidR="00E84B7C" w:rsidRPr="00E84B7C" w:rsidRDefault="00E84B7C" w:rsidP="00E84B7C">
            <w:pPr>
              <w:jc w:val="center"/>
              <w:rPr>
                <w:rFonts w:ascii="Arial" w:hAnsi="Arial" w:cs="Arial"/>
              </w:rPr>
            </w:pPr>
            <w:r w:rsidRPr="00E84B7C">
              <w:rPr>
                <w:rFonts w:ascii="Arial" w:hAnsi="Arial" w:cs="Arial"/>
              </w:rPr>
              <w:t>0,5-4</w:t>
            </w:r>
          </w:p>
        </w:tc>
        <w:tc>
          <w:tcPr>
            <w:tcW w:w="144" w:type="dxa"/>
            <w:tcBorders>
              <w:top w:val="nil"/>
              <w:left w:val="single" w:sz="8" w:space="0" w:color="auto"/>
              <w:bottom w:val="nil"/>
              <w:right w:val="nil"/>
            </w:tcBorders>
            <w:shd w:val="clear" w:color="auto" w:fill="auto"/>
            <w:noWrap/>
            <w:vAlign w:val="bottom"/>
          </w:tcPr>
          <w:p w14:paraId="62B72C71"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single" w:sz="8" w:space="0" w:color="auto"/>
              <w:bottom w:val="nil"/>
              <w:right w:val="single" w:sz="8" w:space="0" w:color="auto"/>
            </w:tcBorders>
            <w:shd w:val="clear" w:color="auto" w:fill="969696"/>
            <w:noWrap/>
            <w:vAlign w:val="center"/>
          </w:tcPr>
          <w:p w14:paraId="2830D932" w14:textId="77777777" w:rsidR="00E84B7C" w:rsidRPr="00E84B7C" w:rsidRDefault="00E84B7C" w:rsidP="00E84B7C">
            <w:pPr>
              <w:jc w:val="center"/>
              <w:rPr>
                <w:rFonts w:ascii="Arial" w:hAnsi="Arial" w:cs="Arial"/>
                <w:b/>
                <w:bCs/>
              </w:rPr>
            </w:pPr>
            <w:r w:rsidRPr="00E84B7C">
              <w:rPr>
                <w:rFonts w:ascii="Arial" w:hAnsi="Arial" w:cs="Arial"/>
                <w:b/>
                <w:bCs/>
              </w:rPr>
              <w:t>a2</w:t>
            </w:r>
          </w:p>
        </w:tc>
        <w:tc>
          <w:tcPr>
            <w:tcW w:w="1240" w:type="dxa"/>
            <w:tcBorders>
              <w:top w:val="single" w:sz="8" w:space="0" w:color="auto"/>
              <w:left w:val="nil"/>
              <w:bottom w:val="single" w:sz="8" w:space="0" w:color="auto"/>
              <w:right w:val="single" w:sz="8" w:space="0" w:color="auto"/>
            </w:tcBorders>
            <w:shd w:val="clear" w:color="auto" w:fill="969696"/>
            <w:noWrap/>
            <w:vAlign w:val="center"/>
          </w:tcPr>
          <w:p w14:paraId="75092D73" w14:textId="77777777" w:rsidR="00E84B7C" w:rsidRPr="00E84B7C" w:rsidRDefault="00E84B7C" w:rsidP="00E84B7C">
            <w:pPr>
              <w:jc w:val="center"/>
              <w:rPr>
                <w:rFonts w:ascii="Arial" w:hAnsi="Arial" w:cs="Arial"/>
                <w:b/>
                <w:bCs/>
              </w:rPr>
            </w:pPr>
            <w:r w:rsidRPr="00E84B7C">
              <w:rPr>
                <w:rFonts w:ascii="Arial" w:hAnsi="Arial" w:cs="Arial"/>
                <w:b/>
                <w:bCs/>
              </w:rPr>
              <w:t>1</w:t>
            </w:r>
          </w:p>
        </w:tc>
        <w:tc>
          <w:tcPr>
            <w:tcW w:w="1240" w:type="dxa"/>
            <w:tcBorders>
              <w:top w:val="nil"/>
              <w:left w:val="nil"/>
              <w:bottom w:val="single" w:sz="8" w:space="0" w:color="auto"/>
              <w:right w:val="single" w:sz="8" w:space="0" w:color="auto"/>
            </w:tcBorders>
            <w:shd w:val="clear" w:color="auto" w:fill="969696"/>
            <w:noWrap/>
            <w:vAlign w:val="center"/>
          </w:tcPr>
          <w:p w14:paraId="7C219041" w14:textId="77777777" w:rsidR="00E84B7C" w:rsidRPr="00E84B7C" w:rsidRDefault="00E84B7C" w:rsidP="00E84B7C">
            <w:pPr>
              <w:jc w:val="center"/>
              <w:rPr>
                <w:rFonts w:ascii="Arial" w:hAnsi="Arial" w:cs="Arial"/>
                <w:b/>
                <w:bCs/>
              </w:rPr>
            </w:pPr>
            <w:r w:rsidRPr="00E84B7C">
              <w:rPr>
                <w:rFonts w:ascii="Arial" w:hAnsi="Arial" w:cs="Arial"/>
                <w:b/>
                <w:bCs/>
              </w:rPr>
              <w:t>2</w:t>
            </w:r>
          </w:p>
        </w:tc>
        <w:tc>
          <w:tcPr>
            <w:tcW w:w="1240" w:type="dxa"/>
            <w:tcBorders>
              <w:top w:val="nil"/>
              <w:left w:val="nil"/>
              <w:bottom w:val="nil"/>
              <w:right w:val="nil"/>
            </w:tcBorders>
            <w:shd w:val="clear" w:color="auto" w:fill="969696"/>
            <w:noWrap/>
            <w:vAlign w:val="center"/>
          </w:tcPr>
          <w:p w14:paraId="2EA81B01" w14:textId="77777777" w:rsidR="00E84B7C" w:rsidRPr="00E84B7C" w:rsidRDefault="00E84B7C" w:rsidP="00E84B7C">
            <w:pPr>
              <w:jc w:val="center"/>
              <w:rPr>
                <w:rFonts w:ascii="Arial" w:hAnsi="Arial" w:cs="Arial"/>
                <w:b/>
                <w:bCs/>
              </w:rPr>
            </w:pPr>
            <w:r w:rsidRPr="00E84B7C">
              <w:rPr>
                <w:rFonts w:ascii="Arial" w:hAnsi="Arial" w:cs="Arial"/>
                <w:b/>
                <w:bCs/>
              </w:rPr>
              <w:t>3</w:t>
            </w:r>
          </w:p>
        </w:tc>
        <w:tc>
          <w:tcPr>
            <w:tcW w:w="1240" w:type="dxa"/>
            <w:tcBorders>
              <w:top w:val="single" w:sz="8" w:space="0" w:color="auto"/>
              <w:left w:val="single" w:sz="8" w:space="0" w:color="auto"/>
              <w:bottom w:val="single" w:sz="8" w:space="0" w:color="auto"/>
              <w:right w:val="single" w:sz="8" w:space="0" w:color="auto"/>
            </w:tcBorders>
            <w:shd w:val="clear" w:color="auto" w:fill="969696"/>
            <w:noWrap/>
            <w:vAlign w:val="center"/>
          </w:tcPr>
          <w:p w14:paraId="0220C5EA" w14:textId="77777777" w:rsidR="00E84B7C" w:rsidRPr="00E84B7C" w:rsidRDefault="00E84B7C" w:rsidP="00E84B7C">
            <w:pPr>
              <w:jc w:val="center"/>
              <w:rPr>
                <w:rFonts w:ascii="Arial" w:hAnsi="Arial" w:cs="Arial"/>
                <w:b/>
                <w:bCs/>
              </w:rPr>
            </w:pPr>
            <w:r w:rsidRPr="00E84B7C">
              <w:rPr>
                <w:rFonts w:ascii="Arial" w:hAnsi="Arial" w:cs="Arial"/>
                <w:b/>
                <w:bCs/>
              </w:rPr>
              <w:t>n/a</w:t>
            </w:r>
          </w:p>
        </w:tc>
        <w:tc>
          <w:tcPr>
            <w:tcW w:w="144" w:type="dxa"/>
            <w:tcBorders>
              <w:top w:val="nil"/>
              <w:left w:val="nil"/>
              <w:bottom w:val="nil"/>
              <w:right w:val="single" w:sz="4" w:space="0" w:color="auto"/>
            </w:tcBorders>
            <w:shd w:val="clear" w:color="auto" w:fill="auto"/>
            <w:noWrap/>
            <w:vAlign w:val="bottom"/>
          </w:tcPr>
          <w:p w14:paraId="3E555F99" w14:textId="77777777" w:rsidR="00E84B7C" w:rsidRPr="00E84B7C" w:rsidRDefault="00E84B7C" w:rsidP="00E84B7C">
            <w:pPr>
              <w:rPr>
                <w:rFonts w:ascii="Arial" w:hAnsi="Arial" w:cs="Arial"/>
              </w:rPr>
            </w:pPr>
            <w:r w:rsidRPr="00E84B7C">
              <w:rPr>
                <w:rFonts w:ascii="Arial" w:hAnsi="Arial" w:cs="Arial"/>
              </w:rPr>
              <w:t> </w:t>
            </w:r>
          </w:p>
        </w:tc>
      </w:tr>
      <w:tr w:rsidR="00E84B7C" w14:paraId="248A57E9" w14:textId="77777777">
        <w:trPr>
          <w:trHeight w:val="642"/>
        </w:trPr>
        <w:tc>
          <w:tcPr>
            <w:tcW w:w="144" w:type="dxa"/>
            <w:tcBorders>
              <w:top w:val="nil"/>
              <w:left w:val="single" w:sz="4" w:space="0" w:color="auto"/>
              <w:bottom w:val="nil"/>
              <w:right w:val="nil"/>
            </w:tcBorders>
            <w:shd w:val="clear" w:color="auto" w:fill="auto"/>
            <w:noWrap/>
            <w:vAlign w:val="bottom"/>
          </w:tcPr>
          <w:p w14:paraId="2197257A" w14:textId="77777777" w:rsidR="00E84B7C" w:rsidRPr="00E84B7C" w:rsidRDefault="00E84B7C" w:rsidP="00E84B7C">
            <w:pPr>
              <w:rPr>
                <w:rFonts w:ascii="Arial" w:hAnsi="Arial" w:cs="Arial"/>
              </w:rPr>
            </w:pPr>
            <w:r w:rsidRPr="00E84B7C">
              <w:rPr>
                <w:rFonts w:ascii="Arial" w:hAnsi="Arial" w:cs="Arial"/>
              </w:rPr>
              <w:t> </w:t>
            </w:r>
          </w:p>
        </w:tc>
        <w:tc>
          <w:tcPr>
            <w:tcW w:w="500" w:type="dxa"/>
            <w:vMerge/>
            <w:tcBorders>
              <w:top w:val="single" w:sz="8" w:space="0" w:color="auto"/>
              <w:left w:val="single" w:sz="8" w:space="0" w:color="auto"/>
              <w:bottom w:val="single" w:sz="8" w:space="0" w:color="000000"/>
              <w:right w:val="nil"/>
            </w:tcBorders>
            <w:vAlign w:val="center"/>
          </w:tcPr>
          <w:p w14:paraId="3E858AC5" w14:textId="77777777" w:rsidR="00E84B7C" w:rsidRPr="00E84B7C" w:rsidRDefault="00E84B7C" w:rsidP="00E84B7C">
            <w:pPr>
              <w:rPr>
                <w:rFonts w:ascii="Arial" w:hAnsi="Arial" w:cs="Arial"/>
              </w:rPr>
            </w:pPr>
          </w:p>
        </w:tc>
        <w:tc>
          <w:tcPr>
            <w:tcW w:w="500" w:type="dxa"/>
            <w:tcBorders>
              <w:top w:val="nil"/>
              <w:left w:val="single" w:sz="8" w:space="0" w:color="auto"/>
              <w:bottom w:val="single" w:sz="8" w:space="0" w:color="auto"/>
              <w:right w:val="single" w:sz="8" w:space="0" w:color="auto"/>
            </w:tcBorders>
            <w:shd w:val="clear" w:color="auto" w:fill="969696"/>
            <w:noWrap/>
            <w:vAlign w:val="center"/>
          </w:tcPr>
          <w:p w14:paraId="24296C0E" w14:textId="77777777" w:rsidR="00E84B7C" w:rsidRPr="00E84B7C" w:rsidRDefault="00E84B7C" w:rsidP="00E84B7C">
            <w:pPr>
              <w:jc w:val="center"/>
              <w:rPr>
                <w:rFonts w:ascii="Arial" w:hAnsi="Arial" w:cs="Arial"/>
                <w:b/>
                <w:bCs/>
              </w:rPr>
            </w:pPr>
            <w:r w:rsidRPr="00E84B7C">
              <w:rPr>
                <w:rFonts w:ascii="Arial" w:hAnsi="Arial" w:cs="Arial"/>
                <w:b/>
                <w:bCs/>
              </w:rPr>
              <w:t>D2</w:t>
            </w:r>
          </w:p>
        </w:tc>
        <w:tc>
          <w:tcPr>
            <w:tcW w:w="144" w:type="dxa"/>
            <w:tcBorders>
              <w:top w:val="nil"/>
              <w:left w:val="nil"/>
              <w:bottom w:val="nil"/>
              <w:right w:val="nil"/>
            </w:tcBorders>
            <w:shd w:val="clear" w:color="auto" w:fill="auto"/>
            <w:noWrap/>
            <w:vAlign w:val="bottom"/>
          </w:tcPr>
          <w:p w14:paraId="6423094F" w14:textId="77777777" w:rsidR="00E84B7C" w:rsidRPr="00E84B7C" w:rsidRDefault="00E84B7C" w:rsidP="00E84B7C">
            <w:pPr>
              <w:rPr>
                <w:rFonts w:ascii="Arial" w:hAnsi="Arial" w:cs="Arial"/>
              </w:rPr>
            </w:pPr>
          </w:p>
        </w:tc>
        <w:tc>
          <w:tcPr>
            <w:tcW w:w="1240" w:type="dxa"/>
            <w:tcBorders>
              <w:top w:val="nil"/>
              <w:left w:val="single" w:sz="8" w:space="0" w:color="auto"/>
              <w:bottom w:val="single" w:sz="8" w:space="0" w:color="auto"/>
              <w:right w:val="nil"/>
            </w:tcBorders>
            <w:shd w:val="clear" w:color="auto" w:fill="auto"/>
            <w:noWrap/>
            <w:vAlign w:val="center"/>
          </w:tcPr>
          <w:p w14:paraId="2F290CB1" w14:textId="77777777" w:rsidR="00E84B7C" w:rsidRPr="00E84B7C" w:rsidRDefault="00E84B7C" w:rsidP="00E84B7C">
            <w:pPr>
              <w:jc w:val="center"/>
              <w:rPr>
                <w:rFonts w:ascii="Arial" w:hAnsi="Arial" w:cs="Arial"/>
              </w:rPr>
            </w:pPr>
            <w:r w:rsidRPr="00E84B7C">
              <w:rPr>
                <w:rFonts w:ascii="Arial" w:hAnsi="Arial" w:cs="Arial"/>
              </w:rPr>
              <w:t>4-20</w:t>
            </w:r>
          </w:p>
        </w:tc>
        <w:tc>
          <w:tcPr>
            <w:tcW w:w="144" w:type="dxa"/>
            <w:tcBorders>
              <w:top w:val="nil"/>
              <w:left w:val="single" w:sz="8" w:space="0" w:color="auto"/>
              <w:bottom w:val="nil"/>
              <w:right w:val="nil"/>
            </w:tcBorders>
            <w:shd w:val="clear" w:color="auto" w:fill="auto"/>
            <w:noWrap/>
            <w:vAlign w:val="bottom"/>
          </w:tcPr>
          <w:p w14:paraId="54D8B8D8"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single" w:sz="8" w:space="0" w:color="auto"/>
              <w:bottom w:val="single" w:sz="8" w:space="0" w:color="auto"/>
              <w:right w:val="single" w:sz="8" w:space="0" w:color="auto"/>
            </w:tcBorders>
            <w:shd w:val="clear" w:color="auto" w:fill="969696"/>
            <w:noWrap/>
            <w:vAlign w:val="center"/>
          </w:tcPr>
          <w:p w14:paraId="19380871" w14:textId="77777777" w:rsidR="00E84B7C" w:rsidRPr="00E84B7C" w:rsidRDefault="00E84B7C" w:rsidP="00E84B7C">
            <w:pPr>
              <w:jc w:val="center"/>
              <w:rPr>
                <w:rFonts w:ascii="Arial" w:hAnsi="Arial" w:cs="Arial"/>
                <w:b/>
                <w:bCs/>
              </w:rPr>
            </w:pPr>
            <w:r w:rsidRPr="00E84B7C">
              <w:rPr>
                <w:rFonts w:ascii="Arial" w:hAnsi="Arial" w:cs="Arial"/>
                <w:b/>
                <w:bCs/>
              </w:rPr>
              <w:t>a1</w:t>
            </w:r>
          </w:p>
        </w:tc>
        <w:tc>
          <w:tcPr>
            <w:tcW w:w="1240" w:type="dxa"/>
            <w:tcBorders>
              <w:top w:val="nil"/>
              <w:left w:val="nil"/>
              <w:bottom w:val="single" w:sz="8" w:space="0" w:color="auto"/>
              <w:right w:val="nil"/>
            </w:tcBorders>
            <w:shd w:val="clear" w:color="auto" w:fill="969696"/>
            <w:noWrap/>
            <w:vAlign w:val="center"/>
          </w:tcPr>
          <w:p w14:paraId="15A8A5F4" w14:textId="77777777" w:rsidR="00E84B7C" w:rsidRPr="00E84B7C" w:rsidRDefault="00E84B7C" w:rsidP="00E84B7C">
            <w:pPr>
              <w:jc w:val="center"/>
              <w:rPr>
                <w:rFonts w:ascii="Arial" w:hAnsi="Arial" w:cs="Arial"/>
                <w:b/>
                <w:bCs/>
              </w:rPr>
            </w:pPr>
            <w:r w:rsidRPr="00E84B7C">
              <w:rPr>
                <w:rFonts w:ascii="Arial" w:hAnsi="Arial" w:cs="Arial"/>
                <w:b/>
                <w:bCs/>
              </w:rPr>
              <w:t>a2</w:t>
            </w:r>
          </w:p>
        </w:tc>
        <w:tc>
          <w:tcPr>
            <w:tcW w:w="1240" w:type="dxa"/>
            <w:tcBorders>
              <w:top w:val="nil"/>
              <w:left w:val="single" w:sz="8" w:space="0" w:color="auto"/>
              <w:bottom w:val="single" w:sz="8" w:space="0" w:color="auto"/>
              <w:right w:val="single" w:sz="8" w:space="0" w:color="auto"/>
            </w:tcBorders>
            <w:shd w:val="clear" w:color="auto" w:fill="969696"/>
            <w:noWrap/>
            <w:vAlign w:val="center"/>
          </w:tcPr>
          <w:p w14:paraId="01F33F63" w14:textId="77777777" w:rsidR="00E84B7C" w:rsidRPr="00E84B7C" w:rsidRDefault="00E84B7C" w:rsidP="00E84B7C">
            <w:pPr>
              <w:jc w:val="center"/>
              <w:rPr>
                <w:rFonts w:ascii="Arial" w:hAnsi="Arial" w:cs="Arial"/>
                <w:b/>
                <w:bCs/>
              </w:rPr>
            </w:pPr>
            <w:r w:rsidRPr="00E84B7C">
              <w:rPr>
                <w:rFonts w:ascii="Arial" w:hAnsi="Arial" w:cs="Arial"/>
                <w:b/>
                <w:bCs/>
              </w:rPr>
              <w:t>1</w:t>
            </w:r>
          </w:p>
        </w:tc>
        <w:tc>
          <w:tcPr>
            <w:tcW w:w="1240" w:type="dxa"/>
            <w:tcBorders>
              <w:top w:val="single" w:sz="8" w:space="0" w:color="auto"/>
              <w:left w:val="nil"/>
              <w:bottom w:val="single" w:sz="8" w:space="0" w:color="auto"/>
              <w:right w:val="single" w:sz="8" w:space="0" w:color="auto"/>
            </w:tcBorders>
            <w:shd w:val="clear" w:color="auto" w:fill="969696"/>
            <w:noWrap/>
            <w:vAlign w:val="center"/>
          </w:tcPr>
          <w:p w14:paraId="6BD35FDA" w14:textId="77777777" w:rsidR="00E84B7C" w:rsidRPr="00E84B7C" w:rsidRDefault="00E84B7C" w:rsidP="00E84B7C">
            <w:pPr>
              <w:jc w:val="center"/>
              <w:rPr>
                <w:rFonts w:ascii="Arial" w:hAnsi="Arial" w:cs="Arial"/>
                <w:b/>
                <w:bCs/>
              </w:rPr>
            </w:pPr>
            <w:r w:rsidRPr="00E84B7C">
              <w:rPr>
                <w:rFonts w:ascii="Arial" w:hAnsi="Arial" w:cs="Arial"/>
                <w:b/>
                <w:bCs/>
              </w:rPr>
              <w:t>2</w:t>
            </w:r>
          </w:p>
        </w:tc>
        <w:tc>
          <w:tcPr>
            <w:tcW w:w="1240" w:type="dxa"/>
            <w:tcBorders>
              <w:top w:val="nil"/>
              <w:left w:val="nil"/>
              <w:bottom w:val="nil"/>
              <w:right w:val="nil"/>
            </w:tcBorders>
            <w:shd w:val="clear" w:color="auto" w:fill="969696"/>
            <w:noWrap/>
            <w:vAlign w:val="center"/>
          </w:tcPr>
          <w:p w14:paraId="27111274" w14:textId="77777777" w:rsidR="00E84B7C" w:rsidRPr="00E84B7C" w:rsidRDefault="00E84B7C" w:rsidP="00E84B7C">
            <w:pPr>
              <w:jc w:val="center"/>
              <w:rPr>
                <w:rFonts w:ascii="Arial" w:hAnsi="Arial" w:cs="Arial"/>
                <w:b/>
                <w:bCs/>
              </w:rPr>
            </w:pPr>
            <w:r w:rsidRPr="00E84B7C">
              <w:rPr>
                <w:rFonts w:ascii="Arial" w:hAnsi="Arial" w:cs="Arial"/>
                <w:b/>
                <w:bCs/>
              </w:rPr>
              <w:t>3</w:t>
            </w:r>
          </w:p>
        </w:tc>
        <w:tc>
          <w:tcPr>
            <w:tcW w:w="144" w:type="dxa"/>
            <w:tcBorders>
              <w:top w:val="nil"/>
              <w:left w:val="single" w:sz="8" w:space="0" w:color="auto"/>
              <w:bottom w:val="nil"/>
              <w:right w:val="single" w:sz="4" w:space="0" w:color="auto"/>
            </w:tcBorders>
            <w:shd w:val="clear" w:color="auto" w:fill="auto"/>
            <w:noWrap/>
            <w:vAlign w:val="bottom"/>
          </w:tcPr>
          <w:p w14:paraId="54FDB80B" w14:textId="77777777" w:rsidR="00E84B7C" w:rsidRPr="00E84B7C" w:rsidRDefault="00E84B7C" w:rsidP="00E84B7C">
            <w:pPr>
              <w:rPr>
                <w:rFonts w:ascii="Arial" w:hAnsi="Arial" w:cs="Arial"/>
              </w:rPr>
            </w:pPr>
            <w:r w:rsidRPr="00E84B7C">
              <w:rPr>
                <w:rFonts w:ascii="Arial" w:hAnsi="Arial" w:cs="Arial"/>
              </w:rPr>
              <w:t> </w:t>
            </w:r>
          </w:p>
        </w:tc>
      </w:tr>
      <w:tr w:rsidR="00E84B7C" w14:paraId="2C49E42B" w14:textId="77777777">
        <w:trPr>
          <w:trHeight w:val="642"/>
        </w:trPr>
        <w:tc>
          <w:tcPr>
            <w:tcW w:w="144" w:type="dxa"/>
            <w:tcBorders>
              <w:top w:val="nil"/>
              <w:left w:val="single" w:sz="4" w:space="0" w:color="auto"/>
              <w:bottom w:val="nil"/>
              <w:right w:val="nil"/>
            </w:tcBorders>
            <w:shd w:val="clear" w:color="auto" w:fill="auto"/>
            <w:noWrap/>
            <w:vAlign w:val="bottom"/>
          </w:tcPr>
          <w:p w14:paraId="6A5B5E48" w14:textId="77777777" w:rsidR="00E84B7C" w:rsidRPr="00E84B7C" w:rsidRDefault="00E84B7C" w:rsidP="00E84B7C">
            <w:pPr>
              <w:rPr>
                <w:rFonts w:ascii="Arial" w:hAnsi="Arial" w:cs="Arial"/>
              </w:rPr>
            </w:pPr>
            <w:r w:rsidRPr="00E84B7C">
              <w:rPr>
                <w:rFonts w:ascii="Arial" w:hAnsi="Arial" w:cs="Arial"/>
              </w:rPr>
              <w:t> </w:t>
            </w:r>
          </w:p>
        </w:tc>
        <w:tc>
          <w:tcPr>
            <w:tcW w:w="500" w:type="dxa"/>
            <w:vMerge/>
            <w:tcBorders>
              <w:top w:val="single" w:sz="8" w:space="0" w:color="auto"/>
              <w:left w:val="single" w:sz="8" w:space="0" w:color="auto"/>
              <w:bottom w:val="single" w:sz="8" w:space="0" w:color="000000"/>
              <w:right w:val="nil"/>
            </w:tcBorders>
            <w:vAlign w:val="center"/>
          </w:tcPr>
          <w:p w14:paraId="4E3CEBCA" w14:textId="77777777" w:rsidR="00E84B7C" w:rsidRPr="00E84B7C" w:rsidRDefault="00E84B7C" w:rsidP="00E84B7C">
            <w:pPr>
              <w:rPr>
                <w:rFonts w:ascii="Arial" w:hAnsi="Arial" w:cs="Arial"/>
              </w:rPr>
            </w:pPr>
          </w:p>
        </w:tc>
        <w:tc>
          <w:tcPr>
            <w:tcW w:w="500" w:type="dxa"/>
            <w:tcBorders>
              <w:top w:val="nil"/>
              <w:left w:val="single" w:sz="8" w:space="0" w:color="auto"/>
              <w:bottom w:val="single" w:sz="8" w:space="0" w:color="auto"/>
              <w:right w:val="nil"/>
            </w:tcBorders>
            <w:shd w:val="clear" w:color="auto" w:fill="969696"/>
            <w:noWrap/>
            <w:vAlign w:val="center"/>
          </w:tcPr>
          <w:p w14:paraId="122E72FC" w14:textId="77777777" w:rsidR="00E84B7C" w:rsidRPr="00E84B7C" w:rsidRDefault="00E84B7C" w:rsidP="00E84B7C">
            <w:pPr>
              <w:jc w:val="center"/>
              <w:rPr>
                <w:rFonts w:ascii="Arial" w:hAnsi="Arial" w:cs="Arial"/>
                <w:b/>
                <w:bCs/>
              </w:rPr>
            </w:pPr>
            <w:r w:rsidRPr="00E84B7C">
              <w:rPr>
                <w:rFonts w:ascii="Arial" w:hAnsi="Arial" w:cs="Arial"/>
                <w:b/>
                <w:bCs/>
              </w:rPr>
              <w:t>D1</w:t>
            </w:r>
          </w:p>
        </w:tc>
        <w:tc>
          <w:tcPr>
            <w:tcW w:w="144" w:type="dxa"/>
            <w:tcBorders>
              <w:top w:val="nil"/>
              <w:left w:val="single" w:sz="8" w:space="0" w:color="auto"/>
              <w:bottom w:val="nil"/>
              <w:right w:val="nil"/>
            </w:tcBorders>
            <w:shd w:val="clear" w:color="auto" w:fill="auto"/>
            <w:noWrap/>
            <w:vAlign w:val="bottom"/>
          </w:tcPr>
          <w:p w14:paraId="1AFDF5C8"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single" w:sz="8" w:space="0" w:color="auto"/>
              <w:bottom w:val="single" w:sz="8" w:space="0" w:color="auto"/>
              <w:right w:val="nil"/>
            </w:tcBorders>
            <w:shd w:val="clear" w:color="auto" w:fill="auto"/>
            <w:noWrap/>
            <w:vAlign w:val="center"/>
          </w:tcPr>
          <w:p w14:paraId="1BCAB108" w14:textId="77777777" w:rsidR="00E84B7C" w:rsidRPr="00E84B7C" w:rsidRDefault="00E84B7C" w:rsidP="00E84B7C">
            <w:pPr>
              <w:jc w:val="center"/>
              <w:rPr>
                <w:rFonts w:ascii="Arial" w:hAnsi="Arial" w:cs="Arial"/>
              </w:rPr>
            </w:pPr>
            <w:r w:rsidRPr="00E84B7C">
              <w:rPr>
                <w:rFonts w:ascii="Arial" w:hAnsi="Arial" w:cs="Arial"/>
              </w:rPr>
              <w:t>&gt;20</w:t>
            </w:r>
          </w:p>
        </w:tc>
        <w:tc>
          <w:tcPr>
            <w:tcW w:w="144" w:type="dxa"/>
            <w:tcBorders>
              <w:top w:val="nil"/>
              <w:left w:val="single" w:sz="8" w:space="0" w:color="auto"/>
              <w:bottom w:val="nil"/>
              <w:right w:val="single" w:sz="8" w:space="0" w:color="auto"/>
            </w:tcBorders>
            <w:shd w:val="clear" w:color="auto" w:fill="auto"/>
            <w:noWrap/>
            <w:vAlign w:val="bottom"/>
          </w:tcPr>
          <w:p w14:paraId="49F63C4C"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single" w:sz="8" w:space="0" w:color="auto"/>
              <w:right w:val="nil"/>
            </w:tcBorders>
            <w:shd w:val="clear" w:color="auto" w:fill="969696"/>
            <w:noWrap/>
            <w:vAlign w:val="center"/>
          </w:tcPr>
          <w:p w14:paraId="067418E3" w14:textId="77777777" w:rsidR="00E84B7C" w:rsidRPr="00E84B7C" w:rsidRDefault="00E84B7C" w:rsidP="00E84B7C">
            <w:pPr>
              <w:jc w:val="center"/>
              <w:rPr>
                <w:rFonts w:ascii="Arial" w:hAnsi="Arial" w:cs="Arial"/>
                <w:b/>
                <w:bCs/>
              </w:rPr>
            </w:pPr>
            <w:r w:rsidRPr="00E84B7C">
              <w:rPr>
                <w:rFonts w:ascii="Arial" w:hAnsi="Arial" w:cs="Arial"/>
                <w:b/>
                <w:bCs/>
              </w:rPr>
              <w:t>-</w:t>
            </w:r>
          </w:p>
        </w:tc>
        <w:tc>
          <w:tcPr>
            <w:tcW w:w="1240" w:type="dxa"/>
            <w:tcBorders>
              <w:top w:val="nil"/>
              <w:left w:val="single" w:sz="8" w:space="0" w:color="auto"/>
              <w:bottom w:val="single" w:sz="8" w:space="0" w:color="auto"/>
              <w:right w:val="nil"/>
            </w:tcBorders>
            <w:shd w:val="clear" w:color="auto" w:fill="969696"/>
            <w:noWrap/>
            <w:vAlign w:val="center"/>
          </w:tcPr>
          <w:p w14:paraId="2EEB77CF" w14:textId="77777777" w:rsidR="00E84B7C" w:rsidRPr="00E84B7C" w:rsidRDefault="00E84B7C" w:rsidP="00E84B7C">
            <w:pPr>
              <w:jc w:val="center"/>
              <w:rPr>
                <w:rFonts w:ascii="Arial" w:hAnsi="Arial" w:cs="Arial"/>
                <w:b/>
                <w:bCs/>
              </w:rPr>
            </w:pPr>
            <w:r w:rsidRPr="00E84B7C">
              <w:rPr>
                <w:rFonts w:ascii="Arial" w:hAnsi="Arial" w:cs="Arial"/>
                <w:b/>
                <w:bCs/>
              </w:rPr>
              <w:t>a1</w:t>
            </w:r>
          </w:p>
        </w:tc>
        <w:tc>
          <w:tcPr>
            <w:tcW w:w="1240" w:type="dxa"/>
            <w:tcBorders>
              <w:top w:val="nil"/>
              <w:left w:val="single" w:sz="8" w:space="0" w:color="auto"/>
              <w:bottom w:val="single" w:sz="8" w:space="0" w:color="auto"/>
              <w:right w:val="single" w:sz="8" w:space="0" w:color="auto"/>
            </w:tcBorders>
            <w:shd w:val="clear" w:color="auto" w:fill="969696"/>
            <w:noWrap/>
            <w:vAlign w:val="center"/>
          </w:tcPr>
          <w:p w14:paraId="1A6014A5" w14:textId="77777777" w:rsidR="00E84B7C" w:rsidRPr="00E84B7C" w:rsidRDefault="00E84B7C" w:rsidP="00E84B7C">
            <w:pPr>
              <w:jc w:val="center"/>
              <w:rPr>
                <w:rFonts w:ascii="Arial" w:hAnsi="Arial" w:cs="Arial"/>
                <w:b/>
                <w:bCs/>
              </w:rPr>
            </w:pPr>
            <w:r w:rsidRPr="00E84B7C">
              <w:rPr>
                <w:rFonts w:ascii="Arial" w:hAnsi="Arial" w:cs="Arial"/>
                <w:b/>
                <w:bCs/>
              </w:rPr>
              <w:t>a2</w:t>
            </w:r>
          </w:p>
        </w:tc>
        <w:tc>
          <w:tcPr>
            <w:tcW w:w="1240" w:type="dxa"/>
            <w:tcBorders>
              <w:top w:val="nil"/>
              <w:left w:val="nil"/>
              <w:bottom w:val="single" w:sz="8" w:space="0" w:color="auto"/>
              <w:right w:val="single" w:sz="8" w:space="0" w:color="auto"/>
            </w:tcBorders>
            <w:shd w:val="clear" w:color="auto" w:fill="969696"/>
            <w:noWrap/>
            <w:vAlign w:val="center"/>
          </w:tcPr>
          <w:p w14:paraId="7304CC9D" w14:textId="77777777" w:rsidR="00E84B7C" w:rsidRPr="00E84B7C" w:rsidRDefault="00E84B7C" w:rsidP="00E84B7C">
            <w:pPr>
              <w:jc w:val="center"/>
              <w:rPr>
                <w:rFonts w:ascii="Arial" w:hAnsi="Arial" w:cs="Arial"/>
                <w:b/>
                <w:bCs/>
              </w:rPr>
            </w:pPr>
            <w:r w:rsidRPr="00E84B7C">
              <w:rPr>
                <w:rFonts w:ascii="Arial" w:hAnsi="Arial" w:cs="Arial"/>
                <w:b/>
                <w:bCs/>
              </w:rPr>
              <w:t>1</w:t>
            </w:r>
          </w:p>
        </w:tc>
        <w:tc>
          <w:tcPr>
            <w:tcW w:w="1240" w:type="dxa"/>
            <w:tcBorders>
              <w:top w:val="single" w:sz="8" w:space="0" w:color="auto"/>
              <w:left w:val="nil"/>
              <w:bottom w:val="single" w:sz="8" w:space="0" w:color="auto"/>
              <w:right w:val="single" w:sz="8" w:space="0" w:color="auto"/>
            </w:tcBorders>
            <w:shd w:val="clear" w:color="auto" w:fill="969696"/>
            <w:noWrap/>
            <w:vAlign w:val="center"/>
          </w:tcPr>
          <w:p w14:paraId="1A2A989A" w14:textId="77777777" w:rsidR="00E84B7C" w:rsidRPr="00E84B7C" w:rsidRDefault="00E84B7C" w:rsidP="00E84B7C">
            <w:pPr>
              <w:jc w:val="center"/>
              <w:rPr>
                <w:rFonts w:ascii="Arial" w:hAnsi="Arial" w:cs="Arial"/>
                <w:b/>
                <w:bCs/>
              </w:rPr>
            </w:pPr>
            <w:r w:rsidRPr="00E84B7C">
              <w:rPr>
                <w:rFonts w:ascii="Arial" w:hAnsi="Arial" w:cs="Arial"/>
                <w:b/>
                <w:bCs/>
              </w:rPr>
              <w:t>2</w:t>
            </w:r>
          </w:p>
        </w:tc>
        <w:tc>
          <w:tcPr>
            <w:tcW w:w="144" w:type="dxa"/>
            <w:tcBorders>
              <w:top w:val="nil"/>
              <w:left w:val="nil"/>
              <w:bottom w:val="nil"/>
              <w:right w:val="single" w:sz="4" w:space="0" w:color="auto"/>
            </w:tcBorders>
            <w:shd w:val="clear" w:color="auto" w:fill="auto"/>
            <w:noWrap/>
            <w:vAlign w:val="bottom"/>
          </w:tcPr>
          <w:p w14:paraId="6F2CFF45" w14:textId="77777777" w:rsidR="00E84B7C" w:rsidRPr="00E84B7C" w:rsidRDefault="00E84B7C" w:rsidP="00E84B7C">
            <w:pPr>
              <w:rPr>
                <w:rFonts w:ascii="Arial" w:hAnsi="Arial" w:cs="Arial"/>
              </w:rPr>
            </w:pPr>
            <w:r w:rsidRPr="00E84B7C">
              <w:rPr>
                <w:rFonts w:ascii="Arial" w:hAnsi="Arial" w:cs="Arial"/>
              </w:rPr>
              <w:t> </w:t>
            </w:r>
          </w:p>
        </w:tc>
      </w:tr>
      <w:tr w:rsidR="00E84B7C" w14:paraId="54B36725" w14:textId="77777777">
        <w:trPr>
          <w:trHeight w:val="42"/>
        </w:trPr>
        <w:tc>
          <w:tcPr>
            <w:tcW w:w="144" w:type="dxa"/>
            <w:tcBorders>
              <w:top w:val="nil"/>
              <w:left w:val="single" w:sz="4" w:space="0" w:color="auto"/>
              <w:bottom w:val="nil"/>
              <w:right w:val="nil"/>
            </w:tcBorders>
            <w:shd w:val="clear" w:color="auto" w:fill="auto"/>
            <w:noWrap/>
            <w:vAlign w:val="bottom"/>
          </w:tcPr>
          <w:p w14:paraId="29C300E4" w14:textId="77777777" w:rsidR="00E84B7C" w:rsidRPr="00E84B7C" w:rsidRDefault="00E84B7C" w:rsidP="00E84B7C">
            <w:pPr>
              <w:rPr>
                <w:rFonts w:ascii="Arial" w:hAnsi="Arial" w:cs="Arial"/>
              </w:rPr>
            </w:pPr>
            <w:r w:rsidRPr="00E84B7C">
              <w:rPr>
                <w:rFonts w:ascii="Arial" w:hAnsi="Arial" w:cs="Arial"/>
              </w:rPr>
              <w:t> </w:t>
            </w:r>
          </w:p>
        </w:tc>
        <w:tc>
          <w:tcPr>
            <w:tcW w:w="500" w:type="dxa"/>
            <w:tcBorders>
              <w:top w:val="nil"/>
              <w:left w:val="nil"/>
              <w:bottom w:val="nil"/>
              <w:right w:val="nil"/>
            </w:tcBorders>
            <w:shd w:val="clear" w:color="auto" w:fill="auto"/>
            <w:noWrap/>
            <w:vAlign w:val="bottom"/>
          </w:tcPr>
          <w:p w14:paraId="3905F84E" w14:textId="77777777" w:rsidR="00E84B7C" w:rsidRPr="00E84B7C" w:rsidRDefault="00E84B7C" w:rsidP="00E84B7C">
            <w:pPr>
              <w:rPr>
                <w:rFonts w:ascii="Arial" w:hAnsi="Arial" w:cs="Arial"/>
              </w:rPr>
            </w:pPr>
          </w:p>
        </w:tc>
        <w:tc>
          <w:tcPr>
            <w:tcW w:w="500" w:type="dxa"/>
            <w:tcBorders>
              <w:top w:val="nil"/>
              <w:left w:val="nil"/>
              <w:bottom w:val="nil"/>
              <w:right w:val="nil"/>
            </w:tcBorders>
            <w:shd w:val="clear" w:color="auto" w:fill="auto"/>
            <w:noWrap/>
            <w:vAlign w:val="bottom"/>
          </w:tcPr>
          <w:p w14:paraId="35139B22" w14:textId="77777777" w:rsidR="00E84B7C" w:rsidRPr="00E84B7C" w:rsidRDefault="00E84B7C" w:rsidP="00E84B7C">
            <w:pPr>
              <w:rPr>
                <w:rFonts w:ascii="Arial" w:hAnsi="Arial" w:cs="Arial"/>
              </w:rPr>
            </w:pPr>
          </w:p>
        </w:tc>
        <w:tc>
          <w:tcPr>
            <w:tcW w:w="144" w:type="dxa"/>
            <w:tcBorders>
              <w:top w:val="nil"/>
              <w:left w:val="nil"/>
              <w:bottom w:val="single" w:sz="8" w:space="0" w:color="auto"/>
              <w:right w:val="nil"/>
            </w:tcBorders>
            <w:shd w:val="clear" w:color="auto" w:fill="auto"/>
            <w:noWrap/>
            <w:vAlign w:val="bottom"/>
          </w:tcPr>
          <w:p w14:paraId="4C33362D"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single" w:sz="8" w:space="0" w:color="auto"/>
              <w:right w:val="nil"/>
            </w:tcBorders>
            <w:shd w:val="clear" w:color="auto" w:fill="auto"/>
            <w:noWrap/>
            <w:vAlign w:val="bottom"/>
          </w:tcPr>
          <w:p w14:paraId="63B2397B" w14:textId="77777777" w:rsidR="00E84B7C" w:rsidRPr="00E84B7C" w:rsidRDefault="00E84B7C" w:rsidP="00E84B7C">
            <w:pPr>
              <w:rPr>
                <w:rFonts w:ascii="Arial" w:hAnsi="Arial" w:cs="Arial"/>
              </w:rPr>
            </w:pPr>
            <w:r w:rsidRPr="00E84B7C">
              <w:rPr>
                <w:rFonts w:ascii="Arial" w:hAnsi="Arial" w:cs="Arial"/>
              </w:rPr>
              <w:t> </w:t>
            </w:r>
          </w:p>
        </w:tc>
        <w:tc>
          <w:tcPr>
            <w:tcW w:w="144" w:type="dxa"/>
            <w:tcBorders>
              <w:top w:val="nil"/>
              <w:left w:val="nil"/>
              <w:bottom w:val="nil"/>
              <w:right w:val="nil"/>
            </w:tcBorders>
            <w:shd w:val="clear" w:color="auto" w:fill="auto"/>
            <w:noWrap/>
            <w:vAlign w:val="bottom"/>
          </w:tcPr>
          <w:p w14:paraId="47541B6B" w14:textId="77777777" w:rsidR="00E84B7C" w:rsidRPr="00E84B7C" w:rsidRDefault="00E84B7C" w:rsidP="00E84B7C">
            <w:pPr>
              <w:rPr>
                <w:rFonts w:ascii="Arial" w:hAnsi="Arial" w:cs="Arial"/>
              </w:rPr>
            </w:pPr>
          </w:p>
        </w:tc>
        <w:tc>
          <w:tcPr>
            <w:tcW w:w="1240" w:type="dxa"/>
            <w:tcBorders>
              <w:top w:val="nil"/>
              <w:left w:val="nil"/>
              <w:bottom w:val="nil"/>
              <w:right w:val="nil"/>
            </w:tcBorders>
            <w:shd w:val="clear" w:color="auto" w:fill="auto"/>
            <w:noWrap/>
            <w:vAlign w:val="bottom"/>
          </w:tcPr>
          <w:p w14:paraId="00ACBBC1" w14:textId="77777777" w:rsidR="00E84B7C" w:rsidRPr="00E84B7C" w:rsidRDefault="00E84B7C" w:rsidP="00E84B7C">
            <w:pPr>
              <w:rPr>
                <w:rFonts w:ascii="Arial" w:hAnsi="Arial" w:cs="Arial"/>
              </w:rPr>
            </w:pPr>
          </w:p>
        </w:tc>
        <w:tc>
          <w:tcPr>
            <w:tcW w:w="1240" w:type="dxa"/>
            <w:tcBorders>
              <w:top w:val="nil"/>
              <w:left w:val="nil"/>
              <w:bottom w:val="nil"/>
              <w:right w:val="nil"/>
            </w:tcBorders>
            <w:shd w:val="clear" w:color="auto" w:fill="auto"/>
            <w:noWrap/>
            <w:vAlign w:val="bottom"/>
          </w:tcPr>
          <w:p w14:paraId="7DAB9375"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nil"/>
              <w:right w:val="nil"/>
            </w:tcBorders>
            <w:shd w:val="clear" w:color="auto" w:fill="auto"/>
            <w:noWrap/>
            <w:vAlign w:val="bottom"/>
          </w:tcPr>
          <w:p w14:paraId="3A44E01F"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nil"/>
              <w:right w:val="nil"/>
            </w:tcBorders>
            <w:shd w:val="clear" w:color="auto" w:fill="auto"/>
            <w:noWrap/>
            <w:vAlign w:val="bottom"/>
          </w:tcPr>
          <w:p w14:paraId="7F56EAF0" w14:textId="77777777" w:rsidR="00E84B7C" w:rsidRPr="00E84B7C" w:rsidRDefault="00E84B7C" w:rsidP="00E84B7C">
            <w:pPr>
              <w:rPr>
                <w:rFonts w:ascii="Arial" w:hAnsi="Arial" w:cs="Arial"/>
              </w:rPr>
            </w:pPr>
          </w:p>
        </w:tc>
        <w:tc>
          <w:tcPr>
            <w:tcW w:w="1240" w:type="dxa"/>
            <w:tcBorders>
              <w:top w:val="nil"/>
              <w:left w:val="nil"/>
              <w:bottom w:val="nil"/>
              <w:right w:val="nil"/>
            </w:tcBorders>
            <w:shd w:val="clear" w:color="auto" w:fill="auto"/>
            <w:noWrap/>
            <w:vAlign w:val="bottom"/>
          </w:tcPr>
          <w:p w14:paraId="447FE5AF" w14:textId="77777777" w:rsidR="00E84B7C" w:rsidRPr="00E84B7C" w:rsidRDefault="00E84B7C" w:rsidP="00E84B7C">
            <w:pPr>
              <w:rPr>
                <w:rFonts w:ascii="Arial" w:hAnsi="Arial" w:cs="Arial"/>
              </w:rPr>
            </w:pPr>
          </w:p>
        </w:tc>
        <w:tc>
          <w:tcPr>
            <w:tcW w:w="144" w:type="dxa"/>
            <w:tcBorders>
              <w:top w:val="nil"/>
              <w:left w:val="nil"/>
              <w:bottom w:val="nil"/>
              <w:right w:val="single" w:sz="4" w:space="0" w:color="auto"/>
            </w:tcBorders>
            <w:shd w:val="clear" w:color="auto" w:fill="auto"/>
            <w:noWrap/>
            <w:vAlign w:val="bottom"/>
          </w:tcPr>
          <w:p w14:paraId="799B4502" w14:textId="77777777" w:rsidR="00E84B7C" w:rsidRPr="00E84B7C" w:rsidRDefault="00E84B7C" w:rsidP="00E84B7C">
            <w:pPr>
              <w:rPr>
                <w:rFonts w:ascii="Arial" w:hAnsi="Arial" w:cs="Arial"/>
              </w:rPr>
            </w:pPr>
            <w:r w:rsidRPr="00E84B7C">
              <w:rPr>
                <w:rFonts w:ascii="Arial" w:hAnsi="Arial" w:cs="Arial"/>
              </w:rPr>
              <w:t> </w:t>
            </w:r>
          </w:p>
        </w:tc>
      </w:tr>
      <w:tr w:rsidR="00E84B7C" w14:paraId="3FDB81FF" w14:textId="77777777">
        <w:trPr>
          <w:trHeight w:val="739"/>
        </w:trPr>
        <w:tc>
          <w:tcPr>
            <w:tcW w:w="144" w:type="dxa"/>
            <w:tcBorders>
              <w:top w:val="nil"/>
              <w:left w:val="single" w:sz="4" w:space="0" w:color="auto"/>
              <w:bottom w:val="nil"/>
              <w:right w:val="nil"/>
            </w:tcBorders>
            <w:shd w:val="clear" w:color="auto" w:fill="auto"/>
            <w:noWrap/>
            <w:vAlign w:val="bottom"/>
          </w:tcPr>
          <w:p w14:paraId="0188D561" w14:textId="77777777" w:rsidR="00E84B7C" w:rsidRPr="00E84B7C" w:rsidRDefault="00E84B7C" w:rsidP="00E84B7C">
            <w:pPr>
              <w:rPr>
                <w:rFonts w:ascii="Arial" w:hAnsi="Arial" w:cs="Arial"/>
              </w:rPr>
            </w:pPr>
            <w:r w:rsidRPr="00E84B7C">
              <w:rPr>
                <w:rFonts w:ascii="Arial" w:hAnsi="Arial" w:cs="Arial"/>
              </w:rPr>
              <w:lastRenderedPageBreak/>
              <w:t> </w:t>
            </w:r>
          </w:p>
        </w:tc>
        <w:tc>
          <w:tcPr>
            <w:tcW w:w="500" w:type="dxa"/>
            <w:vMerge w:val="restart"/>
            <w:tcBorders>
              <w:top w:val="single" w:sz="8" w:space="0" w:color="auto"/>
              <w:left w:val="single" w:sz="8" w:space="0" w:color="auto"/>
              <w:bottom w:val="single" w:sz="4" w:space="0" w:color="auto"/>
              <w:right w:val="nil"/>
            </w:tcBorders>
            <w:shd w:val="clear" w:color="auto" w:fill="auto"/>
            <w:textDirection w:val="btLr"/>
            <w:vAlign w:val="center"/>
          </w:tcPr>
          <w:p w14:paraId="796EA308" w14:textId="77777777" w:rsidR="00E84B7C" w:rsidRPr="00E84B7C" w:rsidRDefault="00E84B7C" w:rsidP="00E84B7C">
            <w:pPr>
              <w:jc w:val="center"/>
              <w:rPr>
                <w:rFonts w:ascii="Arial" w:hAnsi="Arial" w:cs="Arial"/>
              </w:rPr>
            </w:pPr>
            <w:r w:rsidRPr="00E84B7C">
              <w:rPr>
                <w:rFonts w:ascii="Arial" w:hAnsi="Arial" w:cs="Arial"/>
              </w:rPr>
              <w:t>Kategorie konsekwencji</w:t>
            </w:r>
          </w:p>
        </w:tc>
        <w:tc>
          <w:tcPr>
            <w:tcW w:w="500" w:type="dxa"/>
            <w:tcBorders>
              <w:top w:val="single" w:sz="8" w:space="0" w:color="auto"/>
              <w:left w:val="single" w:sz="8" w:space="0" w:color="auto"/>
              <w:bottom w:val="single" w:sz="4" w:space="0" w:color="auto"/>
              <w:right w:val="single" w:sz="8" w:space="0" w:color="auto"/>
            </w:tcBorders>
            <w:shd w:val="clear" w:color="auto" w:fill="auto"/>
            <w:noWrap/>
            <w:vAlign w:val="center"/>
          </w:tcPr>
          <w:p w14:paraId="24715DF9" w14:textId="77777777" w:rsidR="00E84B7C" w:rsidRPr="00E84B7C" w:rsidRDefault="00E84B7C" w:rsidP="00E84B7C">
            <w:pPr>
              <w:jc w:val="center"/>
              <w:rPr>
                <w:rFonts w:ascii="Arial" w:hAnsi="Arial" w:cs="Arial"/>
              </w:rPr>
            </w:pPr>
            <w:r w:rsidRPr="00E84B7C">
              <w:rPr>
                <w:rFonts w:ascii="Arial" w:hAnsi="Arial" w:cs="Arial"/>
              </w:rPr>
              <w:t>L</w:t>
            </w:r>
          </w:p>
        </w:tc>
        <w:tc>
          <w:tcPr>
            <w:tcW w:w="1384" w:type="dxa"/>
            <w:gridSpan w:val="2"/>
            <w:tcBorders>
              <w:top w:val="single" w:sz="8" w:space="0" w:color="auto"/>
              <w:left w:val="nil"/>
              <w:bottom w:val="single" w:sz="8" w:space="0" w:color="auto"/>
              <w:right w:val="single" w:sz="8" w:space="0" w:color="000000"/>
            </w:tcBorders>
            <w:shd w:val="clear" w:color="auto" w:fill="auto"/>
            <w:vAlign w:val="center"/>
          </w:tcPr>
          <w:p w14:paraId="2C2EE669" w14:textId="77777777" w:rsidR="00E84B7C" w:rsidRPr="00E84B7C" w:rsidRDefault="00E84B7C" w:rsidP="00E84B7C">
            <w:pPr>
              <w:jc w:val="center"/>
              <w:rPr>
                <w:rFonts w:ascii="Arial" w:hAnsi="Arial" w:cs="Arial"/>
              </w:rPr>
            </w:pPr>
            <w:r w:rsidRPr="00E84B7C">
              <w:rPr>
                <w:rFonts w:ascii="Arial" w:hAnsi="Arial" w:cs="Arial"/>
              </w:rPr>
              <w:t>Ekonomiczne ($)</w:t>
            </w:r>
          </w:p>
        </w:tc>
        <w:tc>
          <w:tcPr>
            <w:tcW w:w="144" w:type="dxa"/>
            <w:tcBorders>
              <w:top w:val="nil"/>
              <w:left w:val="nil"/>
              <w:bottom w:val="nil"/>
              <w:right w:val="nil"/>
            </w:tcBorders>
            <w:shd w:val="clear" w:color="auto" w:fill="auto"/>
            <w:noWrap/>
            <w:vAlign w:val="bottom"/>
          </w:tcPr>
          <w:p w14:paraId="1E4A1287"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single" w:sz="8" w:space="0" w:color="auto"/>
              <w:bottom w:val="nil"/>
              <w:right w:val="single" w:sz="8" w:space="0" w:color="auto"/>
            </w:tcBorders>
            <w:shd w:val="clear" w:color="auto" w:fill="auto"/>
            <w:vAlign w:val="center"/>
          </w:tcPr>
          <w:p w14:paraId="1AB58A5B"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Lekkie uszkodzenie         &lt;10k</w:t>
            </w:r>
          </w:p>
        </w:tc>
        <w:tc>
          <w:tcPr>
            <w:tcW w:w="1240" w:type="dxa"/>
            <w:tcBorders>
              <w:top w:val="single" w:sz="8" w:space="0" w:color="auto"/>
              <w:left w:val="nil"/>
              <w:bottom w:val="single" w:sz="8" w:space="0" w:color="auto"/>
              <w:right w:val="nil"/>
            </w:tcBorders>
            <w:shd w:val="clear" w:color="auto" w:fill="auto"/>
            <w:vAlign w:val="center"/>
          </w:tcPr>
          <w:p w14:paraId="41897935"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Małe uszkodzenie              10-100k</w:t>
            </w:r>
          </w:p>
        </w:tc>
        <w:tc>
          <w:tcPr>
            <w:tcW w:w="1240" w:type="dxa"/>
            <w:tcBorders>
              <w:top w:val="single" w:sz="8" w:space="0" w:color="auto"/>
              <w:left w:val="single" w:sz="8" w:space="0" w:color="auto"/>
              <w:bottom w:val="single" w:sz="8" w:space="0" w:color="auto"/>
              <w:right w:val="nil"/>
            </w:tcBorders>
            <w:shd w:val="clear" w:color="auto" w:fill="auto"/>
            <w:vAlign w:val="center"/>
          </w:tcPr>
          <w:p w14:paraId="51FBD047"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Miejscowe uszkodzenie                    0,1-1M</w:t>
            </w:r>
          </w:p>
        </w:tc>
        <w:tc>
          <w:tcPr>
            <w:tcW w:w="1240" w:type="dxa"/>
            <w:tcBorders>
              <w:top w:val="single" w:sz="8" w:space="0" w:color="auto"/>
              <w:left w:val="single" w:sz="8" w:space="0" w:color="auto"/>
              <w:bottom w:val="single" w:sz="8" w:space="0" w:color="auto"/>
              <w:right w:val="single" w:sz="8" w:space="0" w:color="auto"/>
            </w:tcBorders>
            <w:shd w:val="clear" w:color="auto" w:fill="auto"/>
            <w:vAlign w:val="center"/>
          </w:tcPr>
          <w:p w14:paraId="44720E75"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Duże uszkodzenie                   1-10M</w:t>
            </w:r>
          </w:p>
        </w:tc>
        <w:tc>
          <w:tcPr>
            <w:tcW w:w="1240" w:type="dxa"/>
            <w:tcBorders>
              <w:top w:val="single" w:sz="8" w:space="0" w:color="auto"/>
              <w:left w:val="nil"/>
              <w:bottom w:val="single" w:sz="8" w:space="0" w:color="auto"/>
              <w:right w:val="nil"/>
            </w:tcBorders>
            <w:shd w:val="clear" w:color="auto" w:fill="auto"/>
            <w:vAlign w:val="center"/>
          </w:tcPr>
          <w:p w14:paraId="66A17019"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 xml:space="preserve">Znaczna szkoda                          &gt;10M               </w:t>
            </w:r>
          </w:p>
        </w:tc>
        <w:tc>
          <w:tcPr>
            <w:tcW w:w="144" w:type="dxa"/>
            <w:tcBorders>
              <w:top w:val="nil"/>
              <w:left w:val="single" w:sz="8" w:space="0" w:color="auto"/>
              <w:bottom w:val="nil"/>
              <w:right w:val="single" w:sz="4" w:space="0" w:color="auto"/>
            </w:tcBorders>
            <w:shd w:val="clear" w:color="auto" w:fill="auto"/>
            <w:noWrap/>
            <w:vAlign w:val="bottom"/>
          </w:tcPr>
          <w:p w14:paraId="5A5667DD" w14:textId="77777777" w:rsidR="00E84B7C" w:rsidRPr="00E84B7C" w:rsidRDefault="00E84B7C" w:rsidP="00E84B7C">
            <w:pPr>
              <w:rPr>
                <w:rFonts w:ascii="Arial" w:hAnsi="Arial" w:cs="Arial"/>
              </w:rPr>
            </w:pPr>
            <w:r w:rsidRPr="00E84B7C">
              <w:rPr>
                <w:rFonts w:ascii="Arial" w:hAnsi="Arial" w:cs="Arial"/>
              </w:rPr>
              <w:t> </w:t>
            </w:r>
          </w:p>
        </w:tc>
      </w:tr>
      <w:tr w:rsidR="00E84B7C" w14:paraId="196CB2AD" w14:textId="77777777">
        <w:trPr>
          <w:trHeight w:val="739"/>
        </w:trPr>
        <w:tc>
          <w:tcPr>
            <w:tcW w:w="144" w:type="dxa"/>
            <w:tcBorders>
              <w:top w:val="nil"/>
              <w:left w:val="single" w:sz="4" w:space="0" w:color="auto"/>
              <w:bottom w:val="nil"/>
              <w:right w:val="nil"/>
            </w:tcBorders>
            <w:shd w:val="clear" w:color="auto" w:fill="auto"/>
            <w:noWrap/>
            <w:vAlign w:val="bottom"/>
          </w:tcPr>
          <w:p w14:paraId="6316DF03" w14:textId="77777777" w:rsidR="00E84B7C" w:rsidRPr="00E84B7C" w:rsidRDefault="00E84B7C" w:rsidP="00E84B7C">
            <w:pPr>
              <w:rPr>
                <w:rFonts w:ascii="Arial" w:hAnsi="Arial" w:cs="Arial"/>
              </w:rPr>
            </w:pPr>
            <w:r w:rsidRPr="00E84B7C">
              <w:rPr>
                <w:rFonts w:ascii="Arial" w:hAnsi="Arial" w:cs="Arial"/>
              </w:rPr>
              <w:t> </w:t>
            </w:r>
          </w:p>
        </w:tc>
        <w:tc>
          <w:tcPr>
            <w:tcW w:w="500" w:type="dxa"/>
            <w:vMerge/>
            <w:tcBorders>
              <w:top w:val="single" w:sz="8" w:space="0" w:color="auto"/>
              <w:left w:val="single" w:sz="8" w:space="0" w:color="auto"/>
              <w:bottom w:val="single" w:sz="4" w:space="0" w:color="auto"/>
              <w:right w:val="nil"/>
            </w:tcBorders>
            <w:vAlign w:val="center"/>
          </w:tcPr>
          <w:p w14:paraId="7F766BF3" w14:textId="77777777" w:rsidR="00E84B7C" w:rsidRPr="00E84B7C" w:rsidRDefault="00E84B7C" w:rsidP="00E84B7C">
            <w:pPr>
              <w:rPr>
                <w:rFonts w:ascii="Arial" w:hAnsi="Arial" w:cs="Arial"/>
              </w:rPr>
            </w:pPr>
          </w:p>
        </w:tc>
        <w:tc>
          <w:tcPr>
            <w:tcW w:w="500" w:type="dxa"/>
            <w:tcBorders>
              <w:top w:val="nil"/>
              <w:left w:val="single" w:sz="8" w:space="0" w:color="auto"/>
              <w:bottom w:val="nil"/>
              <w:right w:val="nil"/>
            </w:tcBorders>
            <w:shd w:val="clear" w:color="auto" w:fill="auto"/>
            <w:noWrap/>
            <w:vAlign w:val="center"/>
          </w:tcPr>
          <w:p w14:paraId="7D183EC3" w14:textId="77777777" w:rsidR="00E84B7C" w:rsidRPr="00E84B7C" w:rsidRDefault="00E84B7C" w:rsidP="00E84B7C">
            <w:pPr>
              <w:jc w:val="center"/>
              <w:rPr>
                <w:rFonts w:ascii="Arial" w:hAnsi="Arial" w:cs="Arial"/>
              </w:rPr>
            </w:pPr>
            <w:r w:rsidRPr="00E84B7C">
              <w:rPr>
                <w:rFonts w:ascii="Arial" w:hAnsi="Arial" w:cs="Arial"/>
              </w:rPr>
              <w:t>S</w:t>
            </w:r>
          </w:p>
        </w:tc>
        <w:tc>
          <w:tcPr>
            <w:tcW w:w="1384"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262CB7DA" w14:textId="77777777" w:rsidR="00E84B7C" w:rsidRPr="00E84B7C" w:rsidRDefault="00E84B7C" w:rsidP="00E84B7C">
            <w:pPr>
              <w:jc w:val="center"/>
              <w:rPr>
                <w:rFonts w:ascii="Arial" w:hAnsi="Arial" w:cs="Arial"/>
              </w:rPr>
            </w:pPr>
            <w:r w:rsidRPr="00E84B7C">
              <w:rPr>
                <w:rFonts w:ascii="Arial" w:hAnsi="Arial" w:cs="Arial"/>
              </w:rPr>
              <w:t>Ludzie</w:t>
            </w:r>
          </w:p>
        </w:tc>
        <w:tc>
          <w:tcPr>
            <w:tcW w:w="144" w:type="dxa"/>
            <w:tcBorders>
              <w:top w:val="nil"/>
              <w:left w:val="nil"/>
              <w:bottom w:val="nil"/>
              <w:right w:val="single" w:sz="8" w:space="0" w:color="auto"/>
            </w:tcBorders>
            <w:shd w:val="clear" w:color="auto" w:fill="auto"/>
            <w:noWrap/>
            <w:vAlign w:val="bottom"/>
          </w:tcPr>
          <w:p w14:paraId="1C95E729"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nil"/>
              <w:bottom w:val="single" w:sz="8" w:space="0" w:color="auto"/>
              <w:right w:val="nil"/>
            </w:tcBorders>
            <w:shd w:val="clear" w:color="auto" w:fill="auto"/>
            <w:vAlign w:val="center"/>
          </w:tcPr>
          <w:p w14:paraId="3DD1D5E1"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Lekkie skutki zdrowotne</w:t>
            </w:r>
          </w:p>
        </w:tc>
        <w:tc>
          <w:tcPr>
            <w:tcW w:w="1240" w:type="dxa"/>
            <w:tcBorders>
              <w:top w:val="nil"/>
              <w:left w:val="single" w:sz="8" w:space="0" w:color="auto"/>
              <w:bottom w:val="single" w:sz="8" w:space="0" w:color="auto"/>
              <w:right w:val="single" w:sz="8" w:space="0" w:color="auto"/>
            </w:tcBorders>
            <w:shd w:val="clear" w:color="auto" w:fill="auto"/>
            <w:vAlign w:val="center"/>
          </w:tcPr>
          <w:p w14:paraId="3606E53E"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Małe skutki zdrowotne</w:t>
            </w:r>
          </w:p>
        </w:tc>
        <w:tc>
          <w:tcPr>
            <w:tcW w:w="1240" w:type="dxa"/>
            <w:tcBorders>
              <w:top w:val="nil"/>
              <w:left w:val="nil"/>
              <w:bottom w:val="single" w:sz="8" w:space="0" w:color="auto"/>
              <w:right w:val="nil"/>
            </w:tcBorders>
            <w:shd w:val="clear" w:color="auto" w:fill="auto"/>
            <w:vAlign w:val="center"/>
          </w:tcPr>
          <w:p w14:paraId="41954075"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Duże skutki zdrowotne</w:t>
            </w:r>
          </w:p>
        </w:tc>
        <w:tc>
          <w:tcPr>
            <w:tcW w:w="1240" w:type="dxa"/>
            <w:tcBorders>
              <w:top w:val="nil"/>
              <w:left w:val="single" w:sz="8" w:space="0" w:color="auto"/>
              <w:bottom w:val="single" w:sz="8" w:space="0" w:color="auto"/>
              <w:right w:val="single" w:sz="8" w:space="0" w:color="auto"/>
            </w:tcBorders>
            <w:shd w:val="clear" w:color="auto" w:fill="auto"/>
            <w:vAlign w:val="center"/>
          </w:tcPr>
          <w:p w14:paraId="15D6A68B"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Pojedynczy wypadek śmiertelny lub trwałe kalectwo</w:t>
            </w:r>
          </w:p>
        </w:tc>
        <w:tc>
          <w:tcPr>
            <w:tcW w:w="1240" w:type="dxa"/>
            <w:tcBorders>
              <w:top w:val="nil"/>
              <w:left w:val="nil"/>
              <w:bottom w:val="single" w:sz="8" w:space="0" w:color="auto"/>
              <w:right w:val="nil"/>
            </w:tcBorders>
            <w:shd w:val="clear" w:color="auto" w:fill="auto"/>
            <w:vAlign w:val="center"/>
          </w:tcPr>
          <w:p w14:paraId="66BFD465"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Zbiorowy wypadek śmiertelny</w:t>
            </w:r>
          </w:p>
        </w:tc>
        <w:tc>
          <w:tcPr>
            <w:tcW w:w="144" w:type="dxa"/>
            <w:tcBorders>
              <w:top w:val="nil"/>
              <w:left w:val="single" w:sz="8" w:space="0" w:color="auto"/>
              <w:bottom w:val="nil"/>
              <w:right w:val="single" w:sz="4" w:space="0" w:color="auto"/>
            </w:tcBorders>
            <w:shd w:val="clear" w:color="auto" w:fill="auto"/>
            <w:noWrap/>
            <w:vAlign w:val="bottom"/>
          </w:tcPr>
          <w:p w14:paraId="684425D8" w14:textId="77777777" w:rsidR="00E84B7C" w:rsidRPr="00E84B7C" w:rsidRDefault="00E84B7C" w:rsidP="00E84B7C">
            <w:pPr>
              <w:rPr>
                <w:rFonts w:ascii="Arial" w:hAnsi="Arial" w:cs="Arial"/>
              </w:rPr>
            </w:pPr>
            <w:r w:rsidRPr="00E84B7C">
              <w:rPr>
                <w:rFonts w:ascii="Arial" w:hAnsi="Arial" w:cs="Arial"/>
              </w:rPr>
              <w:t> </w:t>
            </w:r>
          </w:p>
        </w:tc>
      </w:tr>
      <w:tr w:rsidR="00E84B7C" w14:paraId="3B4EA095" w14:textId="77777777">
        <w:trPr>
          <w:trHeight w:val="739"/>
        </w:trPr>
        <w:tc>
          <w:tcPr>
            <w:tcW w:w="144" w:type="dxa"/>
            <w:tcBorders>
              <w:top w:val="nil"/>
              <w:left w:val="single" w:sz="4" w:space="0" w:color="auto"/>
              <w:bottom w:val="nil"/>
              <w:right w:val="nil"/>
            </w:tcBorders>
            <w:shd w:val="clear" w:color="auto" w:fill="auto"/>
            <w:noWrap/>
            <w:vAlign w:val="bottom"/>
          </w:tcPr>
          <w:p w14:paraId="7A0F5D34" w14:textId="77777777" w:rsidR="00E84B7C" w:rsidRPr="00E84B7C" w:rsidRDefault="00E84B7C" w:rsidP="00E84B7C">
            <w:pPr>
              <w:rPr>
                <w:rFonts w:ascii="Arial" w:hAnsi="Arial" w:cs="Arial"/>
              </w:rPr>
            </w:pPr>
            <w:r w:rsidRPr="00E84B7C">
              <w:rPr>
                <w:rFonts w:ascii="Arial" w:hAnsi="Arial" w:cs="Arial"/>
              </w:rPr>
              <w:t> </w:t>
            </w:r>
          </w:p>
        </w:tc>
        <w:tc>
          <w:tcPr>
            <w:tcW w:w="500" w:type="dxa"/>
            <w:vMerge/>
            <w:tcBorders>
              <w:top w:val="single" w:sz="8" w:space="0" w:color="auto"/>
              <w:left w:val="single" w:sz="8" w:space="0" w:color="auto"/>
              <w:bottom w:val="single" w:sz="4" w:space="0" w:color="auto"/>
              <w:right w:val="nil"/>
            </w:tcBorders>
            <w:vAlign w:val="center"/>
          </w:tcPr>
          <w:p w14:paraId="3A77833C" w14:textId="77777777" w:rsidR="00E84B7C" w:rsidRPr="00E84B7C" w:rsidRDefault="00E84B7C" w:rsidP="00E84B7C">
            <w:pPr>
              <w:rPr>
                <w:rFonts w:ascii="Arial" w:hAnsi="Arial" w:cs="Arial"/>
              </w:rPr>
            </w:pPr>
          </w:p>
        </w:tc>
        <w:tc>
          <w:tcPr>
            <w:tcW w:w="50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5F26BA4" w14:textId="77777777" w:rsidR="00E84B7C" w:rsidRPr="00E84B7C" w:rsidRDefault="00E84B7C" w:rsidP="00E84B7C">
            <w:pPr>
              <w:jc w:val="center"/>
              <w:rPr>
                <w:rFonts w:ascii="Arial" w:hAnsi="Arial" w:cs="Arial"/>
              </w:rPr>
            </w:pPr>
            <w:r w:rsidRPr="00E84B7C">
              <w:rPr>
                <w:rFonts w:ascii="Arial" w:hAnsi="Arial" w:cs="Arial"/>
              </w:rPr>
              <w:t>E</w:t>
            </w:r>
          </w:p>
        </w:tc>
        <w:tc>
          <w:tcPr>
            <w:tcW w:w="1384" w:type="dxa"/>
            <w:gridSpan w:val="2"/>
            <w:tcBorders>
              <w:top w:val="single" w:sz="8" w:space="0" w:color="auto"/>
              <w:left w:val="nil"/>
              <w:bottom w:val="single" w:sz="8" w:space="0" w:color="auto"/>
              <w:right w:val="single" w:sz="8" w:space="0" w:color="000000"/>
            </w:tcBorders>
            <w:shd w:val="clear" w:color="auto" w:fill="auto"/>
            <w:vAlign w:val="center"/>
          </w:tcPr>
          <w:p w14:paraId="10183A10" w14:textId="77777777" w:rsidR="00E84B7C" w:rsidRPr="00E84B7C" w:rsidRDefault="00E84B7C" w:rsidP="00E84B7C">
            <w:pPr>
              <w:jc w:val="center"/>
              <w:rPr>
                <w:rFonts w:ascii="Arial" w:hAnsi="Arial" w:cs="Arial"/>
              </w:rPr>
            </w:pPr>
            <w:r w:rsidRPr="00E84B7C">
              <w:rPr>
                <w:rFonts w:ascii="Arial" w:hAnsi="Arial" w:cs="Arial"/>
              </w:rPr>
              <w:t>Środowisko</w:t>
            </w:r>
          </w:p>
        </w:tc>
        <w:tc>
          <w:tcPr>
            <w:tcW w:w="144" w:type="dxa"/>
            <w:tcBorders>
              <w:top w:val="nil"/>
              <w:left w:val="nil"/>
              <w:bottom w:val="nil"/>
              <w:right w:val="single" w:sz="8" w:space="0" w:color="auto"/>
            </w:tcBorders>
            <w:shd w:val="clear" w:color="auto" w:fill="auto"/>
            <w:noWrap/>
            <w:vAlign w:val="bottom"/>
          </w:tcPr>
          <w:p w14:paraId="0C78363B"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nil"/>
              <w:right w:val="nil"/>
            </w:tcBorders>
            <w:shd w:val="clear" w:color="auto" w:fill="auto"/>
            <w:vAlign w:val="center"/>
          </w:tcPr>
          <w:p w14:paraId="7AC534AB"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Lekkie skutki zdrowotne</w:t>
            </w:r>
          </w:p>
        </w:tc>
        <w:tc>
          <w:tcPr>
            <w:tcW w:w="1240" w:type="dxa"/>
            <w:tcBorders>
              <w:top w:val="nil"/>
              <w:left w:val="single" w:sz="8" w:space="0" w:color="auto"/>
              <w:bottom w:val="nil"/>
              <w:right w:val="single" w:sz="8" w:space="0" w:color="auto"/>
            </w:tcBorders>
            <w:shd w:val="clear" w:color="auto" w:fill="auto"/>
            <w:vAlign w:val="center"/>
          </w:tcPr>
          <w:p w14:paraId="7A829002"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Małe skutki</w:t>
            </w:r>
          </w:p>
        </w:tc>
        <w:tc>
          <w:tcPr>
            <w:tcW w:w="1240" w:type="dxa"/>
            <w:tcBorders>
              <w:top w:val="nil"/>
              <w:left w:val="nil"/>
              <w:bottom w:val="single" w:sz="8" w:space="0" w:color="auto"/>
              <w:right w:val="nil"/>
            </w:tcBorders>
            <w:shd w:val="clear" w:color="auto" w:fill="auto"/>
            <w:vAlign w:val="center"/>
          </w:tcPr>
          <w:p w14:paraId="7DDBA1B9"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Miejscowe skutki</w:t>
            </w:r>
          </w:p>
        </w:tc>
        <w:tc>
          <w:tcPr>
            <w:tcW w:w="1240" w:type="dxa"/>
            <w:tcBorders>
              <w:top w:val="nil"/>
              <w:left w:val="single" w:sz="8" w:space="0" w:color="auto"/>
              <w:bottom w:val="single" w:sz="8" w:space="0" w:color="auto"/>
              <w:right w:val="single" w:sz="8" w:space="0" w:color="auto"/>
            </w:tcBorders>
            <w:shd w:val="clear" w:color="auto" w:fill="auto"/>
            <w:vAlign w:val="center"/>
          </w:tcPr>
          <w:p w14:paraId="6DD81FEE"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Duże skutki</w:t>
            </w:r>
          </w:p>
        </w:tc>
        <w:tc>
          <w:tcPr>
            <w:tcW w:w="1240" w:type="dxa"/>
            <w:tcBorders>
              <w:top w:val="nil"/>
              <w:left w:val="nil"/>
              <w:bottom w:val="nil"/>
              <w:right w:val="nil"/>
            </w:tcBorders>
            <w:shd w:val="clear" w:color="auto" w:fill="auto"/>
            <w:vAlign w:val="center"/>
          </w:tcPr>
          <w:p w14:paraId="174DD2B1"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Ogromne skutki</w:t>
            </w:r>
          </w:p>
        </w:tc>
        <w:tc>
          <w:tcPr>
            <w:tcW w:w="144" w:type="dxa"/>
            <w:tcBorders>
              <w:top w:val="nil"/>
              <w:left w:val="single" w:sz="8" w:space="0" w:color="auto"/>
              <w:bottom w:val="nil"/>
              <w:right w:val="single" w:sz="4" w:space="0" w:color="auto"/>
            </w:tcBorders>
            <w:shd w:val="clear" w:color="auto" w:fill="auto"/>
            <w:noWrap/>
            <w:vAlign w:val="bottom"/>
          </w:tcPr>
          <w:p w14:paraId="1F989310" w14:textId="77777777" w:rsidR="00E84B7C" w:rsidRPr="00E84B7C" w:rsidRDefault="00E84B7C" w:rsidP="00E84B7C">
            <w:pPr>
              <w:rPr>
                <w:rFonts w:ascii="Arial" w:hAnsi="Arial" w:cs="Arial"/>
              </w:rPr>
            </w:pPr>
            <w:r w:rsidRPr="00E84B7C">
              <w:rPr>
                <w:rFonts w:ascii="Arial" w:hAnsi="Arial" w:cs="Arial"/>
              </w:rPr>
              <w:t> </w:t>
            </w:r>
          </w:p>
        </w:tc>
      </w:tr>
      <w:tr w:rsidR="00E84B7C" w14:paraId="4791813C" w14:textId="77777777">
        <w:trPr>
          <w:trHeight w:val="42"/>
        </w:trPr>
        <w:tc>
          <w:tcPr>
            <w:tcW w:w="144" w:type="dxa"/>
            <w:tcBorders>
              <w:top w:val="nil"/>
              <w:left w:val="single" w:sz="4" w:space="0" w:color="auto"/>
              <w:bottom w:val="nil"/>
              <w:right w:val="nil"/>
            </w:tcBorders>
            <w:shd w:val="clear" w:color="auto" w:fill="auto"/>
            <w:noWrap/>
            <w:vAlign w:val="bottom"/>
          </w:tcPr>
          <w:p w14:paraId="527350D0" w14:textId="77777777" w:rsidR="00E84B7C" w:rsidRPr="00E84B7C" w:rsidRDefault="00E84B7C" w:rsidP="00E84B7C">
            <w:pPr>
              <w:rPr>
                <w:rFonts w:ascii="Arial" w:hAnsi="Arial" w:cs="Arial"/>
              </w:rPr>
            </w:pPr>
            <w:r w:rsidRPr="00E84B7C">
              <w:rPr>
                <w:rFonts w:ascii="Arial" w:hAnsi="Arial" w:cs="Arial"/>
              </w:rPr>
              <w:t> </w:t>
            </w:r>
          </w:p>
        </w:tc>
        <w:tc>
          <w:tcPr>
            <w:tcW w:w="500" w:type="dxa"/>
            <w:tcBorders>
              <w:top w:val="single" w:sz="8" w:space="0" w:color="auto"/>
              <w:left w:val="nil"/>
              <w:bottom w:val="nil"/>
              <w:right w:val="nil"/>
            </w:tcBorders>
            <w:shd w:val="clear" w:color="auto" w:fill="auto"/>
            <w:noWrap/>
            <w:vAlign w:val="bottom"/>
          </w:tcPr>
          <w:p w14:paraId="2CF02FDA" w14:textId="77777777" w:rsidR="00E84B7C" w:rsidRPr="00E84B7C" w:rsidRDefault="00E84B7C" w:rsidP="00E84B7C">
            <w:pPr>
              <w:rPr>
                <w:rFonts w:ascii="Arial" w:hAnsi="Arial" w:cs="Arial"/>
              </w:rPr>
            </w:pPr>
            <w:r w:rsidRPr="00E84B7C">
              <w:rPr>
                <w:rFonts w:ascii="Arial" w:hAnsi="Arial" w:cs="Arial"/>
              </w:rPr>
              <w:t> </w:t>
            </w:r>
          </w:p>
        </w:tc>
        <w:tc>
          <w:tcPr>
            <w:tcW w:w="500" w:type="dxa"/>
            <w:tcBorders>
              <w:top w:val="nil"/>
              <w:left w:val="nil"/>
              <w:bottom w:val="nil"/>
              <w:right w:val="nil"/>
            </w:tcBorders>
            <w:shd w:val="clear" w:color="auto" w:fill="auto"/>
            <w:noWrap/>
            <w:vAlign w:val="bottom"/>
          </w:tcPr>
          <w:p w14:paraId="15689471" w14:textId="77777777" w:rsidR="00E84B7C" w:rsidRPr="00E84B7C" w:rsidRDefault="00E84B7C" w:rsidP="00E84B7C">
            <w:pPr>
              <w:rPr>
                <w:rFonts w:ascii="Arial" w:hAnsi="Arial" w:cs="Arial"/>
              </w:rPr>
            </w:pPr>
            <w:r w:rsidRPr="00E84B7C">
              <w:rPr>
                <w:rFonts w:ascii="Arial" w:hAnsi="Arial" w:cs="Arial"/>
              </w:rPr>
              <w:t> </w:t>
            </w:r>
          </w:p>
        </w:tc>
        <w:tc>
          <w:tcPr>
            <w:tcW w:w="144" w:type="dxa"/>
            <w:tcBorders>
              <w:top w:val="nil"/>
              <w:left w:val="nil"/>
              <w:bottom w:val="nil"/>
              <w:right w:val="nil"/>
            </w:tcBorders>
            <w:shd w:val="clear" w:color="auto" w:fill="auto"/>
            <w:noWrap/>
            <w:vAlign w:val="bottom"/>
          </w:tcPr>
          <w:p w14:paraId="68136926"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nil"/>
              <w:right w:val="nil"/>
            </w:tcBorders>
            <w:shd w:val="clear" w:color="auto" w:fill="auto"/>
            <w:noWrap/>
            <w:vAlign w:val="bottom"/>
          </w:tcPr>
          <w:p w14:paraId="4BB5B630" w14:textId="77777777" w:rsidR="00E84B7C" w:rsidRPr="00E84B7C" w:rsidRDefault="00E84B7C" w:rsidP="00E84B7C">
            <w:pPr>
              <w:rPr>
                <w:rFonts w:ascii="Arial" w:hAnsi="Arial" w:cs="Arial"/>
              </w:rPr>
            </w:pPr>
          </w:p>
        </w:tc>
        <w:tc>
          <w:tcPr>
            <w:tcW w:w="144" w:type="dxa"/>
            <w:tcBorders>
              <w:top w:val="nil"/>
              <w:left w:val="nil"/>
              <w:bottom w:val="nil"/>
              <w:right w:val="nil"/>
            </w:tcBorders>
            <w:shd w:val="clear" w:color="auto" w:fill="auto"/>
            <w:noWrap/>
            <w:vAlign w:val="bottom"/>
          </w:tcPr>
          <w:p w14:paraId="151B320C" w14:textId="77777777" w:rsidR="00E84B7C" w:rsidRPr="00E84B7C" w:rsidRDefault="00E84B7C" w:rsidP="00E84B7C">
            <w:pPr>
              <w:rPr>
                <w:rFonts w:ascii="Arial" w:hAnsi="Arial" w:cs="Arial"/>
              </w:rPr>
            </w:pPr>
          </w:p>
        </w:tc>
        <w:tc>
          <w:tcPr>
            <w:tcW w:w="1240" w:type="dxa"/>
            <w:tcBorders>
              <w:top w:val="single" w:sz="8" w:space="0" w:color="auto"/>
              <w:left w:val="nil"/>
              <w:bottom w:val="nil"/>
              <w:right w:val="nil"/>
            </w:tcBorders>
            <w:shd w:val="clear" w:color="auto" w:fill="auto"/>
            <w:noWrap/>
            <w:vAlign w:val="bottom"/>
          </w:tcPr>
          <w:p w14:paraId="4F5BAB55"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nil"/>
              <w:bottom w:val="nil"/>
              <w:right w:val="nil"/>
            </w:tcBorders>
            <w:shd w:val="clear" w:color="auto" w:fill="auto"/>
            <w:noWrap/>
            <w:vAlign w:val="bottom"/>
          </w:tcPr>
          <w:p w14:paraId="0AC8C5D5"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nil"/>
              <w:right w:val="nil"/>
            </w:tcBorders>
            <w:shd w:val="clear" w:color="auto" w:fill="auto"/>
            <w:noWrap/>
            <w:vAlign w:val="bottom"/>
          </w:tcPr>
          <w:p w14:paraId="535A29B6" w14:textId="77777777" w:rsidR="00E84B7C" w:rsidRPr="00E84B7C" w:rsidRDefault="00E84B7C" w:rsidP="00E84B7C">
            <w:pPr>
              <w:rPr>
                <w:rFonts w:ascii="Arial" w:hAnsi="Arial" w:cs="Arial"/>
              </w:rPr>
            </w:pPr>
          </w:p>
        </w:tc>
        <w:tc>
          <w:tcPr>
            <w:tcW w:w="1240" w:type="dxa"/>
            <w:tcBorders>
              <w:top w:val="nil"/>
              <w:left w:val="nil"/>
              <w:bottom w:val="single" w:sz="8" w:space="0" w:color="auto"/>
              <w:right w:val="nil"/>
            </w:tcBorders>
            <w:shd w:val="clear" w:color="auto" w:fill="auto"/>
            <w:noWrap/>
            <w:vAlign w:val="bottom"/>
          </w:tcPr>
          <w:p w14:paraId="44FF00D6"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nil"/>
              <w:bottom w:val="nil"/>
              <w:right w:val="nil"/>
            </w:tcBorders>
            <w:shd w:val="clear" w:color="auto" w:fill="auto"/>
            <w:noWrap/>
            <w:vAlign w:val="bottom"/>
          </w:tcPr>
          <w:p w14:paraId="05CFE3CB" w14:textId="77777777" w:rsidR="00E84B7C" w:rsidRPr="00E84B7C" w:rsidRDefault="00E84B7C" w:rsidP="00E84B7C">
            <w:pPr>
              <w:rPr>
                <w:rFonts w:ascii="Arial" w:hAnsi="Arial" w:cs="Arial"/>
              </w:rPr>
            </w:pPr>
            <w:r w:rsidRPr="00E84B7C">
              <w:rPr>
                <w:rFonts w:ascii="Arial" w:hAnsi="Arial" w:cs="Arial"/>
              </w:rPr>
              <w:t> </w:t>
            </w:r>
          </w:p>
        </w:tc>
        <w:tc>
          <w:tcPr>
            <w:tcW w:w="144" w:type="dxa"/>
            <w:tcBorders>
              <w:top w:val="nil"/>
              <w:left w:val="nil"/>
              <w:bottom w:val="nil"/>
              <w:right w:val="single" w:sz="4" w:space="0" w:color="auto"/>
            </w:tcBorders>
            <w:shd w:val="clear" w:color="auto" w:fill="auto"/>
            <w:noWrap/>
            <w:vAlign w:val="bottom"/>
          </w:tcPr>
          <w:p w14:paraId="13629241" w14:textId="77777777" w:rsidR="00E84B7C" w:rsidRPr="00E84B7C" w:rsidRDefault="00E84B7C" w:rsidP="00E84B7C">
            <w:pPr>
              <w:rPr>
                <w:rFonts w:ascii="Arial" w:hAnsi="Arial" w:cs="Arial"/>
              </w:rPr>
            </w:pPr>
            <w:r w:rsidRPr="00E84B7C">
              <w:rPr>
                <w:rFonts w:ascii="Arial" w:hAnsi="Arial" w:cs="Arial"/>
              </w:rPr>
              <w:t> </w:t>
            </w:r>
          </w:p>
        </w:tc>
      </w:tr>
      <w:tr w:rsidR="00E84B7C" w14:paraId="2CA661AF" w14:textId="77777777">
        <w:trPr>
          <w:trHeight w:val="642"/>
        </w:trPr>
        <w:tc>
          <w:tcPr>
            <w:tcW w:w="144" w:type="dxa"/>
            <w:tcBorders>
              <w:top w:val="nil"/>
              <w:left w:val="single" w:sz="4" w:space="0" w:color="auto"/>
              <w:bottom w:val="nil"/>
              <w:right w:val="nil"/>
            </w:tcBorders>
            <w:shd w:val="clear" w:color="auto" w:fill="auto"/>
            <w:noWrap/>
            <w:vAlign w:val="bottom"/>
          </w:tcPr>
          <w:p w14:paraId="3417A86C" w14:textId="77777777" w:rsidR="00E84B7C" w:rsidRPr="00E84B7C" w:rsidRDefault="00E84B7C" w:rsidP="00E84B7C">
            <w:pPr>
              <w:rPr>
                <w:rFonts w:ascii="Arial" w:hAnsi="Arial" w:cs="Arial"/>
              </w:rPr>
            </w:pPr>
            <w:r w:rsidRPr="00E84B7C">
              <w:rPr>
                <w:rFonts w:ascii="Arial" w:hAnsi="Arial" w:cs="Arial"/>
              </w:rPr>
              <w:t> </w:t>
            </w:r>
          </w:p>
        </w:tc>
        <w:tc>
          <w:tcPr>
            <w:tcW w:w="2384" w:type="dxa"/>
            <w:gridSpan w:val="4"/>
            <w:tcBorders>
              <w:top w:val="single" w:sz="8" w:space="0" w:color="auto"/>
              <w:left w:val="single" w:sz="8" w:space="0" w:color="auto"/>
              <w:bottom w:val="nil"/>
              <w:right w:val="single" w:sz="8" w:space="0" w:color="000000"/>
            </w:tcBorders>
            <w:shd w:val="clear" w:color="auto" w:fill="969696"/>
            <w:vAlign w:val="center"/>
          </w:tcPr>
          <w:p w14:paraId="0AA517F8" w14:textId="77777777" w:rsidR="00E84B7C" w:rsidRPr="00E84B7C" w:rsidRDefault="00E84B7C" w:rsidP="00E84B7C">
            <w:pPr>
              <w:jc w:val="center"/>
              <w:rPr>
                <w:rFonts w:ascii="Arial" w:hAnsi="Arial" w:cs="Arial"/>
              </w:rPr>
            </w:pPr>
            <w:r w:rsidRPr="00E84B7C">
              <w:rPr>
                <w:rFonts w:ascii="Arial" w:hAnsi="Arial" w:cs="Arial"/>
              </w:rPr>
              <w:t>Konsekwencje</w:t>
            </w:r>
          </w:p>
        </w:tc>
        <w:tc>
          <w:tcPr>
            <w:tcW w:w="144" w:type="dxa"/>
            <w:tcBorders>
              <w:top w:val="nil"/>
              <w:left w:val="nil"/>
              <w:bottom w:val="nil"/>
              <w:right w:val="nil"/>
            </w:tcBorders>
            <w:shd w:val="clear" w:color="auto" w:fill="auto"/>
            <w:noWrap/>
            <w:vAlign w:val="bottom"/>
          </w:tcPr>
          <w:p w14:paraId="7A954BAC"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single" w:sz="8" w:space="0" w:color="auto"/>
              <w:bottom w:val="single" w:sz="8" w:space="0" w:color="auto"/>
              <w:right w:val="single" w:sz="8" w:space="0" w:color="auto"/>
            </w:tcBorders>
            <w:shd w:val="clear" w:color="auto" w:fill="969696"/>
            <w:noWrap/>
            <w:vAlign w:val="center"/>
          </w:tcPr>
          <w:p w14:paraId="4C8509BB" w14:textId="77777777" w:rsidR="00E84B7C" w:rsidRPr="00E84B7C" w:rsidRDefault="00E84B7C" w:rsidP="00E84B7C">
            <w:pPr>
              <w:jc w:val="center"/>
              <w:rPr>
                <w:rFonts w:ascii="Arial" w:hAnsi="Arial" w:cs="Arial"/>
                <w:b/>
                <w:bCs/>
              </w:rPr>
            </w:pPr>
            <w:r w:rsidRPr="00E84B7C">
              <w:rPr>
                <w:rFonts w:ascii="Arial" w:hAnsi="Arial" w:cs="Arial"/>
                <w:b/>
                <w:bCs/>
              </w:rPr>
              <w:t>1 (N)</w:t>
            </w:r>
          </w:p>
        </w:tc>
        <w:tc>
          <w:tcPr>
            <w:tcW w:w="1240" w:type="dxa"/>
            <w:tcBorders>
              <w:top w:val="single" w:sz="8" w:space="0" w:color="auto"/>
              <w:left w:val="nil"/>
              <w:bottom w:val="single" w:sz="8" w:space="0" w:color="auto"/>
              <w:right w:val="single" w:sz="4" w:space="0" w:color="auto"/>
            </w:tcBorders>
            <w:shd w:val="clear" w:color="auto" w:fill="969696"/>
            <w:noWrap/>
            <w:vAlign w:val="center"/>
          </w:tcPr>
          <w:p w14:paraId="26D33BB4" w14:textId="77777777" w:rsidR="00E84B7C" w:rsidRPr="00E84B7C" w:rsidRDefault="00E84B7C" w:rsidP="00E84B7C">
            <w:pPr>
              <w:jc w:val="center"/>
              <w:rPr>
                <w:rFonts w:ascii="Arial" w:hAnsi="Arial" w:cs="Arial"/>
                <w:b/>
                <w:bCs/>
              </w:rPr>
            </w:pPr>
            <w:r w:rsidRPr="00E84B7C">
              <w:rPr>
                <w:rFonts w:ascii="Arial" w:hAnsi="Arial" w:cs="Arial"/>
                <w:b/>
                <w:bCs/>
              </w:rPr>
              <w:t>2 (L)</w:t>
            </w:r>
          </w:p>
        </w:tc>
        <w:tc>
          <w:tcPr>
            <w:tcW w:w="1240" w:type="dxa"/>
            <w:tcBorders>
              <w:top w:val="single" w:sz="8" w:space="0" w:color="auto"/>
              <w:left w:val="nil"/>
              <w:bottom w:val="single" w:sz="8" w:space="0" w:color="auto"/>
              <w:right w:val="single" w:sz="8" w:space="0" w:color="auto"/>
            </w:tcBorders>
            <w:shd w:val="clear" w:color="auto" w:fill="969696"/>
            <w:noWrap/>
            <w:vAlign w:val="center"/>
          </w:tcPr>
          <w:p w14:paraId="10A62A08" w14:textId="77777777" w:rsidR="00E84B7C" w:rsidRPr="00E84B7C" w:rsidRDefault="00E84B7C" w:rsidP="00E84B7C">
            <w:pPr>
              <w:jc w:val="center"/>
              <w:rPr>
                <w:rFonts w:ascii="Arial" w:hAnsi="Arial" w:cs="Arial"/>
                <w:b/>
                <w:bCs/>
              </w:rPr>
            </w:pPr>
            <w:r w:rsidRPr="00E84B7C">
              <w:rPr>
                <w:rFonts w:ascii="Arial" w:hAnsi="Arial" w:cs="Arial"/>
                <w:b/>
                <w:bCs/>
              </w:rPr>
              <w:t>3 (M)</w:t>
            </w:r>
          </w:p>
        </w:tc>
        <w:tc>
          <w:tcPr>
            <w:tcW w:w="1240" w:type="dxa"/>
            <w:tcBorders>
              <w:top w:val="nil"/>
              <w:left w:val="nil"/>
              <w:bottom w:val="single" w:sz="8" w:space="0" w:color="auto"/>
              <w:right w:val="nil"/>
            </w:tcBorders>
            <w:shd w:val="clear" w:color="auto" w:fill="969696"/>
            <w:noWrap/>
            <w:vAlign w:val="center"/>
          </w:tcPr>
          <w:p w14:paraId="51A72CE0" w14:textId="77777777" w:rsidR="00E84B7C" w:rsidRPr="00E84B7C" w:rsidRDefault="00E84B7C" w:rsidP="00E84B7C">
            <w:pPr>
              <w:jc w:val="center"/>
              <w:rPr>
                <w:rFonts w:ascii="Arial" w:hAnsi="Arial" w:cs="Arial"/>
                <w:b/>
                <w:bCs/>
              </w:rPr>
            </w:pPr>
            <w:r w:rsidRPr="00E84B7C">
              <w:rPr>
                <w:rFonts w:ascii="Arial" w:hAnsi="Arial" w:cs="Arial"/>
                <w:b/>
                <w:bCs/>
              </w:rPr>
              <w:t>4 (H)</w:t>
            </w:r>
          </w:p>
        </w:tc>
        <w:tc>
          <w:tcPr>
            <w:tcW w:w="1240" w:type="dxa"/>
            <w:tcBorders>
              <w:top w:val="single" w:sz="8" w:space="0" w:color="auto"/>
              <w:left w:val="single" w:sz="8" w:space="0" w:color="auto"/>
              <w:bottom w:val="single" w:sz="8" w:space="0" w:color="auto"/>
              <w:right w:val="nil"/>
            </w:tcBorders>
            <w:shd w:val="clear" w:color="auto" w:fill="969696"/>
            <w:noWrap/>
            <w:vAlign w:val="center"/>
          </w:tcPr>
          <w:p w14:paraId="15718184" w14:textId="77777777" w:rsidR="00E84B7C" w:rsidRPr="00E84B7C" w:rsidRDefault="00E84B7C" w:rsidP="00E84B7C">
            <w:pPr>
              <w:jc w:val="center"/>
              <w:rPr>
                <w:rFonts w:ascii="Arial" w:hAnsi="Arial" w:cs="Arial"/>
                <w:b/>
                <w:bCs/>
              </w:rPr>
            </w:pPr>
            <w:r w:rsidRPr="00E84B7C">
              <w:rPr>
                <w:rFonts w:ascii="Arial" w:hAnsi="Arial" w:cs="Arial"/>
                <w:b/>
                <w:bCs/>
              </w:rPr>
              <w:t>5 (E)</w:t>
            </w:r>
          </w:p>
        </w:tc>
        <w:tc>
          <w:tcPr>
            <w:tcW w:w="144" w:type="dxa"/>
            <w:tcBorders>
              <w:top w:val="nil"/>
              <w:left w:val="single" w:sz="8" w:space="0" w:color="auto"/>
              <w:bottom w:val="nil"/>
              <w:right w:val="single" w:sz="4" w:space="0" w:color="auto"/>
            </w:tcBorders>
            <w:shd w:val="clear" w:color="auto" w:fill="auto"/>
            <w:noWrap/>
            <w:vAlign w:val="bottom"/>
          </w:tcPr>
          <w:p w14:paraId="3E826D42" w14:textId="77777777" w:rsidR="00E84B7C" w:rsidRPr="00E84B7C" w:rsidRDefault="00E84B7C" w:rsidP="00E84B7C">
            <w:pPr>
              <w:rPr>
                <w:rFonts w:ascii="Arial" w:hAnsi="Arial" w:cs="Arial"/>
              </w:rPr>
            </w:pPr>
            <w:r w:rsidRPr="00E84B7C">
              <w:rPr>
                <w:rFonts w:ascii="Arial" w:hAnsi="Arial" w:cs="Arial"/>
              </w:rPr>
              <w:t> </w:t>
            </w:r>
          </w:p>
        </w:tc>
      </w:tr>
      <w:tr w:rsidR="00E84B7C" w14:paraId="30B17806" w14:textId="77777777">
        <w:trPr>
          <w:trHeight w:val="79"/>
        </w:trPr>
        <w:tc>
          <w:tcPr>
            <w:tcW w:w="144" w:type="dxa"/>
            <w:tcBorders>
              <w:top w:val="nil"/>
              <w:left w:val="single" w:sz="4" w:space="0" w:color="auto"/>
              <w:bottom w:val="single" w:sz="4" w:space="0" w:color="auto"/>
              <w:right w:val="nil"/>
            </w:tcBorders>
            <w:shd w:val="clear" w:color="auto" w:fill="auto"/>
            <w:noWrap/>
            <w:vAlign w:val="bottom"/>
          </w:tcPr>
          <w:p w14:paraId="05FE2ED9" w14:textId="77777777" w:rsidR="00E84B7C" w:rsidRPr="00E84B7C" w:rsidRDefault="00E84B7C" w:rsidP="00E84B7C">
            <w:pPr>
              <w:rPr>
                <w:rFonts w:ascii="Arial" w:hAnsi="Arial" w:cs="Arial"/>
              </w:rPr>
            </w:pPr>
            <w:r w:rsidRPr="00E84B7C">
              <w:rPr>
                <w:rFonts w:ascii="Arial" w:hAnsi="Arial" w:cs="Arial"/>
              </w:rPr>
              <w:t> </w:t>
            </w:r>
          </w:p>
        </w:tc>
        <w:tc>
          <w:tcPr>
            <w:tcW w:w="500" w:type="dxa"/>
            <w:tcBorders>
              <w:top w:val="single" w:sz="8" w:space="0" w:color="auto"/>
              <w:left w:val="nil"/>
              <w:bottom w:val="single" w:sz="4" w:space="0" w:color="auto"/>
              <w:right w:val="nil"/>
            </w:tcBorders>
            <w:shd w:val="clear" w:color="auto" w:fill="auto"/>
            <w:noWrap/>
            <w:vAlign w:val="bottom"/>
          </w:tcPr>
          <w:p w14:paraId="0357FE1F" w14:textId="77777777" w:rsidR="00E84B7C" w:rsidRPr="00E84B7C" w:rsidRDefault="00E84B7C" w:rsidP="00E84B7C">
            <w:pPr>
              <w:rPr>
                <w:rFonts w:ascii="Arial" w:hAnsi="Arial" w:cs="Arial"/>
              </w:rPr>
            </w:pPr>
            <w:r w:rsidRPr="00E84B7C">
              <w:rPr>
                <w:rFonts w:ascii="Arial" w:hAnsi="Arial" w:cs="Arial"/>
              </w:rPr>
              <w:t> </w:t>
            </w:r>
          </w:p>
        </w:tc>
        <w:tc>
          <w:tcPr>
            <w:tcW w:w="500" w:type="dxa"/>
            <w:tcBorders>
              <w:top w:val="single" w:sz="8" w:space="0" w:color="auto"/>
              <w:left w:val="nil"/>
              <w:bottom w:val="single" w:sz="4" w:space="0" w:color="auto"/>
              <w:right w:val="nil"/>
            </w:tcBorders>
            <w:shd w:val="clear" w:color="auto" w:fill="auto"/>
            <w:noWrap/>
            <w:vAlign w:val="bottom"/>
          </w:tcPr>
          <w:p w14:paraId="61BCA315" w14:textId="77777777" w:rsidR="00E84B7C" w:rsidRPr="00E84B7C" w:rsidRDefault="00E84B7C" w:rsidP="00E84B7C">
            <w:pPr>
              <w:rPr>
                <w:rFonts w:ascii="Arial" w:hAnsi="Arial" w:cs="Arial"/>
              </w:rPr>
            </w:pPr>
            <w:r w:rsidRPr="00E84B7C">
              <w:rPr>
                <w:rFonts w:ascii="Arial" w:hAnsi="Arial" w:cs="Arial"/>
              </w:rPr>
              <w:t> </w:t>
            </w:r>
          </w:p>
        </w:tc>
        <w:tc>
          <w:tcPr>
            <w:tcW w:w="144" w:type="dxa"/>
            <w:tcBorders>
              <w:top w:val="single" w:sz="8" w:space="0" w:color="auto"/>
              <w:left w:val="nil"/>
              <w:bottom w:val="single" w:sz="4" w:space="0" w:color="auto"/>
              <w:right w:val="nil"/>
            </w:tcBorders>
            <w:shd w:val="clear" w:color="auto" w:fill="auto"/>
            <w:noWrap/>
            <w:vAlign w:val="bottom"/>
          </w:tcPr>
          <w:p w14:paraId="1CC942D5"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nil"/>
              <w:bottom w:val="single" w:sz="4" w:space="0" w:color="auto"/>
              <w:right w:val="nil"/>
            </w:tcBorders>
            <w:shd w:val="clear" w:color="auto" w:fill="auto"/>
            <w:noWrap/>
            <w:vAlign w:val="bottom"/>
          </w:tcPr>
          <w:p w14:paraId="7015B5ED" w14:textId="77777777" w:rsidR="00E84B7C" w:rsidRPr="00E84B7C" w:rsidRDefault="00E84B7C" w:rsidP="00E84B7C">
            <w:pPr>
              <w:rPr>
                <w:rFonts w:ascii="Arial" w:hAnsi="Arial" w:cs="Arial"/>
              </w:rPr>
            </w:pPr>
            <w:r w:rsidRPr="00E84B7C">
              <w:rPr>
                <w:rFonts w:ascii="Arial" w:hAnsi="Arial" w:cs="Arial"/>
              </w:rPr>
              <w:t> </w:t>
            </w:r>
          </w:p>
        </w:tc>
        <w:tc>
          <w:tcPr>
            <w:tcW w:w="144" w:type="dxa"/>
            <w:tcBorders>
              <w:top w:val="nil"/>
              <w:left w:val="nil"/>
              <w:bottom w:val="single" w:sz="4" w:space="0" w:color="auto"/>
              <w:right w:val="nil"/>
            </w:tcBorders>
            <w:shd w:val="clear" w:color="auto" w:fill="auto"/>
            <w:noWrap/>
            <w:vAlign w:val="bottom"/>
          </w:tcPr>
          <w:p w14:paraId="0BF1290E"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single" w:sz="4" w:space="0" w:color="auto"/>
              <w:right w:val="nil"/>
            </w:tcBorders>
            <w:shd w:val="clear" w:color="auto" w:fill="auto"/>
            <w:noWrap/>
            <w:vAlign w:val="bottom"/>
          </w:tcPr>
          <w:p w14:paraId="3DC0BD8D"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single" w:sz="4" w:space="0" w:color="auto"/>
              <w:right w:val="nil"/>
            </w:tcBorders>
            <w:shd w:val="clear" w:color="auto" w:fill="auto"/>
            <w:noWrap/>
            <w:vAlign w:val="bottom"/>
          </w:tcPr>
          <w:p w14:paraId="26349E4B"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single" w:sz="4" w:space="0" w:color="auto"/>
              <w:right w:val="nil"/>
            </w:tcBorders>
            <w:shd w:val="clear" w:color="auto" w:fill="auto"/>
            <w:noWrap/>
            <w:vAlign w:val="bottom"/>
          </w:tcPr>
          <w:p w14:paraId="4BA97571"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single" w:sz="4" w:space="0" w:color="auto"/>
              <w:right w:val="nil"/>
            </w:tcBorders>
            <w:shd w:val="clear" w:color="auto" w:fill="auto"/>
            <w:noWrap/>
            <w:vAlign w:val="bottom"/>
          </w:tcPr>
          <w:p w14:paraId="3F0B53DB"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single" w:sz="4" w:space="0" w:color="auto"/>
              <w:right w:val="nil"/>
            </w:tcBorders>
            <w:shd w:val="clear" w:color="auto" w:fill="auto"/>
            <w:noWrap/>
            <w:vAlign w:val="bottom"/>
          </w:tcPr>
          <w:p w14:paraId="309CD04D" w14:textId="77777777" w:rsidR="00E84B7C" w:rsidRPr="00E84B7C" w:rsidRDefault="00E84B7C" w:rsidP="00E84B7C">
            <w:pPr>
              <w:rPr>
                <w:rFonts w:ascii="Arial" w:hAnsi="Arial" w:cs="Arial"/>
              </w:rPr>
            </w:pPr>
            <w:r w:rsidRPr="00E84B7C">
              <w:rPr>
                <w:rFonts w:ascii="Arial" w:hAnsi="Arial" w:cs="Arial"/>
              </w:rPr>
              <w:t> </w:t>
            </w:r>
          </w:p>
        </w:tc>
        <w:tc>
          <w:tcPr>
            <w:tcW w:w="144" w:type="dxa"/>
            <w:tcBorders>
              <w:top w:val="nil"/>
              <w:left w:val="nil"/>
              <w:bottom w:val="single" w:sz="4" w:space="0" w:color="auto"/>
              <w:right w:val="single" w:sz="4" w:space="0" w:color="auto"/>
            </w:tcBorders>
            <w:shd w:val="clear" w:color="auto" w:fill="auto"/>
            <w:noWrap/>
            <w:vAlign w:val="bottom"/>
          </w:tcPr>
          <w:p w14:paraId="0AEFE85A" w14:textId="77777777" w:rsidR="00E84B7C" w:rsidRPr="00E84B7C" w:rsidRDefault="00E84B7C" w:rsidP="00E84B7C">
            <w:pPr>
              <w:rPr>
                <w:rFonts w:ascii="Arial" w:hAnsi="Arial" w:cs="Arial"/>
              </w:rPr>
            </w:pPr>
            <w:r w:rsidRPr="00E84B7C">
              <w:rPr>
                <w:rFonts w:ascii="Arial" w:hAnsi="Arial" w:cs="Arial"/>
              </w:rPr>
              <w:t> </w:t>
            </w:r>
          </w:p>
        </w:tc>
      </w:tr>
    </w:tbl>
    <w:p w14:paraId="235641EB" w14:textId="77777777" w:rsidR="00DC499B" w:rsidRPr="005366CB" w:rsidRDefault="00DC499B" w:rsidP="005057D0">
      <w:pPr>
        <w:autoSpaceDE w:val="0"/>
        <w:autoSpaceDN w:val="0"/>
        <w:adjustRightInd w:val="0"/>
        <w:rPr>
          <w:rFonts w:ascii="Arial" w:eastAsia="Calibri" w:hAnsi="Arial" w:cs="Arial"/>
          <w:sz w:val="22"/>
          <w:szCs w:val="22"/>
          <w:lang w:eastAsia="en-US"/>
        </w:rPr>
      </w:pPr>
    </w:p>
    <w:p w14:paraId="3F2B8FA4"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Analiza SIL będzie wykonana przy współpracy z przedstawicielami </w:t>
      </w:r>
      <w:r w:rsidR="00865895">
        <w:rPr>
          <w:rFonts w:ascii="Arial" w:eastAsia="Calibri" w:hAnsi="Arial" w:cs="Arial"/>
          <w:sz w:val="22"/>
          <w:szCs w:val="22"/>
          <w:lang w:eastAsia="en-US"/>
        </w:rPr>
        <w:t>Kupującego</w:t>
      </w:r>
      <w:r w:rsidRPr="005366CB">
        <w:rPr>
          <w:rFonts w:ascii="Arial" w:eastAsia="Calibri" w:hAnsi="Arial" w:cs="Arial"/>
          <w:sz w:val="22"/>
          <w:szCs w:val="22"/>
          <w:lang w:eastAsia="en-US"/>
        </w:rPr>
        <w:t xml:space="preserve">, a raport końcowy i proponowane rozwiązania techniczne muszą uzyskać akceptację ze strony Kupującego. </w:t>
      </w:r>
      <w:r w:rsidR="007B0851">
        <w:rPr>
          <w:rFonts w:ascii="Arial" w:eastAsia="Calibri" w:hAnsi="Arial" w:cs="Arial"/>
          <w:sz w:val="22"/>
          <w:szCs w:val="22"/>
          <w:lang w:eastAsia="en-US"/>
        </w:rPr>
        <w:t>Kontraktor</w:t>
      </w:r>
      <w:r w:rsidRPr="005366CB">
        <w:rPr>
          <w:rFonts w:ascii="Arial" w:eastAsia="Calibri" w:hAnsi="Arial" w:cs="Arial"/>
          <w:sz w:val="22"/>
          <w:szCs w:val="22"/>
          <w:lang w:eastAsia="en-US"/>
        </w:rPr>
        <w:t xml:space="preserve"> przekaże Kupującemu raport HAZOP, diagramy P&amp;ID, diagramy C&amp;E oraz bazę danych układów automatyki w okresie 2 tygodni przed rozpoczęciem prac.</w:t>
      </w:r>
    </w:p>
    <w:p w14:paraId="0532540F"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76CF6FE1" w14:textId="77777777" w:rsidR="005366CB" w:rsidRPr="00857CF0" w:rsidRDefault="005366CB" w:rsidP="00340186">
      <w:pPr>
        <w:pStyle w:val="Nagwek1"/>
        <w:numPr>
          <w:ilvl w:val="1"/>
          <w:numId w:val="1"/>
        </w:numPr>
        <w:tabs>
          <w:tab w:val="clear" w:pos="792"/>
          <w:tab w:val="num" w:pos="567"/>
        </w:tabs>
        <w:ind w:left="567" w:hanging="567"/>
      </w:pPr>
      <w:bookmarkStart w:id="121" w:name="_Toc475077856"/>
      <w:r w:rsidRPr="00857CF0">
        <w:t>Wymagania odnośnie projektowania i wykonawstwa systemów bezpieczeństwa</w:t>
      </w:r>
      <w:bookmarkEnd w:id="121"/>
    </w:p>
    <w:p w14:paraId="0F03FFEE" w14:textId="77777777" w:rsidR="005366CB" w:rsidRPr="005366CB" w:rsidRDefault="005366CB" w:rsidP="006E79F5">
      <w:pPr>
        <w:autoSpaceDE w:val="0"/>
        <w:autoSpaceDN w:val="0"/>
        <w:adjustRightInd w:val="0"/>
        <w:jc w:val="both"/>
        <w:rPr>
          <w:rFonts w:ascii="Arial" w:eastAsia="Calibri" w:hAnsi="Arial" w:cs="Arial"/>
          <w:b/>
          <w:sz w:val="22"/>
          <w:szCs w:val="22"/>
          <w:lang w:eastAsia="en-US"/>
        </w:rPr>
      </w:pPr>
    </w:p>
    <w:p w14:paraId="277E043C" w14:textId="77777777" w:rsidR="005366CB" w:rsidRPr="005366CB" w:rsidRDefault="005366CB" w:rsidP="006E79F5">
      <w:pPr>
        <w:autoSpaceDE w:val="0"/>
        <w:autoSpaceDN w:val="0"/>
        <w:adjustRightInd w:val="0"/>
        <w:rPr>
          <w:rFonts w:ascii="Arial" w:eastAsia="Calibri" w:hAnsi="Arial" w:cs="Arial"/>
          <w:sz w:val="22"/>
          <w:szCs w:val="22"/>
          <w:lang w:eastAsia="en-US"/>
        </w:rPr>
      </w:pPr>
      <w:r w:rsidRPr="005366CB">
        <w:rPr>
          <w:rFonts w:ascii="Arial" w:eastAsia="Calibri" w:hAnsi="Arial" w:cs="Arial"/>
          <w:sz w:val="22"/>
          <w:szCs w:val="22"/>
          <w:lang w:eastAsia="en-US"/>
        </w:rPr>
        <w:t>System ESD musi być systemem niezależnym od systemu DCS.</w:t>
      </w:r>
    </w:p>
    <w:p w14:paraId="2875432C" w14:textId="77777777" w:rsidR="005366CB" w:rsidRPr="005366CB" w:rsidRDefault="005366CB" w:rsidP="006E79F5">
      <w:pPr>
        <w:autoSpaceDE w:val="0"/>
        <w:autoSpaceDN w:val="0"/>
        <w:adjustRightInd w:val="0"/>
        <w:rPr>
          <w:rFonts w:ascii="Arial" w:eastAsia="Calibri" w:hAnsi="Arial" w:cs="Arial"/>
          <w:sz w:val="22"/>
          <w:szCs w:val="22"/>
          <w:lang w:eastAsia="en-US"/>
        </w:rPr>
      </w:pPr>
    </w:p>
    <w:p w14:paraId="359EAC80" w14:textId="77777777" w:rsidR="005366CB" w:rsidRPr="005366CB" w:rsidRDefault="005366CB" w:rsidP="006E79F5">
      <w:pPr>
        <w:rPr>
          <w:rFonts w:ascii="Arial" w:eastAsia="Calibri" w:hAnsi="Arial" w:cs="Arial"/>
          <w:sz w:val="22"/>
          <w:szCs w:val="22"/>
          <w:lang w:eastAsia="en-US"/>
        </w:rPr>
      </w:pPr>
      <w:r w:rsidRPr="005366CB">
        <w:rPr>
          <w:rFonts w:ascii="Arial" w:eastAsia="Calibri" w:hAnsi="Arial" w:cs="Arial"/>
          <w:sz w:val="22"/>
          <w:szCs w:val="22"/>
          <w:lang w:eastAsia="en-US"/>
        </w:rPr>
        <w:t>System ESD musi spełnić następujące wymagania:</w:t>
      </w:r>
    </w:p>
    <w:p w14:paraId="234C8936" w14:textId="77777777" w:rsidR="004D5A87" w:rsidRPr="004D5A87"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System awaryjnego wyłączenia ESD i blokad procesowych (BMS/SIS) musi być zrealizowany w oparciu o sterownik programowalny PLC z </w:t>
      </w:r>
      <w:r w:rsidR="004D5A87">
        <w:rPr>
          <w:rFonts w:ascii="Arial" w:eastAsia="Calibri" w:hAnsi="Arial" w:cs="Arial"/>
          <w:sz w:val="22"/>
          <w:szCs w:val="22"/>
          <w:lang w:eastAsia="en-US"/>
        </w:rPr>
        <w:t>"</w:t>
      </w:r>
      <w:r w:rsidR="004D5A87" w:rsidRPr="004D5A87">
        <w:rPr>
          <w:rFonts w:ascii="Arial" w:hAnsi="Arial" w:cs="Arial"/>
          <w:sz w:val="22"/>
          <w:szCs w:val="22"/>
        </w:rPr>
        <w:t>List</w:t>
      </w:r>
      <w:r w:rsidR="004D5A87">
        <w:rPr>
          <w:rFonts w:ascii="Arial" w:hAnsi="Arial" w:cs="Arial"/>
          <w:sz w:val="22"/>
          <w:szCs w:val="22"/>
        </w:rPr>
        <w:t>y</w:t>
      </w:r>
      <w:r w:rsidR="004D5A87" w:rsidRPr="004D5A87">
        <w:rPr>
          <w:rFonts w:ascii="Arial" w:hAnsi="Arial" w:cs="Arial"/>
          <w:sz w:val="22"/>
          <w:szCs w:val="22"/>
        </w:rPr>
        <w:t xml:space="preserve"> </w:t>
      </w:r>
      <w:r w:rsidR="004D5A87" w:rsidRPr="004D5A87">
        <w:rPr>
          <w:rFonts w:ascii="Arial" w:eastAsia="Calibri" w:hAnsi="Arial" w:cs="Arial"/>
          <w:sz w:val="22"/>
          <w:szCs w:val="22"/>
        </w:rPr>
        <w:t xml:space="preserve">producentów </w:t>
      </w:r>
      <w:r w:rsidR="00F870B5">
        <w:rPr>
          <w:rFonts w:ascii="Arial" w:eastAsia="Calibri" w:hAnsi="Arial" w:cs="Arial"/>
          <w:sz w:val="22"/>
          <w:szCs w:val="22"/>
        </w:rPr>
        <w:t xml:space="preserve">            </w:t>
      </w:r>
      <w:r w:rsidR="004D5A87" w:rsidRPr="004D5A87">
        <w:rPr>
          <w:rFonts w:ascii="Arial" w:eastAsia="Calibri" w:hAnsi="Arial" w:cs="Arial"/>
          <w:sz w:val="22"/>
          <w:szCs w:val="22"/>
        </w:rPr>
        <w:t>i dostawców akceptowanych przez ANWIL S.A." (załącznik nr 6).</w:t>
      </w:r>
    </w:p>
    <w:p w14:paraId="4A38A6DF"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Redundancja sterownika ESD musi zapewnić, by w przypadku awarii jednego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z redundantnych elementów, drugi przejął jego pracę bezpr</w:t>
      </w:r>
      <w:r w:rsidR="00F11A50">
        <w:rPr>
          <w:rFonts w:ascii="Arial" w:eastAsia="Calibri" w:hAnsi="Arial" w:cs="Arial"/>
          <w:sz w:val="22"/>
          <w:szCs w:val="22"/>
          <w:lang w:eastAsia="en-US"/>
        </w:rPr>
        <w:t>zerwowo, w sposób automatyczny (</w:t>
      </w:r>
      <w:r w:rsidRPr="005366CB">
        <w:rPr>
          <w:rFonts w:ascii="Arial" w:eastAsia="Calibri" w:hAnsi="Arial" w:cs="Arial"/>
          <w:sz w:val="22"/>
          <w:szCs w:val="22"/>
          <w:lang w:eastAsia="en-US"/>
        </w:rPr>
        <w:t>bez ingerencji operatora</w:t>
      </w:r>
      <w:r w:rsidR="00F11A50">
        <w:rPr>
          <w:rFonts w:ascii="Arial" w:eastAsia="Calibri" w:hAnsi="Arial" w:cs="Arial"/>
          <w:sz w:val="22"/>
          <w:szCs w:val="22"/>
          <w:lang w:eastAsia="en-US"/>
        </w:rPr>
        <w:t>)</w:t>
      </w:r>
      <w:r w:rsidRPr="005366CB">
        <w:rPr>
          <w:rFonts w:ascii="Arial" w:eastAsia="Calibri" w:hAnsi="Arial" w:cs="Arial"/>
          <w:sz w:val="22"/>
          <w:szCs w:val="22"/>
          <w:lang w:eastAsia="en-US"/>
        </w:rPr>
        <w:t>.</w:t>
      </w:r>
    </w:p>
    <w:p w14:paraId="7A669313"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System blokad procesowych i awaryjnego wyłączenia ESD musi być zaprojektowany, wykonany, przetestowany i mieć certyfikat bezpieczeństwa zgodnie z PN-EN 61508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i PN-EN 61511.</w:t>
      </w:r>
    </w:p>
    <w:p w14:paraId="4C25267B"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 blokad procesowych i awaryjnego wyłączenia ESD (BMS/SIS) musi mieć oddzielne wejścia i wyjścia w stosunku do wejść i wyjść podstawowego sy</w:t>
      </w:r>
      <w:r w:rsidR="004150A7">
        <w:rPr>
          <w:rFonts w:ascii="Arial" w:eastAsia="Calibri" w:hAnsi="Arial" w:cs="Arial"/>
          <w:sz w:val="22"/>
          <w:szCs w:val="22"/>
          <w:lang w:eastAsia="en-US"/>
        </w:rPr>
        <w:t>s</w:t>
      </w:r>
      <w:r w:rsidRPr="005366CB">
        <w:rPr>
          <w:rFonts w:ascii="Arial" w:eastAsia="Calibri" w:hAnsi="Arial" w:cs="Arial"/>
          <w:sz w:val="22"/>
          <w:szCs w:val="22"/>
          <w:lang w:eastAsia="en-US"/>
        </w:rPr>
        <w:t>temu sterowania i monitoringu DCS (regulatory control).</w:t>
      </w:r>
    </w:p>
    <w:p w14:paraId="484209C9"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Musi być zapewniona segregacja sprzętowa wejść i wyjść dla poszczególnych systemów blokadowych i wyłączeń awaryjnych (np. kompresorów, węzłów technologicznych).</w:t>
      </w:r>
    </w:p>
    <w:p w14:paraId="287E3A57"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Lampki sygnalizacyjne oraz przyciski systemu ESD powinny być zlokalizowane na pulpicie operatorskim</w:t>
      </w:r>
      <w:r w:rsidR="000B4369">
        <w:rPr>
          <w:rFonts w:ascii="Arial" w:eastAsia="Calibri" w:hAnsi="Arial" w:cs="Arial"/>
          <w:sz w:val="22"/>
          <w:szCs w:val="22"/>
          <w:lang w:eastAsia="en-US"/>
        </w:rPr>
        <w:t xml:space="preserve"> (Top Box) w sterowni</w:t>
      </w:r>
      <w:r w:rsidRPr="005366CB">
        <w:rPr>
          <w:rFonts w:ascii="Arial" w:eastAsia="Calibri" w:hAnsi="Arial" w:cs="Arial"/>
          <w:sz w:val="22"/>
          <w:szCs w:val="22"/>
          <w:lang w:eastAsia="en-US"/>
        </w:rPr>
        <w:t>.</w:t>
      </w:r>
    </w:p>
    <w:p w14:paraId="0D90D8AD"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Sygnały dwustanowe przychodzące z aparatury zlokalizowanej w strefie zagrożonej wybuchem powinny być podłączone bezpośrednio do modułów wejściowych. Moduły te powinny być wyposażone w system wykrywania awarii linii sygnałowej (LFD). Sygnały dwustanowe z/do urządzeń elektrycznych muszą przychodzić poprzez przekaźniki pośredniczące. Sygnały wyjściowe do zaworów elektromagnetycznych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i lampek muszą przechodzić przez listwy zaciskowe wyposażone w bezpieczniki.</w:t>
      </w:r>
    </w:p>
    <w:p w14:paraId="08D519C0"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 xml:space="preserve">Obiektowe inicjatory blokad podłączone do systemu ESD muszą być w wykonaniu </w:t>
      </w:r>
      <w:r w:rsidRPr="005366CB">
        <w:rPr>
          <w:rFonts w:ascii="Arial" w:eastAsia="Calibri" w:hAnsi="Arial" w:cs="Arial"/>
          <w:sz w:val="22"/>
          <w:szCs w:val="22"/>
          <w:lang w:eastAsia="en-US"/>
        </w:rPr>
        <w:br/>
        <w:t xml:space="preserve">przeciwwybuchowym Ex d. Wyjątek stanowią indukcyjne sygnalizatory położenia zaworów (proximity switch), które powinny być w wykonaniu iskrobezpiecznym Ex i </w:t>
      </w:r>
      <w:r w:rsidRPr="005366CB">
        <w:rPr>
          <w:rFonts w:ascii="Arial" w:eastAsia="Calibri" w:hAnsi="Arial" w:cs="Arial"/>
          <w:sz w:val="22"/>
          <w:szCs w:val="22"/>
          <w:lang w:eastAsia="en-US"/>
        </w:rPr>
        <w:br/>
        <w:t>i podłączone do certyfikowanych separatorów Ex i wyposażonych w system wykrywania awarii linii LFD.</w:t>
      </w:r>
    </w:p>
    <w:p w14:paraId="7249975D"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Zawory elektromagnetyczne podłączone do ESD muszą być w wykonaniu przec</w:t>
      </w:r>
      <w:r w:rsidR="009D2312">
        <w:rPr>
          <w:rFonts w:ascii="Arial" w:eastAsia="Calibri" w:hAnsi="Arial" w:cs="Arial"/>
          <w:sz w:val="22"/>
          <w:szCs w:val="22"/>
          <w:lang w:eastAsia="en-US"/>
        </w:rPr>
        <w:t xml:space="preserve">iwwybuchowym Ex d, zasilane 24V </w:t>
      </w:r>
      <w:r w:rsidRPr="005366CB">
        <w:rPr>
          <w:rFonts w:ascii="Arial" w:eastAsia="Calibri" w:hAnsi="Arial" w:cs="Arial"/>
          <w:sz w:val="22"/>
          <w:szCs w:val="22"/>
          <w:lang w:eastAsia="en-US"/>
        </w:rPr>
        <w:t>DC. Wyjścia logiczne cyfrowe do zaworów elektromagnetycznych powinny być przekazywane poprzez przekaźniki pośredniczące typu fail safe umieszczone w wydzielonej części szafy lub na karcie wyjściowej sterownika ESD.</w:t>
      </w:r>
    </w:p>
    <w:p w14:paraId="0C40C8F8"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Sygnały wejściowe do ESD przychodzące z MCC muszą być doprowadzone jako</w:t>
      </w:r>
      <w:r w:rsidR="001C1563">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bezpotencjałowe styki przekaźnikowe. Sygnały wyjściowe do MCC wychodzące </w:t>
      </w:r>
      <w:r w:rsidR="001C1563">
        <w:rPr>
          <w:rFonts w:ascii="Arial" w:eastAsia="Calibri" w:hAnsi="Arial" w:cs="Arial"/>
          <w:sz w:val="22"/>
          <w:szCs w:val="22"/>
          <w:lang w:eastAsia="en-US"/>
        </w:rPr>
        <w:t xml:space="preserve">         </w:t>
      </w:r>
      <w:r w:rsidRPr="005366CB">
        <w:rPr>
          <w:rFonts w:ascii="Arial" w:eastAsia="Calibri" w:hAnsi="Arial" w:cs="Arial"/>
          <w:sz w:val="22"/>
          <w:szCs w:val="22"/>
          <w:lang w:eastAsia="en-US"/>
        </w:rPr>
        <w:t>z ESD muszą być wyprowadzone jako bezpotencjałowe styki przekaźnikowe. Przekaźniki te muszą znajdować się wydzielonej szafie przekaźników pośredniczących IRC znajdującej w pomieszczeniu szaf. Takie rozwiązanie zapobiega przedostaniu się napięcia (230V</w:t>
      </w:r>
      <w:r w:rsidR="009D2312">
        <w:rPr>
          <w:rFonts w:ascii="Arial" w:eastAsia="Calibri" w:hAnsi="Arial" w:cs="Arial"/>
          <w:sz w:val="22"/>
          <w:szCs w:val="22"/>
          <w:lang w:eastAsia="en-US"/>
        </w:rPr>
        <w:t xml:space="preserve"> </w:t>
      </w:r>
      <w:r w:rsidRPr="005366CB">
        <w:rPr>
          <w:rFonts w:ascii="Arial" w:eastAsia="Calibri" w:hAnsi="Arial" w:cs="Arial"/>
          <w:sz w:val="22"/>
          <w:szCs w:val="22"/>
          <w:lang w:eastAsia="en-US"/>
        </w:rPr>
        <w:t>AC, 110V</w:t>
      </w:r>
      <w:r w:rsidR="009D2312">
        <w:rPr>
          <w:rFonts w:ascii="Arial" w:eastAsia="Calibri" w:hAnsi="Arial" w:cs="Arial"/>
          <w:sz w:val="22"/>
          <w:szCs w:val="22"/>
          <w:lang w:eastAsia="en-US"/>
        </w:rPr>
        <w:t xml:space="preserve"> </w:t>
      </w:r>
      <w:r w:rsidRPr="005366CB">
        <w:rPr>
          <w:rFonts w:ascii="Arial" w:eastAsia="Calibri" w:hAnsi="Arial" w:cs="Arial"/>
          <w:sz w:val="22"/>
          <w:szCs w:val="22"/>
          <w:lang w:eastAsia="en-US"/>
        </w:rPr>
        <w:t>DC) z MCC na karty I/O systemu ESD.</w:t>
      </w:r>
    </w:p>
    <w:p w14:paraId="2C6A8113"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Należy stosować wyłączniki typu MOS (Maintenance Override Switch), aby zapewnić obsługę (testowanie) urządzeń-inicjatorów blokad na ruchu instalacji bez pobudzania systemu blokad do działania. Przełączniki MOS muszą być zaimplementowane programowo (software’owo) i musi być możliwość ich aktywowania z grafik operatorskich wizualizujących pracę systemu zabezpieczeń ESD – zaleca się wizualizację w DCS. Wymagany stan przełączników MOS będzie przekazywany do ESD poprzez redundantne software’owe łącze komunikacyjne dwoma niezależnymi sygnałami impulsowymi (załącz/wyłącz). Wymagane jest zastosowanie lampki sygnalizacyjnej na konsoli operatorskiej (Top Box) dla logicznej grupy sygnałów. Lampka ta będzie informowała o użyciu któregokolwiek z przełączników MOS </w:t>
      </w:r>
      <w:r w:rsidR="00F870B5">
        <w:rPr>
          <w:rFonts w:ascii="Arial" w:eastAsia="Calibri" w:hAnsi="Arial" w:cs="Arial"/>
          <w:sz w:val="22"/>
          <w:szCs w:val="22"/>
          <w:lang w:eastAsia="en-US"/>
        </w:rPr>
        <w:t xml:space="preserve">           </w:t>
      </w:r>
      <w:r w:rsidRPr="005366CB">
        <w:rPr>
          <w:rFonts w:ascii="Arial" w:eastAsia="Calibri" w:hAnsi="Arial" w:cs="Arial"/>
          <w:sz w:val="22"/>
          <w:szCs w:val="22"/>
          <w:lang w:eastAsia="en-US"/>
        </w:rPr>
        <w:t>w grupie. W fazie wykonywania projektu techniczne</w:t>
      </w:r>
      <w:r w:rsidR="007B0851">
        <w:rPr>
          <w:rFonts w:ascii="Arial" w:eastAsia="Calibri" w:hAnsi="Arial" w:cs="Arial"/>
          <w:sz w:val="22"/>
          <w:szCs w:val="22"/>
          <w:lang w:eastAsia="en-US"/>
        </w:rPr>
        <w:t>go Kontraktor</w:t>
      </w:r>
      <w:r w:rsidRPr="005366CB">
        <w:rPr>
          <w:rFonts w:ascii="Arial" w:eastAsia="Calibri" w:hAnsi="Arial" w:cs="Arial"/>
          <w:sz w:val="22"/>
          <w:szCs w:val="22"/>
          <w:lang w:eastAsia="en-US"/>
        </w:rPr>
        <w:t xml:space="preserve"> przedstawi koncepcję grupowania sygnałów, która będzie sprawdzona i zatwierdzona przez Kupującego </w:t>
      </w:r>
      <w:r w:rsidR="00F870B5">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w uzgodnionym okresie czasu. </w:t>
      </w:r>
    </w:p>
    <w:p w14:paraId="0CE68B79" w14:textId="77777777" w:rsidR="005366CB" w:rsidRPr="005366CB" w:rsidRDefault="005366CB" w:rsidP="006E79F5">
      <w:p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Dodatkowo w stosunku do programowych (software’owych) przełączników MOS przewidziany będzie przełącznik z kluczykiem dla każdej logicznej grupy sygnałów. Przełączniki z kluczykiem mają za zadanie zapewnić dodatkowy środek bezpieczeństwa – </w:t>
      </w:r>
      <w:r w:rsidR="00F870B5">
        <w:rPr>
          <w:rFonts w:ascii="Arial" w:eastAsia="Calibri" w:hAnsi="Arial" w:cs="Arial"/>
          <w:sz w:val="22"/>
          <w:szCs w:val="22"/>
          <w:lang w:eastAsia="en-US"/>
        </w:rPr>
        <w:t xml:space="preserve">   </w:t>
      </w:r>
      <w:r w:rsidRPr="005366CB">
        <w:rPr>
          <w:rFonts w:ascii="Arial" w:eastAsia="Calibri" w:hAnsi="Arial" w:cs="Arial"/>
          <w:sz w:val="22"/>
          <w:szCs w:val="22"/>
          <w:lang w:eastAsia="en-US"/>
        </w:rPr>
        <w:t>w przypadku gdy będą otwarte to nie będą mogły zostać załączone programowe (software’owe) przełączniki MOS z wizualizacyjnych grafik operatorskich. Przełączniki te muszą być zainstalowane w sterowni i będą dostępne tylko dla nadzoru technicznego.</w:t>
      </w:r>
    </w:p>
    <w:p w14:paraId="03816512"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Załączenie któregokolwiek przełącznika MOS w dowolnej grupie musi spowodować wygenerowanie komunikatu alarmu w systemie DCS oraz zapisanie tego faktu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w historii zdarzeń.</w:t>
      </w:r>
    </w:p>
    <w:p w14:paraId="160F1B4A"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Na panelu operatorskim (Top Box) musi zostać zainstalowany dodatkowy wyłącznik podłączony kablem (połączenie typu hard wired) do wejścia cyfrowego sterownika ESD. Wyłącznik ten musi umożliwiać ręczne przestawienie wszystkich przełączników MOS w stan bezpieczny tzn. „wyłączone”. Jest to dodatkowy środek bezpieczeństwa, który może być użyty w przypadku defektu komunikacji szeregowej między DCS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a ESD. Funkcja przełącznika deaktywującego może być zintegrowana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z przełącznikiem zezwolenia na zakładanie MOS w danej grupie.</w:t>
      </w:r>
    </w:p>
    <w:p w14:paraId="5C969EC1"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Procesowe wyłączniki bocznikujące (POS - Process Override Switch) muszą być stosowane w celu bocznikowania wejściowych sygnałów inicjujących blokady pozwalając w ten sposób na rozruch instalacji. Załączenie wyłącznika POS, powoduje, że sygnał z urządzenia inicjującego działanie blokadowe zostaje zbocznikowany (nie </w:t>
      </w:r>
      <w:r w:rsidRPr="005366CB">
        <w:rPr>
          <w:rFonts w:ascii="Arial" w:eastAsia="Calibri" w:hAnsi="Arial" w:cs="Arial"/>
          <w:sz w:val="22"/>
          <w:szCs w:val="22"/>
          <w:lang w:eastAsia="en-US"/>
        </w:rPr>
        <w:lastRenderedPageBreak/>
        <w:t xml:space="preserve">inicjuje działania blokadowego - wyłączającego), a operator jest informowany o zaistniałej sytuacji lampką na panelu operatorskim (Top Box). Jako wyłączniki POS należy stosować przełączniki z kluczykiem. Wyłączniki POS i lampki muszą być umieszczone na pulpicie operatora (Top Box). Użycie wyłącznika POS musi być rejestrowane w postaci alarmu w systemie DCS oraz zostać zapisane </w:t>
      </w:r>
      <w:r w:rsidR="00F870B5">
        <w:rPr>
          <w:rFonts w:ascii="Arial" w:eastAsia="Calibri" w:hAnsi="Arial" w:cs="Arial"/>
          <w:sz w:val="22"/>
          <w:szCs w:val="22"/>
          <w:lang w:eastAsia="en-US"/>
        </w:rPr>
        <w:t xml:space="preserve">        </w:t>
      </w:r>
      <w:r w:rsidRPr="005366CB">
        <w:rPr>
          <w:rFonts w:ascii="Arial" w:eastAsia="Calibri" w:hAnsi="Arial" w:cs="Arial"/>
          <w:sz w:val="22"/>
          <w:szCs w:val="22"/>
          <w:lang w:eastAsia="en-US"/>
        </w:rPr>
        <w:t>w historii zdarzeń. Koncepcja zastosowania wyłączników POS musi zostać uzgodniona i zatwierdzona przez Kupującego.</w:t>
      </w:r>
    </w:p>
    <w:p w14:paraId="195526C9"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 celu identyfikowania stanu przełączników MOS i POS przez operatorów procesu należy skonfigurować w DCS dedykowane grafiki operatorskie obrazujące stan wszystkich przełączników MOS i POS.</w:t>
      </w:r>
    </w:p>
    <w:p w14:paraId="72BDAA3C"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 ESD musi być skonfigurowany a w DCS wizualizowany alarm pierwszej przyczyny wyłączenia blokadowego dla każdego systemu blokadowego (np. kompresora, węzła technologicznego).</w:t>
      </w:r>
    </w:p>
    <w:p w14:paraId="7138A8FE"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Każda awaria sterownika ESD musi być alarmowana w systemie DCS. Dopuszczalne są alarmy wspólne (kumulatywne).</w:t>
      </w:r>
    </w:p>
    <w:p w14:paraId="25B81960"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Do obsługi sterownika ESD musi być zapewniona dedykowana stacja inżynierska.</w:t>
      </w:r>
    </w:p>
    <w:p w14:paraId="22B25084"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Sterownik ESD musi być wyposażony w interfejsy do komunikacji z:</w:t>
      </w:r>
    </w:p>
    <w:p w14:paraId="2DC7AD39" w14:textId="77777777" w:rsidR="005366CB" w:rsidRPr="005366CB" w:rsidRDefault="005366CB" w:rsidP="006E79F5">
      <w:pPr>
        <w:numPr>
          <w:ilvl w:val="1"/>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systemem DCS – poprzez redundantną magistralę transmisji danych,</w:t>
      </w:r>
    </w:p>
    <w:p w14:paraId="604D324E" w14:textId="77777777" w:rsidR="005366CB" w:rsidRPr="005366CB" w:rsidRDefault="005366CB" w:rsidP="006E79F5">
      <w:pPr>
        <w:numPr>
          <w:ilvl w:val="1"/>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drukarkami,</w:t>
      </w:r>
    </w:p>
    <w:p w14:paraId="0C8FC8EF" w14:textId="77777777" w:rsidR="005366CB" w:rsidRPr="005366CB" w:rsidRDefault="005366CB" w:rsidP="006E79F5">
      <w:pPr>
        <w:numPr>
          <w:ilvl w:val="1"/>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stacją inżynierską stanowiącą środek do programowania i konfiguracji sterownika ESD,</w:t>
      </w:r>
    </w:p>
    <w:p w14:paraId="031C3033" w14:textId="77777777" w:rsidR="005366CB" w:rsidRPr="005366CB" w:rsidRDefault="005366CB" w:rsidP="006E79F5">
      <w:pPr>
        <w:numPr>
          <w:ilvl w:val="1"/>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lokalnym układem/panelem wizualizacji ESD.</w:t>
      </w:r>
    </w:p>
    <w:p w14:paraId="6B71D0EB" w14:textId="77777777" w:rsidR="005366CB" w:rsidRPr="005366CB" w:rsidRDefault="005366CB" w:rsidP="006E79F5">
      <w:pPr>
        <w:numPr>
          <w:ilvl w:val="0"/>
          <w:numId w:val="10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Podłączenie do magistrali transmisji danych systemu DCS musi być zrealizowane poprzez redundantny interfejs szeregowy z protokółem Modbus RTU.</w:t>
      </w:r>
    </w:p>
    <w:p w14:paraId="0868B0A7" w14:textId="77777777" w:rsidR="00DA69C9" w:rsidRDefault="005366CB" w:rsidP="00325C56">
      <w:pPr>
        <w:numPr>
          <w:ilvl w:val="0"/>
          <w:numId w:val="10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Sterowniki ESD muszą być wyposażone w system diagnostyki sprzętowej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i programowej oprogramowania. System ten powinien kontrolować prawidłowość działania modułów I/O, procesora i pamięci. Wyniki testów powinny być drukowane i/lub wyświetlane na monitorze. Status wejść/wyjść, zegara i pamięci musi być </w:t>
      </w:r>
      <w:r w:rsidRPr="00AA41DE">
        <w:rPr>
          <w:rFonts w:ascii="Arial" w:eastAsia="Calibri" w:hAnsi="Arial" w:cs="Arial"/>
          <w:sz w:val="22"/>
          <w:szCs w:val="22"/>
          <w:lang w:eastAsia="en-US"/>
        </w:rPr>
        <w:t>dostępny poprzez dedykowany komputer PC (stacja inżynierska) lub terminal off-line.</w:t>
      </w:r>
    </w:p>
    <w:p w14:paraId="334DA2A7" w14:textId="77777777" w:rsidR="002842BB" w:rsidRPr="00325C56" w:rsidRDefault="002842BB" w:rsidP="002842BB">
      <w:pPr>
        <w:autoSpaceDE w:val="0"/>
        <w:autoSpaceDN w:val="0"/>
        <w:adjustRightInd w:val="0"/>
        <w:ind w:left="360"/>
        <w:contextualSpacing/>
        <w:jc w:val="both"/>
        <w:rPr>
          <w:rFonts w:ascii="Arial" w:eastAsia="Calibri" w:hAnsi="Arial" w:cs="Arial"/>
          <w:sz w:val="22"/>
          <w:szCs w:val="22"/>
          <w:lang w:eastAsia="en-US"/>
        </w:rPr>
      </w:pPr>
    </w:p>
    <w:p w14:paraId="4465AC0C" w14:textId="77777777" w:rsidR="005366CB" w:rsidRPr="00340186" w:rsidRDefault="005366CB" w:rsidP="00340186">
      <w:pPr>
        <w:pStyle w:val="Nagwek1"/>
        <w:numPr>
          <w:ilvl w:val="1"/>
          <w:numId w:val="1"/>
        </w:numPr>
        <w:tabs>
          <w:tab w:val="clear" w:pos="792"/>
          <w:tab w:val="num" w:pos="567"/>
        </w:tabs>
        <w:ind w:left="567" w:hanging="567"/>
      </w:pPr>
      <w:bookmarkStart w:id="122" w:name="_Toc475077857"/>
      <w:r w:rsidRPr="00340186">
        <w:t>Projekt wykonawczy</w:t>
      </w:r>
      <w:bookmarkEnd w:id="122"/>
    </w:p>
    <w:p w14:paraId="0B8617DD" w14:textId="77777777" w:rsidR="005366CB" w:rsidRPr="00AA41DE" w:rsidRDefault="005366CB" w:rsidP="006E79F5">
      <w:pPr>
        <w:autoSpaceDE w:val="0"/>
        <w:autoSpaceDN w:val="0"/>
        <w:adjustRightInd w:val="0"/>
        <w:contextualSpacing/>
        <w:rPr>
          <w:rFonts w:ascii="Arial" w:eastAsia="Calibri" w:hAnsi="Arial" w:cs="Arial"/>
          <w:b/>
          <w:bCs/>
          <w:sz w:val="22"/>
          <w:szCs w:val="22"/>
          <w:lang w:eastAsia="en-US"/>
        </w:rPr>
      </w:pPr>
    </w:p>
    <w:p w14:paraId="324E220C"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Na etapie wykonywania projektu instalacji, należy przeprowadzić analizę istniejącego ryzyka i identyfikację zagrożeń. Jeżeli przewidziane zabezpieczenia, inne niż systemy elektroniczne (np. zawory bezpieczeństwa), są niewystarczające, należy określić sposób obniżenia ryzyka do poziomu dopuszczalnego poprzez implementację funkcji </w:t>
      </w:r>
      <w:r w:rsidRPr="00AA41DE">
        <w:rPr>
          <w:rFonts w:ascii="Arial" w:eastAsia="Calibri" w:hAnsi="Arial" w:cs="Arial"/>
          <w:iCs/>
          <w:sz w:val="22"/>
          <w:szCs w:val="22"/>
          <w:lang w:eastAsia="en-US"/>
        </w:rPr>
        <w:t>SIF</w:t>
      </w:r>
      <w:r w:rsidRPr="00AA41DE">
        <w:rPr>
          <w:rFonts w:ascii="Arial" w:eastAsia="Calibri" w:hAnsi="Arial" w:cs="Arial"/>
          <w:i/>
          <w:iCs/>
          <w:sz w:val="22"/>
          <w:szCs w:val="22"/>
          <w:lang w:eastAsia="en-US"/>
        </w:rPr>
        <w:t xml:space="preserve"> </w:t>
      </w:r>
      <w:r w:rsidRPr="00AA41DE">
        <w:rPr>
          <w:rFonts w:ascii="Arial" w:eastAsia="Calibri" w:hAnsi="Arial" w:cs="Arial"/>
          <w:sz w:val="22"/>
          <w:szCs w:val="22"/>
          <w:lang w:eastAsia="en-US"/>
        </w:rPr>
        <w:t>w sterownikach bezpieczeństwa.</w:t>
      </w:r>
    </w:p>
    <w:p w14:paraId="7A7CF901" w14:textId="77777777" w:rsidR="005366CB" w:rsidRPr="00AA41DE" w:rsidRDefault="005366CB" w:rsidP="006E79F5">
      <w:pPr>
        <w:autoSpaceDE w:val="0"/>
        <w:autoSpaceDN w:val="0"/>
        <w:adjustRightInd w:val="0"/>
        <w:rPr>
          <w:rFonts w:ascii="Arial" w:eastAsia="Calibri" w:hAnsi="Arial" w:cs="Arial"/>
          <w:sz w:val="22"/>
          <w:szCs w:val="22"/>
          <w:lang w:eastAsia="en-US"/>
        </w:rPr>
      </w:pPr>
    </w:p>
    <w:p w14:paraId="2769829E"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Dla każdej z funkcji </w:t>
      </w:r>
      <w:r w:rsidRPr="00AA41DE">
        <w:rPr>
          <w:rFonts w:ascii="Arial" w:eastAsia="Calibri" w:hAnsi="Arial" w:cs="Arial"/>
          <w:iCs/>
          <w:sz w:val="22"/>
          <w:szCs w:val="22"/>
          <w:lang w:eastAsia="en-US"/>
        </w:rPr>
        <w:t>SIF</w:t>
      </w:r>
      <w:r w:rsidRPr="00AA41DE">
        <w:rPr>
          <w:rFonts w:ascii="Arial" w:eastAsia="Calibri" w:hAnsi="Arial" w:cs="Arial"/>
          <w:i/>
          <w:iCs/>
          <w:sz w:val="22"/>
          <w:szCs w:val="22"/>
          <w:lang w:eastAsia="en-US"/>
        </w:rPr>
        <w:t xml:space="preserve"> </w:t>
      </w:r>
      <w:r w:rsidRPr="00AA41DE">
        <w:rPr>
          <w:rFonts w:ascii="Arial" w:eastAsia="Calibri" w:hAnsi="Arial" w:cs="Arial"/>
          <w:sz w:val="22"/>
          <w:szCs w:val="22"/>
          <w:lang w:eastAsia="en-US"/>
        </w:rPr>
        <w:t xml:space="preserve">należy wykonać Specyfikację Wymagań Bezpieczeństwa opisaną </w:t>
      </w:r>
      <w:r w:rsidRPr="00AA41DE">
        <w:rPr>
          <w:rFonts w:ascii="Arial" w:eastAsia="Calibri" w:hAnsi="Arial" w:cs="Arial"/>
          <w:sz w:val="22"/>
          <w:szCs w:val="22"/>
          <w:lang w:eastAsia="en-US"/>
        </w:rPr>
        <w:br/>
        <w:t>w PN-EN 61511-1.</w:t>
      </w:r>
    </w:p>
    <w:p w14:paraId="15C4A691" w14:textId="77777777" w:rsidR="005366CB" w:rsidRPr="00AA41DE" w:rsidRDefault="005366CB" w:rsidP="006E79F5">
      <w:pPr>
        <w:autoSpaceDE w:val="0"/>
        <w:autoSpaceDN w:val="0"/>
        <w:adjustRightInd w:val="0"/>
        <w:rPr>
          <w:rFonts w:ascii="Arial" w:eastAsia="Calibri" w:hAnsi="Arial" w:cs="Arial"/>
          <w:sz w:val="22"/>
          <w:szCs w:val="22"/>
          <w:lang w:eastAsia="en-US"/>
        </w:rPr>
      </w:pPr>
    </w:p>
    <w:p w14:paraId="3436C0E0"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Do implementacji wymaganych funkcji </w:t>
      </w:r>
      <w:r w:rsidRPr="00AA41DE">
        <w:rPr>
          <w:rFonts w:ascii="Arial" w:eastAsia="Calibri" w:hAnsi="Arial" w:cs="Arial"/>
          <w:iCs/>
          <w:sz w:val="22"/>
          <w:szCs w:val="22"/>
          <w:lang w:eastAsia="en-US"/>
        </w:rPr>
        <w:t>SIF</w:t>
      </w:r>
      <w:r w:rsidRPr="00AA41DE">
        <w:rPr>
          <w:rFonts w:ascii="Arial" w:eastAsia="Calibri" w:hAnsi="Arial" w:cs="Arial"/>
          <w:i/>
          <w:iCs/>
          <w:sz w:val="22"/>
          <w:szCs w:val="22"/>
          <w:lang w:eastAsia="en-US"/>
        </w:rPr>
        <w:t xml:space="preserve"> </w:t>
      </w:r>
      <w:r w:rsidRPr="00AA41DE">
        <w:rPr>
          <w:rFonts w:ascii="Arial" w:eastAsia="Calibri" w:hAnsi="Arial" w:cs="Arial"/>
          <w:sz w:val="22"/>
          <w:szCs w:val="22"/>
          <w:lang w:eastAsia="en-US"/>
        </w:rPr>
        <w:t xml:space="preserve">należy dobierać urządzenia o potwierdzonej odpowiednimi dokumentami zgodności z PN-EN 61508 i wymaganym poziomie </w:t>
      </w:r>
      <w:r w:rsidRPr="00AA41DE">
        <w:rPr>
          <w:rFonts w:ascii="Arial" w:eastAsia="Calibri" w:hAnsi="Arial" w:cs="Arial"/>
          <w:iCs/>
          <w:sz w:val="22"/>
          <w:szCs w:val="22"/>
          <w:lang w:eastAsia="en-US"/>
        </w:rPr>
        <w:t>SIL</w:t>
      </w:r>
      <w:r w:rsidRPr="00AA41DE">
        <w:rPr>
          <w:rFonts w:ascii="Arial" w:eastAsia="Calibri" w:hAnsi="Arial" w:cs="Arial"/>
          <w:sz w:val="22"/>
          <w:szCs w:val="22"/>
          <w:lang w:eastAsia="en-US"/>
        </w:rPr>
        <w:t xml:space="preserve">. Po pierwszym wyborze metody implementacji funkcji </w:t>
      </w:r>
      <w:r w:rsidRPr="00AA41DE">
        <w:rPr>
          <w:rFonts w:ascii="Arial" w:eastAsia="Calibri" w:hAnsi="Arial" w:cs="Arial"/>
          <w:iCs/>
          <w:sz w:val="22"/>
          <w:szCs w:val="22"/>
          <w:lang w:eastAsia="en-US"/>
        </w:rPr>
        <w:t>SIF</w:t>
      </w:r>
      <w:r w:rsidRPr="00AA41DE">
        <w:rPr>
          <w:rFonts w:ascii="Arial" w:eastAsia="Calibri" w:hAnsi="Arial" w:cs="Arial"/>
          <w:i/>
          <w:iCs/>
          <w:sz w:val="22"/>
          <w:szCs w:val="22"/>
          <w:lang w:eastAsia="en-US"/>
        </w:rPr>
        <w:t xml:space="preserve"> </w:t>
      </w:r>
      <w:r w:rsidRPr="00AA41DE">
        <w:rPr>
          <w:rFonts w:ascii="Arial" w:eastAsia="Calibri" w:hAnsi="Arial" w:cs="Arial"/>
          <w:sz w:val="22"/>
          <w:szCs w:val="22"/>
          <w:lang w:eastAsia="en-US"/>
        </w:rPr>
        <w:t xml:space="preserve">należy dokonać weryfikacji spełnienia wymagań ze Specyfikacją Wymagań Bezpieczeństwa. Efektem weryfikacji może być zmiana konfiguracji urządzeń realizujących funkcje </w:t>
      </w:r>
      <w:r w:rsidRPr="00AA41DE">
        <w:rPr>
          <w:rFonts w:ascii="Arial" w:eastAsia="Calibri" w:hAnsi="Arial" w:cs="Arial"/>
          <w:iCs/>
          <w:sz w:val="22"/>
          <w:szCs w:val="22"/>
          <w:lang w:eastAsia="en-US"/>
        </w:rPr>
        <w:t>SIF</w:t>
      </w:r>
      <w:r w:rsidRPr="00AA41DE">
        <w:rPr>
          <w:rFonts w:ascii="Arial" w:eastAsia="Calibri" w:hAnsi="Arial" w:cs="Arial"/>
          <w:sz w:val="22"/>
          <w:szCs w:val="22"/>
          <w:lang w:eastAsia="en-US"/>
        </w:rPr>
        <w:t>.</w:t>
      </w:r>
    </w:p>
    <w:p w14:paraId="33920DB2"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0524219C"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Ukończony projekt wykonawczy systemu bezpieczeństwa należy poddać dokumentowanemu procesowi walidacji.</w:t>
      </w:r>
    </w:p>
    <w:p w14:paraId="562A1D23"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28AC9BC9"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Po zakończeniu projektowania, </w:t>
      </w:r>
      <w:r w:rsidR="00713EA6">
        <w:rPr>
          <w:rFonts w:ascii="Arial" w:eastAsia="Calibri" w:hAnsi="Arial" w:cs="Arial"/>
          <w:sz w:val="22"/>
          <w:szCs w:val="22"/>
          <w:lang w:eastAsia="en-US"/>
        </w:rPr>
        <w:t>Kontraktor</w:t>
      </w:r>
      <w:r w:rsidRPr="00AA41DE">
        <w:rPr>
          <w:rFonts w:ascii="Arial" w:eastAsia="Calibri" w:hAnsi="Arial" w:cs="Arial"/>
          <w:sz w:val="22"/>
          <w:szCs w:val="22"/>
          <w:lang w:eastAsia="en-US"/>
        </w:rPr>
        <w:t xml:space="preserve"> jest zobowiązany do przeprowadzenia oceny bezpieczeństwa zaprojektowanego systemu, która musi zostać wykonana przez </w:t>
      </w:r>
      <w:r w:rsidR="00713EA6">
        <w:rPr>
          <w:rFonts w:ascii="Arial" w:eastAsia="Calibri" w:hAnsi="Arial" w:cs="Arial"/>
          <w:iCs/>
          <w:sz w:val="22"/>
          <w:szCs w:val="22"/>
          <w:lang w:eastAsia="en-US"/>
        </w:rPr>
        <w:t>J</w:t>
      </w:r>
      <w:r w:rsidRPr="00AA41DE">
        <w:rPr>
          <w:rFonts w:ascii="Arial" w:eastAsia="Calibri" w:hAnsi="Arial" w:cs="Arial"/>
          <w:iCs/>
          <w:sz w:val="22"/>
          <w:szCs w:val="22"/>
          <w:lang w:eastAsia="en-US"/>
        </w:rPr>
        <w:t>ednostkę</w:t>
      </w:r>
      <w:r w:rsidRPr="00AA41DE">
        <w:rPr>
          <w:rFonts w:ascii="Arial" w:eastAsia="Calibri" w:hAnsi="Arial" w:cs="Arial"/>
          <w:sz w:val="22"/>
          <w:szCs w:val="22"/>
          <w:lang w:eastAsia="en-US"/>
        </w:rPr>
        <w:t xml:space="preserve"> </w:t>
      </w:r>
      <w:r w:rsidR="00713EA6">
        <w:rPr>
          <w:rFonts w:ascii="Arial" w:eastAsia="Calibri" w:hAnsi="Arial" w:cs="Arial"/>
          <w:iCs/>
          <w:sz w:val="22"/>
          <w:szCs w:val="22"/>
          <w:lang w:eastAsia="en-US"/>
        </w:rPr>
        <w:t>N</w:t>
      </w:r>
      <w:r w:rsidRPr="00AA41DE">
        <w:rPr>
          <w:rFonts w:ascii="Arial" w:eastAsia="Calibri" w:hAnsi="Arial" w:cs="Arial"/>
          <w:iCs/>
          <w:sz w:val="22"/>
          <w:szCs w:val="22"/>
          <w:lang w:eastAsia="en-US"/>
        </w:rPr>
        <w:t>iezależną</w:t>
      </w:r>
      <w:r w:rsidRPr="00AA41DE">
        <w:rPr>
          <w:rFonts w:ascii="Arial" w:eastAsia="Calibri" w:hAnsi="Arial" w:cs="Arial"/>
          <w:sz w:val="22"/>
          <w:szCs w:val="22"/>
          <w:lang w:eastAsia="en-US"/>
        </w:rPr>
        <w:t xml:space="preserve">. Po zakończeniu projektu, </w:t>
      </w:r>
      <w:r w:rsidR="003D745D">
        <w:rPr>
          <w:rFonts w:ascii="Arial" w:eastAsia="Calibri" w:hAnsi="Arial" w:cs="Arial"/>
          <w:sz w:val="22"/>
          <w:szCs w:val="22"/>
          <w:lang w:eastAsia="en-US"/>
        </w:rPr>
        <w:t>Kontraktor</w:t>
      </w:r>
      <w:r w:rsidRPr="00AA41DE">
        <w:rPr>
          <w:rFonts w:ascii="Arial" w:eastAsia="Calibri" w:hAnsi="Arial" w:cs="Arial"/>
          <w:sz w:val="22"/>
          <w:szCs w:val="22"/>
          <w:lang w:eastAsia="en-US"/>
        </w:rPr>
        <w:t xml:space="preserve"> jest zobowiązany do przekazania następującej dokumentacji:</w:t>
      </w:r>
    </w:p>
    <w:p w14:paraId="00E14038" w14:textId="77777777" w:rsidR="005366CB" w:rsidRPr="00AA41DE" w:rsidRDefault="005366CB" w:rsidP="006E79F5">
      <w:pPr>
        <w:numPr>
          <w:ilvl w:val="0"/>
          <w:numId w:val="102"/>
        </w:numPr>
        <w:autoSpaceDE w:val="0"/>
        <w:autoSpaceDN w:val="0"/>
        <w:adjustRightInd w:val="0"/>
        <w:contextualSpacing/>
        <w:jc w:val="both"/>
        <w:rPr>
          <w:rFonts w:ascii="Arial" w:eastAsia="Calibri" w:hAnsi="Arial" w:cs="Arial"/>
          <w:sz w:val="22"/>
          <w:szCs w:val="22"/>
          <w:lang w:eastAsia="en-US"/>
        </w:rPr>
      </w:pPr>
      <w:r w:rsidRPr="00AA41DE">
        <w:rPr>
          <w:rFonts w:ascii="Arial" w:eastAsia="Calibri" w:hAnsi="Arial" w:cs="Arial"/>
          <w:sz w:val="22"/>
          <w:szCs w:val="22"/>
          <w:lang w:eastAsia="en-US"/>
        </w:rPr>
        <w:t>wyniki przeprowadzonej identyfikacji zagrożeń i analizy istniejącego ryzyka,</w:t>
      </w:r>
    </w:p>
    <w:p w14:paraId="5C6961C9" w14:textId="77777777" w:rsidR="005366CB" w:rsidRPr="00AA41DE" w:rsidRDefault="005366CB" w:rsidP="006E79F5">
      <w:pPr>
        <w:numPr>
          <w:ilvl w:val="0"/>
          <w:numId w:val="102"/>
        </w:numPr>
        <w:autoSpaceDE w:val="0"/>
        <w:autoSpaceDN w:val="0"/>
        <w:adjustRightInd w:val="0"/>
        <w:contextualSpacing/>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wymagane funkcje zabezpieczające </w:t>
      </w:r>
      <w:r w:rsidRPr="00AA41DE">
        <w:rPr>
          <w:rFonts w:ascii="Arial" w:eastAsia="Calibri" w:hAnsi="Arial" w:cs="Arial"/>
          <w:iCs/>
          <w:sz w:val="22"/>
          <w:szCs w:val="22"/>
          <w:lang w:eastAsia="en-US"/>
        </w:rPr>
        <w:t>SIF,</w:t>
      </w:r>
    </w:p>
    <w:p w14:paraId="51D933C3" w14:textId="77777777" w:rsidR="005366CB" w:rsidRPr="005366CB" w:rsidRDefault="005366CB" w:rsidP="006E79F5">
      <w:pPr>
        <w:numPr>
          <w:ilvl w:val="0"/>
          <w:numId w:val="10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iCs/>
          <w:sz w:val="22"/>
          <w:szCs w:val="22"/>
          <w:lang w:eastAsia="en-US"/>
        </w:rPr>
        <w:t>w</w:t>
      </w:r>
      <w:r w:rsidRPr="005366CB">
        <w:rPr>
          <w:rFonts w:ascii="Arial" w:eastAsia="Calibri" w:hAnsi="Arial" w:cs="Arial"/>
          <w:sz w:val="22"/>
          <w:szCs w:val="22"/>
          <w:lang w:eastAsia="en-US"/>
        </w:rPr>
        <w:t>ykonaną Specyfikację Wymagań Bezpieczeństwa,</w:t>
      </w:r>
    </w:p>
    <w:p w14:paraId="14A399AF" w14:textId="77777777" w:rsidR="005366CB" w:rsidRPr="005366CB" w:rsidRDefault="005366CB" w:rsidP="006E79F5">
      <w:pPr>
        <w:numPr>
          <w:ilvl w:val="0"/>
          <w:numId w:val="10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dokumenty potwierdzające wykonanie weryfikacji i walidacji,</w:t>
      </w:r>
    </w:p>
    <w:p w14:paraId="634B79E2" w14:textId="77777777" w:rsidR="005366CB" w:rsidRPr="005366CB" w:rsidRDefault="005366CB" w:rsidP="006E79F5">
      <w:pPr>
        <w:numPr>
          <w:ilvl w:val="0"/>
          <w:numId w:val="10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dokumenty potwierdzające wykonanie oceny bezpieczeństwa przez </w:t>
      </w:r>
      <w:r w:rsidR="001D1403">
        <w:rPr>
          <w:rFonts w:ascii="Arial" w:eastAsia="Calibri" w:hAnsi="Arial" w:cs="Arial"/>
          <w:sz w:val="22"/>
          <w:szCs w:val="22"/>
          <w:lang w:eastAsia="en-US"/>
        </w:rPr>
        <w:t>J</w:t>
      </w:r>
      <w:r w:rsidRPr="005366CB">
        <w:rPr>
          <w:rFonts w:ascii="Arial" w:eastAsia="Calibri" w:hAnsi="Arial" w:cs="Arial"/>
          <w:sz w:val="22"/>
          <w:szCs w:val="22"/>
          <w:lang w:eastAsia="en-US"/>
        </w:rPr>
        <w:t xml:space="preserve">ednostkę </w:t>
      </w:r>
      <w:r w:rsidR="001D1403">
        <w:rPr>
          <w:rFonts w:ascii="Arial" w:eastAsia="Calibri" w:hAnsi="Arial" w:cs="Arial"/>
          <w:sz w:val="22"/>
          <w:szCs w:val="22"/>
          <w:lang w:eastAsia="en-US"/>
        </w:rPr>
        <w:t>N</w:t>
      </w:r>
      <w:r w:rsidRPr="005366CB">
        <w:rPr>
          <w:rFonts w:ascii="Arial" w:eastAsia="Calibri" w:hAnsi="Arial" w:cs="Arial"/>
          <w:sz w:val="22"/>
          <w:szCs w:val="22"/>
          <w:lang w:eastAsia="en-US"/>
        </w:rPr>
        <w:t xml:space="preserve">iezależną, </w:t>
      </w:r>
    </w:p>
    <w:p w14:paraId="618FAC7D" w14:textId="77777777" w:rsidR="005366CB" w:rsidRPr="005366CB" w:rsidRDefault="005366CB" w:rsidP="006E79F5">
      <w:pPr>
        <w:numPr>
          <w:ilvl w:val="0"/>
          <w:numId w:val="10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komplet dokumentacji elementów systemu (współczynniki niezawodności, częstotliwość testów wewnętrznych wraz z ich stopniem pokrycia, poziom </w:t>
      </w:r>
      <w:r w:rsidRPr="005366CB">
        <w:rPr>
          <w:rFonts w:ascii="Arial" w:eastAsia="Calibri" w:hAnsi="Arial" w:cs="Arial"/>
          <w:iCs/>
          <w:sz w:val="22"/>
          <w:szCs w:val="22"/>
          <w:lang w:eastAsia="en-US"/>
        </w:rPr>
        <w:t>SIL</w:t>
      </w:r>
      <w:r w:rsidRPr="005366CB">
        <w:rPr>
          <w:rFonts w:ascii="Arial" w:eastAsia="Calibri" w:hAnsi="Arial" w:cs="Arial"/>
          <w:sz w:val="22"/>
          <w:szCs w:val="22"/>
          <w:lang w:eastAsia="en-US"/>
        </w:rPr>
        <w:t xml:space="preserve">, certyfikaty i warunki ich ważności), </w:t>
      </w:r>
    </w:p>
    <w:p w14:paraId="5FD92BFF" w14:textId="77777777" w:rsidR="002842BB" w:rsidRDefault="005366CB" w:rsidP="006E79F5">
      <w:pPr>
        <w:numPr>
          <w:ilvl w:val="0"/>
          <w:numId w:val="10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lista wymagań niezbędna do osiągnięcia i utrzymania założonego bezpieczeństwa.</w:t>
      </w:r>
    </w:p>
    <w:p w14:paraId="2979C7C1" w14:textId="77777777" w:rsidR="00744882" w:rsidRDefault="00744882" w:rsidP="00744882">
      <w:pPr>
        <w:autoSpaceDE w:val="0"/>
        <w:autoSpaceDN w:val="0"/>
        <w:adjustRightInd w:val="0"/>
        <w:ind w:left="720"/>
        <w:contextualSpacing/>
        <w:jc w:val="both"/>
        <w:rPr>
          <w:rFonts w:ascii="Arial" w:eastAsia="Calibri" w:hAnsi="Arial" w:cs="Arial"/>
          <w:sz w:val="22"/>
          <w:szCs w:val="22"/>
          <w:lang w:eastAsia="en-US"/>
        </w:rPr>
      </w:pPr>
    </w:p>
    <w:p w14:paraId="3FF10317" w14:textId="77777777" w:rsidR="003A1377" w:rsidRDefault="003A1377" w:rsidP="00744882">
      <w:pPr>
        <w:autoSpaceDE w:val="0"/>
        <w:autoSpaceDN w:val="0"/>
        <w:adjustRightInd w:val="0"/>
        <w:ind w:left="720"/>
        <w:contextualSpacing/>
        <w:jc w:val="both"/>
        <w:rPr>
          <w:rFonts w:ascii="Arial" w:eastAsia="Calibri" w:hAnsi="Arial" w:cs="Arial"/>
          <w:sz w:val="22"/>
          <w:szCs w:val="22"/>
          <w:lang w:eastAsia="en-US"/>
        </w:rPr>
      </w:pPr>
    </w:p>
    <w:p w14:paraId="1C106A3E" w14:textId="77777777" w:rsidR="003A1377" w:rsidRDefault="003A1377" w:rsidP="00744882">
      <w:pPr>
        <w:autoSpaceDE w:val="0"/>
        <w:autoSpaceDN w:val="0"/>
        <w:adjustRightInd w:val="0"/>
        <w:ind w:left="720"/>
        <w:contextualSpacing/>
        <w:jc w:val="both"/>
        <w:rPr>
          <w:rFonts w:ascii="Arial" w:eastAsia="Calibri" w:hAnsi="Arial" w:cs="Arial"/>
          <w:sz w:val="22"/>
          <w:szCs w:val="22"/>
          <w:lang w:eastAsia="en-US"/>
        </w:rPr>
      </w:pPr>
    </w:p>
    <w:p w14:paraId="3CC87AAE" w14:textId="77777777" w:rsidR="003A1377" w:rsidRPr="00910B98" w:rsidRDefault="003A1377" w:rsidP="00744882">
      <w:pPr>
        <w:autoSpaceDE w:val="0"/>
        <w:autoSpaceDN w:val="0"/>
        <w:adjustRightInd w:val="0"/>
        <w:ind w:left="720"/>
        <w:contextualSpacing/>
        <w:jc w:val="both"/>
        <w:rPr>
          <w:rFonts w:ascii="Arial" w:eastAsia="Calibri" w:hAnsi="Arial" w:cs="Arial"/>
          <w:sz w:val="22"/>
          <w:szCs w:val="22"/>
          <w:lang w:eastAsia="en-US"/>
        </w:rPr>
      </w:pPr>
    </w:p>
    <w:p w14:paraId="72173ADA" w14:textId="77777777" w:rsidR="005366CB" w:rsidRPr="00857CF0" w:rsidRDefault="005366CB" w:rsidP="00340186">
      <w:pPr>
        <w:pStyle w:val="Nagwek1"/>
        <w:numPr>
          <w:ilvl w:val="1"/>
          <w:numId w:val="1"/>
        </w:numPr>
        <w:tabs>
          <w:tab w:val="clear" w:pos="792"/>
          <w:tab w:val="num" w:pos="567"/>
        </w:tabs>
        <w:ind w:left="567" w:hanging="567"/>
      </w:pPr>
      <w:bookmarkStart w:id="123" w:name="_Toc475077858"/>
      <w:r w:rsidRPr="00857CF0">
        <w:t>Oprogramowanie</w:t>
      </w:r>
      <w:bookmarkEnd w:id="123"/>
    </w:p>
    <w:p w14:paraId="0039AEA4" w14:textId="77777777"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14:paraId="3FED7D5B"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Dopuszczalne są następujące języki programowania zgodne ze standardem </w:t>
      </w:r>
      <w:r w:rsidRPr="005366CB">
        <w:rPr>
          <w:rFonts w:ascii="Arial" w:eastAsia="Calibri" w:hAnsi="Arial" w:cs="Arial"/>
          <w:sz w:val="22"/>
          <w:szCs w:val="22"/>
          <w:lang w:eastAsia="en-US"/>
        </w:rPr>
        <w:br/>
        <w:t>PN-EN 611331-3:</w:t>
      </w:r>
    </w:p>
    <w:p w14:paraId="14EED33F" w14:textId="77777777" w:rsidR="005366CB" w:rsidRPr="005366CB" w:rsidRDefault="005366CB" w:rsidP="006E79F5">
      <w:pPr>
        <w:numPr>
          <w:ilvl w:val="0"/>
          <w:numId w:val="10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schemat bloków funkcjonalnych (FBD – functional block diagrams),</w:t>
      </w:r>
    </w:p>
    <w:p w14:paraId="292AC8D1"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schemat drabinkowy (LAD – ladder diagram),</w:t>
      </w:r>
    </w:p>
    <w:p w14:paraId="6966C4DA" w14:textId="77777777" w:rsidR="005366CB" w:rsidRPr="005366CB" w:rsidRDefault="00AA41DE" w:rsidP="006E79F5">
      <w:pPr>
        <w:numPr>
          <w:ilvl w:val="0"/>
          <w:numId w:val="100"/>
        </w:numPr>
        <w:autoSpaceDE w:val="0"/>
        <w:autoSpaceDN w:val="0"/>
        <w:adjustRightInd w:val="0"/>
        <w:contextualSpacing/>
        <w:jc w:val="both"/>
        <w:rPr>
          <w:rFonts w:ascii="Arial" w:eastAsia="Calibri" w:hAnsi="Arial" w:cs="Arial"/>
          <w:sz w:val="22"/>
          <w:szCs w:val="22"/>
          <w:lang w:val="en-GB" w:eastAsia="en-US"/>
        </w:rPr>
      </w:pPr>
      <w:r>
        <w:rPr>
          <w:rFonts w:ascii="Arial" w:eastAsia="Calibri" w:hAnsi="Arial" w:cs="Arial"/>
          <w:sz w:val="22"/>
          <w:szCs w:val="22"/>
          <w:lang w:val="en-GB" w:eastAsia="en-US"/>
        </w:rPr>
        <w:t>s</w:t>
      </w:r>
      <w:r w:rsidR="005366CB" w:rsidRPr="005366CB">
        <w:rPr>
          <w:rFonts w:ascii="Arial" w:eastAsia="Calibri" w:hAnsi="Arial" w:cs="Arial"/>
          <w:sz w:val="22"/>
          <w:szCs w:val="22"/>
          <w:lang w:val="en-GB" w:eastAsia="en-US"/>
        </w:rPr>
        <w:t>chemat bloków sekwencyjnych (SFC – sequential function chart).</w:t>
      </w:r>
    </w:p>
    <w:p w14:paraId="269AD19D" w14:textId="77777777" w:rsidR="005366CB" w:rsidRPr="005366CB" w:rsidRDefault="005366CB" w:rsidP="006E79F5">
      <w:pPr>
        <w:autoSpaceDE w:val="0"/>
        <w:autoSpaceDN w:val="0"/>
        <w:adjustRightInd w:val="0"/>
        <w:jc w:val="both"/>
        <w:rPr>
          <w:rFonts w:ascii="Arial" w:eastAsia="Calibri" w:hAnsi="Arial" w:cs="Arial"/>
          <w:sz w:val="22"/>
          <w:szCs w:val="22"/>
          <w:lang w:val="en-GB" w:eastAsia="en-US"/>
        </w:rPr>
      </w:pPr>
    </w:p>
    <w:p w14:paraId="1C683586"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Dostarczone programy powinny zawierać listy zmiennych oraz szczegółowe opisy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i komentarze w języku polskim lub angielskim.</w:t>
      </w:r>
    </w:p>
    <w:p w14:paraId="64DA2613" w14:textId="77777777" w:rsidR="005366CB" w:rsidRPr="005366CB" w:rsidRDefault="005366CB" w:rsidP="003329A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Struktura i kod programu musi być logiczna i jak najprostsza. </w:t>
      </w:r>
      <w:r w:rsidR="00AA41DE">
        <w:rPr>
          <w:rFonts w:ascii="Arial" w:eastAsia="Calibri" w:hAnsi="Arial" w:cs="Arial"/>
          <w:sz w:val="22"/>
          <w:szCs w:val="22"/>
          <w:lang w:eastAsia="en-US"/>
        </w:rPr>
        <w:t>Kontraktor</w:t>
      </w:r>
      <w:r w:rsidRPr="005366CB">
        <w:rPr>
          <w:rFonts w:ascii="Arial" w:eastAsia="Calibri" w:hAnsi="Arial" w:cs="Arial"/>
          <w:sz w:val="22"/>
          <w:szCs w:val="22"/>
          <w:lang w:eastAsia="en-US"/>
        </w:rPr>
        <w:t xml:space="preserve"> jest zobowiązany do wykorzystywania mechanizmów skracających kod programu, takich jak bloki funkcyjne. </w:t>
      </w:r>
      <w:r w:rsidRPr="005366CB">
        <w:rPr>
          <w:rFonts w:ascii="Arial" w:eastAsia="Calibri" w:hAnsi="Arial" w:cs="Arial"/>
          <w:sz w:val="22"/>
          <w:szCs w:val="22"/>
          <w:lang w:eastAsia="en-US"/>
        </w:rPr>
        <w:br/>
        <w:t>W blokach programu bezpieczeństwa należy używać tylko funkcji z biblioteki przeznaczonej</w:t>
      </w:r>
      <w:r w:rsidR="003329A5">
        <w:rPr>
          <w:rFonts w:ascii="Arial" w:eastAsia="Calibri" w:hAnsi="Arial" w:cs="Arial"/>
          <w:sz w:val="22"/>
          <w:szCs w:val="22"/>
          <w:lang w:eastAsia="en-US"/>
        </w:rPr>
        <w:t xml:space="preserve"> </w:t>
      </w:r>
      <w:r w:rsidRPr="005366CB">
        <w:rPr>
          <w:rFonts w:ascii="Arial" w:eastAsia="Calibri" w:hAnsi="Arial" w:cs="Arial"/>
          <w:sz w:val="22"/>
          <w:szCs w:val="22"/>
          <w:lang w:eastAsia="en-US"/>
        </w:rPr>
        <w:t>dla programu bezpieczeństwa.</w:t>
      </w:r>
    </w:p>
    <w:p w14:paraId="1FF3A349"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0CBEF13"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Dostęp do oprogramowania systemu bezpieczeństwa musi być zabezpieczony przed dostępem osób do tego niepowołanych. Hasła do programów należy przekazać osobie wyznaczonej przez Kupującego.</w:t>
      </w:r>
    </w:p>
    <w:p w14:paraId="0A9F97A7"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Awaria/zakłócenie komunikacji sterownika z innymi systemami, nie powinno prowadzić do przerwania pracy systemu bezpieczeństwa. </w:t>
      </w:r>
      <w:r w:rsidR="00744882">
        <w:rPr>
          <w:rFonts w:ascii="Arial" w:eastAsia="Calibri" w:hAnsi="Arial" w:cs="Arial"/>
          <w:sz w:val="22"/>
          <w:szCs w:val="22"/>
          <w:lang w:eastAsia="en-US"/>
        </w:rPr>
        <w:t>Kupujący</w:t>
      </w:r>
      <w:r w:rsidRPr="005366CB">
        <w:rPr>
          <w:rFonts w:ascii="Arial" w:eastAsia="Calibri" w:hAnsi="Arial" w:cs="Arial"/>
          <w:sz w:val="22"/>
          <w:szCs w:val="22"/>
          <w:lang w:eastAsia="en-US"/>
        </w:rPr>
        <w:t xml:space="preserve"> musi mieć dostęp do zawartości wszystkich bloków programu (nie dotyczy standardowych bloków stworzonych przez producenta sterowników lub oprogramowania narzędziowego). W przypadku zabezpieczenia pamięci sterownika lub bloków programu hasłami, </w:t>
      </w:r>
      <w:r w:rsidR="00AA41DE">
        <w:rPr>
          <w:rFonts w:ascii="Arial" w:eastAsia="Calibri" w:hAnsi="Arial" w:cs="Arial"/>
          <w:sz w:val="22"/>
          <w:szCs w:val="22"/>
          <w:lang w:eastAsia="en-US"/>
        </w:rPr>
        <w:t>Kontraktor</w:t>
      </w:r>
      <w:r w:rsidRPr="005366CB">
        <w:rPr>
          <w:rFonts w:ascii="Arial" w:eastAsia="Calibri" w:hAnsi="Arial" w:cs="Arial"/>
          <w:sz w:val="22"/>
          <w:szCs w:val="22"/>
          <w:lang w:eastAsia="en-US"/>
        </w:rPr>
        <w:t xml:space="preserve"> zobowiązany jest do przekazania tych haseł Kupującemu.</w:t>
      </w:r>
    </w:p>
    <w:p w14:paraId="27899CCA"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550B0EC"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narzędziowe, wykorzystane do wykonania programu sterownika ESD, powinno być jego najnowszą wersją.</w:t>
      </w:r>
    </w:p>
    <w:p w14:paraId="63A028C5"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12490202"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 xml:space="preserve">Jeżeli specyfikacja techniczna nie stanowi inaczej, </w:t>
      </w:r>
      <w:r w:rsidR="00AA41DE">
        <w:rPr>
          <w:rFonts w:ascii="Arial" w:eastAsia="Calibri" w:hAnsi="Arial" w:cs="Arial"/>
          <w:sz w:val="22"/>
          <w:szCs w:val="22"/>
          <w:lang w:eastAsia="en-US"/>
        </w:rPr>
        <w:t>Kontraktor</w:t>
      </w:r>
      <w:r w:rsidRPr="005366CB">
        <w:rPr>
          <w:rFonts w:ascii="Arial" w:eastAsia="Calibri" w:hAnsi="Arial" w:cs="Arial"/>
          <w:sz w:val="22"/>
          <w:szCs w:val="22"/>
          <w:lang w:eastAsia="en-US"/>
        </w:rPr>
        <w:t xml:space="preserve"> sterowników ESD jest zobowiązany do dostarczenia oprogramowania narzędziowego, pozwalającego na:</w:t>
      </w:r>
    </w:p>
    <w:p w14:paraId="15DEC48C" w14:textId="77777777" w:rsidR="005366CB" w:rsidRPr="005366CB" w:rsidRDefault="005366CB" w:rsidP="006E79F5">
      <w:pPr>
        <w:numPr>
          <w:ilvl w:val="0"/>
          <w:numId w:val="10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tworzenie nowych oraz modyfikację istniejących programów w językach zgodnych </w:t>
      </w:r>
      <w:r w:rsidR="00F870B5">
        <w:rPr>
          <w:rFonts w:ascii="Arial" w:eastAsia="Calibri" w:hAnsi="Arial" w:cs="Arial"/>
          <w:sz w:val="22"/>
          <w:szCs w:val="22"/>
          <w:lang w:eastAsia="en-US"/>
        </w:rPr>
        <w:t xml:space="preserve">    </w:t>
      </w:r>
      <w:r w:rsidR="00974270">
        <w:rPr>
          <w:rFonts w:ascii="Arial" w:eastAsia="Calibri" w:hAnsi="Arial" w:cs="Arial"/>
          <w:sz w:val="22"/>
          <w:szCs w:val="22"/>
          <w:lang w:eastAsia="en-US"/>
        </w:rPr>
        <w:t>z odpowiednią normą</w:t>
      </w:r>
      <w:r w:rsidRPr="005366CB">
        <w:rPr>
          <w:rFonts w:ascii="Arial" w:eastAsia="Calibri" w:hAnsi="Arial" w:cs="Arial"/>
          <w:sz w:val="22"/>
          <w:szCs w:val="22"/>
          <w:lang w:eastAsia="en-US"/>
        </w:rPr>
        <w:t>,</w:t>
      </w:r>
    </w:p>
    <w:p w14:paraId="1E26DCB8" w14:textId="77777777" w:rsidR="005366CB" w:rsidRPr="005366CB" w:rsidRDefault="005366CB" w:rsidP="006E79F5">
      <w:pPr>
        <w:numPr>
          <w:ilvl w:val="0"/>
          <w:numId w:val="10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programowanie z wykorzystaniem zmiennych (a nie tylko adresów w pamięci),</w:t>
      </w:r>
    </w:p>
    <w:p w14:paraId="53EE389D" w14:textId="77777777" w:rsidR="005366CB" w:rsidRPr="005366CB" w:rsidRDefault="005366CB" w:rsidP="006E79F5">
      <w:pPr>
        <w:numPr>
          <w:ilvl w:val="0"/>
          <w:numId w:val="10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forsowanie stanu sygnałów wejść/wyjść,</w:t>
      </w:r>
    </w:p>
    <w:p w14:paraId="74FEBA98" w14:textId="77777777" w:rsidR="005366CB" w:rsidRPr="005366CB" w:rsidRDefault="005366CB" w:rsidP="006E79F5">
      <w:pPr>
        <w:numPr>
          <w:ilvl w:val="0"/>
          <w:numId w:val="10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wgrywania wykonanych programów do pamięci sterownika,</w:t>
      </w:r>
    </w:p>
    <w:p w14:paraId="6B495812" w14:textId="77777777" w:rsidR="005366CB" w:rsidRPr="005366CB" w:rsidRDefault="005366CB" w:rsidP="006E79F5">
      <w:pPr>
        <w:numPr>
          <w:ilvl w:val="0"/>
          <w:numId w:val="10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zgrywania programu z pamięci sterownika (upload) w celu wykonania kopii bezpieczeństwa.</w:t>
      </w:r>
    </w:p>
    <w:p w14:paraId="77C4984E"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4C13EC95"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musi zawierać wszystkie biblioteki niezbędne do obsługi dostarczonej konfiguracji sterowników. Wraz z oprogramowaniem należy dostarczyć licencje wymagane do jego legalnego użytkowania.</w:t>
      </w:r>
    </w:p>
    <w:p w14:paraId="336800E6"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37F73931"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Dostarczone oprogramowanie podstawowe i rozwojowe (development), a także wyposażenie sprzętowe, jeśli jest to niezbędne, powinno zapewniać możliwość wykonywania konfiguracji sterownika oraz jej zmian.</w:t>
      </w:r>
    </w:p>
    <w:p w14:paraId="2259EB23"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E9E6B7D"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powinno składać się z następujących części - pakietów:</w:t>
      </w:r>
    </w:p>
    <w:p w14:paraId="4E8E8914" w14:textId="77777777" w:rsidR="005366CB" w:rsidRPr="005366CB" w:rsidRDefault="005366CB" w:rsidP="006E79F5">
      <w:pPr>
        <w:numPr>
          <w:ilvl w:val="0"/>
          <w:numId w:val="105"/>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użytkowe,</w:t>
      </w:r>
    </w:p>
    <w:p w14:paraId="4D2DA90B" w14:textId="77777777" w:rsidR="005366CB" w:rsidRPr="005366CB" w:rsidRDefault="005366CB" w:rsidP="006E79F5">
      <w:pPr>
        <w:numPr>
          <w:ilvl w:val="0"/>
          <w:numId w:val="105"/>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narzędziowe,</w:t>
      </w:r>
    </w:p>
    <w:p w14:paraId="6BBAF099" w14:textId="77777777" w:rsidR="005366CB" w:rsidRPr="005366CB" w:rsidRDefault="005366CB" w:rsidP="006E79F5">
      <w:pPr>
        <w:numPr>
          <w:ilvl w:val="0"/>
          <w:numId w:val="105"/>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dodatkowe oprogramowanie diagnostyczne,</w:t>
      </w:r>
    </w:p>
    <w:p w14:paraId="7DAD031B" w14:textId="77777777" w:rsidR="005366CB" w:rsidRPr="005366CB" w:rsidRDefault="005366CB" w:rsidP="006E79F5">
      <w:pPr>
        <w:numPr>
          <w:ilvl w:val="0"/>
          <w:numId w:val="105"/>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wizualizacyjne,</w:t>
      </w:r>
    </w:p>
    <w:p w14:paraId="715D27CE" w14:textId="77777777" w:rsidR="005366CB" w:rsidRPr="005366CB" w:rsidRDefault="005366CB" w:rsidP="006E79F5">
      <w:pPr>
        <w:numPr>
          <w:ilvl w:val="0"/>
          <w:numId w:val="105"/>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rejestracji sekwencji zdarzeń (SOER).</w:t>
      </w:r>
    </w:p>
    <w:p w14:paraId="1DCCF390" w14:textId="77777777" w:rsidR="005057D0" w:rsidRPr="005366CB" w:rsidRDefault="005057D0" w:rsidP="006E79F5">
      <w:pPr>
        <w:autoSpaceDE w:val="0"/>
        <w:autoSpaceDN w:val="0"/>
        <w:adjustRightInd w:val="0"/>
        <w:jc w:val="both"/>
        <w:rPr>
          <w:rFonts w:ascii="Arial" w:eastAsia="Calibri" w:hAnsi="Arial" w:cs="Arial"/>
          <w:sz w:val="22"/>
          <w:szCs w:val="22"/>
          <w:lang w:eastAsia="en-US"/>
        </w:rPr>
      </w:pPr>
    </w:p>
    <w:p w14:paraId="5AA89A2D" w14:textId="77777777" w:rsidR="005366CB" w:rsidRPr="00857CF0" w:rsidRDefault="005366CB" w:rsidP="001B5B98">
      <w:pPr>
        <w:pStyle w:val="Nagwek1"/>
        <w:numPr>
          <w:ilvl w:val="1"/>
          <w:numId w:val="1"/>
        </w:numPr>
        <w:tabs>
          <w:tab w:val="clear" w:pos="792"/>
          <w:tab w:val="num" w:pos="567"/>
        </w:tabs>
        <w:ind w:left="567" w:hanging="567"/>
      </w:pPr>
      <w:bookmarkStart w:id="124" w:name="_Toc475077859"/>
      <w:r w:rsidRPr="00857CF0">
        <w:t>Dostawy i montaże</w:t>
      </w:r>
      <w:bookmarkEnd w:id="124"/>
    </w:p>
    <w:p w14:paraId="112F9966" w14:textId="77777777" w:rsidR="005366CB" w:rsidRPr="005366CB" w:rsidRDefault="005366CB" w:rsidP="006E79F5">
      <w:pPr>
        <w:autoSpaceDE w:val="0"/>
        <w:autoSpaceDN w:val="0"/>
        <w:adjustRightInd w:val="0"/>
        <w:rPr>
          <w:rFonts w:ascii="Arial" w:eastAsia="Calibri" w:hAnsi="Arial" w:cs="Arial"/>
          <w:sz w:val="22"/>
          <w:szCs w:val="22"/>
          <w:lang w:eastAsia="en-US"/>
        </w:rPr>
      </w:pPr>
    </w:p>
    <w:p w14:paraId="6A1CAADB"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Dostarczone elementy systemu bezpieczeństwa muszą być zgodne z projektem wykonawczym.</w:t>
      </w:r>
    </w:p>
    <w:p w14:paraId="68D3745D"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132407B4"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Dla wszystkich urządzeń wchodzących w skład systemu bezpieczeństwa należy dostarczyć dokumentację opisującą sposób ich działania.</w:t>
      </w:r>
    </w:p>
    <w:p w14:paraId="684837CA"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Dla urządzeń będących częścia</w:t>
      </w:r>
      <w:r w:rsidR="00282686">
        <w:rPr>
          <w:rFonts w:ascii="Arial" w:eastAsia="Calibri" w:hAnsi="Arial" w:cs="Arial"/>
          <w:sz w:val="22"/>
          <w:szCs w:val="22"/>
          <w:lang w:eastAsia="en-US"/>
        </w:rPr>
        <w:t>mi systemu bezpieczeństwa muszą być dostarczone dokumenty określające</w:t>
      </w:r>
      <w:r w:rsidRPr="005366CB">
        <w:rPr>
          <w:rFonts w:ascii="Arial" w:eastAsia="Calibri" w:hAnsi="Arial" w:cs="Arial"/>
          <w:sz w:val="22"/>
          <w:szCs w:val="22"/>
          <w:lang w:eastAsia="en-US"/>
        </w:rPr>
        <w:t xml:space="preserve">: współczynniki niezawodności, warunki środowiskowe wymagane częstotliwości testów okresowych, częstotliwość testów wewnętrznych wraz z ich stopniem pokrycia, certyfikaty zgodności z PN-EN 61508 oraz warunki ich ważności, dokument potwierdzający poziom </w:t>
      </w:r>
      <w:r w:rsidRPr="005366CB">
        <w:rPr>
          <w:rFonts w:ascii="Arial" w:eastAsia="Calibri" w:hAnsi="Arial" w:cs="Arial"/>
          <w:iCs/>
          <w:sz w:val="22"/>
          <w:szCs w:val="22"/>
          <w:lang w:eastAsia="en-US"/>
        </w:rPr>
        <w:t>SIL</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urządzeń.</w:t>
      </w:r>
    </w:p>
    <w:p w14:paraId="35913173"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1E22E64A"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Jednostki centralne sterowników bezpieczeństwa należy dobierać uwzględniając warunki ich pracy tak, aby nie pracowały blisko określonych dla nich parametrów granicznych (temperatura, wilgotność, prąd).</w:t>
      </w:r>
    </w:p>
    <w:p w14:paraId="3BE972BC"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05E36593"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Dostarczane sterowniki bezpieczeństwa powinny obsługiwać co najmniej następujące typy sygnałów:</w:t>
      </w:r>
    </w:p>
    <w:p w14:paraId="7FBC729E" w14:textId="77777777" w:rsidR="00E41444" w:rsidRDefault="00E41444" w:rsidP="006E79F5">
      <w:pPr>
        <w:autoSpaceDE w:val="0"/>
        <w:autoSpaceDN w:val="0"/>
        <w:adjustRightInd w:val="0"/>
        <w:jc w:val="both"/>
        <w:rPr>
          <w:rFonts w:ascii="Arial" w:eastAsia="Calibri" w:hAnsi="Arial" w:cs="Arial"/>
          <w:sz w:val="22"/>
          <w:szCs w:val="22"/>
          <w:lang w:eastAsia="en-US"/>
        </w:rPr>
      </w:pPr>
    </w:p>
    <w:p w14:paraId="7B861CC4" w14:textId="77777777" w:rsidR="00E41444" w:rsidRPr="005366CB" w:rsidRDefault="00E41444" w:rsidP="006E79F5">
      <w:pPr>
        <w:autoSpaceDE w:val="0"/>
        <w:autoSpaceDN w:val="0"/>
        <w:adjustRightInd w:val="0"/>
        <w:jc w:val="both"/>
        <w:rPr>
          <w:rFonts w:ascii="Arial" w:eastAsia="Calibri" w:hAnsi="Arial" w:cs="Arial"/>
          <w:sz w:val="22"/>
          <w:szCs w:val="22"/>
          <w:lang w:eastAsia="en-US"/>
        </w:rPr>
      </w:pPr>
    </w:p>
    <w:tbl>
      <w:tblPr>
        <w:tblW w:w="0" w:type="auto"/>
        <w:tblLook w:val="04A0" w:firstRow="1" w:lastRow="0" w:firstColumn="1" w:lastColumn="0" w:noHBand="0" w:noVBand="1"/>
      </w:tblPr>
      <w:tblGrid>
        <w:gridCol w:w="2235"/>
        <w:gridCol w:w="6662"/>
      </w:tblGrid>
      <w:tr w:rsidR="005366CB" w:rsidRPr="005366CB" w14:paraId="11BE7F79" w14:textId="77777777">
        <w:tc>
          <w:tcPr>
            <w:tcW w:w="2235" w:type="dxa"/>
            <w:shd w:val="clear" w:color="auto" w:fill="auto"/>
          </w:tcPr>
          <w:p w14:paraId="630A97B1"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AI (analog input):</w:t>
            </w:r>
          </w:p>
        </w:tc>
        <w:tc>
          <w:tcPr>
            <w:tcW w:w="6662" w:type="dxa"/>
            <w:shd w:val="clear" w:color="auto" w:fill="auto"/>
          </w:tcPr>
          <w:p w14:paraId="286A5152" w14:textId="77777777" w:rsidR="005366CB" w:rsidRPr="005366CB" w:rsidRDefault="005366CB" w:rsidP="00FD6F87">
            <w:pPr>
              <w:numPr>
                <w:ilvl w:val="0"/>
                <w:numId w:val="70"/>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4…20 mA</w:t>
            </w:r>
          </w:p>
        </w:tc>
      </w:tr>
      <w:tr w:rsidR="005366CB" w:rsidRPr="005366CB" w14:paraId="5D53184F" w14:textId="77777777">
        <w:trPr>
          <w:trHeight w:val="168"/>
        </w:trPr>
        <w:tc>
          <w:tcPr>
            <w:tcW w:w="2235" w:type="dxa"/>
            <w:shd w:val="clear" w:color="auto" w:fill="auto"/>
          </w:tcPr>
          <w:p w14:paraId="542CFFC6" w14:textId="77777777" w:rsidR="005366CB" w:rsidRPr="005366CB" w:rsidRDefault="005366CB" w:rsidP="005366CB">
            <w:pPr>
              <w:rPr>
                <w:rFonts w:ascii="Arial" w:eastAsia="Calibri" w:hAnsi="Arial" w:cs="Arial"/>
                <w:sz w:val="22"/>
                <w:szCs w:val="22"/>
                <w:lang w:eastAsia="en-US"/>
              </w:rPr>
            </w:pPr>
          </w:p>
        </w:tc>
        <w:tc>
          <w:tcPr>
            <w:tcW w:w="6662" w:type="dxa"/>
            <w:shd w:val="clear" w:color="auto" w:fill="auto"/>
          </w:tcPr>
          <w:p w14:paraId="5D5D3F52" w14:textId="77777777" w:rsidR="005366CB" w:rsidRPr="005366CB" w:rsidRDefault="005366CB" w:rsidP="005366CB">
            <w:pPr>
              <w:autoSpaceDE w:val="0"/>
              <w:autoSpaceDN w:val="0"/>
              <w:adjustRightInd w:val="0"/>
              <w:contextualSpacing/>
              <w:rPr>
                <w:rFonts w:ascii="Arial" w:eastAsia="Calibri" w:hAnsi="Arial" w:cs="Arial"/>
                <w:sz w:val="16"/>
                <w:szCs w:val="16"/>
                <w:lang w:eastAsia="en-US"/>
              </w:rPr>
            </w:pPr>
          </w:p>
        </w:tc>
      </w:tr>
      <w:tr w:rsidR="005366CB" w:rsidRPr="005366CB" w14:paraId="1307149A" w14:textId="77777777">
        <w:tc>
          <w:tcPr>
            <w:tcW w:w="2235" w:type="dxa"/>
            <w:shd w:val="clear" w:color="auto" w:fill="auto"/>
          </w:tcPr>
          <w:p w14:paraId="57D881A3"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lastRenderedPageBreak/>
              <w:t>AO (analog output):</w:t>
            </w:r>
          </w:p>
        </w:tc>
        <w:tc>
          <w:tcPr>
            <w:tcW w:w="6662" w:type="dxa"/>
            <w:shd w:val="clear" w:color="auto" w:fill="auto"/>
          </w:tcPr>
          <w:p w14:paraId="27F23C7B" w14:textId="77777777" w:rsidR="005366CB" w:rsidRPr="005366CB" w:rsidRDefault="005366CB" w:rsidP="00FD6F87">
            <w:pPr>
              <w:numPr>
                <w:ilvl w:val="0"/>
                <w:numId w:val="71"/>
              </w:numPr>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4…20 mA</w:t>
            </w:r>
          </w:p>
        </w:tc>
      </w:tr>
      <w:tr w:rsidR="005366CB" w:rsidRPr="005366CB" w14:paraId="7317A26B" w14:textId="77777777">
        <w:tc>
          <w:tcPr>
            <w:tcW w:w="2235" w:type="dxa"/>
            <w:shd w:val="clear" w:color="auto" w:fill="auto"/>
          </w:tcPr>
          <w:p w14:paraId="11AE0A3A" w14:textId="77777777" w:rsidR="005366CB" w:rsidRPr="005366CB" w:rsidRDefault="005366CB" w:rsidP="005366CB">
            <w:pPr>
              <w:rPr>
                <w:rFonts w:ascii="Arial" w:eastAsia="Calibri" w:hAnsi="Arial" w:cs="Arial"/>
                <w:sz w:val="22"/>
                <w:szCs w:val="22"/>
                <w:lang w:eastAsia="en-US"/>
              </w:rPr>
            </w:pPr>
          </w:p>
        </w:tc>
        <w:tc>
          <w:tcPr>
            <w:tcW w:w="6662" w:type="dxa"/>
            <w:shd w:val="clear" w:color="auto" w:fill="auto"/>
          </w:tcPr>
          <w:p w14:paraId="5CCB01F9" w14:textId="77777777" w:rsidR="005366CB" w:rsidRPr="005366CB" w:rsidRDefault="005366CB" w:rsidP="005366CB">
            <w:pPr>
              <w:rPr>
                <w:rFonts w:ascii="Arial" w:eastAsia="Calibri" w:hAnsi="Arial" w:cs="Arial"/>
                <w:sz w:val="22"/>
                <w:szCs w:val="22"/>
                <w:lang w:eastAsia="en-US"/>
              </w:rPr>
            </w:pPr>
          </w:p>
        </w:tc>
      </w:tr>
      <w:tr w:rsidR="005366CB" w:rsidRPr="005366CB" w14:paraId="1CECC345" w14:textId="77777777">
        <w:tc>
          <w:tcPr>
            <w:tcW w:w="2235" w:type="dxa"/>
            <w:shd w:val="clear" w:color="auto" w:fill="auto"/>
          </w:tcPr>
          <w:p w14:paraId="6CBED176"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DI (digital input):</w:t>
            </w:r>
          </w:p>
        </w:tc>
        <w:tc>
          <w:tcPr>
            <w:tcW w:w="6662" w:type="dxa"/>
            <w:shd w:val="clear" w:color="auto" w:fill="auto"/>
          </w:tcPr>
          <w:p w14:paraId="6F769FF7" w14:textId="77777777" w:rsidR="005366CB" w:rsidRPr="005366CB" w:rsidRDefault="005366CB" w:rsidP="00FD6F87">
            <w:pPr>
              <w:numPr>
                <w:ilvl w:val="0"/>
                <w:numId w:val="71"/>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styki bez-napięciowe</w:t>
            </w:r>
          </w:p>
          <w:p w14:paraId="34E3A990" w14:textId="77777777" w:rsidR="005366CB" w:rsidRPr="005366CB" w:rsidRDefault="005366CB" w:rsidP="00FD6F87">
            <w:pPr>
              <w:numPr>
                <w:ilvl w:val="0"/>
                <w:numId w:val="71"/>
              </w:numPr>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sygnały zgodne z NAMUR</w:t>
            </w:r>
          </w:p>
        </w:tc>
      </w:tr>
      <w:tr w:rsidR="005366CB" w:rsidRPr="005366CB" w14:paraId="0DB66861" w14:textId="77777777">
        <w:tc>
          <w:tcPr>
            <w:tcW w:w="2235" w:type="dxa"/>
            <w:shd w:val="clear" w:color="auto" w:fill="auto"/>
          </w:tcPr>
          <w:p w14:paraId="420BEC42" w14:textId="77777777" w:rsidR="005366CB" w:rsidRPr="005366CB" w:rsidRDefault="005366CB" w:rsidP="005366CB">
            <w:pPr>
              <w:rPr>
                <w:rFonts w:ascii="Arial" w:eastAsia="Calibri" w:hAnsi="Arial" w:cs="Arial"/>
                <w:sz w:val="22"/>
                <w:szCs w:val="22"/>
                <w:lang w:eastAsia="en-US"/>
              </w:rPr>
            </w:pPr>
          </w:p>
        </w:tc>
        <w:tc>
          <w:tcPr>
            <w:tcW w:w="6662" w:type="dxa"/>
            <w:shd w:val="clear" w:color="auto" w:fill="auto"/>
          </w:tcPr>
          <w:p w14:paraId="5E7370AC" w14:textId="77777777" w:rsidR="005366CB" w:rsidRPr="005366CB" w:rsidRDefault="005366CB" w:rsidP="005366CB">
            <w:pPr>
              <w:autoSpaceDE w:val="0"/>
              <w:autoSpaceDN w:val="0"/>
              <w:adjustRightInd w:val="0"/>
              <w:contextualSpacing/>
              <w:rPr>
                <w:rFonts w:ascii="Arial" w:eastAsia="Calibri" w:hAnsi="Arial" w:cs="Arial"/>
                <w:sz w:val="22"/>
                <w:szCs w:val="22"/>
                <w:lang w:eastAsia="en-US"/>
              </w:rPr>
            </w:pPr>
          </w:p>
        </w:tc>
      </w:tr>
      <w:tr w:rsidR="005366CB" w:rsidRPr="005366CB" w14:paraId="780B54E7" w14:textId="77777777">
        <w:tc>
          <w:tcPr>
            <w:tcW w:w="2235" w:type="dxa"/>
            <w:shd w:val="clear" w:color="auto" w:fill="auto"/>
          </w:tcPr>
          <w:p w14:paraId="29CF0850"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DO (digital output):</w:t>
            </w:r>
          </w:p>
        </w:tc>
        <w:tc>
          <w:tcPr>
            <w:tcW w:w="6662" w:type="dxa"/>
            <w:shd w:val="clear" w:color="auto" w:fill="auto"/>
          </w:tcPr>
          <w:p w14:paraId="067EABF3" w14:textId="77777777" w:rsidR="005366CB" w:rsidRPr="005366CB" w:rsidRDefault="005366CB" w:rsidP="00FD6F87">
            <w:pPr>
              <w:numPr>
                <w:ilvl w:val="0"/>
                <w:numId w:val="72"/>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24 V</w:t>
            </w:r>
            <w:r w:rsidR="002319F5">
              <w:rPr>
                <w:rFonts w:ascii="Arial" w:eastAsia="Calibri" w:hAnsi="Arial" w:cs="Arial"/>
                <w:sz w:val="22"/>
                <w:szCs w:val="22"/>
                <w:lang w:eastAsia="en-US"/>
              </w:rPr>
              <w:t xml:space="preserve"> DC</w:t>
            </w:r>
            <w:r w:rsidRPr="005366CB">
              <w:rPr>
                <w:rFonts w:ascii="Arial" w:eastAsia="Calibri" w:hAnsi="Arial" w:cs="Arial"/>
                <w:sz w:val="22"/>
                <w:szCs w:val="22"/>
                <w:lang w:eastAsia="en-US"/>
              </w:rPr>
              <w:t xml:space="preserve"> </w:t>
            </w:r>
          </w:p>
          <w:p w14:paraId="4497364F" w14:textId="77777777" w:rsidR="005366CB" w:rsidRPr="005366CB" w:rsidRDefault="005366CB" w:rsidP="00FD6F87">
            <w:pPr>
              <w:numPr>
                <w:ilvl w:val="0"/>
                <w:numId w:val="72"/>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beznapięciowy moduł wyjść przekaźnikowych (Relay Output)</w:t>
            </w:r>
          </w:p>
        </w:tc>
      </w:tr>
    </w:tbl>
    <w:p w14:paraId="65C52ACF" w14:textId="77777777" w:rsidR="0093195F" w:rsidRDefault="0093195F" w:rsidP="006E79F5">
      <w:pPr>
        <w:autoSpaceDE w:val="0"/>
        <w:autoSpaceDN w:val="0"/>
        <w:adjustRightInd w:val="0"/>
        <w:jc w:val="both"/>
        <w:rPr>
          <w:rFonts w:ascii="Arial" w:eastAsia="Calibri" w:hAnsi="Arial" w:cs="Arial"/>
          <w:sz w:val="22"/>
          <w:szCs w:val="22"/>
          <w:lang w:eastAsia="en-US"/>
        </w:rPr>
      </w:pPr>
    </w:p>
    <w:p w14:paraId="58084201"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Elementy redundantne należy podłączać do osobnych modułów wejść/wyjść.</w:t>
      </w:r>
    </w:p>
    <w:p w14:paraId="4FD91567"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5616DF9E"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Sterownik bezpieczeństwa musi być wyposażony w funkcję wykrywania przerwy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w okablowaniu.</w:t>
      </w:r>
    </w:p>
    <w:p w14:paraId="468D8A03"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3EF47838"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Interfejsy sterowników bezpieczeństwa oraz pozostałych elementów realizujących funkcje </w:t>
      </w:r>
      <w:r w:rsidRPr="005366CB">
        <w:rPr>
          <w:rFonts w:ascii="Arial" w:eastAsia="Calibri" w:hAnsi="Arial" w:cs="Arial"/>
          <w:iCs/>
          <w:sz w:val="22"/>
          <w:szCs w:val="22"/>
          <w:lang w:eastAsia="en-US"/>
        </w:rPr>
        <w:t>SIF</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muszą być zabezpieczone przed dostępem osób niepowołanych.</w:t>
      </w:r>
    </w:p>
    <w:p w14:paraId="43B4E219"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0D52A630"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Sterownik bezpieczeństwa musi posiadać możliwość wprowadzania zmian w jego oprogramowaniu on-line, bez przerywania jego pracy (i pracy instalacji). W przypadku sterowników o określonym poziomie </w:t>
      </w:r>
      <w:r w:rsidRPr="005366CB">
        <w:rPr>
          <w:rFonts w:ascii="Arial" w:eastAsia="Calibri" w:hAnsi="Arial" w:cs="Arial"/>
          <w:iCs/>
          <w:sz w:val="22"/>
          <w:szCs w:val="22"/>
          <w:lang w:eastAsia="en-US"/>
        </w:rPr>
        <w:t>SIL</w:t>
      </w:r>
      <w:r w:rsidRPr="005366CB">
        <w:rPr>
          <w:rFonts w:ascii="Arial" w:eastAsia="Calibri" w:hAnsi="Arial" w:cs="Arial"/>
          <w:sz w:val="22"/>
          <w:szCs w:val="22"/>
          <w:lang w:eastAsia="en-US"/>
        </w:rPr>
        <w:t xml:space="preserve">, możliwość taka musi zostać potwierdzona </w:t>
      </w:r>
      <w:r w:rsidR="00767ACE">
        <w:rPr>
          <w:rFonts w:ascii="Arial" w:eastAsia="Calibri" w:hAnsi="Arial" w:cs="Arial"/>
          <w:sz w:val="22"/>
          <w:szCs w:val="22"/>
          <w:lang w:eastAsia="en-US"/>
        </w:rPr>
        <w:t xml:space="preserve">             </w:t>
      </w:r>
      <w:r w:rsidRPr="005366CB">
        <w:rPr>
          <w:rFonts w:ascii="Arial" w:eastAsia="Calibri" w:hAnsi="Arial" w:cs="Arial"/>
          <w:sz w:val="22"/>
          <w:szCs w:val="22"/>
          <w:lang w:eastAsia="en-US"/>
        </w:rPr>
        <w:t>w certyfikacie sterownika.</w:t>
      </w:r>
    </w:p>
    <w:p w14:paraId="36BE2F64"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392CF2C2" w14:textId="77777777" w:rsidR="00AA41DE"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Wykonany system bezpieczeństwa musi mieć możliwość testowania realizacji funkcji </w:t>
      </w:r>
      <w:r w:rsidRPr="005366CB">
        <w:rPr>
          <w:rFonts w:ascii="Arial" w:eastAsia="Calibri" w:hAnsi="Arial" w:cs="Arial"/>
          <w:iCs/>
          <w:sz w:val="22"/>
          <w:szCs w:val="22"/>
          <w:lang w:eastAsia="en-US"/>
        </w:rPr>
        <w:t>SIF</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(wszystkich elementów biorących udział w jej implementacji).</w:t>
      </w:r>
    </w:p>
    <w:p w14:paraId="0C69D7BE"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Po zakończeniu montażu, ale przed uruchomienie należy przeprowadzić ocenę bezpieczeństwa funkcjonalnego systemu bezpieczeństwa przez </w:t>
      </w:r>
      <w:r w:rsidR="00F31610">
        <w:rPr>
          <w:rFonts w:ascii="Arial" w:eastAsia="Calibri" w:hAnsi="Arial" w:cs="Arial"/>
          <w:iCs/>
          <w:sz w:val="22"/>
          <w:szCs w:val="22"/>
          <w:lang w:eastAsia="en-US"/>
        </w:rPr>
        <w:t>J</w:t>
      </w:r>
      <w:r w:rsidRPr="00AA41DE">
        <w:rPr>
          <w:rFonts w:ascii="Arial" w:eastAsia="Calibri" w:hAnsi="Arial" w:cs="Arial"/>
          <w:iCs/>
          <w:sz w:val="22"/>
          <w:szCs w:val="22"/>
          <w:lang w:eastAsia="en-US"/>
        </w:rPr>
        <w:t xml:space="preserve">ednostkę </w:t>
      </w:r>
      <w:r w:rsidR="00F31610">
        <w:rPr>
          <w:rFonts w:ascii="Arial" w:eastAsia="Calibri" w:hAnsi="Arial" w:cs="Arial"/>
          <w:iCs/>
          <w:sz w:val="22"/>
          <w:szCs w:val="22"/>
          <w:lang w:eastAsia="en-US"/>
        </w:rPr>
        <w:t>N</w:t>
      </w:r>
      <w:r w:rsidRPr="00AA41DE">
        <w:rPr>
          <w:rFonts w:ascii="Arial" w:eastAsia="Calibri" w:hAnsi="Arial" w:cs="Arial"/>
          <w:iCs/>
          <w:sz w:val="22"/>
          <w:szCs w:val="22"/>
          <w:lang w:eastAsia="en-US"/>
        </w:rPr>
        <w:t>iezależną</w:t>
      </w:r>
      <w:r w:rsidRPr="00AA41DE">
        <w:rPr>
          <w:rFonts w:ascii="Arial" w:eastAsia="Calibri" w:hAnsi="Arial" w:cs="Arial"/>
          <w:sz w:val="22"/>
          <w:szCs w:val="22"/>
          <w:lang w:eastAsia="en-US"/>
        </w:rPr>
        <w:t>.</w:t>
      </w:r>
    </w:p>
    <w:p w14:paraId="538650A4"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62D07B64" w14:textId="77777777" w:rsidR="005366CB" w:rsidRPr="001B5B98" w:rsidRDefault="005366CB" w:rsidP="001B5B98">
      <w:pPr>
        <w:pStyle w:val="Nagwek1"/>
        <w:numPr>
          <w:ilvl w:val="1"/>
          <w:numId w:val="1"/>
        </w:numPr>
        <w:tabs>
          <w:tab w:val="clear" w:pos="792"/>
          <w:tab w:val="num" w:pos="567"/>
        </w:tabs>
        <w:ind w:left="567" w:hanging="567"/>
      </w:pPr>
      <w:bookmarkStart w:id="125" w:name="_Toc475077860"/>
      <w:r w:rsidRPr="001B5B98">
        <w:t>Gwarancja</w:t>
      </w:r>
      <w:bookmarkEnd w:id="125"/>
    </w:p>
    <w:p w14:paraId="731AA708" w14:textId="77777777" w:rsidR="005366CB" w:rsidRPr="00AA41DE" w:rsidRDefault="005366CB" w:rsidP="006E79F5">
      <w:pPr>
        <w:autoSpaceDE w:val="0"/>
        <w:autoSpaceDN w:val="0"/>
        <w:adjustRightInd w:val="0"/>
        <w:contextualSpacing/>
        <w:jc w:val="both"/>
        <w:rPr>
          <w:rFonts w:ascii="Arial" w:eastAsia="Calibri" w:hAnsi="Arial" w:cs="Arial"/>
          <w:b/>
          <w:bCs/>
          <w:sz w:val="22"/>
          <w:szCs w:val="22"/>
          <w:lang w:eastAsia="en-US"/>
        </w:rPr>
      </w:pPr>
    </w:p>
    <w:p w14:paraId="6086D9D6"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iCs/>
          <w:sz w:val="22"/>
          <w:szCs w:val="22"/>
          <w:lang w:eastAsia="en-US"/>
        </w:rPr>
        <w:t xml:space="preserve">Sterownik ESD </w:t>
      </w:r>
      <w:r w:rsidRPr="00AA41DE">
        <w:rPr>
          <w:rFonts w:ascii="Arial" w:eastAsia="Calibri" w:hAnsi="Arial" w:cs="Arial"/>
          <w:sz w:val="22"/>
          <w:szCs w:val="22"/>
          <w:lang w:eastAsia="en-US"/>
        </w:rPr>
        <w:t xml:space="preserve">musi być objęty co najmniej </w:t>
      </w:r>
      <w:r w:rsidR="009703E0">
        <w:rPr>
          <w:rFonts w:ascii="Arial" w:eastAsia="Calibri" w:hAnsi="Arial" w:cs="Arial"/>
          <w:sz w:val="22"/>
          <w:szCs w:val="22"/>
          <w:lang w:eastAsia="en-US"/>
        </w:rPr>
        <w:t>24-miesięcznym</w:t>
      </w:r>
      <w:r w:rsidRPr="00AA41DE">
        <w:rPr>
          <w:rFonts w:ascii="Arial" w:eastAsia="Calibri" w:hAnsi="Arial" w:cs="Arial"/>
          <w:sz w:val="22"/>
          <w:szCs w:val="22"/>
          <w:lang w:eastAsia="en-US"/>
        </w:rPr>
        <w:t xml:space="preserve"> okresem gwarancyjnym, na poprawne, zgodne z dokumentacją techniczną funkcjonowanie.</w:t>
      </w:r>
    </w:p>
    <w:p w14:paraId="305FD15E"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66EFC8D4"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iCs/>
          <w:sz w:val="22"/>
          <w:szCs w:val="22"/>
          <w:lang w:eastAsia="en-US"/>
        </w:rPr>
        <w:t xml:space="preserve">Sterownik ESD </w:t>
      </w:r>
      <w:r w:rsidRPr="00AA41DE">
        <w:rPr>
          <w:rFonts w:ascii="Arial" w:eastAsia="Calibri" w:hAnsi="Arial" w:cs="Arial"/>
          <w:sz w:val="22"/>
          <w:szCs w:val="22"/>
          <w:lang w:eastAsia="en-US"/>
        </w:rPr>
        <w:t xml:space="preserve">musi umożliwiać jego integrację z innymi systemami, sprecyzowanymi przez </w:t>
      </w:r>
      <w:r w:rsidRPr="00AA41DE">
        <w:rPr>
          <w:rFonts w:ascii="Arial" w:eastAsia="Calibri" w:hAnsi="Arial" w:cs="Arial"/>
          <w:iCs/>
          <w:sz w:val="22"/>
          <w:szCs w:val="22"/>
          <w:lang w:eastAsia="en-US"/>
        </w:rPr>
        <w:t>Kupującego</w:t>
      </w:r>
      <w:r w:rsidRPr="00AA41DE">
        <w:rPr>
          <w:rFonts w:ascii="Arial" w:eastAsia="Calibri" w:hAnsi="Arial" w:cs="Arial"/>
          <w:sz w:val="22"/>
          <w:szCs w:val="22"/>
          <w:lang w:eastAsia="en-US"/>
        </w:rPr>
        <w:t>.</w:t>
      </w:r>
    </w:p>
    <w:p w14:paraId="17F86A60"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301593EE" w14:textId="77777777" w:rsidR="005366CB" w:rsidRPr="00AA41DE" w:rsidRDefault="00102383"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AA41DE">
        <w:rPr>
          <w:rFonts w:ascii="Arial" w:eastAsia="Calibri" w:hAnsi="Arial" w:cs="Arial"/>
          <w:iCs/>
          <w:sz w:val="22"/>
          <w:szCs w:val="22"/>
          <w:lang w:eastAsia="en-US"/>
        </w:rPr>
        <w:t xml:space="preserve"> </w:t>
      </w:r>
      <w:r w:rsidR="005366CB" w:rsidRPr="00AA41DE">
        <w:rPr>
          <w:rFonts w:ascii="Arial" w:eastAsia="Calibri" w:hAnsi="Arial" w:cs="Arial"/>
          <w:sz w:val="22"/>
          <w:szCs w:val="22"/>
          <w:lang w:eastAsia="en-US"/>
        </w:rPr>
        <w:t xml:space="preserve">jest zobligowany do usunięcia wszystkich wykrytych wad oraz usterek wdrażanego </w:t>
      </w:r>
      <w:r w:rsidR="00767ACE">
        <w:rPr>
          <w:rFonts w:ascii="Arial" w:eastAsia="Calibri" w:hAnsi="Arial" w:cs="Arial"/>
          <w:iCs/>
          <w:sz w:val="22"/>
          <w:szCs w:val="22"/>
          <w:lang w:eastAsia="en-US"/>
        </w:rPr>
        <w:t>s</w:t>
      </w:r>
      <w:r w:rsidR="005366CB" w:rsidRPr="00AA41DE">
        <w:rPr>
          <w:rFonts w:ascii="Arial" w:eastAsia="Calibri" w:hAnsi="Arial" w:cs="Arial"/>
          <w:iCs/>
          <w:sz w:val="22"/>
          <w:szCs w:val="22"/>
          <w:lang w:eastAsia="en-US"/>
        </w:rPr>
        <w:t>terownika ESD l</w:t>
      </w:r>
      <w:r w:rsidR="005366CB" w:rsidRPr="00AA41DE">
        <w:rPr>
          <w:rFonts w:ascii="Arial" w:eastAsia="Calibri" w:hAnsi="Arial" w:cs="Arial"/>
          <w:sz w:val="22"/>
          <w:szCs w:val="22"/>
          <w:lang w:eastAsia="en-US"/>
        </w:rPr>
        <w:t xml:space="preserve">ub pokrycia kosztów związanych z ich usunięciem w okresie trwania gwarancji, miedzy innymi kosztów przesyłek, delegowania pracowników serwisu do napraw w miejscu instalacji </w:t>
      </w:r>
      <w:r w:rsidR="00EF3426">
        <w:rPr>
          <w:rFonts w:ascii="Arial" w:eastAsia="Calibri" w:hAnsi="Arial" w:cs="Arial"/>
          <w:iCs/>
          <w:sz w:val="22"/>
          <w:szCs w:val="22"/>
          <w:lang w:eastAsia="en-US"/>
        </w:rPr>
        <w:t>s</w:t>
      </w:r>
      <w:r w:rsidR="005366CB" w:rsidRPr="00AA41DE">
        <w:rPr>
          <w:rFonts w:ascii="Arial" w:eastAsia="Calibri" w:hAnsi="Arial" w:cs="Arial"/>
          <w:iCs/>
          <w:sz w:val="22"/>
          <w:szCs w:val="22"/>
          <w:lang w:eastAsia="en-US"/>
        </w:rPr>
        <w:t>terownika</w:t>
      </w:r>
      <w:r w:rsidR="005366CB" w:rsidRPr="00AA41DE">
        <w:rPr>
          <w:rFonts w:ascii="Arial" w:eastAsia="Calibri" w:hAnsi="Arial" w:cs="Arial"/>
          <w:sz w:val="22"/>
          <w:szCs w:val="22"/>
          <w:lang w:eastAsia="en-US"/>
        </w:rPr>
        <w:t>, itp.</w:t>
      </w:r>
    </w:p>
    <w:p w14:paraId="46D8EDFF"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0B2F35FE" w14:textId="77777777" w:rsidR="005366CB" w:rsidRPr="00AA41DE" w:rsidRDefault="00102383"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AA41DE">
        <w:rPr>
          <w:rFonts w:ascii="Arial" w:eastAsia="Calibri" w:hAnsi="Arial" w:cs="Arial"/>
          <w:iCs/>
          <w:sz w:val="22"/>
          <w:szCs w:val="22"/>
          <w:lang w:eastAsia="en-US"/>
        </w:rPr>
        <w:t xml:space="preserve"> </w:t>
      </w:r>
      <w:r w:rsidR="005366CB" w:rsidRPr="00AA41DE">
        <w:rPr>
          <w:rFonts w:ascii="Arial" w:eastAsia="Calibri" w:hAnsi="Arial" w:cs="Arial"/>
          <w:sz w:val="22"/>
          <w:szCs w:val="22"/>
          <w:lang w:eastAsia="en-US"/>
        </w:rPr>
        <w:t>jest zobligowany do przyjmowania zgłoszeń u</w:t>
      </w:r>
      <w:r w:rsidR="005366CB" w:rsidRPr="00AA41DE">
        <w:rPr>
          <w:rFonts w:ascii="Arial" w:eastAsia="Calibri" w:hAnsi="Arial" w:cs="Arial"/>
          <w:iCs/>
          <w:sz w:val="22"/>
          <w:szCs w:val="22"/>
          <w:lang w:eastAsia="en-US"/>
        </w:rPr>
        <w:t xml:space="preserve">sterek </w:t>
      </w:r>
      <w:r w:rsidR="005366CB" w:rsidRPr="00AA41DE">
        <w:rPr>
          <w:rFonts w:ascii="Arial" w:eastAsia="Calibri" w:hAnsi="Arial" w:cs="Arial"/>
          <w:sz w:val="22"/>
          <w:szCs w:val="22"/>
          <w:lang w:eastAsia="en-US"/>
        </w:rPr>
        <w:t xml:space="preserve">oraz </w:t>
      </w:r>
      <w:r w:rsidR="005366CB" w:rsidRPr="00AA41DE">
        <w:rPr>
          <w:rFonts w:ascii="Arial" w:eastAsia="Calibri" w:hAnsi="Arial" w:cs="Arial"/>
          <w:iCs/>
          <w:sz w:val="22"/>
          <w:szCs w:val="22"/>
          <w:lang w:eastAsia="en-US"/>
        </w:rPr>
        <w:t xml:space="preserve">awarii </w:t>
      </w:r>
      <w:r w:rsidR="005366CB" w:rsidRPr="00AA41DE">
        <w:rPr>
          <w:rFonts w:ascii="Arial" w:eastAsia="Calibri" w:hAnsi="Arial" w:cs="Arial"/>
          <w:sz w:val="22"/>
          <w:szCs w:val="22"/>
          <w:lang w:eastAsia="en-US"/>
        </w:rPr>
        <w:t xml:space="preserve">dotyczących </w:t>
      </w:r>
      <w:r w:rsidR="00767ACE">
        <w:rPr>
          <w:rFonts w:ascii="Arial" w:eastAsia="Calibri" w:hAnsi="Arial" w:cs="Arial"/>
          <w:iCs/>
          <w:sz w:val="22"/>
          <w:szCs w:val="22"/>
          <w:lang w:eastAsia="en-US"/>
        </w:rPr>
        <w:t>s</w:t>
      </w:r>
      <w:r w:rsidR="005366CB" w:rsidRPr="00AA41DE">
        <w:rPr>
          <w:rFonts w:ascii="Arial" w:eastAsia="Calibri" w:hAnsi="Arial" w:cs="Arial"/>
          <w:iCs/>
          <w:sz w:val="22"/>
          <w:szCs w:val="22"/>
          <w:lang w:eastAsia="en-US"/>
        </w:rPr>
        <w:t xml:space="preserve">terowników ESD </w:t>
      </w:r>
      <w:r w:rsidR="005366CB" w:rsidRPr="00AA41DE">
        <w:rPr>
          <w:rFonts w:ascii="Arial" w:eastAsia="Calibri" w:hAnsi="Arial" w:cs="Arial"/>
          <w:sz w:val="22"/>
          <w:szCs w:val="22"/>
          <w:lang w:eastAsia="en-US"/>
        </w:rPr>
        <w:t>w okresie trwania gwarancji.</w:t>
      </w:r>
    </w:p>
    <w:p w14:paraId="2D370965"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33704368"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W przypadkach, gdy zakres prac obejmuje dostawy sprzętu informatycznego (serwery, stacje robocze, elementy sieciowe), </w:t>
      </w:r>
      <w:r w:rsidR="00767ACE">
        <w:rPr>
          <w:rFonts w:ascii="Arial" w:eastAsia="Calibri" w:hAnsi="Arial" w:cs="Arial"/>
          <w:iCs/>
          <w:sz w:val="22"/>
          <w:szCs w:val="22"/>
          <w:lang w:eastAsia="en-US"/>
        </w:rPr>
        <w:t>Kontraktor</w:t>
      </w:r>
      <w:r w:rsidRPr="00AA41DE">
        <w:rPr>
          <w:rFonts w:ascii="Arial" w:eastAsia="Calibri" w:hAnsi="Arial" w:cs="Arial"/>
          <w:iCs/>
          <w:sz w:val="22"/>
          <w:szCs w:val="22"/>
          <w:lang w:eastAsia="en-US"/>
        </w:rPr>
        <w:t xml:space="preserve"> </w:t>
      </w:r>
      <w:r w:rsidRPr="00AA41DE">
        <w:rPr>
          <w:rFonts w:ascii="Arial" w:eastAsia="Calibri" w:hAnsi="Arial" w:cs="Arial"/>
          <w:sz w:val="22"/>
          <w:szCs w:val="22"/>
          <w:lang w:eastAsia="en-US"/>
        </w:rPr>
        <w:t>zapewni niezbędnych specjalistów oraz części zamienne i materiały potrzebne do serwisowania oraz usuwania u</w:t>
      </w:r>
      <w:r w:rsidRPr="00AA41DE">
        <w:rPr>
          <w:rFonts w:ascii="Arial" w:eastAsia="Calibri" w:hAnsi="Arial" w:cs="Arial"/>
          <w:iCs/>
          <w:sz w:val="22"/>
          <w:szCs w:val="22"/>
          <w:lang w:eastAsia="en-US"/>
        </w:rPr>
        <w:t>sterek</w:t>
      </w:r>
      <w:r w:rsidRPr="00AA41DE">
        <w:rPr>
          <w:rFonts w:ascii="Arial" w:eastAsia="Calibri" w:hAnsi="Arial" w:cs="Arial"/>
          <w:sz w:val="22"/>
          <w:szCs w:val="22"/>
          <w:lang w:eastAsia="en-US"/>
        </w:rPr>
        <w:t>/a</w:t>
      </w:r>
      <w:r w:rsidRPr="00AA41DE">
        <w:rPr>
          <w:rFonts w:ascii="Arial" w:eastAsia="Calibri" w:hAnsi="Arial" w:cs="Arial"/>
          <w:iCs/>
          <w:sz w:val="22"/>
          <w:szCs w:val="22"/>
          <w:lang w:eastAsia="en-US"/>
        </w:rPr>
        <w:t xml:space="preserve">warii </w:t>
      </w:r>
      <w:r w:rsidRPr="00AA41DE">
        <w:rPr>
          <w:rFonts w:ascii="Arial" w:eastAsia="Calibri" w:hAnsi="Arial" w:cs="Arial"/>
          <w:sz w:val="22"/>
          <w:szCs w:val="22"/>
          <w:lang w:eastAsia="en-US"/>
        </w:rPr>
        <w:t>tych elementów.</w:t>
      </w:r>
    </w:p>
    <w:p w14:paraId="74D6ACD8"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6AB1BFEB" w14:textId="77777777" w:rsidR="005366CB" w:rsidRPr="00AA41DE" w:rsidRDefault="00102383"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lastRenderedPageBreak/>
        <w:t>Kontraktor</w:t>
      </w:r>
      <w:r w:rsidR="005366CB" w:rsidRPr="00AA41DE">
        <w:rPr>
          <w:rFonts w:ascii="Arial" w:eastAsia="Calibri" w:hAnsi="Arial" w:cs="Arial"/>
          <w:iCs/>
          <w:sz w:val="22"/>
          <w:szCs w:val="22"/>
          <w:lang w:eastAsia="en-US"/>
        </w:rPr>
        <w:t xml:space="preserve"> </w:t>
      </w:r>
      <w:r w:rsidR="005366CB" w:rsidRPr="00AA41DE">
        <w:rPr>
          <w:rFonts w:ascii="Arial" w:eastAsia="Calibri" w:hAnsi="Arial" w:cs="Arial"/>
          <w:sz w:val="22"/>
          <w:szCs w:val="22"/>
          <w:lang w:eastAsia="en-US"/>
        </w:rPr>
        <w:t xml:space="preserve">jest zobligowany do usuwania </w:t>
      </w:r>
      <w:r w:rsidR="00767ACE">
        <w:rPr>
          <w:rFonts w:ascii="Arial" w:eastAsia="Calibri" w:hAnsi="Arial" w:cs="Arial"/>
          <w:iCs/>
          <w:sz w:val="22"/>
          <w:szCs w:val="22"/>
          <w:lang w:eastAsia="en-US"/>
        </w:rPr>
        <w:t>u</w:t>
      </w:r>
      <w:r w:rsidR="005366CB" w:rsidRPr="00AA41DE">
        <w:rPr>
          <w:rFonts w:ascii="Arial" w:eastAsia="Calibri" w:hAnsi="Arial" w:cs="Arial"/>
          <w:iCs/>
          <w:sz w:val="22"/>
          <w:szCs w:val="22"/>
          <w:lang w:eastAsia="en-US"/>
        </w:rPr>
        <w:t>sterek</w:t>
      </w:r>
      <w:r w:rsidR="005366CB" w:rsidRPr="00AA41DE">
        <w:rPr>
          <w:rFonts w:ascii="Arial" w:eastAsia="Calibri" w:hAnsi="Arial" w:cs="Arial"/>
          <w:sz w:val="22"/>
          <w:szCs w:val="22"/>
          <w:lang w:eastAsia="en-US"/>
        </w:rPr>
        <w:t>/</w:t>
      </w:r>
      <w:r w:rsidR="00767ACE">
        <w:rPr>
          <w:rFonts w:ascii="Arial" w:eastAsia="Calibri" w:hAnsi="Arial" w:cs="Arial"/>
          <w:iCs/>
          <w:sz w:val="22"/>
          <w:szCs w:val="22"/>
          <w:lang w:eastAsia="en-US"/>
        </w:rPr>
        <w:t>a</w:t>
      </w:r>
      <w:r w:rsidR="005366CB" w:rsidRPr="00AA41DE">
        <w:rPr>
          <w:rFonts w:ascii="Arial" w:eastAsia="Calibri" w:hAnsi="Arial" w:cs="Arial"/>
          <w:iCs/>
          <w:sz w:val="22"/>
          <w:szCs w:val="22"/>
          <w:lang w:eastAsia="en-US"/>
        </w:rPr>
        <w:t xml:space="preserve">warii </w:t>
      </w:r>
      <w:r w:rsidR="005366CB" w:rsidRPr="00AA41DE">
        <w:rPr>
          <w:rFonts w:ascii="Arial" w:eastAsia="Calibri" w:hAnsi="Arial" w:cs="Arial"/>
          <w:sz w:val="22"/>
          <w:szCs w:val="22"/>
          <w:lang w:eastAsia="en-US"/>
        </w:rPr>
        <w:t xml:space="preserve">wdrażanego rozwiązania </w:t>
      </w:r>
      <w:r w:rsidR="005366CB" w:rsidRPr="00AA41DE">
        <w:rPr>
          <w:rFonts w:ascii="Arial" w:eastAsia="Calibri" w:hAnsi="Arial" w:cs="Arial"/>
          <w:sz w:val="22"/>
          <w:szCs w:val="22"/>
          <w:lang w:eastAsia="en-US"/>
        </w:rPr>
        <w:br/>
        <w:t xml:space="preserve">w sprecyzowanym przez </w:t>
      </w:r>
      <w:r w:rsidR="005366CB" w:rsidRPr="00AA41DE">
        <w:rPr>
          <w:rFonts w:ascii="Arial" w:eastAsia="Calibri" w:hAnsi="Arial" w:cs="Arial"/>
          <w:iCs/>
          <w:sz w:val="22"/>
          <w:szCs w:val="22"/>
          <w:lang w:eastAsia="en-US"/>
        </w:rPr>
        <w:t xml:space="preserve">Kupującego </w:t>
      </w:r>
      <w:r w:rsidR="005366CB" w:rsidRPr="00AA41DE">
        <w:rPr>
          <w:rFonts w:ascii="Arial" w:eastAsia="Calibri" w:hAnsi="Arial" w:cs="Arial"/>
          <w:sz w:val="22"/>
          <w:szCs w:val="22"/>
          <w:lang w:eastAsia="en-US"/>
        </w:rPr>
        <w:t>na etapie postępowania zakupowego czasie.</w:t>
      </w:r>
    </w:p>
    <w:p w14:paraId="401C987A"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24124EB3" w14:textId="77777777" w:rsidR="005366CB" w:rsidRPr="00AA41DE" w:rsidRDefault="00102383" w:rsidP="006E79F5">
      <w:pPr>
        <w:autoSpaceDE w:val="0"/>
        <w:autoSpaceDN w:val="0"/>
        <w:adjustRightInd w:val="0"/>
        <w:jc w:val="both"/>
        <w:rPr>
          <w:rFonts w:ascii="Arial" w:eastAsia="Calibri" w:hAnsi="Arial" w:cs="Arial"/>
          <w:iCs/>
          <w:sz w:val="22"/>
          <w:szCs w:val="22"/>
          <w:lang w:eastAsia="en-US"/>
        </w:rPr>
      </w:pPr>
      <w:r>
        <w:rPr>
          <w:rFonts w:ascii="Arial" w:eastAsia="Calibri" w:hAnsi="Arial" w:cs="Arial"/>
          <w:iCs/>
          <w:sz w:val="22"/>
          <w:szCs w:val="22"/>
          <w:lang w:eastAsia="en-US"/>
        </w:rPr>
        <w:t>Kontraktor</w:t>
      </w:r>
      <w:r w:rsidR="005366CB" w:rsidRPr="00AA41DE">
        <w:rPr>
          <w:rFonts w:ascii="Arial" w:eastAsia="Calibri" w:hAnsi="Arial" w:cs="Arial"/>
          <w:iCs/>
          <w:sz w:val="22"/>
          <w:szCs w:val="22"/>
          <w:lang w:eastAsia="en-US"/>
        </w:rPr>
        <w:t xml:space="preserve"> </w:t>
      </w:r>
      <w:r w:rsidR="005366CB" w:rsidRPr="00AA41DE">
        <w:rPr>
          <w:rFonts w:ascii="Arial" w:eastAsia="Calibri" w:hAnsi="Arial" w:cs="Arial"/>
          <w:sz w:val="22"/>
          <w:szCs w:val="22"/>
          <w:lang w:eastAsia="en-US"/>
        </w:rPr>
        <w:t xml:space="preserve">jest zobligowany do wymiany sprzętu lub oprogramowania </w:t>
      </w:r>
      <w:r w:rsidR="00767ACE">
        <w:rPr>
          <w:rFonts w:ascii="Arial" w:eastAsia="Calibri" w:hAnsi="Arial" w:cs="Arial"/>
          <w:iCs/>
          <w:sz w:val="22"/>
          <w:szCs w:val="22"/>
          <w:lang w:eastAsia="en-US"/>
        </w:rPr>
        <w:t>s</w:t>
      </w:r>
      <w:r w:rsidR="005366CB" w:rsidRPr="00AA41DE">
        <w:rPr>
          <w:rFonts w:ascii="Arial" w:eastAsia="Calibri" w:hAnsi="Arial" w:cs="Arial"/>
          <w:iCs/>
          <w:sz w:val="22"/>
          <w:szCs w:val="22"/>
          <w:lang w:eastAsia="en-US"/>
        </w:rPr>
        <w:t xml:space="preserve">terownika ESD </w:t>
      </w:r>
      <w:r w:rsidR="000C736A">
        <w:rPr>
          <w:rFonts w:ascii="Arial" w:eastAsia="Calibri" w:hAnsi="Arial" w:cs="Arial"/>
          <w:iCs/>
          <w:sz w:val="22"/>
          <w:szCs w:val="22"/>
          <w:lang w:eastAsia="en-US"/>
        </w:rPr>
        <w:t xml:space="preserve">          </w:t>
      </w:r>
      <w:r w:rsidR="005366CB" w:rsidRPr="00AA41DE">
        <w:rPr>
          <w:rFonts w:ascii="Arial" w:eastAsia="Calibri" w:hAnsi="Arial" w:cs="Arial"/>
          <w:sz w:val="22"/>
          <w:szCs w:val="22"/>
          <w:lang w:eastAsia="en-US"/>
        </w:rPr>
        <w:t xml:space="preserve">w przypadku wykrycia </w:t>
      </w:r>
      <w:r w:rsidR="00DA69C9">
        <w:rPr>
          <w:rFonts w:ascii="Arial" w:eastAsia="Calibri" w:hAnsi="Arial" w:cs="Arial"/>
          <w:iCs/>
          <w:sz w:val="22"/>
          <w:szCs w:val="22"/>
          <w:lang w:eastAsia="en-US"/>
        </w:rPr>
        <w:t>w</w:t>
      </w:r>
      <w:r w:rsidR="005366CB" w:rsidRPr="00AA41DE">
        <w:rPr>
          <w:rFonts w:ascii="Arial" w:eastAsia="Calibri" w:hAnsi="Arial" w:cs="Arial"/>
          <w:iCs/>
          <w:sz w:val="22"/>
          <w:szCs w:val="22"/>
          <w:lang w:eastAsia="en-US"/>
        </w:rPr>
        <w:t>ad nieusuwalnych</w:t>
      </w:r>
      <w:r w:rsidR="005366CB" w:rsidRPr="00AA41DE">
        <w:rPr>
          <w:rFonts w:ascii="Arial" w:eastAsia="Calibri" w:hAnsi="Arial" w:cs="Arial"/>
          <w:sz w:val="22"/>
          <w:szCs w:val="22"/>
          <w:lang w:eastAsia="en-US"/>
        </w:rPr>
        <w:t>.</w:t>
      </w:r>
    </w:p>
    <w:p w14:paraId="6D61DC5A"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5E4F52CB"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Okres gwarancji dla </w:t>
      </w:r>
      <w:r w:rsidR="00DA69C9">
        <w:rPr>
          <w:rFonts w:ascii="Arial" w:eastAsia="Calibri" w:hAnsi="Arial" w:cs="Arial"/>
          <w:iCs/>
          <w:sz w:val="22"/>
          <w:szCs w:val="22"/>
          <w:lang w:eastAsia="en-US"/>
        </w:rPr>
        <w:t>s</w:t>
      </w:r>
      <w:r w:rsidRPr="00AA41DE">
        <w:rPr>
          <w:rFonts w:ascii="Arial" w:eastAsia="Calibri" w:hAnsi="Arial" w:cs="Arial"/>
          <w:iCs/>
          <w:sz w:val="22"/>
          <w:szCs w:val="22"/>
          <w:lang w:eastAsia="en-US"/>
        </w:rPr>
        <w:t xml:space="preserve">terownika ESD </w:t>
      </w:r>
      <w:r w:rsidRPr="00AA41DE">
        <w:rPr>
          <w:rFonts w:ascii="Arial" w:eastAsia="Calibri" w:hAnsi="Arial" w:cs="Arial"/>
          <w:sz w:val="22"/>
          <w:szCs w:val="22"/>
          <w:lang w:eastAsia="en-US"/>
        </w:rPr>
        <w:t>będzie liczony od daty podpisania końcowego protokołu odbiorowego.</w:t>
      </w:r>
    </w:p>
    <w:p w14:paraId="24281761"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3115B1B7"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W przypadku wystąpienia </w:t>
      </w:r>
      <w:r w:rsidRPr="00AA41DE">
        <w:rPr>
          <w:rFonts w:ascii="Arial" w:eastAsia="Calibri" w:hAnsi="Arial" w:cs="Arial"/>
          <w:iCs/>
          <w:sz w:val="22"/>
          <w:szCs w:val="22"/>
          <w:lang w:eastAsia="en-US"/>
        </w:rPr>
        <w:t>usterek</w:t>
      </w:r>
      <w:r w:rsidRPr="00AA41DE">
        <w:rPr>
          <w:rFonts w:ascii="Arial" w:eastAsia="Calibri" w:hAnsi="Arial" w:cs="Arial"/>
          <w:sz w:val="22"/>
          <w:szCs w:val="22"/>
          <w:lang w:eastAsia="en-US"/>
        </w:rPr>
        <w:t>/a</w:t>
      </w:r>
      <w:r w:rsidRPr="00AA41DE">
        <w:rPr>
          <w:rFonts w:ascii="Arial" w:eastAsia="Calibri" w:hAnsi="Arial" w:cs="Arial"/>
          <w:iCs/>
          <w:sz w:val="22"/>
          <w:szCs w:val="22"/>
          <w:lang w:eastAsia="en-US"/>
        </w:rPr>
        <w:t xml:space="preserve">warii </w:t>
      </w:r>
      <w:r w:rsidR="00767ACE">
        <w:rPr>
          <w:rFonts w:ascii="Arial" w:eastAsia="Calibri" w:hAnsi="Arial" w:cs="Arial"/>
          <w:iCs/>
          <w:sz w:val="22"/>
          <w:szCs w:val="22"/>
          <w:lang w:eastAsia="en-US"/>
        </w:rPr>
        <w:t>s</w:t>
      </w:r>
      <w:r w:rsidRPr="00AA41DE">
        <w:rPr>
          <w:rFonts w:ascii="Arial" w:eastAsia="Calibri" w:hAnsi="Arial" w:cs="Arial"/>
          <w:iCs/>
          <w:sz w:val="22"/>
          <w:szCs w:val="22"/>
          <w:lang w:eastAsia="en-US"/>
        </w:rPr>
        <w:t>terownika ESD</w:t>
      </w:r>
      <w:r w:rsidRPr="00AA41DE">
        <w:rPr>
          <w:rFonts w:ascii="Arial" w:eastAsia="Calibri" w:hAnsi="Arial" w:cs="Arial"/>
          <w:sz w:val="22"/>
          <w:szCs w:val="22"/>
          <w:lang w:eastAsia="en-US"/>
        </w:rPr>
        <w:t>, okres gwarancji ulega wydłużeniu o czas ich usunięcia.</w:t>
      </w:r>
    </w:p>
    <w:p w14:paraId="284F8C47" w14:textId="77777777" w:rsidR="005366CB" w:rsidRPr="00AA41DE" w:rsidRDefault="005366CB" w:rsidP="006E79F5">
      <w:pPr>
        <w:autoSpaceDE w:val="0"/>
        <w:autoSpaceDN w:val="0"/>
        <w:adjustRightInd w:val="0"/>
        <w:jc w:val="both"/>
        <w:rPr>
          <w:rFonts w:ascii="Arial" w:eastAsia="Calibri" w:hAnsi="Arial" w:cs="Arial"/>
          <w:lang w:eastAsia="en-US"/>
        </w:rPr>
      </w:pPr>
    </w:p>
    <w:p w14:paraId="0EC54E9F"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W przypadku wymiany sprzętu bądź oprogramowania </w:t>
      </w:r>
      <w:r w:rsidR="00767ACE">
        <w:rPr>
          <w:rFonts w:ascii="Arial" w:eastAsia="Calibri" w:hAnsi="Arial" w:cs="Arial"/>
          <w:iCs/>
          <w:sz w:val="22"/>
          <w:szCs w:val="22"/>
          <w:lang w:eastAsia="en-US"/>
        </w:rPr>
        <w:t>s</w:t>
      </w:r>
      <w:r w:rsidRPr="00AA41DE">
        <w:rPr>
          <w:rFonts w:ascii="Arial" w:eastAsia="Calibri" w:hAnsi="Arial" w:cs="Arial"/>
          <w:iCs/>
          <w:sz w:val="22"/>
          <w:szCs w:val="22"/>
          <w:lang w:eastAsia="en-US"/>
        </w:rPr>
        <w:t>terownika ESD</w:t>
      </w:r>
      <w:r w:rsidRPr="00AA41DE">
        <w:rPr>
          <w:rFonts w:ascii="Arial" w:eastAsia="Calibri" w:hAnsi="Arial" w:cs="Arial"/>
          <w:i/>
          <w:iCs/>
          <w:sz w:val="22"/>
          <w:szCs w:val="22"/>
          <w:lang w:eastAsia="en-US"/>
        </w:rPr>
        <w:t xml:space="preserve"> </w:t>
      </w:r>
      <w:r w:rsidRPr="00AA41DE">
        <w:rPr>
          <w:rFonts w:ascii="Arial" w:eastAsia="Calibri" w:hAnsi="Arial" w:cs="Arial"/>
          <w:sz w:val="22"/>
          <w:szCs w:val="22"/>
          <w:lang w:eastAsia="en-US"/>
        </w:rPr>
        <w:t>na nowe, wolne od wad, okres gwarancji na wymienione elementy będzie liczony ponownie od daty ich wymiany.</w:t>
      </w:r>
    </w:p>
    <w:p w14:paraId="4265E089"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5963B924" w14:textId="77777777" w:rsidR="002842BB" w:rsidRPr="00E41444" w:rsidRDefault="0093195F" w:rsidP="00E41444">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AA41DE">
        <w:rPr>
          <w:rFonts w:ascii="Arial" w:eastAsia="Calibri" w:hAnsi="Arial" w:cs="Arial"/>
          <w:iCs/>
          <w:sz w:val="22"/>
          <w:szCs w:val="22"/>
          <w:lang w:eastAsia="en-US"/>
        </w:rPr>
        <w:t xml:space="preserve"> </w:t>
      </w:r>
      <w:r w:rsidR="00767ACE">
        <w:rPr>
          <w:rFonts w:ascii="Arial" w:eastAsia="Calibri" w:hAnsi="Arial" w:cs="Arial"/>
          <w:iCs/>
          <w:sz w:val="22"/>
          <w:szCs w:val="22"/>
          <w:lang w:eastAsia="en-US"/>
        </w:rPr>
        <w:t>s</w:t>
      </w:r>
      <w:r w:rsidR="005366CB" w:rsidRPr="00AA41DE">
        <w:rPr>
          <w:rFonts w:ascii="Arial" w:eastAsia="Calibri" w:hAnsi="Arial" w:cs="Arial"/>
          <w:iCs/>
          <w:sz w:val="22"/>
          <w:szCs w:val="22"/>
          <w:lang w:eastAsia="en-US"/>
        </w:rPr>
        <w:t xml:space="preserve">ystemu </w:t>
      </w:r>
      <w:r w:rsidR="003B1EEA">
        <w:rPr>
          <w:rFonts w:ascii="Arial" w:eastAsia="Calibri" w:hAnsi="Arial" w:cs="Arial"/>
          <w:iCs/>
          <w:sz w:val="22"/>
          <w:szCs w:val="22"/>
          <w:lang w:eastAsia="en-US"/>
        </w:rPr>
        <w:t>ESD</w:t>
      </w:r>
      <w:r w:rsidR="005366CB" w:rsidRPr="00AA41DE">
        <w:rPr>
          <w:rFonts w:ascii="Arial" w:eastAsia="Calibri" w:hAnsi="Arial" w:cs="Arial"/>
          <w:iCs/>
          <w:sz w:val="22"/>
          <w:szCs w:val="22"/>
          <w:lang w:eastAsia="en-US"/>
        </w:rPr>
        <w:t xml:space="preserve"> </w:t>
      </w:r>
      <w:r w:rsidR="005366CB" w:rsidRPr="00AA41DE">
        <w:rPr>
          <w:rFonts w:ascii="Arial" w:eastAsia="Calibri" w:hAnsi="Arial" w:cs="Arial"/>
          <w:sz w:val="22"/>
          <w:szCs w:val="22"/>
          <w:lang w:eastAsia="en-US"/>
        </w:rPr>
        <w:t xml:space="preserve">zobowiązany jest do przedstawienia deklaracji ze strony producenta </w:t>
      </w:r>
      <w:r>
        <w:rPr>
          <w:rFonts w:ascii="Arial" w:eastAsia="Calibri" w:hAnsi="Arial" w:cs="Arial"/>
          <w:iCs/>
          <w:sz w:val="22"/>
          <w:szCs w:val="22"/>
          <w:lang w:eastAsia="en-US"/>
        </w:rPr>
        <w:t>s</w:t>
      </w:r>
      <w:r w:rsidR="005366CB" w:rsidRPr="00AA41DE">
        <w:rPr>
          <w:rFonts w:ascii="Arial" w:eastAsia="Calibri" w:hAnsi="Arial" w:cs="Arial"/>
          <w:iCs/>
          <w:sz w:val="22"/>
          <w:szCs w:val="22"/>
          <w:lang w:eastAsia="en-US"/>
        </w:rPr>
        <w:t>ystemu</w:t>
      </w:r>
      <w:r w:rsidR="005366CB" w:rsidRPr="00AA41DE">
        <w:rPr>
          <w:rFonts w:ascii="Arial" w:eastAsia="Calibri" w:hAnsi="Arial" w:cs="Arial"/>
          <w:sz w:val="22"/>
          <w:szCs w:val="22"/>
          <w:lang w:eastAsia="en-US"/>
        </w:rPr>
        <w:t>, iż oferowany produkt będzie objęty wsparciem technicznym oraz dostępne będą części za</w:t>
      </w:r>
      <w:r>
        <w:rPr>
          <w:rFonts w:ascii="Arial" w:eastAsia="Calibri" w:hAnsi="Arial" w:cs="Arial"/>
          <w:sz w:val="22"/>
          <w:szCs w:val="22"/>
          <w:lang w:eastAsia="en-US"/>
        </w:rPr>
        <w:t xml:space="preserve">mienne przez okres co najmniej 10 </w:t>
      </w:r>
      <w:r w:rsidR="005366CB" w:rsidRPr="00AA41DE">
        <w:rPr>
          <w:rFonts w:ascii="Arial" w:eastAsia="Calibri" w:hAnsi="Arial" w:cs="Arial"/>
          <w:sz w:val="22"/>
          <w:szCs w:val="22"/>
          <w:lang w:eastAsia="en-US"/>
        </w:rPr>
        <w:t>lat od daty podpisania prot</w:t>
      </w:r>
      <w:r w:rsidR="00406FA3" w:rsidRPr="00AA41DE">
        <w:rPr>
          <w:rFonts w:ascii="Arial" w:eastAsia="Calibri" w:hAnsi="Arial" w:cs="Arial"/>
          <w:sz w:val="22"/>
          <w:szCs w:val="22"/>
          <w:lang w:eastAsia="en-US"/>
        </w:rPr>
        <w:t>okołu przekazania.</w:t>
      </w:r>
    </w:p>
    <w:p w14:paraId="61C27DF5" w14:textId="77777777" w:rsidR="002842BB" w:rsidRDefault="002842BB" w:rsidP="006E79F5">
      <w:pPr>
        <w:jc w:val="both"/>
        <w:rPr>
          <w:rFonts w:ascii="Arial" w:hAnsi="Arial" w:cs="Arial"/>
          <w:sz w:val="22"/>
          <w:szCs w:val="22"/>
        </w:rPr>
      </w:pPr>
    </w:p>
    <w:p w14:paraId="7D66FEB6" w14:textId="77777777" w:rsidR="005057D0" w:rsidRDefault="005057D0" w:rsidP="006E79F5">
      <w:pPr>
        <w:jc w:val="both"/>
        <w:rPr>
          <w:rFonts w:ascii="Arial" w:hAnsi="Arial" w:cs="Arial"/>
          <w:sz w:val="22"/>
          <w:szCs w:val="22"/>
        </w:rPr>
      </w:pPr>
    </w:p>
    <w:p w14:paraId="73467CBB" w14:textId="77777777" w:rsidR="005057D0" w:rsidRDefault="005057D0" w:rsidP="006E79F5">
      <w:pPr>
        <w:jc w:val="both"/>
        <w:rPr>
          <w:rFonts w:ascii="Arial" w:hAnsi="Arial" w:cs="Arial"/>
          <w:sz w:val="22"/>
          <w:szCs w:val="22"/>
        </w:rPr>
      </w:pPr>
    </w:p>
    <w:p w14:paraId="722C126F" w14:textId="77777777" w:rsidR="005057D0" w:rsidRDefault="005057D0" w:rsidP="006E79F5">
      <w:pPr>
        <w:jc w:val="both"/>
        <w:rPr>
          <w:rFonts w:ascii="Arial" w:hAnsi="Arial" w:cs="Arial"/>
          <w:sz w:val="22"/>
          <w:szCs w:val="22"/>
        </w:rPr>
      </w:pPr>
    </w:p>
    <w:p w14:paraId="1FCC19F2" w14:textId="77777777" w:rsidR="005057D0" w:rsidRDefault="005057D0" w:rsidP="006E79F5">
      <w:pPr>
        <w:jc w:val="both"/>
        <w:rPr>
          <w:rFonts w:ascii="Arial" w:hAnsi="Arial" w:cs="Arial"/>
          <w:sz w:val="22"/>
          <w:szCs w:val="22"/>
        </w:rPr>
      </w:pPr>
    </w:p>
    <w:p w14:paraId="740C28DC" w14:textId="77777777" w:rsidR="005057D0" w:rsidRPr="00AA41DE" w:rsidRDefault="005057D0" w:rsidP="006E79F5">
      <w:pPr>
        <w:jc w:val="both"/>
        <w:rPr>
          <w:rFonts w:ascii="Arial" w:hAnsi="Arial" w:cs="Arial"/>
          <w:sz w:val="22"/>
          <w:szCs w:val="22"/>
        </w:rPr>
      </w:pPr>
    </w:p>
    <w:p w14:paraId="118878DC" w14:textId="77777777" w:rsidR="00406FA3" w:rsidRPr="00AA41DE" w:rsidRDefault="00406FA3" w:rsidP="00E86EFD">
      <w:pPr>
        <w:pStyle w:val="Nagwek1"/>
        <w:numPr>
          <w:ilvl w:val="0"/>
          <w:numId w:val="1"/>
        </w:numPr>
        <w:jc w:val="both"/>
        <w:rPr>
          <w:rFonts w:cs="Arial"/>
        </w:rPr>
      </w:pPr>
      <w:bookmarkStart w:id="126" w:name="_Toc475077861"/>
      <w:r w:rsidRPr="00AA41DE">
        <w:rPr>
          <w:rFonts w:cs="Arial"/>
        </w:rPr>
        <w:t>SYSTEMY POWIĄZANE</w:t>
      </w:r>
      <w:bookmarkEnd w:id="126"/>
    </w:p>
    <w:p w14:paraId="3B9149FE" w14:textId="77777777" w:rsidR="005366CB" w:rsidRPr="00AA41DE" w:rsidRDefault="005366CB" w:rsidP="006E79F5">
      <w:pPr>
        <w:autoSpaceDE w:val="0"/>
        <w:autoSpaceDN w:val="0"/>
        <w:adjustRightInd w:val="0"/>
        <w:contextualSpacing/>
        <w:rPr>
          <w:rFonts w:ascii="Arial" w:eastAsia="Calibri" w:hAnsi="Arial" w:cs="Arial"/>
          <w:b/>
          <w:bCs/>
          <w:sz w:val="22"/>
          <w:szCs w:val="22"/>
          <w:lang w:eastAsia="en-US"/>
        </w:rPr>
      </w:pPr>
    </w:p>
    <w:p w14:paraId="4FD06658" w14:textId="77777777" w:rsidR="005366CB" w:rsidRPr="001B5B98" w:rsidRDefault="005366CB" w:rsidP="001B5B98">
      <w:pPr>
        <w:pStyle w:val="Nagwek1"/>
        <w:numPr>
          <w:ilvl w:val="1"/>
          <w:numId w:val="1"/>
        </w:numPr>
        <w:tabs>
          <w:tab w:val="clear" w:pos="792"/>
          <w:tab w:val="num" w:pos="567"/>
        </w:tabs>
        <w:ind w:left="567" w:hanging="567"/>
      </w:pPr>
      <w:bookmarkStart w:id="127" w:name="_Toc475077862"/>
      <w:r w:rsidRPr="001B5B98">
        <w:t>Konsola operatorska – panel Top Box</w:t>
      </w:r>
      <w:bookmarkEnd w:id="127"/>
    </w:p>
    <w:p w14:paraId="08F32C58" w14:textId="77777777" w:rsidR="005366CB" w:rsidRPr="00AA41DE" w:rsidRDefault="005366CB" w:rsidP="006E79F5">
      <w:pPr>
        <w:autoSpaceDE w:val="0"/>
        <w:autoSpaceDN w:val="0"/>
        <w:adjustRightInd w:val="0"/>
        <w:contextualSpacing/>
        <w:rPr>
          <w:rFonts w:ascii="Arial" w:eastAsia="Calibri" w:hAnsi="Arial" w:cs="Arial"/>
          <w:b/>
          <w:bCs/>
          <w:sz w:val="22"/>
          <w:szCs w:val="22"/>
          <w:lang w:val="en-GB" w:eastAsia="en-US"/>
        </w:rPr>
      </w:pPr>
    </w:p>
    <w:p w14:paraId="73F8CE6F"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System alarmowania – konsola operatorska musi być zrealizowany technicznie jako standardowy Top Box zlokalizowany w pobliżu konsol operatorskich systemu DCS (do</w:t>
      </w:r>
      <w:r w:rsidRPr="005366CB">
        <w:rPr>
          <w:rFonts w:ascii="Arial" w:eastAsia="Calibri" w:hAnsi="Arial" w:cs="Arial"/>
          <w:sz w:val="22"/>
          <w:szCs w:val="22"/>
          <w:lang w:eastAsia="en-US"/>
        </w:rPr>
        <w:t xml:space="preserve"> którego będą podłączone w sposób hardwarowy najważniejsze sygnały alarmowe i przyciski blokadowe z systemów monitoringu i systemu ESD</w:t>
      </w:r>
      <w:r w:rsidR="00D453F0">
        <w:rPr>
          <w:rFonts w:ascii="Arial" w:eastAsia="Calibri" w:hAnsi="Arial" w:cs="Arial"/>
          <w:sz w:val="22"/>
          <w:szCs w:val="22"/>
          <w:lang w:eastAsia="en-US"/>
        </w:rPr>
        <w:t>)</w:t>
      </w:r>
      <w:r w:rsidRPr="005366CB">
        <w:rPr>
          <w:rFonts w:ascii="Arial" w:eastAsia="Calibri" w:hAnsi="Arial" w:cs="Arial"/>
          <w:sz w:val="22"/>
          <w:szCs w:val="22"/>
          <w:lang w:eastAsia="en-US"/>
        </w:rPr>
        <w:t>.</w:t>
      </w:r>
    </w:p>
    <w:p w14:paraId="2B146772"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Panel Top Box musi być wyposażony między innymi w:</w:t>
      </w:r>
    </w:p>
    <w:p w14:paraId="48D14247" w14:textId="77777777" w:rsidR="005366CB" w:rsidRPr="005366CB" w:rsidRDefault="005366CB" w:rsidP="006E79F5">
      <w:pPr>
        <w:numPr>
          <w:ilvl w:val="0"/>
          <w:numId w:val="10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lampki alarmowe typu LED informujące o przekroczeniu bardzo ważnych parametrów procesowych lub zdarzeniach mających wpływ na bezpieczeństwo techniczne pracy instalacji (np. alarm ogólny pobudzenia czujników gazów palnych/toksycznych, przekroczenie bardzo ważnych parametrów procesowych</w:t>
      </w:r>
      <w:r w:rsidR="001E3BF5">
        <w:rPr>
          <w:rFonts w:ascii="Arial" w:eastAsia="Calibri" w:hAnsi="Arial" w:cs="Arial"/>
          <w:sz w:val="22"/>
          <w:szCs w:val="22"/>
          <w:lang w:eastAsia="en-US"/>
        </w:rPr>
        <w:t>)</w:t>
      </w:r>
      <w:r w:rsidRPr="005366CB">
        <w:rPr>
          <w:rFonts w:ascii="Arial" w:eastAsia="Calibri" w:hAnsi="Arial" w:cs="Arial"/>
          <w:sz w:val="22"/>
          <w:szCs w:val="22"/>
          <w:lang w:eastAsia="en-US"/>
        </w:rPr>
        <w:t xml:space="preserve">, </w:t>
      </w:r>
    </w:p>
    <w:p w14:paraId="1EE86AAC" w14:textId="77777777" w:rsidR="005366CB" w:rsidRPr="005366CB" w:rsidRDefault="005366CB" w:rsidP="006E79F5">
      <w:pPr>
        <w:numPr>
          <w:ilvl w:val="0"/>
          <w:numId w:val="10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przyciski (typu grzybkowego z zabezpieczeniem) do wyłączenia ważnych aparatów technologicznych – np. piece technologiczne, maszyn – np. kompresory, pompy, </w:t>
      </w:r>
    </w:p>
    <w:p w14:paraId="555109E5" w14:textId="77777777" w:rsidR="005366CB" w:rsidRPr="005366CB" w:rsidRDefault="005366CB" w:rsidP="006E79F5">
      <w:pPr>
        <w:numPr>
          <w:ilvl w:val="0"/>
          <w:numId w:val="10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buczek alarmowy,</w:t>
      </w:r>
    </w:p>
    <w:p w14:paraId="20F585FD" w14:textId="77777777" w:rsidR="005366CB" w:rsidRPr="005366CB" w:rsidRDefault="005366CB" w:rsidP="006E79F5">
      <w:pPr>
        <w:numPr>
          <w:ilvl w:val="0"/>
          <w:numId w:val="10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przycisk do testowania zainstalowanych na panelu Top Box lampek i buczka,</w:t>
      </w:r>
    </w:p>
    <w:p w14:paraId="0621EEB1" w14:textId="77777777" w:rsidR="005366CB" w:rsidRPr="005366CB" w:rsidRDefault="005366CB" w:rsidP="006E79F5">
      <w:pPr>
        <w:numPr>
          <w:ilvl w:val="0"/>
          <w:numId w:val="10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przycisk do przyjęcia alarmu i wyłączenia buczka.</w:t>
      </w:r>
    </w:p>
    <w:p w14:paraId="5ECE9D1E"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376E772B"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Urządzenia zainstalowane na panelu Top Box muszą być sterowane bezpośrednio przez system zabezpieczeń ESD.</w:t>
      </w:r>
    </w:p>
    <w:p w14:paraId="23DE7C59"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29552000" w14:textId="77777777" w:rsidR="005366CB" w:rsidRPr="003126B0" w:rsidRDefault="005366CB" w:rsidP="001B5B98">
      <w:pPr>
        <w:pStyle w:val="Nagwek1"/>
        <w:numPr>
          <w:ilvl w:val="1"/>
          <w:numId w:val="1"/>
        </w:numPr>
        <w:tabs>
          <w:tab w:val="clear" w:pos="792"/>
          <w:tab w:val="num" w:pos="567"/>
        </w:tabs>
        <w:ind w:left="567" w:hanging="567"/>
      </w:pPr>
      <w:bookmarkStart w:id="128" w:name="_Toc475077863"/>
      <w:r w:rsidRPr="003126B0">
        <w:t>System zarządzania zasobami sprzętowymi (AMS)</w:t>
      </w:r>
      <w:bookmarkEnd w:id="128"/>
    </w:p>
    <w:p w14:paraId="41B96648" w14:textId="77777777" w:rsidR="005366CB" w:rsidRPr="005366CB" w:rsidRDefault="005366CB" w:rsidP="006E79F5">
      <w:pPr>
        <w:autoSpaceDE w:val="0"/>
        <w:autoSpaceDN w:val="0"/>
        <w:adjustRightInd w:val="0"/>
        <w:contextualSpacing/>
        <w:jc w:val="both"/>
        <w:rPr>
          <w:rFonts w:ascii="Arial" w:eastAsia="Calibri" w:hAnsi="Arial" w:cs="Arial"/>
          <w:b/>
          <w:sz w:val="22"/>
          <w:szCs w:val="22"/>
          <w:lang w:eastAsia="en-US"/>
        </w:rPr>
      </w:pPr>
    </w:p>
    <w:p w14:paraId="0095C089"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System zarządzania zasobami sprzętowymi musi być oparty na otwartym standardzie komunikacyjnym i stanowić pojedyncze zintegrowane oprogramowanie. Musi być niezależny od systemu sterowania i rodzaju dostarczonych urządzeń. System ten musi zapewniać bezpieczny i bezpośredni dostęp do przyrządów w zakresie wykonywania konfiguracji, dokumentowania i diagnostyki predykcyjnej dla urządzeń z poniższymi protokołami komunikacyjnymi:</w:t>
      </w:r>
    </w:p>
    <w:p w14:paraId="0C07FC39" w14:textId="77777777" w:rsidR="005366CB" w:rsidRPr="005366CB" w:rsidRDefault="005366CB" w:rsidP="006E79F5">
      <w:pPr>
        <w:numPr>
          <w:ilvl w:val="0"/>
          <w:numId w:val="10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FOUNDATION fieldbus,</w:t>
      </w:r>
    </w:p>
    <w:p w14:paraId="2963CFE1" w14:textId="77777777" w:rsidR="005366CB" w:rsidRPr="005366CB" w:rsidRDefault="005366CB" w:rsidP="006E79F5">
      <w:pPr>
        <w:numPr>
          <w:ilvl w:val="0"/>
          <w:numId w:val="10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HART,</w:t>
      </w:r>
    </w:p>
    <w:p w14:paraId="752AC06A" w14:textId="77777777" w:rsidR="005366CB" w:rsidRPr="005366CB" w:rsidRDefault="005366CB" w:rsidP="006E79F5">
      <w:pPr>
        <w:numPr>
          <w:ilvl w:val="0"/>
          <w:numId w:val="10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Wireless </w:t>
      </w:r>
      <w:r w:rsidRPr="005366CB">
        <w:rPr>
          <w:rFonts w:ascii="Arial" w:eastAsia="Calibri" w:hAnsi="Arial" w:cs="Arial"/>
          <w:sz w:val="22"/>
          <w:szCs w:val="22"/>
          <w:lang w:eastAsia="en-US"/>
        </w:rPr>
        <w:t>HART,</w:t>
      </w:r>
    </w:p>
    <w:p w14:paraId="0424AA9E" w14:textId="77777777" w:rsidR="005366CB" w:rsidRPr="005366CB" w:rsidRDefault="005366CB" w:rsidP="006E79F5">
      <w:pPr>
        <w:numPr>
          <w:ilvl w:val="0"/>
          <w:numId w:val="10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PROFIBUS DP,</w:t>
      </w:r>
    </w:p>
    <w:p w14:paraId="0DB23443" w14:textId="77777777" w:rsidR="005366CB" w:rsidRPr="005366CB" w:rsidRDefault="005366CB" w:rsidP="006E79F5">
      <w:pPr>
        <w:numPr>
          <w:ilvl w:val="0"/>
          <w:numId w:val="10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PROFIBUS PA.</w:t>
      </w:r>
    </w:p>
    <w:p w14:paraId="088B9F0C"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F614561"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System zarządzania zasobami sprzętowymi musi być zainstalowany na komputerze klasy PC i musi zapewniać następujące możliwości:</w:t>
      </w:r>
    </w:p>
    <w:p w14:paraId="01AF9905" w14:textId="77777777" w:rsidR="005366CB" w:rsidRPr="005366CB" w:rsidRDefault="005366CB" w:rsidP="006E79F5">
      <w:pPr>
        <w:numPr>
          <w:ilvl w:val="0"/>
          <w:numId w:val="10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zarządzanie danymi konfiguracyjnymi oraz kalibracyjnymi dla inteligentnych urządzeń, włączając w to integrację z przenośnymi inteligentnym kalibratorami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i komunikatorami,</w:t>
      </w:r>
    </w:p>
    <w:p w14:paraId="488E152E" w14:textId="77777777" w:rsidR="005366CB" w:rsidRPr="005366CB" w:rsidRDefault="005366CB" w:rsidP="006E79F5">
      <w:pPr>
        <w:numPr>
          <w:ilvl w:val="0"/>
          <w:numId w:val="10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automatyczne rejestrowanie zdarzeń dla celów kontroli zmian w konfiguracji i obsługi bieżących komunikatów diagnostycznych,</w:t>
      </w:r>
    </w:p>
    <w:p w14:paraId="0DCF60AE" w14:textId="77777777" w:rsidR="005366CB" w:rsidRPr="005366CB" w:rsidRDefault="005366CB" w:rsidP="006E79F5">
      <w:pPr>
        <w:numPr>
          <w:ilvl w:val="0"/>
          <w:numId w:val="10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wyświetlanie w trybie on-line komunikatów diagnostycznych z urządzeń oraz ich historyzowanie,</w:t>
      </w:r>
    </w:p>
    <w:p w14:paraId="67BCAAF5" w14:textId="77777777" w:rsidR="005366CB" w:rsidRPr="005366CB" w:rsidRDefault="005366CB" w:rsidP="006E79F5">
      <w:pPr>
        <w:numPr>
          <w:ilvl w:val="0"/>
          <w:numId w:val="10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transfer danych pomiędzy systemami.</w:t>
      </w:r>
    </w:p>
    <w:p w14:paraId="4BF7583D" w14:textId="77777777" w:rsidR="005366CB" w:rsidRPr="005366CB" w:rsidRDefault="005366CB" w:rsidP="006E79F5">
      <w:pPr>
        <w:autoSpaceDE w:val="0"/>
        <w:autoSpaceDN w:val="0"/>
        <w:adjustRightInd w:val="0"/>
        <w:contextualSpacing/>
        <w:jc w:val="both"/>
        <w:rPr>
          <w:rFonts w:ascii="Arial" w:eastAsia="Calibri" w:hAnsi="Arial" w:cs="Arial"/>
          <w:sz w:val="22"/>
          <w:szCs w:val="22"/>
          <w:lang w:eastAsia="en-US"/>
        </w:rPr>
      </w:pPr>
    </w:p>
    <w:p w14:paraId="6B00F0D4"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musi zapewniać wyświetlanie hierarchii urządzeń w trybie on-line i off-line pomiędzy fizycznym systemem a komputerem diagnostycznym.</w:t>
      </w:r>
    </w:p>
    <w:p w14:paraId="1E23D899"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039287E"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Zintegrowane w systemie AMS oprogramowanie diagnostyczne w zakresie inteligentnych pozycjonerów musi zapewniać dostęp do wszystkich funkcji diagnostycznych urządzenia.</w:t>
      </w:r>
    </w:p>
    <w:p w14:paraId="0BD34B7C"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44038221"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Wymiana informacji pomiędzy urządzeniami, a systemem AMS nie może mieć żadnego wpływu na zdolność sterowania procesem przez systemy sterowania i zabezpieczeń. Wymagany jest certyfikat potwierdzający brak wpływu funkcjonowania systemu AMS na systemy DCS i SIS.</w:t>
      </w:r>
    </w:p>
    <w:p w14:paraId="55A3FAA9"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0ED41AF6"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Z systemem wymagane jest dostarczenie wszystkich niezbędnych licencji dla zapewnienia pełnej funkcjonalności oprogramowania w zakresie zainstalowanych urządzeń obiektowych. Wszystkie licencje muszą być dostarczone z zapasem minimum 30% (licencjonowanie liczby urządzeń podłączonych do systemu).</w:t>
      </w:r>
    </w:p>
    <w:p w14:paraId="7A1B029D"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79404A87" w14:textId="77777777" w:rsidR="00C06AD4"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System zarządzania zasobami sprzętowymi musi mieć możliwość tworzenia automatycznych kopii zapasowych oraz zdolność do przywrócenia systemu po awarii.</w:t>
      </w:r>
    </w:p>
    <w:p w14:paraId="327802DF" w14:textId="77777777" w:rsidR="00C06AD4" w:rsidRPr="005366CB" w:rsidRDefault="00C06AD4" w:rsidP="006E79F5">
      <w:pPr>
        <w:autoSpaceDE w:val="0"/>
        <w:autoSpaceDN w:val="0"/>
        <w:adjustRightInd w:val="0"/>
        <w:jc w:val="both"/>
        <w:rPr>
          <w:rFonts w:ascii="Arial" w:eastAsia="Calibri" w:hAnsi="Arial" w:cs="Arial"/>
          <w:sz w:val="22"/>
          <w:szCs w:val="22"/>
          <w:lang w:eastAsia="en-US"/>
        </w:rPr>
      </w:pPr>
    </w:p>
    <w:p w14:paraId="4112F928" w14:textId="77777777" w:rsidR="005366CB" w:rsidRPr="003126B0" w:rsidRDefault="005366CB" w:rsidP="001B5B98">
      <w:pPr>
        <w:pStyle w:val="Nagwek1"/>
        <w:numPr>
          <w:ilvl w:val="1"/>
          <w:numId w:val="1"/>
        </w:numPr>
        <w:tabs>
          <w:tab w:val="clear" w:pos="792"/>
          <w:tab w:val="num" w:pos="567"/>
        </w:tabs>
        <w:ind w:left="567" w:hanging="567"/>
      </w:pPr>
      <w:bookmarkStart w:id="129" w:name="_Toc475077864"/>
      <w:r w:rsidRPr="003126B0">
        <w:t>Systemy antypompażowe</w:t>
      </w:r>
      <w:bookmarkEnd w:id="129"/>
    </w:p>
    <w:p w14:paraId="0FED4CB3" w14:textId="77777777"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14:paraId="1DA4285A"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Systemy antypompażowe powinny spełniać następujące wymagania funkcjonalne:</w:t>
      </w:r>
    </w:p>
    <w:p w14:paraId="3DACB673" w14:textId="77777777" w:rsidR="005366CB" w:rsidRPr="005366CB" w:rsidRDefault="005366CB" w:rsidP="006E79F5">
      <w:pPr>
        <w:numPr>
          <w:ilvl w:val="0"/>
          <w:numId w:val="10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Ochrona sprężarki przed zjawiskiem pompażu w każdym z reżymów pracy, podczas</w:t>
      </w:r>
      <w:r w:rsidR="002E41CF">
        <w:rPr>
          <w:rFonts w:ascii="Arial" w:eastAsia="Calibri" w:hAnsi="Arial" w:cs="Arial"/>
          <w:sz w:val="22"/>
          <w:szCs w:val="22"/>
          <w:lang w:eastAsia="en-US"/>
        </w:rPr>
        <w:t xml:space="preserve"> </w:t>
      </w:r>
      <w:r w:rsidRPr="005366CB">
        <w:rPr>
          <w:rFonts w:ascii="Arial" w:eastAsia="Calibri" w:hAnsi="Arial" w:cs="Arial"/>
          <w:sz w:val="22"/>
          <w:szCs w:val="22"/>
          <w:lang w:eastAsia="en-US"/>
        </w:rPr>
        <w:t>rozruchu, normalnej pracy i zatrzymania oraz zminimalizowany wpływ na przebieg procesów prowadzonych na instalacji.</w:t>
      </w:r>
    </w:p>
    <w:p w14:paraId="25E024A2" w14:textId="77777777" w:rsidR="005366CB" w:rsidRPr="005366CB" w:rsidRDefault="005366CB" w:rsidP="006E79F5">
      <w:pPr>
        <w:numPr>
          <w:ilvl w:val="0"/>
          <w:numId w:val="10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Automatyczne rozszerzenie zakresu bezpiecznej pracy sprężarki w zależności od prędkości przybliżenia punktu pracy sprężarki do granicy pompażu.</w:t>
      </w:r>
    </w:p>
    <w:p w14:paraId="22EA1FF0" w14:textId="77777777" w:rsidR="005366CB" w:rsidRPr="005366CB" w:rsidRDefault="005366CB" w:rsidP="006E79F5">
      <w:pPr>
        <w:numPr>
          <w:ilvl w:val="0"/>
          <w:numId w:val="10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Zapobieganie powstawaniu pompażu sprężarki i przekroczeniu zadanych parametrów ograniczających.</w:t>
      </w:r>
    </w:p>
    <w:p w14:paraId="0AD7FFCD" w14:textId="77777777" w:rsidR="005366CB" w:rsidRPr="005366CB" w:rsidRDefault="005366CB" w:rsidP="006E79F5">
      <w:pPr>
        <w:numPr>
          <w:ilvl w:val="0"/>
          <w:numId w:val="10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Automatyczne dostosowanie struktury parametrów układu w zależności od charakterystyki działających zaburzeń, zapewniające zahamowanie rozwoju przedpompażowej sytuacji i przerwanie pompażu w przypadku jego pojawienia się na skutek przyczyn, niezależnych od układu.</w:t>
      </w:r>
    </w:p>
    <w:p w14:paraId="1B7D0523" w14:textId="77777777" w:rsidR="005366CB" w:rsidRPr="005366CB" w:rsidRDefault="005366CB" w:rsidP="006E79F5">
      <w:pPr>
        <w:numPr>
          <w:ilvl w:val="0"/>
          <w:numId w:val="10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Odwzorowanie w skali czasu rzeczywistego i formie poglądowej położenia punktu pracy sprężarki w płaszczyźnie jego charakterystyk gazodynamicznych i położenia linii ustawienia regulatora antypompażowego.</w:t>
      </w:r>
    </w:p>
    <w:p w14:paraId="263AC2E5" w14:textId="77777777" w:rsidR="005366CB" w:rsidRDefault="005366CB" w:rsidP="006E79F5">
      <w:pPr>
        <w:numPr>
          <w:ilvl w:val="0"/>
          <w:numId w:val="10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Powiązanie programowe odpowiadające za poszczególne sekcje sprężania muszą zapewniać pełna ochronę całej sprężarki. Zaburzenie na jednej sekcji nie może przenosić się na pozostałe.</w:t>
      </w:r>
    </w:p>
    <w:p w14:paraId="375380FE" w14:textId="77777777" w:rsidR="00102383" w:rsidRPr="005366CB" w:rsidRDefault="00102383" w:rsidP="006E79F5">
      <w:pPr>
        <w:autoSpaceDE w:val="0"/>
        <w:autoSpaceDN w:val="0"/>
        <w:adjustRightInd w:val="0"/>
        <w:ind w:left="720"/>
        <w:contextualSpacing/>
        <w:jc w:val="both"/>
        <w:rPr>
          <w:rFonts w:ascii="Arial" w:eastAsia="Calibri" w:hAnsi="Arial" w:cs="Arial"/>
          <w:sz w:val="22"/>
          <w:szCs w:val="22"/>
          <w:lang w:eastAsia="en-US"/>
        </w:rPr>
      </w:pPr>
    </w:p>
    <w:p w14:paraId="198853C9" w14:textId="77777777" w:rsidR="005366CB" w:rsidRPr="005366CB" w:rsidRDefault="005366CB" w:rsidP="00C75DFF">
      <w:pPr>
        <w:jc w:val="both"/>
        <w:rPr>
          <w:rFonts w:ascii="Arial" w:eastAsia="Calibri" w:hAnsi="Arial" w:cs="Arial"/>
          <w:sz w:val="22"/>
          <w:szCs w:val="22"/>
          <w:lang w:eastAsia="en-US"/>
        </w:rPr>
      </w:pPr>
      <w:r w:rsidRPr="005366CB">
        <w:rPr>
          <w:rFonts w:ascii="Arial" w:eastAsia="Calibri" w:hAnsi="Arial" w:cs="Arial"/>
          <w:sz w:val="22"/>
          <w:szCs w:val="22"/>
          <w:lang w:eastAsia="en-US"/>
        </w:rPr>
        <w:t>Regulator antypompażowy powinien być zrealizowany w oparciu o dedykowany sterownik PLC lub regulator pojedynczej strategii spełniający następujące warunki:</w:t>
      </w:r>
    </w:p>
    <w:p w14:paraId="1E0312C0" w14:textId="77777777" w:rsidR="005366CB" w:rsidRPr="005366CB" w:rsidRDefault="005366CB" w:rsidP="006E79F5">
      <w:pPr>
        <w:numPr>
          <w:ilvl w:val="0"/>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Czas przetwarzania pętli regulacyjnej powinien zapewniać warunki bezpiecznej pracy i wymagany czas </w:t>
      </w:r>
      <w:r w:rsidR="00767ACE">
        <w:rPr>
          <w:rFonts w:ascii="Arial" w:eastAsia="Calibri" w:hAnsi="Arial" w:cs="Arial"/>
          <w:sz w:val="22"/>
          <w:szCs w:val="22"/>
          <w:lang w:eastAsia="en-US"/>
        </w:rPr>
        <w:t>reakcji określony przez Kontr</w:t>
      </w:r>
      <w:r w:rsidR="00BD01A2">
        <w:rPr>
          <w:rFonts w:ascii="Arial" w:eastAsia="Calibri" w:hAnsi="Arial" w:cs="Arial"/>
          <w:sz w:val="22"/>
          <w:szCs w:val="22"/>
          <w:lang w:eastAsia="en-US"/>
        </w:rPr>
        <w:t>a</w:t>
      </w:r>
      <w:r w:rsidR="00767ACE">
        <w:rPr>
          <w:rFonts w:ascii="Arial" w:eastAsia="Calibri" w:hAnsi="Arial" w:cs="Arial"/>
          <w:sz w:val="22"/>
          <w:szCs w:val="22"/>
          <w:lang w:eastAsia="en-US"/>
        </w:rPr>
        <w:t>ktora</w:t>
      </w:r>
      <w:r w:rsidRPr="005366CB">
        <w:rPr>
          <w:rFonts w:ascii="Arial" w:eastAsia="Calibri" w:hAnsi="Arial" w:cs="Arial"/>
          <w:sz w:val="22"/>
          <w:szCs w:val="22"/>
          <w:lang w:eastAsia="en-US"/>
        </w:rPr>
        <w:t xml:space="preserve"> maszyny.</w:t>
      </w:r>
    </w:p>
    <w:p w14:paraId="76F30339" w14:textId="77777777" w:rsidR="005366CB" w:rsidRPr="005366CB" w:rsidRDefault="005366CB" w:rsidP="006E79F5">
      <w:pPr>
        <w:numPr>
          <w:ilvl w:val="0"/>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Regulator musi posiadać odpowiednie funkcje diagnostyczne umożliwiające zlokalizowanie usterki sprzętowej (procesor, karty i obwody I/O, interfejsy komunikacyjne</w:t>
      </w:r>
      <w:r w:rsidR="00A843A2">
        <w:rPr>
          <w:rFonts w:ascii="Arial" w:eastAsia="Calibri" w:hAnsi="Arial" w:cs="Arial"/>
          <w:sz w:val="22"/>
          <w:szCs w:val="22"/>
          <w:lang w:eastAsia="en-US"/>
        </w:rPr>
        <w:t>)</w:t>
      </w:r>
      <w:r w:rsidRPr="005366CB">
        <w:rPr>
          <w:rFonts w:ascii="Arial" w:eastAsia="Calibri" w:hAnsi="Arial" w:cs="Arial"/>
          <w:sz w:val="22"/>
          <w:szCs w:val="22"/>
          <w:lang w:eastAsia="en-US"/>
        </w:rPr>
        <w:t>.</w:t>
      </w:r>
    </w:p>
    <w:p w14:paraId="63CF99BE" w14:textId="77777777" w:rsidR="005366CB" w:rsidRPr="005366CB" w:rsidRDefault="005366CB" w:rsidP="006E79F5">
      <w:pPr>
        <w:numPr>
          <w:ilvl w:val="0"/>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Informacje diagnostyczne o pracy regulatora będą przekazywane do systemu DCS </w:t>
      </w:r>
      <w:r w:rsidR="00E37E31">
        <w:rPr>
          <w:rFonts w:ascii="Arial" w:eastAsia="Calibri" w:hAnsi="Arial" w:cs="Arial"/>
          <w:sz w:val="22"/>
          <w:szCs w:val="22"/>
          <w:lang w:eastAsia="en-US"/>
        </w:rPr>
        <w:t xml:space="preserve">   </w:t>
      </w:r>
      <w:r w:rsidRPr="005366CB">
        <w:rPr>
          <w:rFonts w:ascii="Arial" w:eastAsia="Calibri" w:hAnsi="Arial" w:cs="Arial"/>
          <w:sz w:val="22"/>
          <w:szCs w:val="22"/>
          <w:lang w:eastAsia="en-US"/>
        </w:rPr>
        <w:t>w sposób umożliwiający wizualizację i alarmowanie na odpowiednich synoptykach lub ekranach systemowych. Dopuszczalne są alarmy wspólne (kumulatywne).</w:t>
      </w:r>
    </w:p>
    <w:p w14:paraId="2E49E790" w14:textId="77777777" w:rsidR="005366CB" w:rsidRPr="005366CB" w:rsidRDefault="005366CB" w:rsidP="006E79F5">
      <w:pPr>
        <w:numPr>
          <w:ilvl w:val="0"/>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Usterka sprzętowa regulatora nie może generować powstania sytuacji niebezpiecznej dla pracy maszyny. Tryb awaryjny powinien wymuszać bezpieczną pozycję zaworu antypompażowego.</w:t>
      </w:r>
    </w:p>
    <w:p w14:paraId="64455B79" w14:textId="77777777" w:rsidR="005366CB" w:rsidRPr="005366CB" w:rsidRDefault="005366CB" w:rsidP="006E79F5">
      <w:pPr>
        <w:numPr>
          <w:ilvl w:val="0"/>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Usterka pojedynczego obwodu wejściowego nie powinna generować powstania sytuacji niebezpiecznej dla pracy maszyny. Tryb awaryjny powinien dopuszczać stosowanie dwóch scenariuszy: używanie ostatniej dobrej wartości procesowej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i utrzymanie regulacji lub wymuszenie bezpiecznej pozycji zaworu antypompażowego. Ostateczny wybór scenariusza obsługi sytuacji awaryjnej powinien zostać określony na etapie realizacji</w:t>
      </w:r>
      <w:r w:rsidR="00E37E31">
        <w:rPr>
          <w:rFonts w:ascii="Arial" w:eastAsia="Calibri" w:hAnsi="Arial" w:cs="Arial"/>
          <w:sz w:val="22"/>
          <w:szCs w:val="22"/>
          <w:lang w:eastAsia="en-US"/>
        </w:rPr>
        <w:t xml:space="preserve"> zadania i uzgodniony z Kupującym</w:t>
      </w:r>
      <w:r w:rsidRPr="005366CB">
        <w:rPr>
          <w:rFonts w:ascii="Arial" w:eastAsia="Calibri" w:hAnsi="Arial" w:cs="Arial"/>
          <w:sz w:val="22"/>
          <w:szCs w:val="22"/>
          <w:lang w:eastAsia="en-US"/>
        </w:rPr>
        <w:t>.</w:t>
      </w:r>
    </w:p>
    <w:p w14:paraId="53D31AD4" w14:textId="77777777" w:rsidR="005366CB" w:rsidRPr="005366CB" w:rsidRDefault="005366CB" w:rsidP="006E79F5">
      <w:pPr>
        <w:numPr>
          <w:ilvl w:val="0"/>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Do obsługi regulatora antypompażowego powinna być zapewniona dedykowana stacja inżynierska. Stacja powinna zapewniać realizację następujących funkcji:</w:t>
      </w:r>
    </w:p>
    <w:p w14:paraId="64B92A1B" w14:textId="77777777" w:rsidR="005366CB" w:rsidRPr="005366CB" w:rsidRDefault="005366CB" w:rsidP="006E79F5">
      <w:pPr>
        <w:numPr>
          <w:ilvl w:val="1"/>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obsługa oprogramowania systemowego,</w:t>
      </w:r>
    </w:p>
    <w:p w14:paraId="2E9127A6" w14:textId="77777777" w:rsidR="005366CB" w:rsidRPr="005366CB" w:rsidRDefault="005366CB" w:rsidP="006E79F5">
      <w:pPr>
        <w:numPr>
          <w:ilvl w:val="1"/>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rejestracja i archiwizacja diagnostyki regulatora,</w:t>
      </w:r>
    </w:p>
    <w:p w14:paraId="11AADCFB" w14:textId="77777777" w:rsidR="005366CB" w:rsidRPr="005366CB" w:rsidRDefault="005366CB" w:rsidP="006E79F5">
      <w:pPr>
        <w:numPr>
          <w:ilvl w:val="1"/>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rejestracja i archiwizacja danych procesowych i zdarzeń</w:t>
      </w:r>
      <w:r w:rsidR="002E41CF">
        <w:rPr>
          <w:rFonts w:ascii="Arial" w:eastAsia="Calibri" w:hAnsi="Arial" w:cs="Arial"/>
          <w:sz w:val="22"/>
          <w:szCs w:val="22"/>
          <w:lang w:eastAsia="en-US"/>
        </w:rPr>
        <w:t>,</w:t>
      </w:r>
    </w:p>
    <w:p w14:paraId="62EC3C35" w14:textId="77777777" w:rsidR="005366CB" w:rsidRPr="005366CB" w:rsidRDefault="005366CB" w:rsidP="006E79F5">
      <w:pPr>
        <w:numPr>
          <w:ilvl w:val="1"/>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tworzenie i wykonywanie zmian oprogramowania użytkowego (opcja),</w:t>
      </w:r>
    </w:p>
    <w:p w14:paraId="1BCEB1D8" w14:textId="77777777" w:rsidR="005366CB" w:rsidRPr="005366CB" w:rsidRDefault="005366CB" w:rsidP="006E79F5">
      <w:pPr>
        <w:numPr>
          <w:ilvl w:val="1"/>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wizualizacja działania oprogramowania użytkowego,</w:t>
      </w:r>
    </w:p>
    <w:p w14:paraId="63897738" w14:textId="77777777" w:rsidR="005366CB" w:rsidRPr="005366CB" w:rsidRDefault="005366CB" w:rsidP="006E79F5">
      <w:pPr>
        <w:numPr>
          <w:ilvl w:val="1"/>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wykonywanie kopii bezpieczeństwa,</w:t>
      </w:r>
    </w:p>
    <w:p w14:paraId="2BAF91B0" w14:textId="77777777" w:rsidR="005366CB" w:rsidRPr="005366CB" w:rsidRDefault="005366CB" w:rsidP="006E79F5">
      <w:pPr>
        <w:numPr>
          <w:ilvl w:val="1"/>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odtwarzanie stanu regulatora z kopii bezpieczeństwa.</w:t>
      </w:r>
    </w:p>
    <w:p w14:paraId="0974C776" w14:textId="77777777" w:rsidR="005366CB" w:rsidRPr="005366CB" w:rsidRDefault="005366CB" w:rsidP="006E79F5">
      <w:pPr>
        <w:numPr>
          <w:ilvl w:val="0"/>
          <w:numId w:val="11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powinno składać się z następujących części - pakietów:</w:t>
      </w:r>
    </w:p>
    <w:p w14:paraId="6014A805" w14:textId="77777777" w:rsidR="005366CB" w:rsidRPr="005366CB" w:rsidRDefault="005366CB" w:rsidP="006E79F5">
      <w:pPr>
        <w:numPr>
          <w:ilvl w:val="1"/>
          <w:numId w:val="11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systemowe i diagnostyczne,</w:t>
      </w:r>
    </w:p>
    <w:p w14:paraId="137EC3D3" w14:textId="77777777" w:rsidR="005366CB" w:rsidRPr="005366CB" w:rsidRDefault="005366CB" w:rsidP="006E79F5">
      <w:pPr>
        <w:numPr>
          <w:ilvl w:val="1"/>
          <w:numId w:val="11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użytkowe,</w:t>
      </w:r>
    </w:p>
    <w:p w14:paraId="012B40BC" w14:textId="77777777" w:rsidR="005366CB" w:rsidRPr="005366CB" w:rsidRDefault="005366CB" w:rsidP="006E79F5">
      <w:pPr>
        <w:numPr>
          <w:ilvl w:val="1"/>
          <w:numId w:val="11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narzędziowe,</w:t>
      </w:r>
    </w:p>
    <w:p w14:paraId="735F1FEB" w14:textId="77777777" w:rsidR="005366CB" w:rsidRPr="005366CB" w:rsidRDefault="005366CB" w:rsidP="006E79F5">
      <w:pPr>
        <w:numPr>
          <w:ilvl w:val="1"/>
          <w:numId w:val="11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wizualizacyjne.</w:t>
      </w:r>
    </w:p>
    <w:p w14:paraId="23588059" w14:textId="77777777" w:rsidR="005366CB" w:rsidRPr="005366CB" w:rsidRDefault="005366CB" w:rsidP="006E79F5">
      <w:pPr>
        <w:numPr>
          <w:ilvl w:val="0"/>
          <w:numId w:val="11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Oprogramowanie systemowe i użytkowe będzie dostarczone wraz z wszystkimi licencjami niezbędnymi do realizacji omówionych zadań.</w:t>
      </w:r>
    </w:p>
    <w:p w14:paraId="15408CA8"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860D6F4"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Element wykonawczy układu antypompażowego – zawór regulacyjn</w:t>
      </w:r>
      <w:r w:rsidR="00E50FC4">
        <w:rPr>
          <w:rFonts w:ascii="Arial" w:eastAsia="Calibri" w:hAnsi="Arial" w:cs="Arial"/>
          <w:sz w:val="22"/>
          <w:szCs w:val="22"/>
          <w:lang w:eastAsia="en-US"/>
        </w:rPr>
        <w:t>y</w:t>
      </w:r>
      <w:r w:rsidR="00E50FC4" w:rsidRPr="005366CB">
        <w:rPr>
          <w:rFonts w:ascii="Arial" w:eastAsia="Calibri" w:hAnsi="Arial" w:cs="Arial"/>
          <w:sz w:val="22"/>
          <w:szCs w:val="22"/>
          <w:lang w:eastAsia="en-US"/>
        </w:rPr>
        <w:t xml:space="preserve"> – </w:t>
      </w:r>
      <w:r w:rsidRPr="005366CB">
        <w:rPr>
          <w:rFonts w:ascii="Arial" w:eastAsia="Calibri" w:hAnsi="Arial" w:cs="Arial"/>
          <w:sz w:val="22"/>
          <w:szCs w:val="22"/>
          <w:lang w:eastAsia="en-US"/>
        </w:rPr>
        <w:t>musi być dobrany do konkretnej aplikacji w taki sposób, aby poprzez odpowiednią wielkość przepływu, szybkości działania oraz precyzyjne pozycjonowanie zapewniał optymalne reakcje kontrolne całego układu.</w:t>
      </w:r>
    </w:p>
    <w:p w14:paraId="66234B3F"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730A8C58"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Dla zaworu wymagany jest pozycjoner inteligentny z pełna diagnostyką.</w:t>
      </w:r>
    </w:p>
    <w:p w14:paraId="76B711B6"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82F7C29"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Funkcje dodatkowe systemu antypompażowego:</w:t>
      </w:r>
    </w:p>
    <w:p w14:paraId="00BB1348" w14:textId="77777777" w:rsidR="005366CB" w:rsidRPr="005366CB" w:rsidRDefault="005366CB" w:rsidP="00E50FC4">
      <w:pPr>
        <w:numPr>
          <w:ilvl w:val="0"/>
          <w:numId w:val="112"/>
        </w:numPr>
        <w:autoSpaceDE w:val="0"/>
        <w:autoSpaceDN w:val="0"/>
        <w:adjustRightInd w:val="0"/>
        <w:ind w:left="714" w:hanging="357"/>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możliwość wymiany informacji diagnostycznych i procesowych z systemem sterowania DCS poprzez łącze komunikacyjne (np. łącze szeregowe RS-232/485 </w:t>
      </w:r>
      <w:r w:rsidR="00E50FC4">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z protokołem Modbus RTU), </w:t>
      </w:r>
    </w:p>
    <w:p w14:paraId="23DF513A" w14:textId="77777777" w:rsidR="005366CB" w:rsidRPr="005366CB" w:rsidRDefault="005366CB" w:rsidP="006E79F5">
      <w:pPr>
        <w:numPr>
          <w:ilvl w:val="0"/>
          <w:numId w:val="11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możliwość zakładania pojedynczych mostków serwisowych (MOS) na sygnałach wejściowych do regulatora (przepływ, ciśnienie, temperatura) w celu wykonania działań serwisowych na ruchu instalacji, </w:t>
      </w:r>
    </w:p>
    <w:p w14:paraId="493BEE05" w14:textId="77777777" w:rsidR="005366CB" w:rsidRPr="005366CB" w:rsidRDefault="005366CB" w:rsidP="006E79F5">
      <w:pPr>
        <w:numPr>
          <w:ilvl w:val="0"/>
          <w:numId w:val="11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sygnały sterujące i komendy pomiędzy systemem DCS i systemem antypompażowym muszą być realizowane za pomocą połączeń sprzętowych.</w:t>
      </w:r>
    </w:p>
    <w:p w14:paraId="1B2713E4"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4532DA5C"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Końcowa konfiguracja systemu antypompażowego musi być zatwierdzona przez Kupującego.</w:t>
      </w:r>
    </w:p>
    <w:p w14:paraId="4AEFCEAB"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CD84864" w14:textId="77777777" w:rsidR="005366CB" w:rsidRPr="00EF6A40" w:rsidRDefault="00767ACE" w:rsidP="001B5B98">
      <w:pPr>
        <w:pStyle w:val="Nagwek1"/>
        <w:numPr>
          <w:ilvl w:val="1"/>
          <w:numId w:val="1"/>
        </w:numPr>
        <w:tabs>
          <w:tab w:val="clear" w:pos="792"/>
          <w:tab w:val="num" w:pos="567"/>
        </w:tabs>
        <w:ind w:left="567" w:hanging="567"/>
      </w:pPr>
      <w:bookmarkStart w:id="130" w:name="_Toc475077865"/>
      <w:r w:rsidRPr="00EF6A40">
        <w:t>Wymagania dla Kontr</w:t>
      </w:r>
      <w:r w:rsidR="00725A4E" w:rsidRPr="00EF6A40">
        <w:t>a</w:t>
      </w:r>
      <w:r w:rsidRPr="00EF6A40">
        <w:t>ktora</w:t>
      </w:r>
      <w:r w:rsidR="005366CB" w:rsidRPr="00EF6A40">
        <w:t xml:space="preserve"> systemu APC w zakresie współpracy z systemem DCS</w:t>
      </w:r>
      <w:bookmarkEnd w:id="130"/>
    </w:p>
    <w:p w14:paraId="405E0F1A" w14:textId="77777777"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14:paraId="73762C23" w14:textId="77777777" w:rsidR="005366CB" w:rsidRPr="005366CB" w:rsidRDefault="00767ACE" w:rsidP="006E79F5">
      <w:pPr>
        <w:autoSpaceDE w:val="0"/>
        <w:autoSpaceDN w:val="0"/>
        <w:adjustRightInd w:val="0"/>
        <w:jc w:val="both"/>
        <w:rPr>
          <w:rFonts w:ascii="Arial" w:eastAsia="Calibri" w:hAnsi="Arial" w:cs="Arial"/>
          <w:sz w:val="22"/>
          <w:szCs w:val="22"/>
          <w:lang w:eastAsia="en-US"/>
        </w:rPr>
      </w:pPr>
      <w:r>
        <w:rPr>
          <w:rFonts w:ascii="Arial" w:eastAsia="Calibri" w:hAnsi="Arial" w:cs="Arial"/>
          <w:sz w:val="22"/>
          <w:szCs w:val="22"/>
          <w:lang w:eastAsia="en-US"/>
        </w:rPr>
        <w:t>Kontr</w:t>
      </w:r>
      <w:r w:rsidR="00725A4E">
        <w:rPr>
          <w:rFonts w:ascii="Arial" w:eastAsia="Calibri" w:hAnsi="Arial" w:cs="Arial"/>
          <w:sz w:val="22"/>
          <w:szCs w:val="22"/>
          <w:lang w:eastAsia="en-US"/>
        </w:rPr>
        <w:t>a</w:t>
      </w:r>
      <w:r>
        <w:rPr>
          <w:rFonts w:ascii="Arial" w:eastAsia="Calibri" w:hAnsi="Arial" w:cs="Arial"/>
          <w:sz w:val="22"/>
          <w:szCs w:val="22"/>
          <w:lang w:eastAsia="en-US"/>
        </w:rPr>
        <w:t>ktor</w:t>
      </w:r>
      <w:r w:rsidR="005366CB" w:rsidRPr="005366CB">
        <w:rPr>
          <w:rFonts w:ascii="Arial" w:eastAsia="Calibri" w:hAnsi="Arial" w:cs="Arial"/>
          <w:sz w:val="22"/>
          <w:szCs w:val="22"/>
          <w:lang w:eastAsia="en-US"/>
        </w:rPr>
        <w:t xml:space="preserve"> musi wykonać analizę bieżącego i planowanego obciążenia systemu DCS </w:t>
      </w:r>
      <w:r w:rsidR="005366CB" w:rsidRPr="005366CB">
        <w:rPr>
          <w:rFonts w:ascii="Arial" w:eastAsia="Calibri" w:hAnsi="Arial" w:cs="Arial"/>
          <w:sz w:val="22"/>
          <w:szCs w:val="22"/>
          <w:lang w:eastAsia="en-US"/>
        </w:rPr>
        <w:br/>
        <w:t>w następujących aspektach:</w:t>
      </w:r>
    </w:p>
    <w:p w14:paraId="178836CD" w14:textId="77777777" w:rsidR="005366CB" w:rsidRPr="005366CB" w:rsidRDefault="005366CB" w:rsidP="006E79F5">
      <w:pPr>
        <w:numPr>
          <w:ilvl w:val="0"/>
          <w:numId w:val="11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magistrale komunikacyjne (min/avg/peek load),</w:t>
      </w:r>
    </w:p>
    <w:p w14:paraId="5FAB0227" w14:textId="77777777" w:rsidR="005366CB" w:rsidRPr="005366CB" w:rsidRDefault="005366CB" w:rsidP="006E79F5">
      <w:pPr>
        <w:numPr>
          <w:ilvl w:val="0"/>
          <w:numId w:val="11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wydajność procesorów sterujących (CPU) w zakresie możliwości implementacji nowych algorytmów (min/avg/peek load),</w:t>
      </w:r>
    </w:p>
    <w:p w14:paraId="3E7E8E66" w14:textId="77777777" w:rsidR="005366CB" w:rsidRPr="005366CB" w:rsidRDefault="005366CB" w:rsidP="006E79F5">
      <w:pPr>
        <w:numPr>
          <w:ilvl w:val="0"/>
          <w:numId w:val="11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wydajność systemu historyzacji danych,</w:t>
      </w:r>
    </w:p>
    <w:p w14:paraId="1829BF0A" w14:textId="77777777" w:rsidR="005366CB" w:rsidRPr="005366CB" w:rsidRDefault="005366CB" w:rsidP="006E79F5">
      <w:pPr>
        <w:numPr>
          <w:ilvl w:val="0"/>
          <w:numId w:val="11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wydajność stacji operatorskich (grafik operatorskich),</w:t>
      </w:r>
    </w:p>
    <w:p w14:paraId="1492B043" w14:textId="77777777" w:rsidR="005366CB" w:rsidRPr="005366CB" w:rsidRDefault="005366CB" w:rsidP="006E79F5">
      <w:pPr>
        <w:numPr>
          <w:ilvl w:val="0"/>
          <w:numId w:val="11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posiadane licencje pod względem możliwości rozszerzeń,</w:t>
      </w:r>
    </w:p>
    <w:p w14:paraId="5A80B4B5" w14:textId="77777777" w:rsidR="005366CB" w:rsidRPr="005366CB" w:rsidRDefault="005366CB" w:rsidP="006E79F5">
      <w:pPr>
        <w:numPr>
          <w:ilvl w:val="0"/>
          <w:numId w:val="11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aktualność oprogramowania systemowego (pod kątem wymagań w zakresie możliwych rozszerzeń).</w:t>
      </w:r>
    </w:p>
    <w:p w14:paraId="16A170B4" w14:textId="77777777" w:rsidR="005366CB" w:rsidRPr="005366CB" w:rsidRDefault="005366CB" w:rsidP="006E79F5">
      <w:pPr>
        <w:autoSpaceDE w:val="0"/>
        <w:autoSpaceDN w:val="0"/>
        <w:adjustRightInd w:val="0"/>
        <w:contextualSpacing/>
        <w:jc w:val="both"/>
        <w:rPr>
          <w:rFonts w:ascii="Arial" w:eastAsia="Calibri" w:hAnsi="Arial" w:cs="Arial"/>
          <w:sz w:val="22"/>
          <w:szCs w:val="22"/>
          <w:lang w:eastAsia="en-US"/>
        </w:rPr>
      </w:pPr>
    </w:p>
    <w:p w14:paraId="4A6D60EA"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Dokument </w:t>
      </w:r>
      <w:r w:rsidR="00A17E13">
        <w:rPr>
          <w:rFonts w:ascii="Arial" w:eastAsia="Calibri" w:hAnsi="Arial" w:cs="Arial"/>
          <w:sz w:val="22"/>
          <w:szCs w:val="22"/>
          <w:lang w:eastAsia="en-US"/>
        </w:rPr>
        <w:t xml:space="preserve">podsumowujący </w:t>
      </w:r>
      <w:r w:rsidRPr="005366CB">
        <w:rPr>
          <w:rFonts w:ascii="Arial" w:eastAsia="Calibri" w:hAnsi="Arial" w:cs="Arial"/>
          <w:sz w:val="22"/>
          <w:szCs w:val="22"/>
          <w:lang w:eastAsia="en-US"/>
        </w:rPr>
        <w:t>musi zawierać informacje o aktualnych obciążeniach, marginesach bezpiecznego rozszerzenia i planowanych obciążeniach docelowych, które muszą zostać zweryfikowane po zakończeniu wdrożenia.</w:t>
      </w:r>
    </w:p>
    <w:p w14:paraId="612BBB56"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5BEB346" w14:textId="77777777" w:rsidR="005366CB" w:rsidRPr="005366CB" w:rsidRDefault="00767ACE" w:rsidP="006E79F5">
      <w:pPr>
        <w:autoSpaceDE w:val="0"/>
        <w:autoSpaceDN w:val="0"/>
        <w:adjustRightInd w:val="0"/>
        <w:jc w:val="both"/>
        <w:rPr>
          <w:rFonts w:ascii="Arial" w:eastAsia="Calibri" w:hAnsi="Arial" w:cs="Arial"/>
          <w:sz w:val="22"/>
          <w:szCs w:val="22"/>
          <w:lang w:eastAsia="en-US"/>
        </w:rPr>
      </w:pPr>
      <w:r>
        <w:rPr>
          <w:rFonts w:ascii="Arial" w:eastAsia="Calibri" w:hAnsi="Arial" w:cs="Arial"/>
          <w:sz w:val="22"/>
          <w:szCs w:val="22"/>
          <w:lang w:eastAsia="en-US"/>
        </w:rPr>
        <w:t>Kontraktor</w:t>
      </w:r>
      <w:r w:rsidR="005366CB" w:rsidRPr="005366CB">
        <w:rPr>
          <w:rFonts w:ascii="Arial" w:eastAsia="Calibri" w:hAnsi="Arial" w:cs="Arial"/>
          <w:sz w:val="22"/>
          <w:szCs w:val="22"/>
          <w:lang w:eastAsia="en-US"/>
        </w:rPr>
        <w:t xml:space="preserve"> musi opracować dokument FDS (Functional Design Specification) w zakresie:</w:t>
      </w:r>
    </w:p>
    <w:p w14:paraId="5FF066E2" w14:textId="77777777" w:rsidR="005366CB" w:rsidRPr="005366CB" w:rsidRDefault="005366CB" w:rsidP="006E79F5">
      <w:pPr>
        <w:numPr>
          <w:ilvl w:val="0"/>
          <w:numId w:val="11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połączeń komunikacyjnych APC&lt;-&gt;DCS (standardy, redundancja),</w:t>
      </w:r>
    </w:p>
    <w:p w14:paraId="24A7DFDE" w14:textId="77777777" w:rsidR="005366CB" w:rsidRPr="005366CB" w:rsidRDefault="005366CB" w:rsidP="006E79F5">
      <w:pPr>
        <w:numPr>
          <w:ilvl w:val="0"/>
          <w:numId w:val="11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bezpieczeństwa i uwierzytelniania i autoryzacji wymienianych danych,</w:t>
      </w:r>
    </w:p>
    <w:p w14:paraId="5744137A" w14:textId="77777777" w:rsidR="005366CB" w:rsidRPr="005366CB" w:rsidRDefault="005366CB" w:rsidP="006E79F5">
      <w:pPr>
        <w:numPr>
          <w:ilvl w:val="0"/>
          <w:numId w:val="11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bezpieczeństwa rozwiązań systemowych tj. oprogramowanie antywirusowe, </w:t>
      </w:r>
      <w:r w:rsidR="007C49E6">
        <w:rPr>
          <w:rFonts w:ascii="Arial" w:eastAsia="Calibri" w:hAnsi="Arial" w:cs="Arial"/>
          <w:sz w:val="22"/>
          <w:szCs w:val="22"/>
          <w:lang w:eastAsia="en-US"/>
        </w:rPr>
        <w:t>zarządzanie łatami</w:t>
      </w:r>
      <w:r w:rsidRPr="005366CB">
        <w:rPr>
          <w:rFonts w:ascii="Arial" w:eastAsia="Calibri" w:hAnsi="Arial" w:cs="Arial"/>
          <w:sz w:val="22"/>
          <w:szCs w:val="22"/>
          <w:lang w:eastAsia="en-US"/>
        </w:rPr>
        <w:t>, separacja i segregacja sieci, zapory sieciowe, zabezpieczanie kont użytkowników, itp.,</w:t>
      </w:r>
    </w:p>
    <w:p w14:paraId="69AC0244" w14:textId="77777777" w:rsidR="005366CB" w:rsidRPr="005366CB" w:rsidRDefault="005366CB" w:rsidP="006E79F5">
      <w:pPr>
        <w:numPr>
          <w:ilvl w:val="0"/>
          <w:numId w:val="11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założeń w zakresie integracji aplikacji APC i DCS (interfejs operatorski),</w:t>
      </w:r>
    </w:p>
    <w:p w14:paraId="06DFC778" w14:textId="77777777" w:rsidR="005366CB" w:rsidRPr="005366CB" w:rsidRDefault="005366CB" w:rsidP="006E79F5">
      <w:pPr>
        <w:numPr>
          <w:ilvl w:val="0"/>
          <w:numId w:val="11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założeń w zakresie integracji i standaryzacji sprzętu,</w:t>
      </w:r>
    </w:p>
    <w:p w14:paraId="51F3F520" w14:textId="77777777" w:rsidR="005366CB" w:rsidRPr="005366CB" w:rsidRDefault="005366CB" w:rsidP="006E79F5">
      <w:pPr>
        <w:numPr>
          <w:ilvl w:val="0"/>
          <w:numId w:val="11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założeń w zakresie segregacji i integracji aplikacji sterującej.</w:t>
      </w:r>
    </w:p>
    <w:p w14:paraId="170F9EC0" w14:textId="77777777" w:rsidR="005366CB" w:rsidRPr="005366CB" w:rsidRDefault="005366CB" w:rsidP="006E79F5">
      <w:pPr>
        <w:autoSpaceDE w:val="0"/>
        <w:autoSpaceDN w:val="0"/>
        <w:adjustRightInd w:val="0"/>
        <w:contextualSpacing/>
        <w:jc w:val="both"/>
        <w:rPr>
          <w:rFonts w:ascii="Arial" w:eastAsia="Calibri" w:hAnsi="Arial" w:cs="Arial"/>
          <w:sz w:val="22"/>
          <w:szCs w:val="22"/>
          <w:lang w:eastAsia="en-US"/>
        </w:rPr>
      </w:pPr>
    </w:p>
    <w:p w14:paraId="4D49E239" w14:textId="77777777" w:rsidR="005366CB" w:rsidRPr="005366CB" w:rsidRDefault="00767ACE" w:rsidP="006E79F5">
      <w:pPr>
        <w:autoSpaceDE w:val="0"/>
        <w:autoSpaceDN w:val="0"/>
        <w:adjustRightInd w:val="0"/>
        <w:jc w:val="both"/>
        <w:rPr>
          <w:rFonts w:ascii="Arial" w:eastAsia="Calibri" w:hAnsi="Arial" w:cs="Arial"/>
          <w:sz w:val="22"/>
          <w:szCs w:val="22"/>
          <w:lang w:eastAsia="en-US"/>
        </w:rPr>
      </w:pPr>
      <w:r>
        <w:rPr>
          <w:rFonts w:ascii="Arial" w:eastAsia="Calibri" w:hAnsi="Arial" w:cs="Arial"/>
          <w:sz w:val="22"/>
          <w:szCs w:val="22"/>
          <w:lang w:eastAsia="en-US"/>
        </w:rPr>
        <w:t>Kontraktor</w:t>
      </w:r>
      <w:r w:rsidR="005366CB" w:rsidRPr="005366CB">
        <w:rPr>
          <w:rFonts w:ascii="Arial" w:eastAsia="Calibri" w:hAnsi="Arial" w:cs="Arial"/>
          <w:sz w:val="22"/>
          <w:szCs w:val="22"/>
          <w:lang w:eastAsia="en-US"/>
        </w:rPr>
        <w:t xml:space="preserve"> musi opracować</w:t>
      </w:r>
      <w:r w:rsidR="00BC3A71">
        <w:rPr>
          <w:rFonts w:ascii="Arial" w:eastAsia="Calibri" w:hAnsi="Arial" w:cs="Arial"/>
          <w:sz w:val="22"/>
          <w:szCs w:val="22"/>
          <w:lang w:eastAsia="en-US"/>
        </w:rPr>
        <w:t xml:space="preserve"> niezbędne projekty techniczne i spe</w:t>
      </w:r>
      <w:r w:rsidR="005366CB" w:rsidRPr="005366CB">
        <w:rPr>
          <w:rFonts w:ascii="Arial" w:eastAsia="Calibri" w:hAnsi="Arial" w:cs="Arial"/>
          <w:sz w:val="22"/>
          <w:szCs w:val="22"/>
          <w:lang w:eastAsia="en-US"/>
        </w:rPr>
        <w:t>cyfikacje techniczne do zapytań ofertowych dla modyfikacji systemu DCS</w:t>
      </w:r>
      <w:r w:rsidR="00BC3A71">
        <w:rPr>
          <w:rFonts w:ascii="Arial" w:eastAsia="Calibri" w:hAnsi="Arial" w:cs="Arial"/>
          <w:sz w:val="22"/>
          <w:szCs w:val="22"/>
          <w:lang w:eastAsia="en-US"/>
        </w:rPr>
        <w:t>,</w:t>
      </w:r>
      <w:r w:rsidR="005366CB" w:rsidRPr="005366CB">
        <w:rPr>
          <w:rFonts w:ascii="Arial" w:eastAsia="Calibri" w:hAnsi="Arial" w:cs="Arial"/>
          <w:sz w:val="22"/>
          <w:szCs w:val="22"/>
          <w:lang w:eastAsia="en-US"/>
        </w:rPr>
        <w:t xml:space="preserve"> wynikających z wyników analiz, FDS </w:t>
      </w:r>
      <w:r w:rsidR="000C736A">
        <w:rPr>
          <w:rFonts w:ascii="Arial" w:eastAsia="Calibri" w:hAnsi="Arial" w:cs="Arial"/>
          <w:sz w:val="22"/>
          <w:szCs w:val="22"/>
          <w:lang w:eastAsia="en-US"/>
        </w:rPr>
        <w:t xml:space="preserve">          </w:t>
      </w:r>
      <w:r w:rsidR="005366CB" w:rsidRPr="005366CB">
        <w:rPr>
          <w:rFonts w:ascii="Arial" w:eastAsia="Calibri" w:hAnsi="Arial" w:cs="Arial"/>
          <w:sz w:val="22"/>
          <w:szCs w:val="22"/>
          <w:lang w:eastAsia="en-US"/>
        </w:rPr>
        <w:t>i innych wymagań wdrażanej aplikacji APC w zakresie:</w:t>
      </w:r>
    </w:p>
    <w:p w14:paraId="26788092" w14:textId="77777777" w:rsidR="005366CB" w:rsidRPr="005366CB" w:rsidRDefault="005366CB" w:rsidP="006E79F5">
      <w:pPr>
        <w:numPr>
          <w:ilvl w:val="0"/>
          <w:numId w:val="11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sprzętu,</w:t>
      </w:r>
    </w:p>
    <w:p w14:paraId="77E92F09" w14:textId="77777777" w:rsidR="005366CB" w:rsidRPr="005366CB" w:rsidRDefault="005366CB" w:rsidP="006E79F5">
      <w:pPr>
        <w:numPr>
          <w:ilvl w:val="0"/>
          <w:numId w:val="11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licencji oprogramowania,</w:t>
      </w:r>
    </w:p>
    <w:p w14:paraId="47BE6FD8" w14:textId="77777777" w:rsidR="005366CB" w:rsidRPr="005366CB" w:rsidRDefault="005366CB" w:rsidP="006E79F5">
      <w:pPr>
        <w:numPr>
          <w:ilvl w:val="0"/>
          <w:numId w:val="11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usług montażu/instalacji sprzętu oraz oprogramowania,</w:t>
      </w:r>
    </w:p>
    <w:p w14:paraId="6FD589CE" w14:textId="77777777" w:rsidR="00E41444" w:rsidRPr="005366CB" w:rsidRDefault="005366CB" w:rsidP="006E79F5">
      <w:pPr>
        <w:numPr>
          <w:ilvl w:val="0"/>
          <w:numId w:val="11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usługi zmian oprogramowania aplikacyjnego.</w:t>
      </w:r>
    </w:p>
    <w:p w14:paraId="6E14A9F5" w14:textId="77777777" w:rsidR="005366CB" w:rsidRPr="005366CB" w:rsidRDefault="002E41CF" w:rsidP="006E79F5">
      <w:pPr>
        <w:autoSpaceDE w:val="0"/>
        <w:autoSpaceDN w:val="0"/>
        <w:adjustRightInd w:val="0"/>
        <w:jc w:val="both"/>
        <w:rPr>
          <w:rFonts w:ascii="Arial" w:eastAsia="Calibri" w:hAnsi="Arial" w:cs="Arial"/>
          <w:sz w:val="22"/>
          <w:szCs w:val="22"/>
          <w:lang w:eastAsia="en-US"/>
        </w:rPr>
      </w:pPr>
      <w:r>
        <w:rPr>
          <w:rFonts w:ascii="Arial" w:eastAsia="Calibri" w:hAnsi="Arial" w:cs="Arial"/>
          <w:sz w:val="22"/>
          <w:szCs w:val="22"/>
          <w:lang w:eastAsia="en-US"/>
        </w:rPr>
        <w:t>Kontraktor</w:t>
      </w:r>
      <w:r w:rsidR="005366CB" w:rsidRPr="005366CB">
        <w:rPr>
          <w:rFonts w:ascii="Arial" w:eastAsia="Calibri" w:hAnsi="Arial" w:cs="Arial"/>
          <w:sz w:val="22"/>
          <w:szCs w:val="22"/>
          <w:lang w:eastAsia="en-US"/>
        </w:rPr>
        <w:t xml:space="preserve"> musi opracować kartę ryzyka wdrożenia systemu APC w zakresie:</w:t>
      </w:r>
    </w:p>
    <w:p w14:paraId="29C8FB3D" w14:textId="77777777" w:rsidR="005366CB" w:rsidRPr="005366CB" w:rsidRDefault="005366CB" w:rsidP="006E79F5">
      <w:pPr>
        <w:numPr>
          <w:ilvl w:val="0"/>
          <w:numId w:val="115"/>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możliwości wprowadzania zmian sprzętowych systemu DCS w trakcie ruchu technologicznego instalacji,</w:t>
      </w:r>
    </w:p>
    <w:p w14:paraId="1E5B27E8" w14:textId="77777777" w:rsidR="005366CB" w:rsidRPr="00406FA3" w:rsidRDefault="005366CB" w:rsidP="006E79F5">
      <w:pPr>
        <w:numPr>
          <w:ilvl w:val="0"/>
          <w:numId w:val="115"/>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możliwości zmian oprogramowania w trakcie ruchu technologicznego instalacji.</w:t>
      </w:r>
    </w:p>
    <w:p w14:paraId="2A16B378" w14:textId="77777777" w:rsidR="00406FA3" w:rsidRDefault="00406FA3" w:rsidP="006E79F5">
      <w:pPr>
        <w:jc w:val="both"/>
        <w:rPr>
          <w:rFonts w:ascii="Arial" w:hAnsi="Arial" w:cs="Arial"/>
          <w:sz w:val="22"/>
          <w:szCs w:val="22"/>
        </w:rPr>
      </w:pPr>
    </w:p>
    <w:p w14:paraId="43EFC14F" w14:textId="77777777" w:rsidR="005057D0" w:rsidRDefault="005057D0" w:rsidP="006E79F5">
      <w:pPr>
        <w:jc w:val="both"/>
        <w:rPr>
          <w:rFonts w:ascii="Arial" w:hAnsi="Arial" w:cs="Arial"/>
          <w:sz w:val="22"/>
          <w:szCs w:val="22"/>
        </w:rPr>
      </w:pPr>
    </w:p>
    <w:p w14:paraId="5FD7CECF" w14:textId="77777777" w:rsidR="005057D0" w:rsidRDefault="005057D0" w:rsidP="006E79F5">
      <w:pPr>
        <w:jc w:val="both"/>
        <w:rPr>
          <w:rFonts w:ascii="Arial" w:hAnsi="Arial" w:cs="Arial"/>
          <w:sz w:val="22"/>
          <w:szCs w:val="22"/>
        </w:rPr>
      </w:pPr>
    </w:p>
    <w:p w14:paraId="7525D69A" w14:textId="77777777" w:rsidR="005057D0" w:rsidRDefault="005057D0" w:rsidP="006E79F5">
      <w:pPr>
        <w:jc w:val="both"/>
        <w:rPr>
          <w:rFonts w:ascii="Arial" w:hAnsi="Arial" w:cs="Arial"/>
          <w:sz w:val="22"/>
          <w:szCs w:val="22"/>
        </w:rPr>
      </w:pPr>
    </w:p>
    <w:p w14:paraId="47A6D85E" w14:textId="77777777" w:rsidR="005057D0" w:rsidRDefault="005057D0" w:rsidP="006E79F5">
      <w:pPr>
        <w:jc w:val="both"/>
        <w:rPr>
          <w:rFonts w:ascii="Arial" w:hAnsi="Arial" w:cs="Arial"/>
          <w:sz w:val="22"/>
          <w:szCs w:val="22"/>
        </w:rPr>
      </w:pPr>
    </w:p>
    <w:p w14:paraId="66C762E4" w14:textId="77777777" w:rsidR="005057D0" w:rsidRDefault="005057D0" w:rsidP="006E79F5">
      <w:pPr>
        <w:jc w:val="both"/>
        <w:rPr>
          <w:rFonts w:ascii="Arial" w:hAnsi="Arial" w:cs="Arial"/>
          <w:sz w:val="22"/>
          <w:szCs w:val="22"/>
        </w:rPr>
      </w:pPr>
    </w:p>
    <w:p w14:paraId="0A29AF61" w14:textId="77777777" w:rsidR="005057D0" w:rsidRDefault="005057D0" w:rsidP="006E79F5">
      <w:pPr>
        <w:jc w:val="both"/>
        <w:rPr>
          <w:rFonts w:ascii="Arial" w:hAnsi="Arial" w:cs="Arial"/>
          <w:sz w:val="22"/>
          <w:szCs w:val="22"/>
        </w:rPr>
      </w:pPr>
    </w:p>
    <w:p w14:paraId="7C39DAF3" w14:textId="77777777" w:rsidR="005057D0" w:rsidRDefault="005057D0" w:rsidP="006E79F5">
      <w:pPr>
        <w:jc w:val="both"/>
        <w:rPr>
          <w:rFonts w:ascii="Arial" w:hAnsi="Arial" w:cs="Arial"/>
          <w:sz w:val="22"/>
          <w:szCs w:val="22"/>
        </w:rPr>
      </w:pPr>
    </w:p>
    <w:p w14:paraId="52919DC1" w14:textId="77777777" w:rsidR="005057D0" w:rsidRDefault="005057D0" w:rsidP="006E79F5">
      <w:pPr>
        <w:jc w:val="both"/>
        <w:rPr>
          <w:rFonts w:ascii="Arial" w:hAnsi="Arial" w:cs="Arial"/>
          <w:sz w:val="22"/>
          <w:szCs w:val="22"/>
        </w:rPr>
      </w:pPr>
    </w:p>
    <w:p w14:paraId="375DCA28" w14:textId="77777777" w:rsidR="005057D0" w:rsidRDefault="005057D0" w:rsidP="006E79F5">
      <w:pPr>
        <w:jc w:val="both"/>
        <w:rPr>
          <w:rFonts w:ascii="Arial" w:hAnsi="Arial" w:cs="Arial"/>
          <w:sz w:val="22"/>
          <w:szCs w:val="22"/>
        </w:rPr>
      </w:pPr>
    </w:p>
    <w:p w14:paraId="24214097" w14:textId="77777777" w:rsidR="005057D0" w:rsidRDefault="005057D0" w:rsidP="006E79F5">
      <w:pPr>
        <w:jc w:val="both"/>
        <w:rPr>
          <w:rFonts w:ascii="Arial" w:hAnsi="Arial" w:cs="Arial"/>
          <w:sz w:val="22"/>
          <w:szCs w:val="22"/>
        </w:rPr>
      </w:pPr>
    </w:p>
    <w:p w14:paraId="2AB7B573" w14:textId="77777777" w:rsidR="005057D0" w:rsidRDefault="005057D0" w:rsidP="006E79F5">
      <w:pPr>
        <w:jc w:val="both"/>
        <w:rPr>
          <w:rFonts w:ascii="Arial" w:hAnsi="Arial" w:cs="Arial"/>
          <w:sz w:val="22"/>
          <w:szCs w:val="22"/>
        </w:rPr>
      </w:pPr>
    </w:p>
    <w:p w14:paraId="64B8D963" w14:textId="77777777" w:rsidR="005057D0" w:rsidRDefault="005057D0" w:rsidP="006E79F5">
      <w:pPr>
        <w:jc w:val="both"/>
        <w:rPr>
          <w:rFonts w:ascii="Arial" w:hAnsi="Arial" w:cs="Arial"/>
          <w:sz w:val="22"/>
          <w:szCs w:val="22"/>
        </w:rPr>
      </w:pPr>
    </w:p>
    <w:p w14:paraId="2278984A" w14:textId="77777777" w:rsidR="005057D0" w:rsidRDefault="005057D0" w:rsidP="006E79F5">
      <w:pPr>
        <w:jc w:val="both"/>
        <w:rPr>
          <w:rFonts w:ascii="Arial" w:hAnsi="Arial" w:cs="Arial"/>
          <w:sz w:val="22"/>
          <w:szCs w:val="22"/>
        </w:rPr>
      </w:pPr>
    </w:p>
    <w:p w14:paraId="077702E3" w14:textId="77777777" w:rsidR="005057D0" w:rsidRDefault="005057D0" w:rsidP="006E79F5">
      <w:pPr>
        <w:jc w:val="both"/>
        <w:rPr>
          <w:rFonts w:ascii="Arial" w:hAnsi="Arial" w:cs="Arial"/>
          <w:sz w:val="22"/>
          <w:szCs w:val="22"/>
        </w:rPr>
      </w:pPr>
    </w:p>
    <w:p w14:paraId="7BB6742F" w14:textId="77777777" w:rsidR="005057D0" w:rsidRDefault="005057D0" w:rsidP="006E79F5">
      <w:pPr>
        <w:jc w:val="both"/>
        <w:rPr>
          <w:rFonts w:ascii="Arial" w:hAnsi="Arial" w:cs="Arial"/>
          <w:sz w:val="22"/>
          <w:szCs w:val="22"/>
        </w:rPr>
      </w:pPr>
    </w:p>
    <w:p w14:paraId="21943858" w14:textId="77777777" w:rsidR="005057D0" w:rsidRDefault="005057D0" w:rsidP="006E79F5">
      <w:pPr>
        <w:jc w:val="both"/>
        <w:rPr>
          <w:rFonts w:ascii="Arial" w:hAnsi="Arial" w:cs="Arial"/>
          <w:sz w:val="22"/>
          <w:szCs w:val="22"/>
        </w:rPr>
      </w:pPr>
    </w:p>
    <w:p w14:paraId="4E4258D1" w14:textId="77777777" w:rsidR="005057D0" w:rsidRDefault="005057D0" w:rsidP="006E79F5">
      <w:pPr>
        <w:jc w:val="both"/>
        <w:rPr>
          <w:rFonts w:ascii="Arial" w:hAnsi="Arial" w:cs="Arial"/>
          <w:sz w:val="22"/>
          <w:szCs w:val="22"/>
        </w:rPr>
      </w:pPr>
    </w:p>
    <w:p w14:paraId="62562363" w14:textId="77777777" w:rsidR="005057D0" w:rsidRPr="001107EF" w:rsidRDefault="005057D0" w:rsidP="006E79F5">
      <w:pPr>
        <w:jc w:val="both"/>
        <w:rPr>
          <w:rFonts w:ascii="Arial" w:hAnsi="Arial" w:cs="Arial"/>
          <w:sz w:val="22"/>
          <w:szCs w:val="22"/>
        </w:rPr>
      </w:pPr>
    </w:p>
    <w:p w14:paraId="1D988886" w14:textId="77777777" w:rsidR="005366CB" w:rsidRPr="00EF0E64" w:rsidRDefault="00406FA3" w:rsidP="00EF0E64">
      <w:pPr>
        <w:pStyle w:val="Nagwek1"/>
        <w:numPr>
          <w:ilvl w:val="0"/>
          <w:numId w:val="1"/>
        </w:numPr>
        <w:jc w:val="both"/>
        <w:rPr>
          <w:rFonts w:cs="Arial"/>
        </w:rPr>
      </w:pPr>
      <w:bookmarkStart w:id="131" w:name="_Toc475077866"/>
      <w:r w:rsidRPr="00EF0E64">
        <w:rPr>
          <w:rFonts w:cs="Arial"/>
        </w:rPr>
        <w:t>KOMUNIKACJA Z SYSTEMAMI ZEWNĘTRZNYMI</w:t>
      </w:r>
      <w:bookmarkEnd w:id="131"/>
    </w:p>
    <w:p w14:paraId="7FBA444F" w14:textId="77777777"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14:paraId="27DB7D6B" w14:textId="77777777" w:rsidR="005366CB" w:rsidRPr="003126B0" w:rsidRDefault="005366CB" w:rsidP="001B5B98">
      <w:pPr>
        <w:pStyle w:val="Nagwek1"/>
        <w:numPr>
          <w:ilvl w:val="1"/>
          <w:numId w:val="1"/>
        </w:numPr>
        <w:tabs>
          <w:tab w:val="clear" w:pos="792"/>
          <w:tab w:val="num" w:pos="567"/>
        </w:tabs>
        <w:ind w:left="567" w:hanging="567"/>
      </w:pPr>
      <w:bookmarkStart w:id="132" w:name="_Toc475077867"/>
      <w:r w:rsidRPr="003126B0">
        <w:t>Komunikacja z systemami zabezpieczenia maszyn (MMS)</w:t>
      </w:r>
      <w:bookmarkEnd w:id="132"/>
    </w:p>
    <w:p w14:paraId="2A6728F2" w14:textId="77777777"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14:paraId="529A92CC"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System MMS służy do nadzoru nad parametrami pracy urządzeń takich jak pompy, turbiny, generatory, kompresory, których poprawna praca jest krytyczna dla zachowania ciągłości procesów technologicznych. </w:t>
      </w:r>
    </w:p>
    <w:p w14:paraId="0EFE6F82"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52088812"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System MMS posiada następujące funkcje:</w:t>
      </w:r>
    </w:p>
    <w:p w14:paraId="2C58FD12" w14:textId="77777777" w:rsidR="005366CB" w:rsidRPr="005366CB" w:rsidRDefault="005366CB" w:rsidP="006E79F5">
      <w:pPr>
        <w:numPr>
          <w:ilvl w:val="0"/>
          <w:numId w:val="11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monitorowanie i rejestrowanie parametrów pracy maszyn,</w:t>
      </w:r>
    </w:p>
    <w:p w14:paraId="6CF16FE8" w14:textId="77777777" w:rsidR="005366CB" w:rsidRPr="005366CB" w:rsidRDefault="005366CB" w:rsidP="006E79F5">
      <w:pPr>
        <w:numPr>
          <w:ilvl w:val="0"/>
          <w:numId w:val="11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przekazywanie informacji do sterowników i przekaźników awaryjnego zatrzymania,</w:t>
      </w:r>
    </w:p>
    <w:p w14:paraId="055F055B" w14:textId="77777777" w:rsidR="005366CB" w:rsidRPr="005366CB" w:rsidRDefault="005366CB" w:rsidP="006E79F5">
      <w:pPr>
        <w:numPr>
          <w:ilvl w:val="0"/>
          <w:numId w:val="11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przekazywanie informacji o stanie maszyn do systemu DCS.</w:t>
      </w:r>
    </w:p>
    <w:p w14:paraId="295D2118" w14:textId="77777777" w:rsidR="005366CB" w:rsidRPr="005366CB" w:rsidRDefault="005366CB" w:rsidP="006E79F5">
      <w:pPr>
        <w:autoSpaceDE w:val="0"/>
        <w:autoSpaceDN w:val="0"/>
        <w:adjustRightInd w:val="0"/>
        <w:contextualSpacing/>
        <w:jc w:val="both"/>
        <w:rPr>
          <w:rFonts w:ascii="Arial" w:eastAsia="Calibri" w:hAnsi="Arial" w:cs="Arial"/>
          <w:sz w:val="22"/>
          <w:szCs w:val="22"/>
          <w:lang w:eastAsia="en-US"/>
        </w:rPr>
      </w:pPr>
    </w:p>
    <w:p w14:paraId="74CB4F8F"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 komunikacji pomiędzy </w:t>
      </w:r>
      <w:r w:rsidR="00767ACE">
        <w:rPr>
          <w:rFonts w:ascii="Arial" w:eastAsia="Calibri" w:hAnsi="Arial" w:cs="Arial"/>
          <w:iCs/>
          <w:sz w:val="22"/>
          <w:szCs w:val="22"/>
          <w:lang w:eastAsia="en-US"/>
        </w:rPr>
        <w:t>s</w:t>
      </w:r>
      <w:r w:rsidRPr="005366CB">
        <w:rPr>
          <w:rFonts w:ascii="Arial" w:eastAsia="Calibri" w:hAnsi="Arial" w:cs="Arial"/>
          <w:iCs/>
          <w:sz w:val="22"/>
          <w:szCs w:val="22"/>
          <w:lang w:eastAsia="en-US"/>
        </w:rPr>
        <w:t>ystemem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a systemem MMS zaleca się wykorzystanie protokołu ModBus RTU. Po uzyskaniu pisemnej zgody ze strony Kupującego dopuszczalne jest wykorzystanie jednego ze standardowych protokołów komunikacyjnych:</w:t>
      </w:r>
    </w:p>
    <w:p w14:paraId="36B829D8" w14:textId="77777777" w:rsidR="005366CB" w:rsidRPr="005366CB" w:rsidRDefault="005366CB" w:rsidP="006E79F5">
      <w:pPr>
        <w:numPr>
          <w:ilvl w:val="0"/>
          <w:numId w:val="11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protokół ModBus RTU,</w:t>
      </w:r>
    </w:p>
    <w:p w14:paraId="522A17EA" w14:textId="77777777" w:rsidR="005366CB" w:rsidRPr="005366CB" w:rsidRDefault="005366CB" w:rsidP="006E79F5">
      <w:pPr>
        <w:numPr>
          <w:ilvl w:val="0"/>
          <w:numId w:val="11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protokół ModBus TCP/IP na łączu Ethernet,</w:t>
      </w:r>
    </w:p>
    <w:p w14:paraId="33E43AAF" w14:textId="77777777" w:rsidR="005366CB" w:rsidRPr="005366CB" w:rsidRDefault="002E41CF" w:rsidP="006E79F5">
      <w:pPr>
        <w:numPr>
          <w:ilvl w:val="0"/>
          <w:numId w:val="118"/>
        </w:numPr>
        <w:autoSpaceDE w:val="0"/>
        <w:autoSpaceDN w:val="0"/>
        <w:adjustRightInd w:val="0"/>
        <w:contextualSpacing/>
        <w:jc w:val="both"/>
        <w:rPr>
          <w:rFonts w:ascii="Arial" w:eastAsia="Calibri" w:hAnsi="Arial" w:cs="Arial"/>
          <w:sz w:val="22"/>
          <w:szCs w:val="22"/>
          <w:lang w:eastAsia="en-US"/>
        </w:rPr>
      </w:pPr>
      <w:r>
        <w:rPr>
          <w:rFonts w:ascii="Arial" w:eastAsia="Calibri" w:hAnsi="Arial" w:cs="Arial"/>
          <w:sz w:val="22"/>
          <w:szCs w:val="22"/>
          <w:lang w:eastAsia="en-US"/>
        </w:rPr>
        <w:t>protokół ProfiBus DP</w:t>
      </w:r>
      <w:r w:rsidR="005366CB" w:rsidRPr="005366CB">
        <w:rPr>
          <w:rFonts w:ascii="Arial" w:eastAsia="Calibri" w:hAnsi="Arial" w:cs="Arial"/>
          <w:sz w:val="22"/>
          <w:szCs w:val="22"/>
          <w:lang w:eastAsia="en-US"/>
        </w:rPr>
        <w:t>,</w:t>
      </w:r>
    </w:p>
    <w:p w14:paraId="55AC1AC6" w14:textId="77777777" w:rsidR="005366CB" w:rsidRPr="005366CB" w:rsidRDefault="005366CB" w:rsidP="006E79F5">
      <w:pPr>
        <w:numPr>
          <w:ilvl w:val="0"/>
          <w:numId w:val="11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protokół ProfiBus on Ethernet.</w:t>
      </w:r>
    </w:p>
    <w:p w14:paraId="468BF78B"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02A472A1"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Systemy DCS </w:t>
      </w:r>
      <w:r w:rsidRPr="005366CB">
        <w:rPr>
          <w:rFonts w:ascii="Arial" w:eastAsia="Calibri" w:hAnsi="Arial" w:cs="Arial"/>
          <w:sz w:val="22"/>
          <w:szCs w:val="22"/>
          <w:lang w:eastAsia="en-US"/>
        </w:rPr>
        <w:t>pobierają dane bezpośrednio z poszczególnych kaset MMS.</w:t>
      </w:r>
    </w:p>
    <w:p w14:paraId="79CE49E0" w14:textId="77777777" w:rsidR="005366CB" w:rsidRPr="000C736A" w:rsidRDefault="005366CB" w:rsidP="006E79F5">
      <w:pPr>
        <w:autoSpaceDE w:val="0"/>
        <w:autoSpaceDN w:val="0"/>
        <w:adjustRightInd w:val="0"/>
        <w:jc w:val="both"/>
        <w:rPr>
          <w:rFonts w:ascii="Arial" w:eastAsia="Calibri" w:hAnsi="Arial" w:cs="Arial"/>
          <w:sz w:val="22"/>
          <w:szCs w:val="22"/>
          <w:lang w:eastAsia="en-US"/>
        </w:rPr>
      </w:pPr>
    </w:p>
    <w:p w14:paraId="79F509D7" w14:textId="77777777" w:rsidR="005366CB" w:rsidRPr="000C736A" w:rsidRDefault="005366CB" w:rsidP="006E79F5">
      <w:pPr>
        <w:autoSpaceDE w:val="0"/>
        <w:autoSpaceDN w:val="0"/>
        <w:adjustRightInd w:val="0"/>
        <w:jc w:val="both"/>
        <w:rPr>
          <w:rFonts w:ascii="Arial" w:eastAsia="Calibri" w:hAnsi="Arial" w:cs="Arial"/>
          <w:sz w:val="22"/>
          <w:szCs w:val="22"/>
          <w:lang w:eastAsia="en-US"/>
        </w:rPr>
      </w:pPr>
      <w:r w:rsidRPr="000C736A">
        <w:rPr>
          <w:rFonts w:ascii="Arial" w:eastAsia="Calibri" w:hAnsi="Arial" w:cs="Arial"/>
          <w:sz w:val="22"/>
          <w:szCs w:val="22"/>
          <w:lang w:eastAsia="en-US"/>
        </w:rPr>
        <w:t xml:space="preserve">Należy dostarczyć kompletną listę sygnałów wejściowych/wyjściowych pobieranych z każdej kasety do </w:t>
      </w:r>
      <w:r w:rsidR="00725A4E">
        <w:rPr>
          <w:rFonts w:ascii="Arial" w:eastAsia="Calibri" w:hAnsi="Arial" w:cs="Arial"/>
          <w:sz w:val="22"/>
          <w:szCs w:val="22"/>
          <w:lang w:eastAsia="en-US"/>
        </w:rPr>
        <w:t>s</w:t>
      </w:r>
      <w:r w:rsidRPr="000C736A">
        <w:rPr>
          <w:rFonts w:ascii="Arial" w:eastAsia="Calibri" w:hAnsi="Arial" w:cs="Arial"/>
          <w:iCs/>
          <w:sz w:val="22"/>
          <w:szCs w:val="22"/>
          <w:lang w:eastAsia="en-US"/>
        </w:rPr>
        <w:t>ystemu DCS</w:t>
      </w:r>
      <w:r w:rsidRPr="000C736A">
        <w:rPr>
          <w:rFonts w:ascii="Arial" w:eastAsia="Calibri" w:hAnsi="Arial" w:cs="Arial"/>
          <w:sz w:val="22"/>
          <w:szCs w:val="22"/>
          <w:lang w:eastAsia="en-US"/>
        </w:rPr>
        <w:t>, przekazując o każdym sygnale co najmniej następujące informacje:</w:t>
      </w:r>
    </w:p>
    <w:p w14:paraId="48876A6D" w14:textId="77777777" w:rsidR="005366CB" w:rsidRPr="000C736A" w:rsidRDefault="005366CB" w:rsidP="006E79F5">
      <w:pPr>
        <w:numPr>
          <w:ilvl w:val="0"/>
          <w:numId w:val="77"/>
        </w:numPr>
        <w:autoSpaceDE w:val="0"/>
        <w:autoSpaceDN w:val="0"/>
        <w:adjustRightInd w:val="0"/>
        <w:contextualSpacing/>
        <w:rPr>
          <w:rFonts w:ascii="Arial" w:eastAsia="Calibri" w:hAnsi="Arial" w:cs="Arial"/>
          <w:sz w:val="22"/>
          <w:szCs w:val="22"/>
          <w:lang w:eastAsia="en-US"/>
        </w:rPr>
      </w:pPr>
      <w:r w:rsidRPr="000C736A">
        <w:rPr>
          <w:rFonts w:ascii="Arial" w:eastAsia="Calibri" w:hAnsi="Arial" w:cs="Arial"/>
          <w:sz w:val="22"/>
          <w:szCs w:val="22"/>
          <w:lang w:eastAsia="en-US"/>
        </w:rPr>
        <w:t>oznaczenie sygnału/zmiennej,</w:t>
      </w:r>
    </w:p>
    <w:p w14:paraId="0E0AB20A" w14:textId="77777777" w:rsidR="005366CB" w:rsidRPr="000C736A" w:rsidRDefault="005366CB" w:rsidP="006E79F5">
      <w:pPr>
        <w:numPr>
          <w:ilvl w:val="0"/>
          <w:numId w:val="77"/>
        </w:numPr>
        <w:autoSpaceDE w:val="0"/>
        <w:autoSpaceDN w:val="0"/>
        <w:adjustRightInd w:val="0"/>
        <w:contextualSpacing/>
        <w:rPr>
          <w:rFonts w:ascii="Arial" w:eastAsia="Calibri" w:hAnsi="Arial" w:cs="Arial"/>
          <w:sz w:val="22"/>
          <w:szCs w:val="22"/>
          <w:lang w:eastAsia="en-US"/>
        </w:rPr>
      </w:pPr>
      <w:r w:rsidRPr="000C736A">
        <w:rPr>
          <w:rFonts w:ascii="Arial" w:eastAsia="Calibri" w:hAnsi="Arial" w:cs="Arial"/>
          <w:sz w:val="22"/>
          <w:szCs w:val="22"/>
          <w:lang w:eastAsia="en-US"/>
        </w:rPr>
        <w:t>deskryptor sygnału/zmiennej,</w:t>
      </w:r>
    </w:p>
    <w:p w14:paraId="4B5CE653" w14:textId="77777777" w:rsidR="005366CB" w:rsidRPr="000C736A" w:rsidRDefault="005366CB" w:rsidP="006E79F5">
      <w:pPr>
        <w:numPr>
          <w:ilvl w:val="0"/>
          <w:numId w:val="77"/>
        </w:numPr>
        <w:autoSpaceDE w:val="0"/>
        <w:autoSpaceDN w:val="0"/>
        <w:adjustRightInd w:val="0"/>
        <w:contextualSpacing/>
        <w:rPr>
          <w:rFonts w:ascii="Arial" w:eastAsia="Calibri" w:hAnsi="Arial" w:cs="Arial"/>
          <w:sz w:val="22"/>
          <w:szCs w:val="22"/>
          <w:lang w:eastAsia="en-US"/>
        </w:rPr>
      </w:pPr>
      <w:r w:rsidRPr="000C736A">
        <w:rPr>
          <w:rFonts w:ascii="Arial" w:eastAsia="Calibri" w:hAnsi="Arial" w:cs="Arial"/>
          <w:sz w:val="22"/>
          <w:szCs w:val="22"/>
          <w:lang w:eastAsia="en-US"/>
        </w:rPr>
        <w:t>typ, długość,</w:t>
      </w:r>
    </w:p>
    <w:p w14:paraId="45FCDCF0" w14:textId="77777777" w:rsidR="005366CB" w:rsidRPr="000C736A" w:rsidRDefault="005366CB" w:rsidP="006E79F5">
      <w:pPr>
        <w:numPr>
          <w:ilvl w:val="0"/>
          <w:numId w:val="77"/>
        </w:numPr>
        <w:autoSpaceDE w:val="0"/>
        <w:autoSpaceDN w:val="0"/>
        <w:adjustRightInd w:val="0"/>
        <w:contextualSpacing/>
        <w:rPr>
          <w:rFonts w:ascii="Arial" w:eastAsia="Calibri" w:hAnsi="Arial" w:cs="Arial"/>
          <w:sz w:val="22"/>
          <w:szCs w:val="22"/>
          <w:lang w:eastAsia="en-US"/>
        </w:rPr>
      </w:pPr>
      <w:r w:rsidRPr="000C736A">
        <w:rPr>
          <w:rFonts w:ascii="Arial" w:eastAsia="Calibri" w:hAnsi="Arial" w:cs="Arial"/>
          <w:sz w:val="22"/>
          <w:szCs w:val="22"/>
          <w:lang w:eastAsia="en-US"/>
        </w:rPr>
        <w:t>adres,</w:t>
      </w:r>
    </w:p>
    <w:p w14:paraId="10B4B46A" w14:textId="77777777" w:rsidR="005366CB" w:rsidRPr="000C736A" w:rsidRDefault="005366CB" w:rsidP="006E79F5">
      <w:pPr>
        <w:numPr>
          <w:ilvl w:val="0"/>
          <w:numId w:val="77"/>
        </w:numPr>
        <w:autoSpaceDE w:val="0"/>
        <w:autoSpaceDN w:val="0"/>
        <w:adjustRightInd w:val="0"/>
        <w:contextualSpacing/>
        <w:rPr>
          <w:rFonts w:ascii="Arial" w:eastAsia="Calibri" w:hAnsi="Arial" w:cs="Arial"/>
          <w:sz w:val="22"/>
          <w:szCs w:val="22"/>
          <w:lang w:eastAsia="en-US"/>
        </w:rPr>
      </w:pPr>
      <w:r w:rsidRPr="000C736A">
        <w:rPr>
          <w:rFonts w:ascii="Arial" w:eastAsia="Calibri" w:hAnsi="Arial" w:cs="Arial"/>
          <w:sz w:val="22"/>
          <w:szCs w:val="22"/>
          <w:lang w:eastAsia="en-US"/>
        </w:rPr>
        <w:t>nastawy alarmowe LL/L/H/HH,</w:t>
      </w:r>
    </w:p>
    <w:p w14:paraId="7F79F615" w14:textId="77777777" w:rsidR="005366CB" w:rsidRPr="000C736A" w:rsidRDefault="005366CB" w:rsidP="006E79F5">
      <w:pPr>
        <w:numPr>
          <w:ilvl w:val="0"/>
          <w:numId w:val="77"/>
        </w:numPr>
        <w:autoSpaceDE w:val="0"/>
        <w:autoSpaceDN w:val="0"/>
        <w:adjustRightInd w:val="0"/>
        <w:contextualSpacing/>
        <w:rPr>
          <w:rFonts w:ascii="Arial" w:eastAsia="Calibri" w:hAnsi="Arial" w:cs="Arial"/>
          <w:sz w:val="22"/>
          <w:szCs w:val="22"/>
          <w:lang w:eastAsia="en-US"/>
        </w:rPr>
      </w:pPr>
      <w:r w:rsidRPr="000C736A">
        <w:rPr>
          <w:rFonts w:ascii="Arial" w:eastAsia="Calibri" w:hAnsi="Arial" w:cs="Arial"/>
          <w:sz w:val="22"/>
          <w:szCs w:val="22"/>
          <w:lang w:eastAsia="en-US"/>
        </w:rPr>
        <w:t>zakres pomiarowy oraz jednostka inżynierska.</w:t>
      </w:r>
    </w:p>
    <w:p w14:paraId="04E290F3" w14:textId="77777777" w:rsidR="005366CB" w:rsidRPr="000C736A" w:rsidRDefault="005366CB" w:rsidP="006E79F5">
      <w:pPr>
        <w:autoSpaceDE w:val="0"/>
        <w:autoSpaceDN w:val="0"/>
        <w:adjustRightInd w:val="0"/>
        <w:jc w:val="both"/>
        <w:rPr>
          <w:rFonts w:ascii="Arial" w:eastAsia="Calibri" w:hAnsi="Arial" w:cs="Arial"/>
          <w:sz w:val="22"/>
          <w:szCs w:val="22"/>
          <w:lang w:eastAsia="en-US"/>
        </w:rPr>
      </w:pPr>
    </w:p>
    <w:p w14:paraId="02DF5D93" w14:textId="77777777" w:rsidR="005366CB" w:rsidRPr="000C736A" w:rsidRDefault="005366CB" w:rsidP="006E79F5">
      <w:pPr>
        <w:autoSpaceDE w:val="0"/>
        <w:autoSpaceDN w:val="0"/>
        <w:adjustRightInd w:val="0"/>
        <w:jc w:val="both"/>
        <w:rPr>
          <w:rFonts w:ascii="Arial" w:eastAsia="Calibri" w:hAnsi="Arial" w:cs="Arial"/>
          <w:sz w:val="22"/>
          <w:szCs w:val="22"/>
          <w:lang w:eastAsia="en-US"/>
        </w:rPr>
      </w:pPr>
      <w:r w:rsidRPr="000C736A">
        <w:rPr>
          <w:rFonts w:ascii="Arial" w:eastAsia="Calibri" w:hAnsi="Arial" w:cs="Arial"/>
          <w:sz w:val="22"/>
          <w:szCs w:val="22"/>
          <w:lang w:eastAsia="en-US"/>
        </w:rPr>
        <w:t xml:space="preserve">Należy zapewnić synchronizację zegarów systemu MMS z </w:t>
      </w:r>
      <w:r w:rsidR="00725A4E">
        <w:rPr>
          <w:rFonts w:ascii="Arial" w:eastAsia="Calibri" w:hAnsi="Arial" w:cs="Arial"/>
          <w:iCs/>
          <w:sz w:val="22"/>
          <w:szCs w:val="22"/>
          <w:lang w:eastAsia="en-US"/>
        </w:rPr>
        <w:t>s</w:t>
      </w:r>
      <w:r w:rsidRPr="000C736A">
        <w:rPr>
          <w:rFonts w:ascii="Arial" w:eastAsia="Calibri" w:hAnsi="Arial" w:cs="Arial"/>
          <w:iCs/>
          <w:sz w:val="22"/>
          <w:szCs w:val="22"/>
          <w:lang w:eastAsia="en-US"/>
        </w:rPr>
        <w:t>ystemem DCS</w:t>
      </w:r>
      <w:r w:rsidRPr="000C736A">
        <w:rPr>
          <w:rFonts w:ascii="Arial" w:eastAsia="Calibri" w:hAnsi="Arial" w:cs="Arial"/>
          <w:sz w:val="22"/>
          <w:szCs w:val="22"/>
          <w:lang w:eastAsia="en-US"/>
        </w:rPr>
        <w:t>. Sposób realizacji synchronizacji (lista rejestrów danych), należy każdorazowo ustalić z Kupującym.</w:t>
      </w:r>
    </w:p>
    <w:p w14:paraId="4E1572B8" w14:textId="77777777" w:rsidR="005366CB" w:rsidRPr="000C736A" w:rsidRDefault="005366CB" w:rsidP="006E79F5">
      <w:pPr>
        <w:autoSpaceDE w:val="0"/>
        <w:autoSpaceDN w:val="0"/>
        <w:adjustRightInd w:val="0"/>
        <w:jc w:val="both"/>
        <w:rPr>
          <w:rFonts w:ascii="Arial" w:eastAsia="Calibri" w:hAnsi="Arial" w:cs="Arial"/>
          <w:sz w:val="22"/>
          <w:szCs w:val="22"/>
          <w:lang w:eastAsia="en-US"/>
        </w:rPr>
      </w:pPr>
    </w:p>
    <w:p w14:paraId="27DEDE08" w14:textId="77777777" w:rsidR="005366CB" w:rsidRPr="000C736A" w:rsidRDefault="005366CB" w:rsidP="006E79F5">
      <w:pPr>
        <w:autoSpaceDE w:val="0"/>
        <w:autoSpaceDN w:val="0"/>
        <w:adjustRightInd w:val="0"/>
        <w:jc w:val="both"/>
        <w:rPr>
          <w:rFonts w:ascii="Arial" w:eastAsia="Calibri" w:hAnsi="Arial" w:cs="Arial"/>
          <w:sz w:val="22"/>
          <w:szCs w:val="22"/>
          <w:lang w:eastAsia="en-US"/>
        </w:rPr>
      </w:pPr>
      <w:r w:rsidRPr="000C736A">
        <w:rPr>
          <w:rFonts w:ascii="Arial" w:eastAsia="Calibri" w:hAnsi="Arial" w:cs="Arial"/>
          <w:sz w:val="22"/>
          <w:szCs w:val="22"/>
          <w:lang w:eastAsia="en-US"/>
        </w:rPr>
        <w:t xml:space="preserve">Do </w:t>
      </w:r>
      <w:r w:rsidR="00725A4E">
        <w:rPr>
          <w:rFonts w:ascii="Arial" w:eastAsia="Calibri" w:hAnsi="Arial" w:cs="Arial"/>
          <w:iCs/>
          <w:sz w:val="22"/>
          <w:szCs w:val="22"/>
          <w:lang w:eastAsia="en-US"/>
        </w:rPr>
        <w:t>s</w:t>
      </w:r>
      <w:r w:rsidRPr="000C736A">
        <w:rPr>
          <w:rFonts w:ascii="Arial" w:eastAsia="Calibri" w:hAnsi="Arial" w:cs="Arial"/>
          <w:iCs/>
          <w:sz w:val="22"/>
          <w:szCs w:val="22"/>
          <w:lang w:eastAsia="en-US"/>
        </w:rPr>
        <w:t xml:space="preserve">ystemu DCS </w:t>
      </w:r>
      <w:r w:rsidRPr="000C736A">
        <w:rPr>
          <w:rFonts w:ascii="Arial" w:eastAsia="Calibri" w:hAnsi="Arial" w:cs="Arial"/>
          <w:sz w:val="22"/>
          <w:szCs w:val="22"/>
          <w:lang w:eastAsia="en-US"/>
        </w:rPr>
        <w:t>należy pobierać następujące informacje z każdej z kaset systemu MMS:</w:t>
      </w:r>
    </w:p>
    <w:p w14:paraId="2BF89394" w14:textId="77777777" w:rsidR="005366CB" w:rsidRPr="005366CB" w:rsidRDefault="005366CB" w:rsidP="006E79F5">
      <w:pPr>
        <w:numPr>
          <w:ilvl w:val="0"/>
          <w:numId w:val="11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wartości sygnałów z czujników pomiarowych na każdym kanale,</w:t>
      </w:r>
    </w:p>
    <w:p w14:paraId="7A4250DB" w14:textId="77777777" w:rsidR="005366CB" w:rsidRPr="005366CB" w:rsidRDefault="005366CB" w:rsidP="006E79F5">
      <w:pPr>
        <w:numPr>
          <w:ilvl w:val="0"/>
          <w:numId w:val="11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stan kanału (przekroczenie ustawionych poziomów granicznych HI lub LO),</w:t>
      </w:r>
    </w:p>
    <w:p w14:paraId="5D24D552" w14:textId="77777777" w:rsidR="005366CB" w:rsidRPr="005366CB" w:rsidRDefault="005366CB" w:rsidP="006E79F5">
      <w:pPr>
        <w:numPr>
          <w:ilvl w:val="0"/>
          <w:numId w:val="11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wartości sygnałów z wejść dyskretnych,</w:t>
      </w:r>
    </w:p>
    <w:p w14:paraId="69189D0D" w14:textId="77777777" w:rsidR="005366CB" w:rsidRPr="005366CB" w:rsidRDefault="005366CB" w:rsidP="006E79F5">
      <w:pPr>
        <w:numPr>
          <w:ilvl w:val="0"/>
          <w:numId w:val="11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diagnostyka każdego z kanałów (np. przerwanie obwodu),</w:t>
      </w:r>
    </w:p>
    <w:p w14:paraId="704DFBFF" w14:textId="77777777" w:rsidR="005366CB" w:rsidRPr="005366CB" w:rsidRDefault="005366CB" w:rsidP="006E79F5">
      <w:pPr>
        <w:numPr>
          <w:ilvl w:val="0"/>
          <w:numId w:val="11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status komunikacji z kasetą,</w:t>
      </w:r>
    </w:p>
    <w:p w14:paraId="7AC964A3" w14:textId="77777777" w:rsidR="005366CB" w:rsidRPr="005366CB" w:rsidRDefault="005366CB" w:rsidP="006E79F5">
      <w:pPr>
        <w:numPr>
          <w:ilvl w:val="0"/>
          <w:numId w:val="11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zbiorczy sygnał o stanie kasety.</w:t>
      </w:r>
    </w:p>
    <w:p w14:paraId="1B26BCED"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382A7F61" w14:textId="77777777" w:rsid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ystemie DCS </w:t>
      </w:r>
      <w:r w:rsidRPr="005366CB">
        <w:rPr>
          <w:rFonts w:ascii="Arial" w:eastAsia="Calibri" w:hAnsi="Arial" w:cs="Arial"/>
          <w:sz w:val="22"/>
          <w:szCs w:val="22"/>
          <w:lang w:eastAsia="en-US"/>
        </w:rPr>
        <w:t>należy dodatkowo skonfigurować alarmy przekroczenia dopuszczalnych wartości sygnałów mierzonych przez system MMS. Progi alarmowe w DCS muszą być zgodn</w:t>
      </w:r>
      <w:r w:rsidR="00406FA3">
        <w:rPr>
          <w:rFonts w:ascii="Arial" w:eastAsia="Calibri" w:hAnsi="Arial" w:cs="Arial"/>
          <w:sz w:val="22"/>
          <w:szCs w:val="22"/>
          <w:lang w:eastAsia="en-US"/>
        </w:rPr>
        <w:t>e z ustawionymi w systemie MMS.</w:t>
      </w:r>
    </w:p>
    <w:p w14:paraId="51657751" w14:textId="77777777" w:rsidR="00406FA3" w:rsidRDefault="00406FA3" w:rsidP="006E79F5">
      <w:pPr>
        <w:jc w:val="both"/>
        <w:rPr>
          <w:rFonts w:ascii="Arial" w:hAnsi="Arial" w:cs="Arial"/>
          <w:sz w:val="22"/>
          <w:szCs w:val="22"/>
        </w:rPr>
      </w:pPr>
    </w:p>
    <w:p w14:paraId="3C9F386A" w14:textId="77777777" w:rsidR="005057D0" w:rsidRDefault="005057D0" w:rsidP="006E79F5">
      <w:pPr>
        <w:jc w:val="both"/>
        <w:rPr>
          <w:rFonts w:ascii="Arial" w:hAnsi="Arial" w:cs="Arial"/>
          <w:sz w:val="22"/>
          <w:szCs w:val="22"/>
        </w:rPr>
      </w:pPr>
    </w:p>
    <w:p w14:paraId="43441A1E" w14:textId="77777777" w:rsidR="005057D0" w:rsidRDefault="005057D0" w:rsidP="006E79F5">
      <w:pPr>
        <w:jc w:val="both"/>
        <w:rPr>
          <w:rFonts w:ascii="Arial" w:hAnsi="Arial" w:cs="Arial"/>
          <w:sz w:val="22"/>
          <w:szCs w:val="22"/>
        </w:rPr>
      </w:pPr>
    </w:p>
    <w:p w14:paraId="26AAC20C" w14:textId="77777777" w:rsidR="005057D0" w:rsidRPr="001107EF" w:rsidRDefault="005057D0" w:rsidP="006E79F5">
      <w:pPr>
        <w:jc w:val="both"/>
        <w:rPr>
          <w:rFonts w:ascii="Arial" w:hAnsi="Arial" w:cs="Arial"/>
          <w:sz w:val="22"/>
          <w:szCs w:val="22"/>
        </w:rPr>
      </w:pPr>
    </w:p>
    <w:p w14:paraId="7FE31555" w14:textId="77777777" w:rsidR="00406FA3" w:rsidRPr="00E86EFD" w:rsidRDefault="00406FA3" w:rsidP="00E86EFD">
      <w:pPr>
        <w:pStyle w:val="Nagwek1"/>
        <w:numPr>
          <w:ilvl w:val="0"/>
          <w:numId w:val="1"/>
        </w:numPr>
        <w:jc w:val="both"/>
        <w:rPr>
          <w:rFonts w:cs="Arial"/>
        </w:rPr>
      </w:pPr>
      <w:bookmarkStart w:id="133" w:name="_Toc475077868"/>
      <w:r w:rsidRPr="00E86EFD">
        <w:rPr>
          <w:rFonts w:cs="Arial"/>
        </w:rPr>
        <w:t>WSPÓŁPRACA Z SYSTEMAMI WSPOMAGAJĄCYMI</w:t>
      </w:r>
      <w:bookmarkEnd w:id="133"/>
    </w:p>
    <w:p w14:paraId="45B648F4" w14:textId="77777777" w:rsidR="005366CB" w:rsidRPr="005366CB" w:rsidRDefault="005366CB" w:rsidP="006E79F5">
      <w:pPr>
        <w:autoSpaceDE w:val="0"/>
        <w:autoSpaceDN w:val="0"/>
        <w:adjustRightInd w:val="0"/>
        <w:contextualSpacing/>
        <w:jc w:val="both"/>
        <w:rPr>
          <w:rFonts w:ascii="Arial" w:eastAsia="Calibri" w:hAnsi="Arial" w:cs="Arial"/>
          <w:b/>
          <w:bCs/>
          <w:sz w:val="22"/>
          <w:szCs w:val="22"/>
          <w:lang w:eastAsia="en-US"/>
        </w:rPr>
      </w:pPr>
    </w:p>
    <w:p w14:paraId="7D1981D8" w14:textId="77777777" w:rsidR="005366CB" w:rsidRPr="003126B0" w:rsidRDefault="005366CB" w:rsidP="001B5B98">
      <w:pPr>
        <w:pStyle w:val="Nagwek1"/>
        <w:numPr>
          <w:ilvl w:val="1"/>
          <w:numId w:val="1"/>
        </w:numPr>
        <w:tabs>
          <w:tab w:val="clear" w:pos="792"/>
          <w:tab w:val="num" w:pos="567"/>
        </w:tabs>
        <w:ind w:left="567" w:hanging="567"/>
      </w:pPr>
      <w:bookmarkStart w:id="134" w:name="_Toc475077869"/>
      <w:r w:rsidRPr="003126B0">
        <w:t>Systemy antywirusowe</w:t>
      </w:r>
      <w:bookmarkEnd w:id="134"/>
    </w:p>
    <w:p w14:paraId="56972711" w14:textId="77777777" w:rsidR="005366CB" w:rsidRPr="005366CB" w:rsidRDefault="005366CB" w:rsidP="006E79F5">
      <w:pPr>
        <w:autoSpaceDE w:val="0"/>
        <w:autoSpaceDN w:val="0"/>
        <w:adjustRightInd w:val="0"/>
        <w:contextualSpacing/>
        <w:jc w:val="both"/>
        <w:rPr>
          <w:rFonts w:ascii="Arial" w:eastAsia="Calibri" w:hAnsi="Arial" w:cs="Arial"/>
          <w:b/>
          <w:bCs/>
          <w:sz w:val="22"/>
          <w:szCs w:val="22"/>
          <w:lang w:eastAsia="en-US"/>
        </w:rPr>
      </w:pPr>
    </w:p>
    <w:p w14:paraId="7FC28AB8"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Na stacjach operatorskich/inżynierskich oraz serwerach </w:t>
      </w:r>
      <w:r w:rsidR="00D02F0B">
        <w:rPr>
          <w:rFonts w:ascii="Arial" w:eastAsia="Calibri" w:hAnsi="Arial" w:cs="Arial"/>
          <w:sz w:val="22"/>
          <w:szCs w:val="22"/>
          <w:lang w:eastAsia="en-US"/>
        </w:rPr>
        <w:t>s</w:t>
      </w:r>
      <w:r w:rsidRPr="005366CB">
        <w:rPr>
          <w:rFonts w:ascii="Arial" w:eastAsia="Calibri" w:hAnsi="Arial" w:cs="Arial"/>
          <w:sz w:val="22"/>
          <w:szCs w:val="22"/>
          <w:lang w:eastAsia="en-US"/>
        </w:rPr>
        <w:t>ystemów musi być zainstalowane oprogramowanie antywirusowe.</w:t>
      </w:r>
    </w:p>
    <w:p w14:paraId="6550A2FD"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1899E59" w14:textId="77777777" w:rsidR="005366CB" w:rsidRPr="005366CB" w:rsidRDefault="00767ACE"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jest zobowiązany do sprawdzenia zgodności dostarczanego przez siebie </w:t>
      </w:r>
      <w:r w:rsidR="00D02F0B">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ystemu </w:t>
      </w:r>
      <w:r w:rsidR="005366CB" w:rsidRPr="005366CB">
        <w:rPr>
          <w:rFonts w:ascii="Arial" w:eastAsia="Calibri" w:hAnsi="Arial" w:cs="Arial"/>
          <w:sz w:val="22"/>
          <w:szCs w:val="22"/>
          <w:lang w:eastAsia="en-US"/>
        </w:rPr>
        <w:t xml:space="preserve">ze standardowo stosowanym w ANWIL S.A. oprogramowaniem antywirusowym. Jeżeli </w:t>
      </w: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stwierdzi, iż istnieją przeciwwskazania co do wspólnego działania obu systemów, jest zobowiązany do dostarczenia oprogramowania antywirusowego, zgodnego </w:t>
      </w:r>
      <w:r w:rsidR="000C736A">
        <w:rPr>
          <w:rFonts w:ascii="Arial" w:eastAsia="Calibri" w:hAnsi="Arial" w:cs="Arial"/>
          <w:sz w:val="22"/>
          <w:szCs w:val="22"/>
          <w:lang w:eastAsia="en-US"/>
        </w:rPr>
        <w:t xml:space="preserve">                     </w:t>
      </w:r>
      <w:r w:rsidR="005366CB" w:rsidRPr="005366CB">
        <w:rPr>
          <w:rFonts w:ascii="Arial" w:eastAsia="Calibri" w:hAnsi="Arial" w:cs="Arial"/>
          <w:sz w:val="22"/>
          <w:szCs w:val="22"/>
          <w:lang w:eastAsia="en-US"/>
        </w:rPr>
        <w:t xml:space="preserve">z dostarczanym </w:t>
      </w:r>
      <w:r w:rsidR="00FC23F5">
        <w:rPr>
          <w:rFonts w:ascii="Arial" w:eastAsia="Calibri" w:hAnsi="Arial" w:cs="Arial"/>
          <w:sz w:val="22"/>
          <w:szCs w:val="22"/>
          <w:lang w:eastAsia="en-US"/>
        </w:rPr>
        <w:t>s</w:t>
      </w:r>
      <w:r w:rsidR="005366CB" w:rsidRPr="005366CB">
        <w:rPr>
          <w:rFonts w:ascii="Arial" w:eastAsia="Calibri" w:hAnsi="Arial" w:cs="Arial"/>
          <w:sz w:val="22"/>
          <w:szCs w:val="22"/>
          <w:lang w:eastAsia="en-US"/>
        </w:rPr>
        <w:t xml:space="preserve">ystemem, oferującego taki sam poziom bezpieczeństwa jak stosowany </w:t>
      </w:r>
      <w:r w:rsidR="002E41CF">
        <w:rPr>
          <w:rFonts w:ascii="Arial" w:eastAsia="Calibri" w:hAnsi="Arial" w:cs="Arial"/>
          <w:sz w:val="22"/>
          <w:szCs w:val="22"/>
          <w:lang w:eastAsia="en-US"/>
        </w:rPr>
        <w:t xml:space="preserve">     </w:t>
      </w:r>
      <w:r w:rsidR="005366CB" w:rsidRPr="005366CB">
        <w:rPr>
          <w:rFonts w:ascii="Arial" w:eastAsia="Calibri" w:hAnsi="Arial" w:cs="Arial"/>
          <w:sz w:val="22"/>
          <w:szCs w:val="22"/>
          <w:lang w:eastAsia="en-US"/>
        </w:rPr>
        <w:t>w ANWIL S.A. (według uznanych niezależnych ocen).</w:t>
      </w:r>
    </w:p>
    <w:p w14:paraId="778C9F62"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8CB77BF"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 xml:space="preserve">Konfiguracja oprogramowania antywirusowego zaimplementowanego w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ystemie </w:t>
      </w:r>
      <w:r w:rsidRPr="005366CB">
        <w:rPr>
          <w:rFonts w:ascii="Arial" w:eastAsia="Calibri" w:hAnsi="Arial" w:cs="Arial"/>
          <w:sz w:val="22"/>
          <w:szCs w:val="22"/>
          <w:lang w:eastAsia="en-US"/>
        </w:rPr>
        <w:t xml:space="preserve">powinna być zgodna z zaleceniami producenta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14:paraId="60BDD20C"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D2FF345"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Oprogramowanie antywirusowe zainstalowane dla ochrony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 xml:space="preserve">powinno używać aktualnej sygnatury wirusów zweryfikowanej przez producenta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14:paraId="639480E5"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5321C182" w14:textId="77777777" w:rsidR="005366CB" w:rsidRPr="005366CB" w:rsidRDefault="00767ACE"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powinien przekazać instrukcję prawidłowej instalacji, konfiguracji oraz uaktualnienia dostarczanych przez siebie systemów antywirusowych.</w:t>
      </w:r>
    </w:p>
    <w:p w14:paraId="51097CC8"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7404D55A"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Podczas okresu gwarancyjnego, </w:t>
      </w:r>
      <w:r w:rsidR="00767ACE">
        <w:rPr>
          <w:rFonts w:ascii="Arial" w:eastAsia="Calibri" w:hAnsi="Arial" w:cs="Arial"/>
          <w:iCs/>
          <w:sz w:val="22"/>
          <w:szCs w:val="22"/>
          <w:lang w:eastAsia="en-US"/>
        </w:rPr>
        <w:t>Kontraktor</w:t>
      </w:r>
      <w:r w:rsidRPr="005366CB">
        <w:rPr>
          <w:rFonts w:ascii="Arial" w:eastAsia="Calibri" w:hAnsi="Arial" w:cs="Arial"/>
          <w:iCs/>
          <w:sz w:val="22"/>
          <w:szCs w:val="22"/>
          <w:lang w:eastAsia="en-US"/>
        </w:rPr>
        <w:t xml:space="preserve"> </w:t>
      </w:r>
      <w:r w:rsidRPr="005366CB">
        <w:rPr>
          <w:rFonts w:ascii="Arial" w:eastAsia="Calibri" w:hAnsi="Arial" w:cs="Arial"/>
          <w:sz w:val="22"/>
          <w:szCs w:val="22"/>
          <w:lang w:eastAsia="en-US"/>
        </w:rPr>
        <w:t xml:space="preserve">jest zobowiązany do informowania </w:t>
      </w:r>
      <w:r w:rsidRPr="005366CB">
        <w:rPr>
          <w:rFonts w:ascii="Arial" w:eastAsia="Calibri" w:hAnsi="Arial" w:cs="Arial"/>
          <w:iCs/>
          <w:sz w:val="22"/>
          <w:szCs w:val="22"/>
          <w:lang w:eastAsia="en-US"/>
        </w:rPr>
        <w:t xml:space="preserve">Kupującego </w:t>
      </w:r>
      <w:r w:rsidRPr="005366CB">
        <w:rPr>
          <w:rFonts w:ascii="Arial" w:eastAsia="Calibri" w:hAnsi="Arial" w:cs="Arial"/>
          <w:sz w:val="22"/>
          <w:szCs w:val="22"/>
          <w:lang w:eastAsia="en-US"/>
        </w:rPr>
        <w:t xml:space="preserve">o wypuszczeniu nowej sygnatury wirusów, akceptowanej przez producenta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 Informacje te powinny być przekazywane nie później niż 7</w:t>
      </w:r>
      <w:r w:rsidR="00D02F0B">
        <w:rPr>
          <w:rFonts w:ascii="Arial" w:eastAsia="Calibri" w:hAnsi="Arial" w:cs="Arial"/>
          <w:sz w:val="22"/>
          <w:szCs w:val="22"/>
          <w:lang w:eastAsia="en-US"/>
        </w:rPr>
        <w:t xml:space="preserve"> </w:t>
      </w:r>
      <w:r w:rsidRPr="005366CB">
        <w:rPr>
          <w:rFonts w:ascii="Arial" w:eastAsia="Calibri" w:hAnsi="Arial" w:cs="Arial"/>
          <w:sz w:val="22"/>
          <w:szCs w:val="22"/>
          <w:lang w:eastAsia="en-US"/>
        </w:rPr>
        <w:t>dni po opublikowaniu sygnatur zgodnie z harmonogramem ich publikowania przez producenta systemu antywirusowego.</w:t>
      </w:r>
    </w:p>
    <w:p w14:paraId="7879CF95"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741D8AED"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Dostarczane oprogramowanie musi mieć możliwość konfiguracji zdalnej.</w:t>
      </w:r>
    </w:p>
    <w:p w14:paraId="2C67936B"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1C8F4A50"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Dostarczane oprogramowanie musi mieć możliwość wykonywania zarówno skanowania „na żądanie” jak i wyzwalanego automatycznie wg ustawionego harmonogramu.</w:t>
      </w:r>
    </w:p>
    <w:p w14:paraId="40229BC1"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0ABE19E7"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Dostarczone oprogramowanie antywirusowe musi posiadać możliwość skanowania pełnego lub wybranych plików/folderów.</w:t>
      </w:r>
    </w:p>
    <w:p w14:paraId="39F45DC7"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EBE713C" w14:textId="77777777" w:rsidR="003323C9"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Dostarczane oprogramowanie antywirusowe powinno posiadać możliwość zcentralizowanego zarządzania (automatycznego wprowadzania takiej samej konfiguracji na kilku zgrupowanych stacjach operatorskich).</w:t>
      </w:r>
    </w:p>
    <w:p w14:paraId="1B0AF1C0"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Dostarczane systemy antywirusowe muszą mieć możliwość generowania raportów po wykonaniu każdego skanowania.</w:t>
      </w:r>
    </w:p>
    <w:p w14:paraId="0DE91C68"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42F38A76"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Przed podłączaniem zewnętrznego nośnika do komponentów </w:t>
      </w:r>
      <w:r w:rsidR="004511B8">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ystemów, </w:t>
      </w:r>
      <w:r w:rsidRPr="005366CB">
        <w:rPr>
          <w:rFonts w:ascii="Arial" w:eastAsia="Calibri" w:hAnsi="Arial" w:cs="Arial"/>
          <w:sz w:val="22"/>
          <w:szCs w:val="22"/>
          <w:lang w:eastAsia="en-US"/>
        </w:rPr>
        <w:t>należy wykonać</w:t>
      </w:r>
      <w:r w:rsidR="002E41CF">
        <w:rPr>
          <w:rFonts w:ascii="Arial" w:eastAsia="Calibri" w:hAnsi="Arial" w:cs="Arial"/>
          <w:sz w:val="22"/>
          <w:szCs w:val="22"/>
          <w:lang w:eastAsia="en-US"/>
        </w:rPr>
        <w:t xml:space="preserve"> </w:t>
      </w:r>
      <w:r w:rsidRPr="005366CB">
        <w:rPr>
          <w:rFonts w:ascii="Arial" w:eastAsia="Calibri" w:hAnsi="Arial" w:cs="Arial"/>
          <w:sz w:val="22"/>
          <w:szCs w:val="22"/>
          <w:lang w:eastAsia="en-US"/>
        </w:rPr>
        <w:t>pełne skanowanie tego nośnika programem antywirusowym.</w:t>
      </w:r>
    </w:p>
    <w:p w14:paraId="1413B20D"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52A266C0"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Wraz z dostawą komponentów </w:t>
      </w:r>
      <w:r w:rsidR="00A82F92">
        <w:rPr>
          <w:rFonts w:ascii="Arial" w:eastAsia="Calibri" w:hAnsi="Arial" w:cs="Arial"/>
          <w:iCs/>
          <w:sz w:val="22"/>
          <w:szCs w:val="22"/>
          <w:lang w:eastAsia="en-US"/>
        </w:rPr>
        <w:t>s</w:t>
      </w:r>
      <w:r w:rsidR="00D02F0B">
        <w:rPr>
          <w:rFonts w:ascii="Arial" w:eastAsia="Calibri" w:hAnsi="Arial" w:cs="Arial"/>
          <w:iCs/>
          <w:sz w:val="22"/>
          <w:szCs w:val="22"/>
          <w:lang w:eastAsia="en-US"/>
        </w:rPr>
        <w:t>ystemów, Kontraktor</w:t>
      </w:r>
      <w:r w:rsidRPr="005366CB">
        <w:rPr>
          <w:rFonts w:ascii="Arial" w:eastAsia="Calibri" w:hAnsi="Arial" w:cs="Arial"/>
          <w:iCs/>
          <w:sz w:val="22"/>
          <w:szCs w:val="22"/>
          <w:lang w:eastAsia="en-US"/>
        </w:rPr>
        <w:t xml:space="preserve"> </w:t>
      </w:r>
      <w:r w:rsidRPr="005366CB">
        <w:rPr>
          <w:rFonts w:ascii="Arial" w:eastAsia="Calibri" w:hAnsi="Arial" w:cs="Arial"/>
          <w:sz w:val="22"/>
          <w:szCs w:val="22"/>
          <w:lang w:eastAsia="en-US"/>
        </w:rPr>
        <w:t xml:space="preserve">jest zobowiązany przekazać wymagane licencje na zainstalowane oprogramowanie antywirusowe wraz z ich cesją na </w:t>
      </w:r>
      <w:r w:rsidRPr="005366CB">
        <w:rPr>
          <w:rFonts w:ascii="Arial" w:eastAsia="Calibri" w:hAnsi="Arial" w:cs="Arial"/>
          <w:iCs/>
          <w:sz w:val="22"/>
          <w:szCs w:val="22"/>
          <w:lang w:eastAsia="en-US"/>
        </w:rPr>
        <w:t>Kupującego</w:t>
      </w:r>
      <w:r w:rsidRPr="005366CB">
        <w:rPr>
          <w:rFonts w:ascii="Arial" w:eastAsia="Calibri" w:hAnsi="Arial" w:cs="Arial"/>
          <w:sz w:val="22"/>
          <w:szCs w:val="22"/>
          <w:lang w:eastAsia="en-US"/>
        </w:rPr>
        <w:t>.</w:t>
      </w:r>
    </w:p>
    <w:p w14:paraId="3B4CBF46" w14:textId="77777777" w:rsidR="005366CB" w:rsidRPr="005366CB" w:rsidRDefault="005366CB" w:rsidP="006E79F5">
      <w:pPr>
        <w:autoSpaceDE w:val="0"/>
        <w:autoSpaceDN w:val="0"/>
        <w:adjustRightInd w:val="0"/>
        <w:jc w:val="both"/>
        <w:rPr>
          <w:rFonts w:ascii="Arial" w:eastAsia="Calibri" w:hAnsi="Arial" w:cs="Arial"/>
          <w:lang w:eastAsia="en-US"/>
        </w:rPr>
      </w:pPr>
    </w:p>
    <w:p w14:paraId="0A52AD03"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System powinien poprawnie funkcjonować w architekturze zakładającej odseparowanie od sieci Internet – sygnatury nie mogą być pobierane bezpośrednio na system centralny, służący do zarządzania i mający połączenie z chronionymi stacjami operatorskimi/inżynierskimi oraz serwerami </w:t>
      </w:r>
      <w:r w:rsidR="00A96265">
        <w:rPr>
          <w:rFonts w:ascii="Arial" w:eastAsia="Calibri" w:hAnsi="Arial" w:cs="Arial"/>
          <w:sz w:val="22"/>
          <w:szCs w:val="22"/>
          <w:lang w:eastAsia="en-US"/>
        </w:rPr>
        <w:t>s</w:t>
      </w:r>
      <w:r w:rsidRPr="005366CB">
        <w:rPr>
          <w:rFonts w:ascii="Arial" w:eastAsia="Calibri" w:hAnsi="Arial" w:cs="Arial"/>
          <w:sz w:val="22"/>
          <w:szCs w:val="22"/>
          <w:lang w:eastAsia="en-US"/>
        </w:rPr>
        <w:t>ystemów.</w:t>
      </w:r>
    </w:p>
    <w:p w14:paraId="20C3F1A2"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18198768" w14:textId="77777777" w:rsidR="005366CB" w:rsidRPr="003126B0" w:rsidRDefault="005366CB" w:rsidP="001B5B98">
      <w:pPr>
        <w:pStyle w:val="Nagwek1"/>
        <w:numPr>
          <w:ilvl w:val="1"/>
          <w:numId w:val="1"/>
        </w:numPr>
        <w:tabs>
          <w:tab w:val="clear" w:pos="792"/>
          <w:tab w:val="num" w:pos="567"/>
        </w:tabs>
        <w:ind w:left="567" w:hanging="567"/>
      </w:pPr>
      <w:bookmarkStart w:id="135" w:name="_Toc475077870"/>
      <w:r w:rsidRPr="003126B0">
        <w:t>Systemy zarządzania łatami</w:t>
      </w:r>
      <w:bookmarkEnd w:id="135"/>
    </w:p>
    <w:p w14:paraId="266C530F" w14:textId="77777777" w:rsidR="005366CB" w:rsidRPr="005366CB" w:rsidRDefault="005366CB" w:rsidP="006E79F5">
      <w:pPr>
        <w:autoSpaceDE w:val="0"/>
        <w:autoSpaceDN w:val="0"/>
        <w:adjustRightInd w:val="0"/>
        <w:rPr>
          <w:rFonts w:ascii="Arial" w:eastAsia="Calibri" w:hAnsi="Arial" w:cs="Arial"/>
          <w:sz w:val="22"/>
          <w:szCs w:val="22"/>
          <w:lang w:eastAsia="en-US"/>
        </w:rPr>
      </w:pPr>
    </w:p>
    <w:p w14:paraId="24BB3BB8"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System zarządzania łatami w </w:t>
      </w:r>
      <w:r w:rsidR="00D02F0B">
        <w:rPr>
          <w:rFonts w:ascii="Arial" w:eastAsia="Calibri" w:hAnsi="Arial" w:cs="Arial"/>
          <w:sz w:val="22"/>
          <w:szCs w:val="22"/>
          <w:lang w:eastAsia="en-US"/>
        </w:rPr>
        <w:t>s</w:t>
      </w:r>
      <w:r w:rsidRPr="005366CB">
        <w:rPr>
          <w:rFonts w:ascii="Arial" w:eastAsia="Calibri" w:hAnsi="Arial" w:cs="Arial"/>
          <w:sz w:val="22"/>
          <w:szCs w:val="22"/>
          <w:lang w:eastAsia="en-US"/>
        </w:rPr>
        <w:t>ystemach obejmuje między innymi:</w:t>
      </w:r>
    </w:p>
    <w:p w14:paraId="3DEED072" w14:textId="77777777" w:rsidR="005366CB" w:rsidRPr="005366CB" w:rsidRDefault="005366CB" w:rsidP="006E79F5">
      <w:pPr>
        <w:numPr>
          <w:ilvl w:val="0"/>
          <w:numId w:val="12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łaty przeznaczone do systemu operacyjnego serwerów i stacji operatorskich,</w:t>
      </w:r>
    </w:p>
    <w:p w14:paraId="0DBF6DA6" w14:textId="77777777" w:rsidR="005366CB" w:rsidRPr="005366CB" w:rsidRDefault="005366CB" w:rsidP="006E79F5">
      <w:pPr>
        <w:numPr>
          <w:ilvl w:val="0"/>
          <w:numId w:val="12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łaty przeznaczone dla oprogramowania aplikacyjnego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ystemów,</w:t>
      </w:r>
    </w:p>
    <w:p w14:paraId="03DE30AE" w14:textId="77777777" w:rsidR="005366CB" w:rsidRPr="005366CB" w:rsidRDefault="005366CB" w:rsidP="006E79F5">
      <w:pPr>
        <w:numPr>
          <w:ilvl w:val="0"/>
          <w:numId w:val="12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łaty przeznaczone do oprogramowania narzędziowego </w:t>
      </w:r>
      <w:r w:rsidR="00A82F92">
        <w:rPr>
          <w:rFonts w:ascii="Arial" w:eastAsia="Calibri" w:hAnsi="Arial" w:cs="Arial"/>
          <w:iCs/>
          <w:sz w:val="22"/>
          <w:szCs w:val="22"/>
          <w:lang w:eastAsia="en-US"/>
        </w:rPr>
        <w:t>s</w:t>
      </w:r>
      <w:r w:rsidRPr="005366CB">
        <w:rPr>
          <w:rFonts w:ascii="Arial" w:eastAsia="Calibri" w:hAnsi="Arial" w:cs="Arial"/>
          <w:iCs/>
          <w:sz w:val="22"/>
          <w:szCs w:val="22"/>
          <w:lang w:eastAsia="en-US"/>
        </w:rPr>
        <w:t>ystemów,</w:t>
      </w:r>
    </w:p>
    <w:p w14:paraId="7DFE3F9A" w14:textId="77777777" w:rsidR="005366CB" w:rsidRPr="005366CB" w:rsidRDefault="005366CB" w:rsidP="006E79F5">
      <w:pPr>
        <w:numPr>
          <w:ilvl w:val="0"/>
          <w:numId w:val="12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łaty przeznaczone dla driverów komunikacyjnych </w:t>
      </w:r>
      <w:r w:rsidR="00A82F92">
        <w:rPr>
          <w:rFonts w:ascii="Arial" w:eastAsia="Calibri" w:hAnsi="Arial" w:cs="Arial"/>
          <w:iCs/>
          <w:sz w:val="22"/>
          <w:szCs w:val="22"/>
          <w:lang w:eastAsia="en-US"/>
        </w:rPr>
        <w:t>s</w:t>
      </w:r>
      <w:r w:rsidRPr="005366CB">
        <w:rPr>
          <w:rFonts w:ascii="Arial" w:eastAsia="Calibri" w:hAnsi="Arial" w:cs="Arial"/>
          <w:iCs/>
          <w:sz w:val="22"/>
          <w:szCs w:val="22"/>
          <w:lang w:eastAsia="en-US"/>
        </w:rPr>
        <w:t>ystemów,</w:t>
      </w:r>
    </w:p>
    <w:p w14:paraId="1DDAE039" w14:textId="77777777" w:rsidR="005366CB" w:rsidRPr="005366CB" w:rsidRDefault="005366CB" w:rsidP="006E79F5">
      <w:pPr>
        <w:numPr>
          <w:ilvl w:val="0"/>
          <w:numId w:val="12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łaty przeznaczone dla innego oprogramowania niezbędnego do działania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ystemów.</w:t>
      </w:r>
    </w:p>
    <w:p w14:paraId="70D8A61F"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4269F50A"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System zarządzania łatami w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ystemach </w:t>
      </w:r>
      <w:r w:rsidRPr="005366CB">
        <w:rPr>
          <w:rFonts w:ascii="Arial" w:eastAsia="Calibri" w:hAnsi="Arial" w:cs="Arial"/>
          <w:sz w:val="22"/>
          <w:szCs w:val="22"/>
          <w:lang w:eastAsia="en-US"/>
        </w:rPr>
        <w:t xml:space="preserve">musi być zgodny z zaleceniami producenta </w:t>
      </w:r>
      <w:r w:rsidR="004511B8">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14:paraId="75EA4B2F" w14:textId="77777777" w:rsidR="005366CB" w:rsidRPr="005366CB" w:rsidRDefault="005366CB" w:rsidP="006E79F5">
      <w:pPr>
        <w:autoSpaceDE w:val="0"/>
        <w:autoSpaceDN w:val="0"/>
        <w:adjustRightInd w:val="0"/>
        <w:jc w:val="both"/>
        <w:rPr>
          <w:rFonts w:ascii="Arial" w:eastAsia="Calibri" w:hAnsi="Arial" w:cs="Arial"/>
          <w:i/>
          <w:iCs/>
          <w:sz w:val="22"/>
          <w:szCs w:val="22"/>
          <w:lang w:eastAsia="en-US"/>
        </w:rPr>
      </w:pPr>
    </w:p>
    <w:p w14:paraId="38534003" w14:textId="77777777" w:rsidR="005366CB" w:rsidRPr="005366CB" w:rsidRDefault="00D02F0B"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A82F92">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ystemu </w:t>
      </w:r>
      <w:r w:rsidR="005366CB" w:rsidRPr="005366CB">
        <w:rPr>
          <w:rFonts w:ascii="Arial" w:eastAsia="Calibri" w:hAnsi="Arial" w:cs="Arial"/>
          <w:sz w:val="22"/>
          <w:szCs w:val="22"/>
          <w:lang w:eastAsia="en-US"/>
        </w:rPr>
        <w:t xml:space="preserve">musi przekazać instrukcję zarządzania łatami wykonaną przez producenta </w:t>
      </w:r>
      <w:r w:rsidR="00A82F92">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ystemu</w:t>
      </w:r>
      <w:r w:rsidR="005366CB" w:rsidRPr="005366CB">
        <w:rPr>
          <w:rFonts w:ascii="Arial" w:eastAsia="Calibri" w:hAnsi="Arial" w:cs="Arial"/>
          <w:sz w:val="22"/>
          <w:szCs w:val="22"/>
          <w:lang w:eastAsia="en-US"/>
        </w:rPr>
        <w:t>.</w:t>
      </w:r>
    </w:p>
    <w:p w14:paraId="6CCB8954"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57605E57"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Podczas okresu gwarancyjnego, </w:t>
      </w:r>
      <w:r w:rsidRPr="005366CB">
        <w:rPr>
          <w:rFonts w:ascii="Arial" w:eastAsia="Calibri" w:hAnsi="Arial" w:cs="Arial"/>
          <w:iCs/>
          <w:sz w:val="22"/>
          <w:szCs w:val="22"/>
          <w:lang w:eastAsia="en-US"/>
        </w:rPr>
        <w:t xml:space="preserve">Kupujący </w:t>
      </w:r>
      <w:r w:rsidRPr="005366CB">
        <w:rPr>
          <w:rFonts w:ascii="Arial" w:eastAsia="Calibri" w:hAnsi="Arial" w:cs="Arial"/>
          <w:sz w:val="22"/>
          <w:szCs w:val="22"/>
          <w:lang w:eastAsia="en-US"/>
        </w:rPr>
        <w:t xml:space="preserve">musi być powiadamiany o </w:t>
      </w:r>
      <w:r w:rsidR="00384C7B">
        <w:rPr>
          <w:rFonts w:ascii="Arial" w:eastAsia="Calibri" w:hAnsi="Arial" w:cs="Arial"/>
          <w:sz w:val="22"/>
          <w:szCs w:val="22"/>
          <w:lang w:eastAsia="en-US"/>
        </w:rPr>
        <w:t>udostępnieniu</w:t>
      </w:r>
      <w:r w:rsidRPr="005366CB">
        <w:rPr>
          <w:rFonts w:ascii="Arial" w:eastAsia="Calibri" w:hAnsi="Arial" w:cs="Arial"/>
          <w:sz w:val="22"/>
          <w:szCs w:val="22"/>
          <w:lang w:eastAsia="en-US"/>
        </w:rPr>
        <w:t xml:space="preserve"> nowych, pochodzących od producenta łat </w:t>
      </w:r>
      <w:r w:rsidR="00A82F92">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14:paraId="27100F24"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Nowo instalowane </w:t>
      </w:r>
      <w:r w:rsidR="00A82F92">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ystemy </w:t>
      </w:r>
      <w:r w:rsidRPr="005366CB">
        <w:rPr>
          <w:rFonts w:ascii="Arial" w:eastAsia="Calibri" w:hAnsi="Arial" w:cs="Arial"/>
          <w:sz w:val="22"/>
          <w:szCs w:val="22"/>
          <w:lang w:eastAsia="en-US"/>
        </w:rPr>
        <w:t xml:space="preserve">muszą zostać zainstalowane i przetestowane w wersji ze wszystkimi dostępnymi na moment odbioru </w:t>
      </w:r>
      <w:r w:rsidRPr="005366CB">
        <w:rPr>
          <w:rFonts w:ascii="Arial" w:eastAsia="Calibri" w:hAnsi="Arial" w:cs="Arial"/>
          <w:iCs/>
          <w:sz w:val="22"/>
          <w:szCs w:val="22"/>
          <w:lang w:eastAsia="en-US"/>
        </w:rPr>
        <w:t>SAT</w:t>
      </w:r>
      <w:r w:rsidRPr="005366CB">
        <w:rPr>
          <w:rFonts w:ascii="Arial" w:eastAsia="Calibri" w:hAnsi="Arial" w:cs="Arial"/>
          <w:sz w:val="22"/>
          <w:szCs w:val="22"/>
          <w:lang w:eastAsia="en-US"/>
        </w:rPr>
        <w:t xml:space="preserve">, oficjalnymi łatami. Dotyczy to całości oprogramowania wchodzącego w skład </w:t>
      </w:r>
      <w:r w:rsidR="00384C7B">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 w tym:</w:t>
      </w:r>
    </w:p>
    <w:p w14:paraId="2E21A242" w14:textId="77777777" w:rsidR="005366CB" w:rsidRPr="005366CB" w:rsidRDefault="005366CB" w:rsidP="006E79F5">
      <w:pPr>
        <w:numPr>
          <w:ilvl w:val="0"/>
          <w:numId w:val="12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systemów operacyjnych serwerów i stacji operatorskich,</w:t>
      </w:r>
    </w:p>
    <w:p w14:paraId="5B5A9112" w14:textId="77777777" w:rsidR="005366CB" w:rsidRPr="005366CB" w:rsidRDefault="005366CB" w:rsidP="006E79F5">
      <w:pPr>
        <w:numPr>
          <w:ilvl w:val="0"/>
          <w:numId w:val="12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oprogramowania aplikacyjnego,</w:t>
      </w:r>
    </w:p>
    <w:p w14:paraId="3C7C4A3D" w14:textId="77777777" w:rsidR="005366CB" w:rsidRPr="005366CB" w:rsidRDefault="005366CB" w:rsidP="006E79F5">
      <w:pPr>
        <w:numPr>
          <w:ilvl w:val="0"/>
          <w:numId w:val="12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driverów komunikacyjnych,</w:t>
      </w:r>
    </w:p>
    <w:p w14:paraId="0738D2D1" w14:textId="77777777" w:rsidR="005366CB" w:rsidRPr="005366CB" w:rsidRDefault="005366CB" w:rsidP="006E79F5">
      <w:pPr>
        <w:numPr>
          <w:ilvl w:val="0"/>
          <w:numId w:val="121"/>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innego oprogramowania niezbędnego do działania </w:t>
      </w:r>
      <w:r w:rsidR="00A82F92">
        <w:rPr>
          <w:rFonts w:ascii="Arial" w:eastAsia="Calibri" w:hAnsi="Arial" w:cs="Arial"/>
          <w:iCs/>
          <w:sz w:val="22"/>
          <w:szCs w:val="22"/>
          <w:lang w:eastAsia="en-US"/>
        </w:rPr>
        <w:t>s</w:t>
      </w:r>
      <w:r w:rsidRPr="005366CB">
        <w:rPr>
          <w:rFonts w:ascii="Arial" w:eastAsia="Calibri" w:hAnsi="Arial" w:cs="Arial"/>
          <w:iCs/>
          <w:sz w:val="22"/>
          <w:szCs w:val="22"/>
          <w:lang w:eastAsia="en-US"/>
        </w:rPr>
        <w:t>ystemu,</w:t>
      </w:r>
    </w:p>
    <w:p w14:paraId="29FC486F" w14:textId="77777777" w:rsidR="005366CB" w:rsidRPr="005366CB" w:rsidRDefault="005366CB" w:rsidP="006E79F5">
      <w:pPr>
        <w:numPr>
          <w:ilvl w:val="0"/>
          <w:numId w:val="12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oprogramowania narzędziowego.</w:t>
      </w:r>
    </w:p>
    <w:p w14:paraId="4E73A01E"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44D277EA"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Musi być zapewniony bezpieczny dostęp do listy łat bezpieczeństwa oraz service packów, istotnych z punktu widzenia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 xml:space="preserve">. Dla oprogramowania systemu Windows lista łat powinna być dostępna do ściągnięcia w standardowym formacie oraz kompatybilna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z MWSUS (Microsoft Windows Server Update System).</w:t>
      </w:r>
    </w:p>
    <w:p w14:paraId="594F1DC1" w14:textId="77777777" w:rsidR="005366CB" w:rsidRPr="005366CB" w:rsidRDefault="005366CB" w:rsidP="006E79F5">
      <w:pPr>
        <w:autoSpaceDE w:val="0"/>
        <w:autoSpaceDN w:val="0"/>
        <w:adjustRightInd w:val="0"/>
        <w:jc w:val="both"/>
        <w:rPr>
          <w:rFonts w:ascii="Arial" w:eastAsia="Calibri" w:hAnsi="Arial" w:cs="Arial"/>
          <w:lang w:eastAsia="en-US"/>
        </w:rPr>
      </w:pPr>
    </w:p>
    <w:p w14:paraId="4B355579" w14:textId="77777777" w:rsidR="003323C9"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Łaty oraz service p</w:t>
      </w:r>
      <w:r w:rsidR="00A96265">
        <w:rPr>
          <w:rFonts w:ascii="Arial" w:eastAsia="Calibri" w:hAnsi="Arial" w:cs="Arial"/>
          <w:sz w:val="22"/>
          <w:szCs w:val="22"/>
          <w:lang w:eastAsia="en-US"/>
        </w:rPr>
        <w:t>acki potwierdzone przez Kontraktora</w:t>
      </w:r>
      <w:r w:rsidRPr="005366CB">
        <w:rPr>
          <w:rFonts w:ascii="Arial" w:eastAsia="Calibri" w:hAnsi="Arial" w:cs="Arial"/>
          <w:sz w:val="22"/>
          <w:szCs w:val="22"/>
          <w:lang w:eastAsia="en-US"/>
        </w:rPr>
        <w:t xml:space="preserve"> muszą być przekazywane bezpośrednio przez producenta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00910B98">
        <w:rPr>
          <w:rFonts w:ascii="Arial" w:eastAsia="Calibri" w:hAnsi="Arial" w:cs="Arial"/>
          <w:sz w:val="22"/>
          <w:szCs w:val="22"/>
          <w:lang w:eastAsia="en-US"/>
        </w:rPr>
        <w:t>.</w:t>
      </w:r>
    </w:p>
    <w:p w14:paraId="581CCD0F" w14:textId="77777777" w:rsidR="00C06AD4" w:rsidRPr="005366CB" w:rsidRDefault="00C06AD4" w:rsidP="006E79F5">
      <w:pPr>
        <w:autoSpaceDE w:val="0"/>
        <w:autoSpaceDN w:val="0"/>
        <w:adjustRightInd w:val="0"/>
        <w:jc w:val="both"/>
        <w:rPr>
          <w:rFonts w:ascii="Arial" w:eastAsia="Calibri" w:hAnsi="Arial" w:cs="Arial"/>
          <w:sz w:val="22"/>
          <w:szCs w:val="22"/>
          <w:lang w:eastAsia="en-US"/>
        </w:rPr>
      </w:pPr>
    </w:p>
    <w:p w14:paraId="63F3AAF0" w14:textId="77777777" w:rsidR="005366CB" w:rsidRPr="003126B0" w:rsidRDefault="005366CB" w:rsidP="001B5B98">
      <w:pPr>
        <w:pStyle w:val="Nagwek1"/>
        <w:numPr>
          <w:ilvl w:val="1"/>
          <w:numId w:val="1"/>
        </w:numPr>
        <w:tabs>
          <w:tab w:val="clear" w:pos="792"/>
          <w:tab w:val="num" w:pos="567"/>
        </w:tabs>
        <w:ind w:left="567" w:hanging="567"/>
      </w:pPr>
      <w:bookmarkStart w:id="136" w:name="_Toc475077871"/>
      <w:r w:rsidRPr="003126B0">
        <w:t>Zarządzanie kopiami zapasowymi (backupy)</w:t>
      </w:r>
      <w:bookmarkEnd w:id="136"/>
    </w:p>
    <w:p w14:paraId="15F1A802" w14:textId="77777777"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14:paraId="72C72100"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Dostarczane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ystemy </w:t>
      </w:r>
      <w:r w:rsidRPr="005366CB">
        <w:rPr>
          <w:rFonts w:ascii="Arial" w:eastAsia="Calibri" w:hAnsi="Arial" w:cs="Arial"/>
          <w:sz w:val="22"/>
          <w:szCs w:val="22"/>
          <w:lang w:eastAsia="en-US"/>
        </w:rPr>
        <w:t xml:space="preserve">muszą posiadać możliwość wykonania </w:t>
      </w:r>
      <w:r w:rsidR="00A96265">
        <w:rPr>
          <w:rFonts w:ascii="Arial" w:eastAsia="Calibri" w:hAnsi="Arial" w:cs="Arial"/>
          <w:iCs/>
          <w:sz w:val="22"/>
          <w:szCs w:val="22"/>
          <w:lang w:eastAsia="en-US"/>
        </w:rPr>
        <w:t>k</w:t>
      </w:r>
      <w:r w:rsidRPr="005366CB">
        <w:rPr>
          <w:rFonts w:ascii="Arial" w:eastAsia="Calibri" w:hAnsi="Arial" w:cs="Arial"/>
          <w:iCs/>
          <w:sz w:val="22"/>
          <w:szCs w:val="22"/>
          <w:lang w:eastAsia="en-US"/>
        </w:rPr>
        <w:t xml:space="preserve">opii zapasowej </w:t>
      </w:r>
      <w:r w:rsidRPr="005366CB">
        <w:rPr>
          <w:rFonts w:ascii="Arial" w:eastAsia="Calibri" w:hAnsi="Arial" w:cs="Arial"/>
          <w:sz w:val="22"/>
          <w:szCs w:val="22"/>
          <w:lang w:eastAsia="en-US"/>
        </w:rPr>
        <w:t xml:space="preserve">i odzyskania całego oprogramowania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 w tym:</w:t>
      </w:r>
    </w:p>
    <w:p w14:paraId="5C49F9C1" w14:textId="77777777" w:rsidR="005366CB" w:rsidRPr="005366CB" w:rsidRDefault="005366CB" w:rsidP="006E79F5">
      <w:pPr>
        <w:numPr>
          <w:ilvl w:val="0"/>
          <w:numId w:val="12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systemów operacyjnych serwerów i stacji operatorskich,</w:t>
      </w:r>
    </w:p>
    <w:p w14:paraId="1CFF4B97" w14:textId="77777777" w:rsidR="005366CB" w:rsidRPr="005366CB" w:rsidRDefault="005366CB" w:rsidP="006E79F5">
      <w:pPr>
        <w:numPr>
          <w:ilvl w:val="0"/>
          <w:numId w:val="12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oprogramowania aplikacyjnego,</w:t>
      </w:r>
    </w:p>
    <w:p w14:paraId="0903979B" w14:textId="77777777" w:rsidR="005366CB" w:rsidRPr="005366CB" w:rsidRDefault="005366CB" w:rsidP="006E79F5">
      <w:pPr>
        <w:numPr>
          <w:ilvl w:val="0"/>
          <w:numId w:val="12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driverów komunikacyjnych,</w:t>
      </w:r>
    </w:p>
    <w:p w14:paraId="69DBCE2D" w14:textId="77777777" w:rsidR="005366CB" w:rsidRPr="005366CB" w:rsidRDefault="005366CB" w:rsidP="006E79F5">
      <w:pPr>
        <w:numPr>
          <w:ilvl w:val="0"/>
          <w:numId w:val="122"/>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innego oprogramowania niezbędnego do działania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p>
    <w:p w14:paraId="30818F62" w14:textId="77777777" w:rsidR="005366CB" w:rsidRPr="005366CB" w:rsidRDefault="005366CB" w:rsidP="006E79F5">
      <w:pPr>
        <w:numPr>
          <w:ilvl w:val="0"/>
          <w:numId w:val="12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oprogramowania narzędziowego.</w:t>
      </w:r>
    </w:p>
    <w:p w14:paraId="75665FD1"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7376BE1F"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Jeżeli do wykonania </w:t>
      </w:r>
      <w:r w:rsidR="00A96265">
        <w:rPr>
          <w:rFonts w:ascii="Arial" w:eastAsia="Calibri" w:hAnsi="Arial" w:cs="Arial"/>
          <w:iCs/>
          <w:sz w:val="22"/>
          <w:szCs w:val="22"/>
          <w:lang w:eastAsia="en-US"/>
        </w:rPr>
        <w:t>k</w:t>
      </w:r>
      <w:r w:rsidRPr="005366CB">
        <w:rPr>
          <w:rFonts w:ascii="Arial" w:eastAsia="Calibri" w:hAnsi="Arial" w:cs="Arial"/>
          <w:iCs/>
          <w:sz w:val="22"/>
          <w:szCs w:val="22"/>
          <w:lang w:eastAsia="en-US"/>
        </w:rPr>
        <w:t xml:space="preserve">opii zapasowej </w:t>
      </w:r>
      <w:r w:rsidRPr="005366CB">
        <w:rPr>
          <w:rFonts w:ascii="Arial" w:eastAsia="Calibri" w:hAnsi="Arial" w:cs="Arial"/>
          <w:sz w:val="22"/>
          <w:szCs w:val="22"/>
          <w:lang w:eastAsia="en-US"/>
        </w:rPr>
        <w:t xml:space="preserve">potrzebne jest dodatkowe oprogramowanie, musi być one dostarczone wraz z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ystemem</w:t>
      </w:r>
      <w:r w:rsidRPr="005366CB">
        <w:rPr>
          <w:rFonts w:ascii="Arial" w:eastAsia="Calibri" w:hAnsi="Arial" w:cs="Arial"/>
          <w:sz w:val="22"/>
          <w:szCs w:val="22"/>
          <w:lang w:eastAsia="en-US"/>
        </w:rPr>
        <w:t>.</w:t>
      </w:r>
    </w:p>
    <w:p w14:paraId="2D68AC5D" w14:textId="77777777" w:rsidR="005366CB" w:rsidRDefault="005366CB" w:rsidP="006E79F5">
      <w:pPr>
        <w:autoSpaceDE w:val="0"/>
        <w:autoSpaceDN w:val="0"/>
        <w:adjustRightInd w:val="0"/>
        <w:jc w:val="both"/>
        <w:rPr>
          <w:rFonts w:ascii="Arial" w:eastAsia="Calibri" w:hAnsi="Arial" w:cs="Arial"/>
          <w:sz w:val="22"/>
          <w:szCs w:val="22"/>
          <w:lang w:eastAsia="en-US"/>
        </w:rPr>
      </w:pPr>
    </w:p>
    <w:p w14:paraId="23A9446D" w14:textId="77777777" w:rsidR="00A02BCE" w:rsidRPr="005366CB" w:rsidRDefault="00A02BCE" w:rsidP="006E79F5">
      <w:pPr>
        <w:autoSpaceDE w:val="0"/>
        <w:autoSpaceDN w:val="0"/>
        <w:adjustRightInd w:val="0"/>
        <w:jc w:val="both"/>
        <w:rPr>
          <w:rFonts w:ascii="Arial" w:eastAsia="Calibri" w:hAnsi="Arial" w:cs="Arial"/>
          <w:sz w:val="22"/>
          <w:szCs w:val="22"/>
          <w:lang w:eastAsia="en-US"/>
        </w:rPr>
      </w:pPr>
    </w:p>
    <w:p w14:paraId="2FB2DEDE" w14:textId="77777777" w:rsidR="005366CB" w:rsidRPr="005366CB" w:rsidRDefault="001F4189"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A96265">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ystemu </w:t>
      </w:r>
      <w:r w:rsidR="005366CB" w:rsidRPr="005366CB">
        <w:rPr>
          <w:rFonts w:ascii="Arial" w:eastAsia="Calibri" w:hAnsi="Arial" w:cs="Arial"/>
          <w:sz w:val="22"/>
          <w:szCs w:val="22"/>
          <w:lang w:eastAsia="en-US"/>
        </w:rPr>
        <w:t>jest zobowiązany do przekazania kompletu dokumentacji w tym:</w:t>
      </w:r>
    </w:p>
    <w:p w14:paraId="7C1CB93F" w14:textId="77777777" w:rsidR="005366CB" w:rsidRPr="005366CB" w:rsidRDefault="005366CB" w:rsidP="006E79F5">
      <w:pPr>
        <w:numPr>
          <w:ilvl w:val="0"/>
          <w:numId w:val="123"/>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instrukcji wykonywania </w:t>
      </w:r>
      <w:r w:rsidR="00A96265">
        <w:rPr>
          <w:rFonts w:ascii="Arial" w:eastAsia="Calibri" w:hAnsi="Arial" w:cs="Arial"/>
          <w:iCs/>
          <w:sz w:val="22"/>
          <w:szCs w:val="22"/>
          <w:lang w:eastAsia="en-US"/>
        </w:rPr>
        <w:t>k</w:t>
      </w:r>
      <w:r w:rsidRPr="005366CB">
        <w:rPr>
          <w:rFonts w:ascii="Arial" w:eastAsia="Calibri" w:hAnsi="Arial" w:cs="Arial"/>
          <w:iCs/>
          <w:sz w:val="22"/>
          <w:szCs w:val="22"/>
          <w:lang w:eastAsia="en-US"/>
        </w:rPr>
        <w:t xml:space="preserve">opii zapasowej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p>
    <w:p w14:paraId="74FB947A" w14:textId="77777777" w:rsidR="005366CB" w:rsidRPr="005366CB" w:rsidRDefault="005366CB" w:rsidP="006E79F5">
      <w:pPr>
        <w:numPr>
          <w:ilvl w:val="0"/>
          <w:numId w:val="123"/>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instrukcji odzyskiwania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 xml:space="preserve">z </w:t>
      </w:r>
      <w:r w:rsidR="00A96265">
        <w:rPr>
          <w:rFonts w:ascii="Arial" w:eastAsia="Calibri" w:hAnsi="Arial" w:cs="Arial"/>
          <w:iCs/>
          <w:sz w:val="22"/>
          <w:szCs w:val="22"/>
          <w:lang w:eastAsia="en-US"/>
        </w:rPr>
        <w:t>k</w:t>
      </w:r>
      <w:r w:rsidRPr="005366CB">
        <w:rPr>
          <w:rFonts w:ascii="Arial" w:eastAsia="Calibri" w:hAnsi="Arial" w:cs="Arial"/>
          <w:iCs/>
          <w:sz w:val="22"/>
          <w:szCs w:val="22"/>
          <w:lang w:eastAsia="en-US"/>
        </w:rPr>
        <w:t>opii zapasowej,</w:t>
      </w:r>
    </w:p>
    <w:p w14:paraId="727C106B" w14:textId="77777777" w:rsidR="005366CB" w:rsidRPr="005366CB" w:rsidRDefault="005366CB" w:rsidP="006E79F5">
      <w:pPr>
        <w:numPr>
          <w:ilvl w:val="0"/>
          <w:numId w:val="12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polityki backupowej.</w:t>
      </w:r>
    </w:p>
    <w:p w14:paraId="1C8EBBB4"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2AC3B259"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Dostarczane narzędzia i zalecana polityka backupowa muszą zapewniać możliwość wykonania </w:t>
      </w:r>
      <w:r w:rsidR="00B21D87">
        <w:rPr>
          <w:rFonts w:ascii="Arial" w:eastAsia="Calibri" w:hAnsi="Arial" w:cs="Arial"/>
          <w:iCs/>
          <w:sz w:val="22"/>
          <w:szCs w:val="22"/>
          <w:lang w:eastAsia="en-US"/>
        </w:rPr>
        <w:t>k</w:t>
      </w:r>
      <w:r w:rsidRPr="005366CB">
        <w:rPr>
          <w:rFonts w:ascii="Arial" w:eastAsia="Calibri" w:hAnsi="Arial" w:cs="Arial"/>
          <w:iCs/>
          <w:sz w:val="22"/>
          <w:szCs w:val="22"/>
          <w:lang w:eastAsia="en-US"/>
        </w:rPr>
        <w:t xml:space="preserve">opii zapasowej </w:t>
      </w:r>
      <w:r w:rsidRPr="005366CB">
        <w:rPr>
          <w:rFonts w:ascii="Arial" w:eastAsia="Calibri" w:hAnsi="Arial" w:cs="Arial"/>
          <w:sz w:val="22"/>
          <w:szCs w:val="22"/>
          <w:lang w:eastAsia="en-US"/>
        </w:rPr>
        <w:t xml:space="preserve">bez zakłócania normalnej pracy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14:paraId="309DBE86"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2EA2EB61"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Dostarczane narzędzia wykonywania </w:t>
      </w:r>
      <w:r w:rsidR="00A96265">
        <w:rPr>
          <w:rFonts w:ascii="Arial" w:eastAsia="Calibri" w:hAnsi="Arial" w:cs="Arial"/>
          <w:iCs/>
          <w:sz w:val="22"/>
          <w:szCs w:val="22"/>
          <w:lang w:eastAsia="en-US"/>
        </w:rPr>
        <w:t>k</w:t>
      </w:r>
      <w:r w:rsidRPr="005366CB">
        <w:rPr>
          <w:rFonts w:ascii="Arial" w:eastAsia="Calibri" w:hAnsi="Arial" w:cs="Arial"/>
          <w:iCs/>
          <w:sz w:val="22"/>
          <w:szCs w:val="22"/>
          <w:lang w:eastAsia="en-US"/>
        </w:rPr>
        <w:t xml:space="preserve">opii zapasowej </w:t>
      </w:r>
      <w:r w:rsidRPr="005366CB">
        <w:rPr>
          <w:rFonts w:ascii="Arial" w:eastAsia="Calibri" w:hAnsi="Arial" w:cs="Arial"/>
          <w:sz w:val="22"/>
          <w:szCs w:val="22"/>
          <w:lang w:eastAsia="en-US"/>
        </w:rPr>
        <w:t xml:space="preserve">muszą uwzględniać trzy podstawowe aspekty umożliwiające szybkie odzyskanie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14:paraId="3B2CB3C4" w14:textId="77777777" w:rsidR="005366CB" w:rsidRPr="005366CB" w:rsidRDefault="005366CB" w:rsidP="006E79F5">
      <w:pPr>
        <w:numPr>
          <w:ilvl w:val="0"/>
          <w:numId w:val="12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 xml:space="preserve">ochronę systemu – możliwość odzyskania całego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 w tym także ustawień użytkowników, rejestru, itp. w możliwie najkrótszym czasie,</w:t>
      </w:r>
    </w:p>
    <w:p w14:paraId="3CF943A4" w14:textId="77777777" w:rsidR="005366CB" w:rsidRPr="005366CB" w:rsidRDefault="005366CB" w:rsidP="006E79F5">
      <w:pPr>
        <w:numPr>
          <w:ilvl w:val="0"/>
          <w:numId w:val="124"/>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ochronę danych – możliwość odzyskania wszystkich istotnych danych (także baz danych) gromadzonych przez </w:t>
      </w:r>
      <w:r w:rsidR="00197426">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 </w:t>
      </w:r>
      <w:r w:rsidRPr="005366CB">
        <w:rPr>
          <w:rFonts w:ascii="Arial" w:eastAsia="Calibri" w:hAnsi="Arial" w:cs="Arial"/>
          <w:sz w:val="22"/>
          <w:szCs w:val="22"/>
          <w:lang w:eastAsia="en-US"/>
        </w:rPr>
        <w:t>z momentu wykonania ostatniej kopii,</w:t>
      </w:r>
    </w:p>
    <w:p w14:paraId="41A4B176" w14:textId="77777777" w:rsidR="005366CB" w:rsidRPr="00406FA3" w:rsidRDefault="005366CB" w:rsidP="006E79F5">
      <w:pPr>
        <w:numPr>
          <w:ilvl w:val="0"/>
          <w:numId w:val="12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online backup – możliwość wykonywania </w:t>
      </w:r>
      <w:r w:rsidR="00A96265">
        <w:rPr>
          <w:rFonts w:ascii="Arial" w:eastAsia="Calibri" w:hAnsi="Arial" w:cs="Arial"/>
          <w:iCs/>
          <w:sz w:val="22"/>
          <w:szCs w:val="22"/>
          <w:lang w:eastAsia="en-US"/>
        </w:rPr>
        <w:t>k</w:t>
      </w:r>
      <w:r w:rsidRPr="005366CB">
        <w:rPr>
          <w:rFonts w:ascii="Arial" w:eastAsia="Calibri" w:hAnsi="Arial" w:cs="Arial"/>
          <w:iCs/>
          <w:sz w:val="22"/>
          <w:szCs w:val="22"/>
          <w:lang w:eastAsia="en-US"/>
        </w:rPr>
        <w:t xml:space="preserve">opii zapasowej </w:t>
      </w:r>
      <w:r w:rsidRPr="005366CB">
        <w:rPr>
          <w:rFonts w:ascii="Arial" w:eastAsia="Calibri" w:hAnsi="Arial" w:cs="Arial"/>
          <w:sz w:val="22"/>
          <w:szCs w:val="22"/>
          <w:lang w:eastAsia="en-US"/>
        </w:rPr>
        <w:t xml:space="preserve">bez zatrzymywania </w:t>
      </w:r>
      <w:r w:rsidR="00A46859">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 xml:space="preserve">(co pozwala na zwiększenie częstotliwości wykonywania </w:t>
      </w:r>
      <w:r w:rsidR="00197426">
        <w:rPr>
          <w:rFonts w:ascii="Arial" w:eastAsia="Calibri" w:hAnsi="Arial" w:cs="Arial"/>
          <w:iCs/>
          <w:sz w:val="22"/>
          <w:szCs w:val="22"/>
          <w:lang w:eastAsia="en-US"/>
        </w:rPr>
        <w:t>k</w:t>
      </w:r>
      <w:r w:rsidRPr="005366CB">
        <w:rPr>
          <w:rFonts w:ascii="Arial" w:eastAsia="Calibri" w:hAnsi="Arial" w:cs="Arial"/>
          <w:iCs/>
          <w:sz w:val="22"/>
          <w:szCs w:val="22"/>
          <w:lang w:eastAsia="en-US"/>
        </w:rPr>
        <w:t>opii zapasowej</w:t>
      </w:r>
      <w:r w:rsidRPr="005366CB">
        <w:rPr>
          <w:rFonts w:ascii="Arial" w:eastAsia="Calibri" w:hAnsi="Arial" w:cs="Arial"/>
          <w:sz w:val="22"/>
          <w:szCs w:val="22"/>
          <w:lang w:eastAsia="en-US"/>
        </w:rPr>
        <w:t>).</w:t>
      </w:r>
    </w:p>
    <w:p w14:paraId="6638CF43" w14:textId="77777777" w:rsidR="002842BB" w:rsidRDefault="002842BB" w:rsidP="006E79F5">
      <w:pPr>
        <w:jc w:val="both"/>
        <w:rPr>
          <w:rFonts w:ascii="Arial" w:hAnsi="Arial" w:cs="Arial"/>
          <w:sz w:val="22"/>
          <w:szCs w:val="22"/>
        </w:rPr>
      </w:pPr>
    </w:p>
    <w:p w14:paraId="2C741D8D" w14:textId="77777777" w:rsidR="005057D0" w:rsidRDefault="005057D0" w:rsidP="006E79F5">
      <w:pPr>
        <w:jc w:val="both"/>
        <w:rPr>
          <w:rFonts w:ascii="Arial" w:hAnsi="Arial" w:cs="Arial"/>
          <w:sz w:val="22"/>
          <w:szCs w:val="22"/>
        </w:rPr>
      </w:pPr>
    </w:p>
    <w:p w14:paraId="7D9E6663" w14:textId="77777777" w:rsidR="005057D0" w:rsidRDefault="005057D0" w:rsidP="006E79F5">
      <w:pPr>
        <w:jc w:val="both"/>
        <w:rPr>
          <w:rFonts w:ascii="Arial" w:hAnsi="Arial" w:cs="Arial"/>
          <w:sz w:val="22"/>
          <w:szCs w:val="22"/>
        </w:rPr>
      </w:pPr>
    </w:p>
    <w:p w14:paraId="40CADEB3" w14:textId="77777777" w:rsidR="005057D0" w:rsidRDefault="005057D0" w:rsidP="006E79F5">
      <w:pPr>
        <w:jc w:val="both"/>
        <w:rPr>
          <w:rFonts w:ascii="Arial" w:hAnsi="Arial" w:cs="Arial"/>
          <w:sz w:val="22"/>
          <w:szCs w:val="22"/>
        </w:rPr>
      </w:pPr>
    </w:p>
    <w:p w14:paraId="41CE40E2" w14:textId="77777777" w:rsidR="005057D0" w:rsidRDefault="005057D0" w:rsidP="006E79F5">
      <w:pPr>
        <w:jc w:val="both"/>
        <w:rPr>
          <w:rFonts w:ascii="Arial" w:hAnsi="Arial" w:cs="Arial"/>
          <w:sz w:val="22"/>
          <w:szCs w:val="22"/>
        </w:rPr>
      </w:pPr>
    </w:p>
    <w:p w14:paraId="209BFF5C" w14:textId="77777777" w:rsidR="005057D0" w:rsidRDefault="005057D0" w:rsidP="006E79F5">
      <w:pPr>
        <w:jc w:val="both"/>
        <w:rPr>
          <w:rFonts w:ascii="Arial" w:hAnsi="Arial" w:cs="Arial"/>
          <w:sz w:val="22"/>
          <w:szCs w:val="22"/>
        </w:rPr>
      </w:pPr>
    </w:p>
    <w:p w14:paraId="1BA03D6C" w14:textId="77777777" w:rsidR="005057D0" w:rsidRDefault="005057D0" w:rsidP="006E79F5">
      <w:pPr>
        <w:jc w:val="both"/>
        <w:rPr>
          <w:rFonts w:ascii="Arial" w:hAnsi="Arial" w:cs="Arial"/>
          <w:sz w:val="22"/>
          <w:szCs w:val="22"/>
        </w:rPr>
      </w:pPr>
    </w:p>
    <w:p w14:paraId="6D611945" w14:textId="77777777" w:rsidR="005057D0" w:rsidRDefault="005057D0" w:rsidP="006E79F5">
      <w:pPr>
        <w:jc w:val="both"/>
        <w:rPr>
          <w:rFonts w:ascii="Arial" w:hAnsi="Arial" w:cs="Arial"/>
          <w:sz w:val="22"/>
          <w:szCs w:val="22"/>
        </w:rPr>
      </w:pPr>
    </w:p>
    <w:p w14:paraId="41135F62" w14:textId="77777777" w:rsidR="005057D0" w:rsidRDefault="005057D0" w:rsidP="006E79F5">
      <w:pPr>
        <w:jc w:val="both"/>
        <w:rPr>
          <w:rFonts w:ascii="Arial" w:hAnsi="Arial" w:cs="Arial"/>
          <w:sz w:val="22"/>
          <w:szCs w:val="22"/>
        </w:rPr>
      </w:pPr>
    </w:p>
    <w:p w14:paraId="1F3EFB0F" w14:textId="77777777" w:rsidR="005057D0" w:rsidRDefault="005057D0" w:rsidP="006E79F5">
      <w:pPr>
        <w:jc w:val="both"/>
        <w:rPr>
          <w:rFonts w:ascii="Arial" w:hAnsi="Arial" w:cs="Arial"/>
          <w:sz w:val="22"/>
          <w:szCs w:val="22"/>
        </w:rPr>
      </w:pPr>
    </w:p>
    <w:p w14:paraId="4E323ABA" w14:textId="77777777" w:rsidR="005057D0" w:rsidRDefault="005057D0" w:rsidP="006E79F5">
      <w:pPr>
        <w:jc w:val="both"/>
        <w:rPr>
          <w:rFonts w:ascii="Arial" w:hAnsi="Arial" w:cs="Arial"/>
          <w:sz w:val="22"/>
          <w:szCs w:val="22"/>
        </w:rPr>
      </w:pPr>
    </w:p>
    <w:p w14:paraId="7803C7F6" w14:textId="77777777" w:rsidR="005057D0" w:rsidRDefault="005057D0" w:rsidP="006E79F5">
      <w:pPr>
        <w:jc w:val="both"/>
        <w:rPr>
          <w:rFonts w:ascii="Arial" w:hAnsi="Arial" w:cs="Arial"/>
          <w:sz w:val="22"/>
          <w:szCs w:val="22"/>
        </w:rPr>
      </w:pPr>
    </w:p>
    <w:p w14:paraId="441B12C4" w14:textId="77777777" w:rsidR="005057D0" w:rsidRDefault="005057D0" w:rsidP="006E79F5">
      <w:pPr>
        <w:jc w:val="both"/>
        <w:rPr>
          <w:rFonts w:ascii="Arial" w:hAnsi="Arial" w:cs="Arial"/>
          <w:sz w:val="22"/>
          <w:szCs w:val="22"/>
        </w:rPr>
      </w:pPr>
    </w:p>
    <w:p w14:paraId="5DABC058" w14:textId="77777777" w:rsidR="005057D0" w:rsidRDefault="005057D0" w:rsidP="006E79F5">
      <w:pPr>
        <w:jc w:val="both"/>
        <w:rPr>
          <w:rFonts w:ascii="Arial" w:hAnsi="Arial" w:cs="Arial"/>
          <w:sz w:val="22"/>
          <w:szCs w:val="22"/>
        </w:rPr>
      </w:pPr>
    </w:p>
    <w:p w14:paraId="20FED353" w14:textId="77777777" w:rsidR="005057D0" w:rsidRDefault="005057D0" w:rsidP="006E79F5">
      <w:pPr>
        <w:jc w:val="both"/>
        <w:rPr>
          <w:rFonts w:ascii="Arial" w:hAnsi="Arial" w:cs="Arial"/>
          <w:sz w:val="22"/>
          <w:szCs w:val="22"/>
        </w:rPr>
      </w:pPr>
    </w:p>
    <w:p w14:paraId="6AFDEB72" w14:textId="77777777" w:rsidR="005057D0" w:rsidRDefault="005057D0" w:rsidP="006E79F5">
      <w:pPr>
        <w:jc w:val="both"/>
        <w:rPr>
          <w:rFonts w:ascii="Arial" w:hAnsi="Arial" w:cs="Arial"/>
          <w:sz w:val="22"/>
          <w:szCs w:val="22"/>
        </w:rPr>
      </w:pPr>
    </w:p>
    <w:p w14:paraId="2A3E5B84" w14:textId="77777777" w:rsidR="005057D0" w:rsidRDefault="005057D0" w:rsidP="006E79F5">
      <w:pPr>
        <w:jc w:val="both"/>
        <w:rPr>
          <w:rFonts w:ascii="Arial" w:hAnsi="Arial" w:cs="Arial"/>
          <w:sz w:val="22"/>
          <w:szCs w:val="22"/>
        </w:rPr>
      </w:pPr>
    </w:p>
    <w:p w14:paraId="3549AE65" w14:textId="77777777" w:rsidR="005057D0" w:rsidRDefault="005057D0" w:rsidP="006E79F5">
      <w:pPr>
        <w:jc w:val="both"/>
        <w:rPr>
          <w:rFonts w:ascii="Arial" w:hAnsi="Arial" w:cs="Arial"/>
          <w:sz w:val="22"/>
          <w:szCs w:val="22"/>
        </w:rPr>
      </w:pPr>
    </w:p>
    <w:p w14:paraId="66B4318E" w14:textId="77777777" w:rsidR="005057D0" w:rsidRDefault="005057D0" w:rsidP="006E79F5">
      <w:pPr>
        <w:jc w:val="both"/>
        <w:rPr>
          <w:rFonts w:ascii="Arial" w:hAnsi="Arial" w:cs="Arial"/>
          <w:sz w:val="22"/>
          <w:szCs w:val="22"/>
        </w:rPr>
      </w:pPr>
    </w:p>
    <w:p w14:paraId="29DDFEC3" w14:textId="77777777" w:rsidR="005057D0" w:rsidRDefault="005057D0" w:rsidP="006E79F5">
      <w:pPr>
        <w:jc w:val="both"/>
        <w:rPr>
          <w:rFonts w:ascii="Arial" w:hAnsi="Arial" w:cs="Arial"/>
          <w:sz w:val="22"/>
          <w:szCs w:val="22"/>
        </w:rPr>
      </w:pPr>
    </w:p>
    <w:p w14:paraId="44834114" w14:textId="77777777" w:rsidR="005057D0" w:rsidRDefault="005057D0" w:rsidP="006E79F5">
      <w:pPr>
        <w:jc w:val="both"/>
        <w:rPr>
          <w:rFonts w:ascii="Arial" w:hAnsi="Arial" w:cs="Arial"/>
          <w:sz w:val="22"/>
          <w:szCs w:val="22"/>
        </w:rPr>
      </w:pPr>
    </w:p>
    <w:p w14:paraId="7A64659E" w14:textId="77777777" w:rsidR="005057D0" w:rsidRDefault="005057D0" w:rsidP="006E79F5">
      <w:pPr>
        <w:jc w:val="both"/>
        <w:rPr>
          <w:rFonts w:ascii="Arial" w:hAnsi="Arial" w:cs="Arial"/>
          <w:sz w:val="22"/>
          <w:szCs w:val="22"/>
        </w:rPr>
      </w:pPr>
    </w:p>
    <w:p w14:paraId="789B57EE" w14:textId="77777777" w:rsidR="005057D0" w:rsidRDefault="005057D0" w:rsidP="006E79F5">
      <w:pPr>
        <w:jc w:val="both"/>
        <w:rPr>
          <w:rFonts w:ascii="Arial" w:hAnsi="Arial" w:cs="Arial"/>
          <w:sz w:val="22"/>
          <w:szCs w:val="22"/>
        </w:rPr>
      </w:pPr>
    </w:p>
    <w:p w14:paraId="7A893746" w14:textId="77777777" w:rsidR="005057D0" w:rsidRDefault="005057D0" w:rsidP="006E79F5">
      <w:pPr>
        <w:jc w:val="both"/>
        <w:rPr>
          <w:rFonts w:ascii="Arial" w:hAnsi="Arial" w:cs="Arial"/>
          <w:sz w:val="22"/>
          <w:szCs w:val="22"/>
        </w:rPr>
      </w:pPr>
    </w:p>
    <w:p w14:paraId="7D1A7555" w14:textId="77777777" w:rsidR="005057D0" w:rsidRDefault="005057D0" w:rsidP="006E79F5">
      <w:pPr>
        <w:jc w:val="both"/>
        <w:rPr>
          <w:rFonts w:ascii="Arial" w:hAnsi="Arial" w:cs="Arial"/>
          <w:sz w:val="22"/>
          <w:szCs w:val="22"/>
        </w:rPr>
      </w:pPr>
    </w:p>
    <w:p w14:paraId="7B143649" w14:textId="77777777" w:rsidR="005057D0" w:rsidRDefault="005057D0" w:rsidP="006E79F5">
      <w:pPr>
        <w:jc w:val="both"/>
        <w:rPr>
          <w:rFonts w:ascii="Arial" w:hAnsi="Arial" w:cs="Arial"/>
          <w:sz w:val="22"/>
          <w:szCs w:val="22"/>
        </w:rPr>
      </w:pPr>
    </w:p>
    <w:p w14:paraId="51738AD3" w14:textId="77777777" w:rsidR="005057D0" w:rsidRDefault="005057D0" w:rsidP="006E79F5">
      <w:pPr>
        <w:jc w:val="both"/>
        <w:rPr>
          <w:rFonts w:ascii="Arial" w:hAnsi="Arial" w:cs="Arial"/>
          <w:sz w:val="22"/>
          <w:szCs w:val="22"/>
        </w:rPr>
      </w:pPr>
    </w:p>
    <w:p w14:paraId="58A1A7AD" w14:textId="77777777" w:rsidR="005057D0" w:rsidRDefault="005057D0" w:rsidP="006E79F5">
      <w:pPr>
        <w:jc w:val="both"/>
        <w:rPr>
          <w:rFonts w:ascii="Arial" w:hAnsi="Arial" w:cs="Arial"/>
          <w:sz w:val="22"/>
          <w:szCs w:val="22"/>
        </w:rPr>
      </w:pPr>
    </w:p>
    <w:p w14:paraId="4CAA8EAF" w14:textId="77777777" w:rsidR="005057D0" w:rsidRDefault="005057D0" w:rsidP="006E79F5">
      <w:pPr>
        <w:jc w:val="both"/>
        <w:rPr>
          <w:rFonts w:ascii="Arial" w:hAnsi="Arial" w:cs="Arial"/>
          <w:sz w:val="22"/>
          <w:szCs w:val="22"/>
        </w:rPr>
      </w:pPr>
    </w:p>
    <w:p w14:paraId="4630AC8F" w14:textId="77777777" w:rsidR="005057D0" w:rsidRDefault="005057D0" w:rsidP="006E79F5">
      <w:pPr>
        <w:jc w:val="both"/>
        <w:rPr>
          <w:rFonts w:ascii="Arial" w:hAnsi="Arial" w:cs="Arial"/>
          <w:sz w:val="22"/>
          <w:szCs w:val="22"/>
        </w:rPr>
      </w:pPr>
    </w:p>
    <w:p w14:paraId="5458D3BF" w14:textId="77777777" w:rsidR="005057D0" w:rsidRDefault="005057D0" w:rsidP="006E79F5">
      <w:pPr>
        <w:jc w:val="both"/>
        <w:rPr>
          <w:rFonts w:ascii="Arial" w:hAnsi="Arial" w:cs="Arial"/>
          <w:sz w:val="22"/>
          <w:szCs w:val="22"/>
        </w:rPr>
      </w:pPr>
    </w:p>
    <w:p w14:paraId="6EC03281" w14:textId="77777777" w:rsidR="005057D0" w:rsidRDefault="005057D0" w:rsidP="006E79F5">
      <w:pPr>
        <w:jc w:val="both"/>
        <w:rPr>
          <w:rFonts w:ascii="Arial" w:hAnsi="Arial" w:cs="Arial"/>
          <w:sz w:val="22"/>
          <w:szCs w:val="22"/>
        </w:rPr>
      </w:pPr>
    </w:p>
    <w:p w14:paraId="5E5E832F" w14:textId="77777777" w:rsidR="005057D0" w:rsidRDefault="005057D0" w:rsidP="006E79F5">
      <w:pPr>
        <w:jc w:val="both"/>
        <w:rPr>
          <w:rFonts w:ascii="Arial" w:hAnsi="Arial" w:cs="Arial"/>
          <w:sz w:val="22"/>
          <w:szCs w:val="22"/>
        </w:rPr>
      </w:pPr>
    </w:p>
    <w:p w14:paraId="6ADB99E2" w14:textId="77777777" w:rsidR="005057D0" w:rsidRPr="001107EF" w:rsidRDefault="005057D0" w:rsidP="006E79F5">
      <w:pPr>
        <w:jc w:val="both"/>
        <w:rPr>
          <w:rFonts w:ascii="Arial" w:hAnsi="Arial" w:cs="Arial"/>
          <w:sz w:val="22"/>
          <w:szCs w:val="22"/>
        </w:rPr>
      </w:pPr>
    </w:p>
    <w:p w14:paraId="05AB5DF4" w14:textId="77777777" w:rsidR="00406FA3" w:rsidRPr="00EF0E64" w:rsidRDefault="00406FA3" w:rsidP="00EF0E64">
      <w:pPr>
        <w:pStyle w:val="Nagwek1"/>
        <w:numPr>
          <w:ilvl w:val="0"/>
          <w:numId w:val="1"/>
        </w:numPr>
        <w:jc w:val="both"/>
        <w:rPr>
          <w:rFonts w:cs="Arial"/>
        </w:rPr>
      </w:pPr>
      <w:bookmarkStart w:id="137" w:name="_Toc475077872"/>
      <w:r w:rsidRPr="00EF0E64">
        <w:rPr>
          <w:rFonts w:cs="Arial"/>
        </w:rPr>
        <w:t>KONTROLA DOSTĘPU DO SYSTEMÓW AUTOMATYKI ORAZ SYSTEMÓW OPERACYJNYCH</w:t>
      </w:r>
      <w:bookmarkEnd w:id="137"/>
    </w:p>
    <w:p w14:paraId="1A400E05" w14:textId="77777777"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14:paraId="26668805" w14:textId="77777777" w:rsidR="005366CB" w:rsidRPr="003126B0" w:rsidRDefault="005366CB" w:rsidP="001B5B98">
      <w:pPr>
        <w:pStyle w:val="Nagwek1"/>
        <w:numPr>
          <w:ilvl w:val="1"/>
          <w:numId w:val="1"/>
        </w:numPr>
        <w:tabs>
          <w:tab w:val="clear" w:pos="792"/>
          <w:tab w:val="num" w:pos="567"/>
        </w:tabs>
        <w:ind w:left="567" w:hanging="567"/>
      </w:pPr>
      <w:bookmarkStart w:id="138" w:name="_Toc475077873"/>
      <w:r w:rsidRPr="003126B0">
        <w:t>Zarządzanie sesjami</w:t>
      </w:r>
      <w:bookmarkEnd w:id="138"/>
    </w:p>
    <w:p w14:paraId="467CF61E" w14:textId="77777777"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14:paraId="42FAAF9F"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Wykorzystywanie niezabezpieczonych protokołów w celu zdalnego dostępu do komponentów </w:t>
      </w:r>
      <w:r w:rsidR="00B21D87">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jest zabronione.</w:t>
      </w:r>
    </w:p>
    <w:p w14:paraId="26302E9F"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217944A8"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 xml:space="preserve">Należy zapewnić zdalny dostęp do komponentów </w:t>
      </w:r>
      <w:r w:rsidR="00B21D87">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poprzez szyfrowane protokoły (takie jak: ssh, ssl) gwarantujące szyfrowane przesyłanie danych w szczególności danych dotyczących uwierzytelnienia użytkownika (login i hasło).</w:t>
      </w:r>
    </w:p>
    <w:p w14:paraId="444BB207"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26F99DF2"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Protokoły zdalnego dostępu do </w:t>
      </w:r>
      <w:r w:rsidR="00B21D87">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powinny wykorzystywać najsilniejszą metodę szyfrowania, współmierną do platformy technologicznej i czasu reakcji.</w:t>
      </w:r>
    </w:p>
    <w:p w14:paraId="512D19DD"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4A462207"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Funkcja wygaszacza ekranu na stacjach operatorskich nie może być aktywna.</w:t>
      </w:r>
    </w:p>
    <w:p w14:paraId="7F945236"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7822E27E"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Należy zablokować dostęp do nieszyfrowanych protokołów</w:t>
      </w:r>
      <w:r w:rsidR="002E41CF">
        <w:rPr>
          <w:rFonts w:ascii="Arial" w:eastAsia="Calibri" w:hAnsi="Arial" w:cs="Arial"/>
          <w:sz w:val="22"/>
          <w:szCs w:val="22"/>
          <w:lang w:eastAsia="en-US"/>
        </w:rPr>
        <w:t>,</w:t>
      </w:r>
      <w:r w:rsidRPr="005366CB">
        <w:rPr>
          <w:rFonts w:ascii="Arial" w:eastAsia="Calibri" w:hAnsi="Arial" w:cs="Arial"/>
          <w:sz w:val="22"/>
          <w:szCs w:val="22"/>
          <w:lang w:eastAsia="en-US"/>
        </w:rPr>
        <w:t xml:space="preserve"> takich jak telnet, login, ftp</w:t>
      </w:r>
      <w:r w:rsidR="002E41CF">
        <w:rPr>
          <w:rFonts w:ascii="Arial" w:eastAsia="Calibri" w:hAnsi="Arial" w:cs="Arial"/>
          <w:sz w:val="22"/>
          <w:szCs w:val="22"/>
          <w:lang w:eastAsia="en-US"/>
        </w:rPr>
        <w:t>.</w:t>
      </w:r>
    </w:p>
    <w:p w14:paraId="6D57E5CB" w14:textId="77777777" w:rsidR="002E41CF" w:rsidRPr="005366CB" w:rsidRDefault="002E41CF" w:rsidP="006E79F5">
      <w:pPr>
        <w:autoSpaceDE w:val="0"/>
        <w:autoSpaceDN w:val="0"/>
        <w:adjustRightInd w:val="0"/>
        <w:jc w:val="both"/>
        <w:rPr>
          <w:rFonts w:ascii="Arial" w:eastAsia="Calibri" w:hAnsi="Arial" w:cs="Arial"/>
          <w:sz w:val="22"/>
          <w:szCs w:val="22"/>
          <w:lang w:eastAsia="en-US"/>
        </w:rPr>
      </w:pPr>
    </w:p>
    <w:p w14:paraId="60179DD9"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Pro</w:t>
      </w:r>
      <w:r w:rsidR="002B7730">
        <w:rPr>
          <w:rFonts w:ascii="Arial" w:eastAsia="Calibri" w:hAnsi="Arial" w:cs="Arial"/>
          <w:sz w:val="22"/>
          <w:szCs w:val="22"/>
          <w:lang w:eastAsia="en-US"/>
        </w:rPr>
        <w:t>ducent nie powinien zezwolić na</w:t>
      </w:r>
      <w:r w:rsidRPr="005366CB">
        <w:rPr>
          <w:rFonts w:ascii="Arial" w:eastAsia="Calibri" w:hAnsi="Arial" w:cs="Arial"/>
          <w:sz w:val="22"/>
          <w:szCs w:val="22"/>
          <w:lang w:eastAsia="en-US"/>
        </w:rPr>
        <w:t>:</w:t>
      </w:r>
    </w:p>
    <w:p w14:paraId="050F667A" w14:textId="77777777" w:rsidR="005366CB" w:rsidRPr="00D0047B" w:rsidRDefault="005366CB" w:rsidP="006E79F5">
      <w:pPr>
        <w:numPr>
          <w:ilvl w:val="0"/>
          <w:numId w:val="12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wiele jednoczesnych zdalnych logowań z jednego konta na ten sam komponent </w:t>
      </w:r>
      <w:r w:rsidR="002E41CF">
        <w:rPr>
          <w:rFonts w:ascii="Arial" w:eastAsia="Calibri" w:hAnsi="Arial" w:cs="Arial"/>
          <w:iCs/>
          <w:sz w:val="22"/>
          <w:szCs w:val="22"/>
          <w:lang w:eastAsia="en-US"/>
        </w:rPr>
        <w:t>s</w:t>
      </w:r>
      <w:r w:rsidRPr="00D0047B">
        <w:rPr>
          <w:rFonts w:ascii="Arial" w:eastAsia="Calibri" w:hAnsi="Arial" w:cs="Arial"/>
          <w:iCs/>
          <w:sz w:val="22"/>
          <w:szCs w:val="22"/>
          <w:lang w:eastAsia="en-US"/>
        </w:rPr>
        <w:t>ystemu</w:t>
      </w:r>
      <w:r w:rsidRPr="00D0047B">
        <w:rPr>
          <w:rFonts w:ascii="Arial" w:eastAsia="Calibri" w:hAnsi="Arial" w:cs="Arial"/>
          <w:sz w:val="22"/>
          <w:szCs w:val="22"/>
          <w:lang w:eastAsia="en-US"/>
        </w:rPr>
        <w:t>,</w:t>
      </w:r>
    </w:p>
    <w:p w14:paraId="3ADB053A" w14:textId="77777777" w:rsidR="005366CB" w:rsidRPr="00D0047B" w:rsidRDefault="005366CB" w:rsidP="006E79F5">
      <w:pPr>
        <w:numPr>
          <w:ilvl w:val="0"/>
          <w:numId w:val="12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wykorzystywanie uwierzytelnionej pojedynczej sesji w celu uzyskania dostępu do wielu zasobów,</w:t>
      </w:r>
    </w:p>
    <w:p w14:paraId="7F6450AB" w14:textId="77777777" w:rsidR="005366CB" w:rsidRPr="00D0047B" w:rsidRDefault="005366CB" w:rsidP="006E79F5">
      <w:pPr>
        <w:numPr>
          <w:ilvl w:val="0"/>
          <w:numId w:val="12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udostępnianie funkcjonalności auto-uzupełniania podczas logowania,</w:t>
      </w:r>
    </w:p>
    <w:p w14:paraId="46779EB7" w14:textId="77777777" w:rsidR="005366CB" w:rsidRDefault="005366CB" w:rsidP="006E79F5">
      <w:pPr>
        <w:numPr>
          <w:ilvl w:val="0"/>
          <w:numId w:val="12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anonimowe logowanie.</w:t>
      </w:r>
    </w:p>
    <w:p w14:paraId="7610B036" w14:textId="77777777" w:rsidR="00C06AD4" w:rsidRPr="00325C56" w:rsidRDefault="00C06AD4" w:rsidP="00C06AD4">
      <w:pPr>
        <w:autoSpaceDE w:val="0"/>
        <w:autoSpaceDN w:val="0"/>
        <w:adjustRightInd w:val="0"/>
        <w:ind w:left="360"/>
        <w:contextualSpacing/>
        <w:jc w:val="both"/>
        <w:rPr>
          <w:rFonts w:ascii="Arial" w:eastAsia="Calibri" w:hAnsi="Arial" w:cs="Arial"/>
          <w:sz w:val="22"/>
          <w:szCs w:val="22"/>
          <w:lang w:eastAsia="en-US"/>
        </w:rPr>
      </w:pPr>
    </w:p>
    <w:p w14:paraId="794510BC" w14:textId="77777777" w:rsidR="005366CB" w:rsidRPr="001B5B98" w:rsidRDefault="005366CB" w:rsidP="001B5B98">
      <w:pPr>
        <w:pStyle w:val="Nagwek1"/>
        <w:numPr>
          <w:ilvl w:val="1"/>
          <w:numId w:val="1"/>
        </w:numPr>
        <w:tabs>
          <w:tab w:val="clear" w:pos="792"/>
          <w:tab w:val="num" w:pos="567"/>
        </w:tabs>
        <w:ind w:left="567" w:hanging="567"/>
      </w:pPr>
      <w:bookmarkStart w:id="139" w:name="_Toc475077874"/>
      <w:r w:rsidRPr="001B5B98">
        <w:t>Zarządzanie hasłami</w:t>
      </w:r>
      <w:bookmarkEnd w:id="139"/>
    </w:p>
    <w:p w14:paraId="699FE5B8" w14:textId="77777777" w:rsidR="005366CB" w:rsidRPr="00D0047B" w:rsidRDefault="005366CB" w:rsidP="006E79F5">
      <w:pPr>
        <w:autoSpaceDE w:val="0"/>
        <w:autoSpaceDN w:val="0"/>
        <w:adjustRightInd w:val="0"/>
        <w:contextualSpacing/>
        <w:jc w:val="both"/>
        <w:rPr>
          <w:rFonts w:ascii="Arial" w:eastAsia="Calibri" w:hAnsi="Arial" w:cs="Arial"/>
          <w:b/>
          <w:bCs/>
          <w:sz w:val="22"/>
          <w:szCs w:val="22"/>
          <w:lang w:eastAsia="en-US"/>
        </w:rPr>
      </w:pPr>
    </w:p>
    <w:p w14:paraId="363CB390"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Podstawową metodą dostępu do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ystemów </w:t>
      </w:r>
      <w:r w:rsidRPr="00D0047B">
        <w:rPr>
          <w:rFonts w:ascii="Arial" w:eastAsia="Calibri" w:hAnsi="Arial" w:cs="Arial"/>
          <w:sz w:val="22"/>
          <w:szCs w:val="22"/>
          <w:lang w:eastAsia="en-US"/>
        </w:rPr>
        <w:t>są nazwy użytkownika i hasła.</w:t>
      </w:r>
    </w:p>
    <w:p w14:paraId="51C16E7B"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04B8565B"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Hasła dostępu są wymagane w celu zapobiegania nieautoryzowanego dostępu do </w:t>
      </w:r>
      <w:r w:rsidR="002E41CF">
        <w:rPr>
          <w:rFonts w:ascii="Arial" w:eastAsia="Calibri" w:hAnsi="Arial" w:cs="Arial"/>
          <w:sz w:val="22"/>
          <w:szCs w:val="22"/>
          <w:lang w:eastAsia="en-US"/>
        </w:rPr>
        <w:t>s</w:t>
      </w:r>
      <w:r w:rsidRPr="00D0047B">
        <w:rPr>
          <w:rFonts w:ascii="Arial" w:eastAsia="Calibri" w:hAnsi="Arial" w:cs="Arial"/>
          <w:iCs/>
          <w:sz w:val="22"/>
          <w:szCs w:val="22"/>
          <w:lang w:eastAsia="en-US"/>
        </w:rPr>
        <w:t>ystemów</w:t>
      </w:r>
      <w:r w:rsidRPr="00D0047B">
        <w:rPr>
          <w:rFonts w:ascii="Arial" w:eastAsia="Calibri" w:hAnsi="Arial" w:cs="Arial"/>
          <w:sz w:val="22"/>
          <w:szCs w:val="22"/>
          <w:lang w:eastAsia="en-US"/>
        </w:rPr>
        <w:t>.</w:t>
      </w:r>
    </w:p>
    <w:p w14:paraId="2ED5833A"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50181B51"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Dostęp użytkownika przez logowanie jest wymagany w celu zapobiegania nieautoryzowanego dostępu nieupoważnionych osób.</w:t>
      </w:r>
    </w:p>
    <w:p w14:paraId="47DCC4B2"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7B72CB6F"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Przed produkcyjnym wdrożeniem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 xml:space="preserve">wszystkie hasła domyślne oraz niezgodne </w:t>
      </w:r>
      <w:r w:rsidR="000C736A">
        <w:rPr>
          <w:rFonts w:ascii="Arial" w:eastAsia="Calibri" w:hAnsi="Arial" w:cs="Arial"/>
          <w:sz w:val="22"/>
          <w:szCs w:val="22"/>
          <w:lang w:eastAsia="en-US"/>
        </w:rPr>
        <w:t xml:space="preserve">             </w:t>
      </w:r>
      <w:r w:rsidRPr="00D0047B">
        <w:rPr>
          <w:rFonts w:ascii="Arial" w:eastAsia="Calibri" w:hAnsi="Arial" w:cs="Arial"/>
          <w:sz w:val="22"/>
          <w:szCs w:val="22"/>
          <w:lang w:eastAsia="en-US"/>
        </w:rPr>
        <w:t xml:space="preserve">z poniższymi zapisami powinny być usunięte. Lista wszystkich użytkowników wraz z ich jawnymi hasłami musi być przekazana w bezpieczny sposób, pisemnie </w:t>
      </w:r>
      <w:r w:rsidRPr="00D0047B">
        <w:rPr>
          <w:rFonts w:ascii="Arial" w:eastAsia="Calibri" w:hAnsi="Arial" w:cs="Arial"/>
          <w:iCs/>
          <w:sz w:val="22"/>
          <w:szCs w:val="22"/>
          <w:lang w:eastAsia="en-US"/>
        </w:rPr>
        <w:t>Kupującemu</w:t>
      </w:r>
      <w:r w:rsidRPr="00D0047B">
        <w:rPr>
          <w:rFonts w:ascii="Arial" w:eastAsia="Calibri" w:hAnsi="Arial" w:cs="Arial"/>
          <w:sz w:val="22"/>
          <w:szCs w:val="22"/>
          <w:lang w:eastAsia="en-US"/>
        </w:rPr>
        <w:t>.</w:t>
      </w:r>
    </w:p>
    <w:p w14:paraId="7DF35B4E"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7C02B472"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Konfiguracja polityki haseł powinna regulować następujące kwestie:</w:t>
      </w:r>
    </w:p>
    <w:p w14:paraId="0ED17606" w14:textId="77777777" w:rsidR="005366CB" w:rsidRPr="00D0047B" w:rsidRDefault="005366CB" w:rsidP="006E79F5">
      <w:pPr>
        <w:numPr>
          <w:ilvl w:val="0"/>
          <w:numId w:val="126"/>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wymianę haseł dostępowych co najmniej raz na 180 dni,</w:t>
      </w:r>
    </w:p>
    <w:p w14:paraId="14A97A5B" w14:textId="77777777" w:rsidR="005366CB" w:rsidRPr="00D0047B" w:rsidRDefault="005366CB" w:rsidP="006E79F5">
      <w:pPr>
        <w:numPr>
          <w:ilvl w:val="0"/>
          <w:numId w:val="126"/>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minimalną długość hasła - 8 znaków,</w:t>
      </w:r>
    </w:p>
    <w:p w14:paraId="44C7B50C" w14:textId="77777777" w:rsidR="005366CB" w:rsidRPr="00D0047B" w:rsidRDefault="005366CB" w:rsidP="006E79F5">
      <w:pPr>
        <w:numPr>
          <w:ilvl w:val="0"/>
          <w:numId w:val="126"/>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hasła dostępowe muszą składać się z wielkich i małych liter, cyfr oraz co najmniej jednego z podanych symboli (@ # $% ^ &amp; * () _ + | ~ - = \ `{} []:"; "&lt;&gt; /?),</w:t>
      </w:r>
    </w:p>
    <w:p w14:paraId="3C796BD8" w14:textId="77777777" w:rsidR="005366CB" w:rsidRPr="00D0047B" w:rsidRDefault="005366CB" w:rsidP="006E79F5">
      <w:pPr>
        <w:numPr>
          <w:ilvl w:val="0"/>
          <w:numId w:val="126"/>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hasła dostępowe muszą być szyfrowane. Zabrania się przechowywania haseł dostępowych w formie czytelnej.</w:t>
      </w:r>
    </w:p>
    <w:p w14:paraId="192B192F" w14:textId="77777777" w:rsidR="002842BB" w:rsidRDefault="002842BB" w:rsidP="006E79F5">
      <w:pPr>
        <w:autoSpaceDE w:val="0"/>
        <w:autoSpaceDN w:val="0"/>
        <w:adjustRightInd w:val="0"/>
        <w:jc w:val="both"/>
        <w:rPr>
          <w:rFonts w:ascii="Arial" w:eastAsia="Calibri" w:hAnsi="Arial" w:cs="Arial"/>
          <w:b/>
          <w:bCs/>
          <w:sz w:val="22"/>
          <w:szCs w:val="22"/>
          <w:lang w:eastAsia="en-US"/>
        </w:rPr>
      </w:pPr>
    </w:p>
    <w:p w14:paraId="2571E024" w14:textId="77777777" w:rsidR="00606DF3" w:rsidRDefault="00606DF3" w:rsidP="006E79F5">
      <w:pPr>
        <w:autoSpaceDE w:val="0"/>
        <w:autoSpaceDN w:val="0"/>
        <w:adjustRightInd w:val="0"/>
        <w:jc w:val="both"/>
        <w:rPr>
          <w:rFonts w:ascii="Arial" w:eastAsia="Calibri" w:hAnsi="Arial" w:cs="Arial"/>
          <w:b/>
          <w:bCs/>
          <w:sz w:val="22"/>
          <w:szCs w:val="22"/>
          <w:lang w:eastAsia="en-US"/>
        </w:rPr>
      </w:pPr>
    </w:p>
    <w:p w14:paraId="1CB0842C" w14:textId="77777777" w:rsidR="00606DF3" w:rsidRPr="00D0047B" w:rsidRDefault="00606DF3" w:rsidP="006E79F5">
      <w:pPr>
        <w:autoSpaceDE w:val="0"/>
        <w:autoSpaceDN w:val="0"/>
        <w:adjustRightInd w:val="0"/>
        <w:jc w:val="both"/>
        <w:rPr>
          <w:rFonts w:ascii="Arial" w:eastAsia="Calibri" w:hAnsi="Arial" w:cs="Arial"/>
          <w:b/>
          <w:bCs/>
          <w:sz w:val="22"/>
          <w:szCs w:val="22"/>
          <w:lang w:eastAsia="en-US"/>
        </w:rPr>
      </w:pPr>
    </w:p>
    <w:p w14:paraId="3ACB3D37" w14:textId="77777777" w:rsidR="005366CB" w:rsidRPr="00AD4B8D" w:rsidRDefault="005366CB" w:rsidP="006E79F5">
      <w:pPr>
        <w:autoSpaceDE w:val="0"/>
        <w:autoSpaceDN w:val="0"/>
        <w:adjustRightInd w:val="0"/>
        <w:jc w:val="both"/>
        <w:rPr>
          <w:rFonts w:ascii="Arial" w:eastAsia="Calibri" w:hAnsi="Arial" w:cs="Arial"/>
          <w:b/>
          <w:bCs/>
          <w:sz w:val="22"/>
          <w:szCs w:val="22"/>
          <w:lang w:eastAsia="en-US"/>
        </w:rPr>
      </w:pPr>
      <w:r w:rsidRPr="00AD4B8D">
        <w:rPr>
          <w:rFonts w:ascii="Arial" w:eastAsia="Calibri" w:hAnsi="Arial" w:cs="Arial"/>
          <w:b/>
          <w:bCs/>
          <w:sz w:val="22"/>
          <w:szCs w:val="22"/>
          <w:lang w:eastAsia="en-US"/>
        </w:rPr>
        <w:t>Od powyższych zasady stosuje się następujące wyjątki:</w:t>
      </w:r>
    </w:p>
    <w:p w14:paraId="21F8276C" w14:textId="77777777" w:rsidR="005366CB" w:rsidRPr="00D0047B" w:rsidRDefault="005366CB" w:rsidP="006E79F5">
      <w:pPr>
        <w:numPr>
          <w:ilvl w:val="0"/>
          <w:numId w:val="12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konta Operatora nie podlegają zarządzaniu hasłami, pod warunkiem że są wykorzystywane lokalnie bez możliwości zdalnego logowania,</w:t>
      </w:r>
    </w:p>
    <w:p w14:paraId="480D15CD" w14:textId="77777777" w:rsidR="005366CB" w:rsidRPr="00D0047B" w:rsidRDefault="005366CB" w:rsidP="006E79F5">
      <w:pPr>
        <w:numPr>
          <w:ilvl w:val="0"/>
          <w:numId w:val="12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auto-logowanie jest dozwolone wyłącznie na konsoli operatorskiej na koncie Operatora,</w:t>
      </w:r>
    </w:p>
    <w:p w14:paraId="390A42D3" w14:textId="77777777" w:rsidR="005366CB" w:rsidRPr="00D0047B" w:rsidRDefault="005366CB" w:rsidP="006E79F5">
      <w:pPr>
        <w:numPr>
          <w:ilvl w:val="0"/>
          <w:numId w:val="12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auto-logowanie nie może być wykorzystane do logowania zdalnego,</w:t>
      </w:r>
    </w:p>
    <w:p w14:paraId="59B25AF6" w14:textId="77777777" w:rsidR="005366CB" w:rsidRPr="00D0047B" w:rsidRDefault="005366CB" w:rsidP="006E79F5">
      <w:pPr>
        <w:numPr>
          <w:ilvl w:val="0"/>
          <w:numId w:val="12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lastRenderedPageBreak/>
        <w:t xml:space="preserve">konta Inżynierów </w:t>
      </w:r>
      <w:r w:rsidRPr="00D0047B">
        <w:rPr>
          <w:rFonts w:ascii="Arial" w:eastAsia="Calibri" w:hAnsi="Arial" w:cs="Arial"/>
          <w:iCs/>
          <w:sz w:val="22"/>
          <w:szCs w:val="22"/>
          <w:lang w:eastAsia="en-US"/>
        </w:rPr>
        <w:t xml:space="preserve">Systemu </w:t>
      </w:r>
      <w:r w:rsidRPr="00D0047B">
        <w:rPr>
          <w:rFonts w:ascii="Arial" w:eastAsia="Calibri" w:hAnsi="Arial" w:cs="Arial"/>
          <w:sz w:val="22"/>
          <w:szCs w:val="22"/>
          <w:lang w:eastAsia="en-US"/>
        </w:rPr>
        <w:t xml:space="preserve">nie muszą podlegać zasadzie zmiany hasła co 180 dni </w:t>
      </w:r>
      <w:r w:rsidR="002E41CF">
        <w:rPr>
          <w:rFonts w:ascii="Arial" w:eastAsia="Calibri" w:hAnsi="Arial" w:cs="Arial"/>
          <w:sz w:val="22"/>
          <w:szCs w:val="22"/>
          <w:lang w:eastAsia="en-US"/>
        </w:rPr>
        <w:t xml:space="preserve">    </w:t>
      </w:r>
      <w:r w:rsidRPr="00D0047B">
        <w:rPr>
          <w:rFonts w:ascii="Arial" w:eastAsia="Calibri" w:hAnsi="Arial" w:cs="Arial"/>
          <w:sz w:val="22"/>
          <w:szCs w:val="22"/>
          <w:lang w:eastAsia="en-US"/>
        </w:rPr>
        <w:t>(w takim przypadku długość hasła musi wynosić co najmniej 12 znaków),</w:t>
      </w:r>
    </w:p>
    <w:p w14:paraId="2A58860E" w14:textId="77777777" w:rsidR="005366CB" w:rsidRPr="00D0047B" w:rsidRDefault="005366CB" w:rsidP="006E79F5">
      <w:pPr>
        <w:numPr>
          <w:ilvl w:val="0"/>
          <w:numId w:val="12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konta systemowe nie podlegają wyżej opisanym zasad.</w:t>
      </w:r>
    </w:p>
    <w:p w14:paraId="211B9623"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3A5B8865" w14:textId="77777777" w:rsidR="005366CB" w:rsidRPr="001B5B98" w:rsidRDefault="005366CB" w:rsidP="001B5B98">
      <w:pPr>
        <w:pStyle w:val="Nagwek1"/>
        <w:numPr>
          <w:ilvl w:val="1"/>
          <w:numId w:val="1"/>
        </w:numPr>
        <w:tabs>
          <w:tab w:val="clear" w:pos="792"/>
          <w:tab w:val="num" w:pos="567"/>
        </w:tabs>
        <w:ind w:left="567" w:hanging="567"/>
      </w:pPr>
      <w:bookmarkStart w:id="140" w:name="_Toc475077875"/>
      <w:r w:rsidRPr="001B5B98">
        <w:t>Użytkownicy i grupy użytkowników</w:t>
      </w:r>
      <w:bookmarkEnd w:id="140"/>
    </w:p>
    <w:p w14:paraId="648C4FB3" w14:textId="77777777" w:rsidR="005366CB" w:rsidRPr="00D0047B" w:rsidRDefault="005366CB" w:rsidP="006E79F5">
      <w:pPr>
        <w:autoSpaceDE w:val="0"/>
        <w:autoSpaceDN w:val="0"/>
        <w:adjustRightInd w:val="0"/>
        <w:contextualSpacing/>
        <w:jc w:val="both"/>
        <w:rPr>
          <w:rFonts w:ascii="Arial" w:eastAsia="Calibri" w:hAnsi="Arial" w:cs="Arial"/>
          <w:b/>
          <w:bCs/>
          <w:sz w:val="22"/>
          <w:szCs w:val="22"/>
          <w:lang w:eastAsia="en-US"/>
        </w:rPr>
      </w:pPr>
    </w:p>
    <w:p w14:paraId="75DA6B07"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iCs/>
          <w:sz w:val="22"/>
          <w:szCs w:val="22"/>
          <w:lang w:eastAsia="en-US"/>
        </w:rPr>
        <w:t xml:space="preserve">System </w:t>
      </w:r>
      <w:r w:rsidRPr="00D0047B">
        <w:rPr>
          <w:rFonts w:ascii="Arial" w:eastAsia="Calibri" w:hAnsi="Arial" w:cs="Arial"/>
          <w:sz w:val="22"/>
          <w:szCs w:val="22"/>
          <w:lang w:eastAsia="en-US"/>
        </w:rPr>
        <w:t>powinien umożliwiać kreowanie użytkowników i grup użytkowników.</w:t>
      </w:r>
    </w:p>
    <w:p w14:paraId="5748E60D"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22AE59F7"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Prawa dostępu oraz poziomy uprawnień powinny być zdefiniowane na poziomie grupy użytkownika.</w:t>
      </w:r>
    </w:p>
    <w:p w14:paraId="15BE1906"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38D2A8D0"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Każdy użytkownik powinien mieć przypisane indywidualne konto. Wyjątkiem jest występowanie współdzielonego konta operatorskiego w </w:t>
      </w:r>
      <w:r w:rsidR="00197426">
        <w:rPr>
          <w:rFonts w:ascii="Arial" w:eastAsia="Calibri" w:hAnsi="Arial" w:cs="Arial"/>
          <w:iCs/>
          <w:sz w:val="22"/>
          <w:szCs w:val="22"/>
          <w:lang w:eastAsia="en-US"/>
        </w:rPr>
        <w:t>s</w:t>
      </w:r>
      <w:r w:rsidRPr="00D0047B">
        <w:rPr>
          <w:rFonts w:ascii="Arial" w:eastAsia="Calibri" w:hAnsi="Arial" w:cs="Arial"/>
          <w:iCs/>
          <w:sz w:val="22"/>
          <w:szCs w:val="22"/>
          <w:lang w:eastAsia="en-US"/>
        </w:rPr>
        <w:t>ystemie</w:t>
      </w:r>
      <w:r w:rsidRPr="00D0047B">
        <w:rPr>
          <w:rFonts w:ascii="Arial" w:eastAsia="Calibri" w:hAnsi="Arial" w:cs="Arial"/>
          <w:sz w:val="22"/>
          <w:szCs w:val="22"/>
          <w:lang w:eastAsia="en-US"/>
        </w:rPr>
        <w:t>.</w:t>
      </w:r>
    </w:p>
    <w:p w14:paraId="04A2FECB"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7C15734E" w14:textId="77777777" w:rsidR="005366CB" w:rsidRPr="005366CB" w:rsidRDefault="00197426"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w:t>
      </w:r>
      <w:r w:rsidR="0077406C">
        <w:rPr>
          <w:rFonts w:ascii="Arial" w:eastAsia="Calibri" w:hAnsi="Arial" w:cs="Arial"/>
          <w:iCs/>
          <w:sz w:val="22"/>
          <w:szCs w:val="22"/>
          <w:lang w:eastAsia="en-US"/>
        </w:rPr>
        <w:t>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powinien przydzielić minimalne uprzywilejowanie dla kont użytkowników.</w:t>
      </w:r>
    </w:p>
    <w:p w14:paraId="5DF57510"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Ze względu na specyfikę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ystemów </w:t>
      </w:r>
      <w:r w:rsidRPr="005366CB">
        <w:rPr>
          <w:rFonts w:ascii="Arial" w:eastAsia="Calibri" w:hAnsi="Arial" w:cs="Arial"/>
          <w:sz w:val="22"/>
          <w:szCs w:val="22"/>
          <w:lang w:eastAsia="en-US"/>
        </w:rPr>
        <w:t>rozróżniamy dwa rodzaje kont:</w:t>
      </w:r>
    </w:p>
    <w:p w14:paraId="2C98DF39" w14:textId="77777777" w:rsidR="005366CB" w:rsidRPr="005366CB" w:rsidRDefault="005366CB" w:rsidP="006E79F5">
      <w:pPr>
        <w:numPr>
          <w:ilvl w:val="0"/>
          <w:numId w:val="12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uprawniające do uzyskania dostępu do systemu operacyjnego,</w:t>
      </w:r>
    </w:p>
    <w:p w14:paraId="7FB86392" w14:textId="77777777" w:rsidR="005366CB" w:rsidRPr="005366CB" w:rsidRDefault="005366CB" w:rsidP="006E79F5">
      <w:pPr>
        <w:numPr>
          <w:ilvl w:val="0"/>
          <w:numId w:val="12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uprawniające do uzyskania dostępu do aplikacji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14:paraId="5FD0DE62"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AF049AA"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w:t>
      </w:r>
      <w:r w:rsidR="007C245A">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ystemie </w:t>
      </w:r>
      <w:r w:rsidRPr="005366CB">
        <w:rPr>
          <w:rFonts w:ascii="Arial" w:eastAsia="Calibri" w:hAnsi="Arial" w:cs="Arial"/>
          <w:sz w:val="22"/>
          <w:szCs w:val="22"/>
          <w:lang w:eastAsia="en-US"/>
        </w:rPr>
        <w:t>występują następujące grupy użytkowników:</w:t>
      </w:r>
    </w:p>
    <w:p w14:paraId="1F46E676" w14:textId="77777777" w:rsidR="005366CB" w:rsidRPr="00D0047B" w:rsidRDefault="005366CB" w:rsidP="006E79F5">
      <w:pPr>
        <w:numPr>
          <w:ilvl w:val="0"/>
          <w:numId w:val="12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Administratorzy – konta z uprawnieniami administratorskimi, umożliwiające wykonanie wszystkich operacji związanych z administracją systemu operacyjnego. </w:t>
      </w:r>
      <w:r w:rsidRPr="00D0047B">
        <w:rPr>
          <w:rFonts w:ascii="Arial" w:eastAsia="Calibri" w:hAnsi="Arial" w:cs="Arial"/>
          <w:sz w:val="22"/>
          <w:szCs w:val="22"/>
          <w:lang w:eastAsia="en-US"/>
        </w:rPr>
        <w:t xml:space="preserve">Konta tworzone tylko dla administratorów IT w przypadku, gdy dany zasób jest współdzielony pomiędzy inżynierów utrzymania ruchu z </w:t>
      </w:r>
      <w:r w:rsidRPr="00D0047B">
        <w:rPr>
          <w:rFonts w:ascii="Arial" w:eastAsia="Calibri" w:hAnsi="Arial" w:cs="Arial"/>
          <w:iCs/>
          <w:sz w:val="22"/>
          <w:szCs w:val="22"/>
          <w:lang w:eastAsia="en-US"/>
        </w:rPr>
        <w:t xml:space="preserve">Działu GA </w:t>
      </w:r>
      <w:r w:rsidRPr="00D0047B">
        <w:rPr>
          <w:rFonts w:ascii="Arial" w:eastAsia="Calibri" w:hAnsi="Arial" w:cs="Arial"/>
          <w:sz w:val="22"/>
          <w:szCs w:val="22"/>
          <w:lang w:eastAsia="en-US"/>
        </w:rPr>
        <w:t>oraz administratorów IT (np. serwer OPC).</w:t>
      </w:r>
    </w:p>
    <w:p w14:paraId="7E03FF53" w14:textId="77777777" w:rsidR="005366CB" w:rsidRPr="005366CB" w:rsidRDefault="005366CB" w:rsidP="006E79F5">
      <w:pPr>
        <w:numPr>
          <w:ilvl w:val="0"/>
          <w:numId w:val="12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Inżynierowie – konta z uprawnieniami administratorskimi umożliwiające wykonanie wszystkich operacji związanych z administracją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 xml:space="preserve">(w tym systemu operacyjnego). Grupa ta jest dedykowana dla inżynierów utrzymania ruchu </w:t>
      </w:r>
      <w:r w:rsidRPr="005366CB">
        <w:rPr>
          <w:rFonts w:ascii="Arial" w:eastAsia="Calibri" w:hAnsi="Arial" w:cs="Arial"/>
          <w:iCs/>
          <w:sz w:val="22"/>
          <w:szCs w:val="22"/>
          <w:lang w:eastAsia="en-US"/>
        </w:rPr>
        <w:t>Działu GA</w:t>
      </w:r>
      <w:r w:rsidRPr="005366CB">
        <w:rPr>
          <w:rFonts w:ascii="Arial" w:eastAsia="Calibri" w:hAnsi="Arial" w:cs="Arial"/>
          <w:sz w:val="22"/>
          <w:szCs w:val="22"/>
          <w:lang w:eastAsia="en-US"/>
        </w:rPr>
        <w:t xml:space="preserve">. Mają oni uprawnienia do zmian konfiguracji w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ystemie </w:t>
      </w:r>
      <w:r w:rsidRPr="005366CB">
        <w:rPr>
          <w:rFonts w:ascii="Arial" w:eastAsia="Calibri" w:hAnsi="Arial" w:cs="Arial"/>
          <w:sz w:val="22"/>
          <w:szCs w:val="22"/>
          <w:lang w:eastAsia="en-US"/>
        </w:rPr>
        <w:t>w tym np. tworzenie grafik, modyfikacja aplikacji.</w:t>
      </w:r>
    </w:p>
    <w:p w14:paraId="7A6717C6" w14:textId="77777777" w:rsidR="005366CB" w:rsidRPr="005366CB" w:rsidRDefault="005366CB" w:rsidP="006E79F5">
      <w:pPr>
        <w:numPr>
          <w:ilvl w:val="0"/>
          <w:numId w:val="12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Serwisanci – konta dedykowane dla wsparcia zewnętrznego ze skonfigurowanymi ograniczeniami dostępu.</w:t>
      </w:r>
    </w:p>
    <w:p w14:paraId="6007F440" w14:textId="77777777" w:rsidR="005366CB" w:rsidRPr="005366CB" w:rsidRDefault="005366CB" w:rsidP="006E79F5">
      <w:pPr>
        <w:numPr>
          <w:ilvl w:val="0"/>
          <w:numId w:val="12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Operatorzy - konta z uprawnieniami operatorskimi uprawniającymi do monitorowania </w:t>
      </w:r>
      <w:r w:rsidR="008379BE">
        <w:rPr>
          <w:rFonts w:ascii="Arial" w:eastAsia="Calibri" w:hAnsi="Arial" w:cs="Arial"/>
          <w:sz w:val="22"/>
          <w:szCs w:val="22"/>
          <w:lang w:eastAsia="en-US"/>
        </w:rPr>
        <w:t xml:space="preserve">                                                                                                                                            </w:t>
      </w:r>
      <w:r w:rsidRPr="005366CB">
        <w:rPr>
          <w:rFonts w:ascii="Arial" w:eastAsia="Calibri" w:hAnsi="Arial" w:cs="Arial"/>
          <w:sz w:val="22"/>
          <w:szCs w:val="22"/>
          <w:lang w:eastAsia="en-US"/>
        </w:rPr>
        <w:t>i prowadzenia ruchu.</w:t>
      </w:r>
    </w:p>
    <w:p w14:paraId="2C3215B1" w14:textId="77777777" w:rsidR="005366CB" w:rsidRPr="005366CB" w:rsidRDefault="005366CB" w:rsidP="006E79F5">
      <w:pPr>
        <w:autoSpaceDE w:val="0"/>
        <w:autoSpaceDN w:val="0"/>
        <w:adjustRightInd w:val="0"/>
        <w:jc w:val="both"/>
        <w:rPr>
          <w:rFonts w:ascii="Arial" w:eastAsia="Calibri" w:hAnsi="Arial" w:cs="Arial"/>
          <w:lang w:eastAsia="en-US"/>
        </w:rPr>
      </w:pPr>
    </w:p>
    <w:p w14:paraId="1876E3FF"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Zmiany uprawnień użytkowników są możliwe jedynie z kont z uprawnieniami administratora.</w:t>
      </w:r>
    </w:p>
    <w:p w14:paraId="2415660F" w14:textId="77777777" w:rsidR="00406FA3" w:rsidRDefault="00406FA3" w:rsidP="006E79F5">
      <w:pPr>
        <w:jc w:val="both"/>
        <w:rPr>
          <w:rFonts w:ascii="Arial" w:hAnsi="Arial" w:cs="Arial"/>
          <w:sz w:val="22"/>
          <w:szCs w:val="22"/>
        </w:rPr>
      </w:pPr>
    </w:p>
    <w:p w14:paraId="63F91EAB" w14:textId="77777777" w:rsidR="005057D0" w:rsidRDefault="005057D0" w:rsidP="006E79F5">
      <w:pPr>
        <w:jc w:val="both"/>
        <w:rPr>
          <w:rFonts w:ascii="Arial" w:hAnsi="Arial" w:cs="Arial"/>
          <w:sz w:val="22"/>
          <w:szCs w:val="22"/>
        </w:rPr>
      </w:pPr>
    </w:p>
    <w:p w14:paraId="671A826D" w14:textId="77777777" w:rsidR="005057D0" w:rsidRDefault="005057D0" w:rsidP="006E79F5">
      <w:pPr>
        <w:jc w:val="both"/>
        <w:rPr>
          <w:rFonts w:ascii="Arial" w:hAnsi="Arial" w:cs="Arial"/>
          <w:sz w:val="22"/>
          <w:szCs w:val="22"/>
        </w:rPr>
      </w:pPr>
    </w:p>
    <w:p w14:paraId="7F0A768C" w14:textId="77777777" w:rsidR="005057D0" w:rsidRDefault="005057D0" w:rsidP="006E79F5">
      <w:pPr>
        <w:jc w:val="both"/>
        <w:rPr>
          <w:rFonts w:ascii="Arial" w:hAnsi="Arial" w:cs="Arial"/>
          <w:sz w:val="22"/>
          <w:szCs w:val="22"/>
        </w:rPr>
      </w:pPr>
    </w:p>
    <w:p w14:paraId="4F72C8BA" w14:textId="77777777" w:rsidR="005057D0" w:rsidRDefault="005057D0" w:rsidP="006E79F5">
      <w:pPr>
        <w:jc w:val="both"/>
        <w:rPr>
          <w:rFonts w:ascii="Arial" w:hAnsi="Arial" w:cs="Arial"/>
          <w:sz w:val="22"/>
          <w:szCs w:val="22"/>
        </w:rPr>
      </w:pPr>
    </w:p>
    <w:p w14:paraId="018B68C2" w14:textId="77777777" w:rsidR="005057D0" w:rsidRDefault="005057D0" w:rsidP="006E79F5">
      <w:pPr>
        <w:jc w:val="both"/>
        <w:rPr>
          <w:rFonts w:ascii="Arial" w:hAnsi="Arial" w:cs="Arial"/>
          <w:sz w:val="22"/>
          <w:szCs w:val="22"/>
        </w:rPr>
      </w:pPr>
    </w:p>
    <w:p w14:paraId="5C3E7E24" w14:textId="77777777" w:rsidR="005057D0" w:rsidRDefault="005057D0" w:rsidP="006E79F5">
      <w:pPr>
        <w:jc w:val="both"/>
        <w:rPr>
          <w:rFonts w:ascii="Arial" w:hAnsi="Arial" w:cs="Arial"/>
          <w:sz w:val="22"/>
          <w:szCs w:val="22"/>
        </w:rPr>
      </w:pPr>
    </w:p>
    <w:p w14:paraId="647A1699" w14:textId="77777777" w:rsidR="005057D0" w:rsidRDefault="005057D0" w:rsidP="006E79F5">
      <w:pPr>
        <w:jc w:val="both"/>
        <w:rPr>
          <w:rFonts w:ascii="Arial" w:hAnsi="Arial" w:cs="Arial"/>
          <w:sz w:val="22"/>
          <w:szCs w:val="22"/>
        </w:rPr>
      </w:pPr>
    </w:p>
    <w:p w14:paraId="3AC1E9FD" w14:textId="77777777" w:rsidR="005057D0" w:rsidRPr="001107EF" w:rsidRDefault="005057D0" w:rsidP="006E79F5">
      <w:pPr>
        <w:jc w:val="both"/>
        <w:rPr>
          <w:rFonts w:ascii="Arial" w:hAnsi="Arial" w:cs="Arial"/>
          <w:sz w:val="22"/>
          <w:szCs w:val="22"/>
        </w:rPr>
      </w:pPr>
    </w:p>
    <w:p w14:paraId="3C3A52CC" w14:textId="77777777" w:rsidR="00406FA3" w:rsidRPr="00E86EFD" w:rsidRDefault="00406FA3" w:rsidP="00E86EFD">
      <w:pPr>
        <w:pStyle w:val="Nagwek1"/>
        <w:numPr>
          <w:ilvl w:val="0"/>
          <w:numId w:val="1"/>
        </w:numPr>
        <w:jc w:val="both"/>
        <w:rPr>
          <w:rFonts w:cs="Arial"/>
        </w:rPr>
      </w:pPr>
      <w:bookmarkStart w:id="141" w:name="_Toc475077876"/>
      <w:r w:rsidRPr="00E86EFD">
        <w:rPr>
          <w:rFonts w:cs="Arial"/>
        </w:rPr>
        <w:t>BEZPIECZEŃSTWO FIZYCZNE I ŚRODOWISKOWE</w:t>
      </w:r>
      <w:bookmarkEnd w:id="141"/>
    </w:p>
    <w:p w14:paraId="24872551" w14:textId="77777777" w:rsidR="005366CB" w:rsidRPr="005366CB" w:rsidRDefault="005366CB" w:rsidP="006E79F5">
      <w:pPr>
        <w:autoSpaceDE w:val="0"/>
        <w:autoSpaceDN w:val="0"/>
        <w:adjustRightInd w:val="0"/>
        <w:contextualSpacing/>
        <w:jc w:val="both"/>
        <w:rPr>
          <w:rFonts w:ascii="Arial" w:eastAsia="Calibri" w:hAnsi="Arial" w:cs="Arial"/>
          <w:b/>
          <w:bCs/>
          <w:sz w:val="22"/>
          <w:szCs w:val="22"/>
          <w:lang w:eastAsia="en-US"/>
        </w:rPr>
      </w:pPr>
    </w:p>
    <w:p w14:paraId="6FAF59A8" w14:textId="77777777" w:rsidR="005366CB" w:rsidRPr="003126B0" w:rsidRDefault="005366CB" w:rsidP="001B5B98">
      <w:pPr>
        <w:pStyle w:val="Nagwek1"/>
        <w:numPr>
          <w:ilvl w:val="1"/>
          <w:numId w:val="1"/>
        </w:numPr>
        <w:tabs>
          <w:tab w:val="clear" w:pos="792"/>
          <w:tab w:val="num" w:pos="567"/>
        </w:tabs>
        <w:ind w:left="567" w:hanging="567"/>
      </w:pPr>
      <w:bookmarkStart w:id="142" w:name="_Toc475077877"/>
      <w:r w:rsidRPr="003126B0">
        <w:t>Ochrona przed nieautoryzowanym dostępem</w:t>
      </w:r>
      <w:bookmarkEnd w:id="142"/>
    </w:p>
    <w:p w14:paraId="350F7BF1" w14:textId="77777777" w:rsidR="005366CB" w:rsidRPr="005366CB" w:rsidRDefault="005366CB" w:rsidP="006E79F5">
      <w:pPr>
        <w:autoSpaceDE w:val="0"/>
        <w:autoSpaceDN w:val="0"/>
        <w:adjustRightInd w:val="0"/>
        <w:contextualSpacing/>
        <w:jc w:val="both"/>
        <w:rPr>
          <w:rFonts w:ascii="Arial" w:eastAsia="Calibri" w:hAnsi="Arial" w:cs="Arial"/>
          <w:b/>
          <w:bCs/>
          <w:sz w:val="22"/>
          <w:szCs w:val="22"/>
          <w:lang w:eastAsia="en-US"/>
        </w:rPr>
      </w:pPr>
    </w:p>
    <w:p w14:paraId="2E129469"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 xml:space="preserve">Elementy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ystemów </w:t>
      </w:r>
      <w:r w:rsidRPr="005366CB">
        <w:rPr>
          <w:rFonts w:ascii="Arial" w:eastAsia="Calibri" w:hAnsi="Arial" w:cs="Arial"/>
          <w:sz w:val="22"/>
          <w:szCs w:val="22"/>
          <w:lang w:eastAsia="en-US"/>
        </w:rPr>
        <w:t>muszą być chronione przed dostępem nieupoważnionych osób.</w:t>
      </w:r>
    </w:p>
    <w:p w14:paraId="19D43B0A"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7DE9BFA0"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Dostęp do nowo powstających/projektowanych oraz modernizowanych pomieszczeń, </w:t>
      </w:r>
      <w:r w:rsidR="008379BE">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w których znajdują się elementy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należy ograniczyć tylko do upoważnionych osób poprzez instalację systemu SKD.</w:t>
      </w:r>
    </w:p>
    <w:p w14:paraId="0B696AE5"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63679C7"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Elementy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znajdujące się w pomieszczeniach technicznych muszą być umieszczone w szafach zamykanych na klucz.</w:t>
      </w:r>
    </w:p>
    <w:p w14:paraId="52EAB609"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115662F2" w14:textId="77777777" w:rsidR="005366CB" w:rsidRPr="003126B0" w:rsidRDefault="005366CB" w:rsidP="001B5B98">
      <w:pPr>
        <w:pStyle w:val="Nagwek1"/>
        <w:numPr>
          <w:ilvl w:val="1"/>
          <w:numId w:val="1"/>
        </w:numPr>
        <w:tabs>
          <w:tab w:val="clear" w:pos="792"/>
          <w:tab w:val="num" w:pos="567"/>
        </w:tabs>
        <w:ind w:left="567" w:hanging="567"/>
      </w:pPr>
      <w:bookmarkStart w:id="143" w:name="_Toc475077878"/>
      <w:r w:rsidRPr="003126B0">
        <w:t>Ochrona przed zagrożeniem pożarem</w:t>
      </w:r>
      <w:bookmarkEnd w:id="143"/>
    </w:p>
    <w:p w14:paraId="3A1E9211" w14:textId="77777777" w:rsidR="005366CB" w:rsidRPr="005366CB" w:rsidRDefault="005366CB" w:rsidP="006E79F5">
      <w:pPr>
        <w:autoSpaceDE w:val="0"/>
        <w:autoSpaceDN w:val="0"/>
        <w:adjustRightInd w:val="0"/>
        <w:contextualSpacing/>
        <w:jc w:val="both"/>
        <w:rPr>
          <w:rFonts w:ascii="Arial" w:eastAsia="Calibri" w:hAnsi="Arial" w:cs="Arial"/>
          <w:b/>
          <w:bCs/>
          <w:sz w:val="22"/>
          <w:szCs w:val="22"/>
          <w:lang w:eastAsia="en-US"/>
        </w:rPr>
      </w:pPr>
    </w:p>
    <w:p w14:paraId="41D659D6"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 zakresie ochrony przeciwpożarowej, należy stosować wymagania określone w aktualnych przepisach krajowych oraz wewnętrznych Zarządzeniach ANWIL S.A.</w:t>
      </w:r>
    </w:p>
    <w:p w14:paraId="57414168"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7D770460"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pomieszczeniach w których znajdują się komponenty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ystemów</w:t>
      </w:r>
      <w:r w:rsidRPr="005366CB">
        <w:rPr>
          <w:rFonts w:ascii="Arial" w:eastAsia="Calibri" w:hAnsi="Arial" w:cs="Arial"/>
          <w:sz w:val="22"/>
          <w:szCs w:val="22"/>
          <w:lang w:eastAsia="en-US"/>
        </w:rPr>
        <w:t>, ściany działowe powinny być wykonane z trwałych materiałów, zapewniających odpowiedni poziom odporności na włamanie i ogień.</w:t>
      </w:r>
    </w:p>
    <w:p w14:paraId="59EFCFA8"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5FFE58BD" w14:textId="77777777" w:rsid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Pomieszczenia powinny zostać wyposażone w system detekcji pożaru oraz w podręczny sprzęt gaśniczy.</w:t>
      </w:r>
    </w:p>
    <w:p w14:paraId="3B9F3C67" w14:textId="77777777" w:rsidR="002E41CF" w:rsidRPr="005366CB" w:rsidRDefault="002E41CF" w:rsidP="006E79F5">
      <w:pPr>
        <w:autoSpaceDE w:val="0"/>
        <w:autoSpaceDN w:val="0"/>
        <w:adjustRightInd w:val="0"/>
        <w:jc w:val="both"/>
        <w:rPr>
          <w:rFonts w:ascii="Arial" w:eastAsia="Calibri" w:hAnsi="Arial" w:cs="Arial"/>
          <w:sz w:val="22"/>
          <w:szCs w:val="22"/>
          <w:lang w:eastAsia="en-US"/>
        </w:rPr>
      </w:pPr>
    </w:p>
    <w:p w14:paraId="66DD0AEA" w14:textId="77777777" w:rsidR="005366CB" w:rsidRPr="003126B0" w:rsidRDefault="005366CB" w:rsidP="001B5B98">
      <w:pPr>
        <w:pStyle w:val="Nagwek1"/>
        <w:numPr>
          <w:ilvl w:val="1"/>
          <w:numId w:val="1"/>
        </w:numPr>
        <w:tabs>
          <w:tab w:val="clear" w:pos="792"/>
          <w:tab w:val="num" w:pos="567"/>
        </w:tabs>
        <w:ind w:left="567" w:hanging="567"/>
      </w:pPr>
      <w:bookmarkStart w:id="144" w:name="_Toc475077879"/>
      <w:r w:rsidRPr="003126B0">
        <w:t>Zasilanie elektryczne</w:t>
      </w:r>
      <w:bookmarkEnd w:id="144"/>
    </w:p>
    <w:p w14:paraId="48F8A87F" w14:textId="77777777" w:rsidR="005366CB" w:rsidRPr="005366CB" w:rsidRDefault="005366CB" w:rsidP="006E79F5">
      <w:pPr>
        <w:autoSpaceDE w:val="0"/>
        <w:autoSpaceDN w:val="0"/>
        <w:adjustRightInd w:val="0"/>
        <w:contextualSpacing/>
        <w:jc w:val="both"/>
        <w:rPr>
          <w:rFonts w:ascii="Arial" w:eastAsia="Calibri" w:hAnsi="Arial" w:cs="Arial"/>
          <w:b/>
          <w:bCs/>
          <w:sz w:val="22"/>
          <w:szCs w:val="22"/>
          <w:lang w:eastAsia="en-US"/>
        </w:rPr>
      </w:pPr>
    </w:p>
    <w:p w14:paraId="0664E2C9"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Szafa dystrybucji mocy powinna każdorazowo spełniać następujące wymagania:</w:t>
      </w:r>
    </w:p>
    <w:p w14:paraId="675CF9E8" w14:textId="77777777" w:rsidR="005366CB" w:rsidRPr="005366CB" w:rsidRDefault="005366CB" w:rsidP="006E79F5">
      <w:pPr>
        <w:numPr>
          <w:ilvl w:val="0"/>
          <w:numId w:val="13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Dystrybucja zasilania w głównej szafie dystrybucji mocy do każdej szafy/panelu </w:t>
      </w:r>
      <w:r w:rsidR="000706ED">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powinna być zrealizowana na szynach zbiorczych miedzianych dla faz i linii neutralnej</w:t>
      </w:r>
      <w:r w:rsidRPr="005366CB">
        <w:rPr>
          <w:rFonts w:ascii="Arial" w:eastAsia="Calibri" w:hAnsi="Arial" w:cs="Arial"/>
          <w:iCs/>
          <w:sz w:val="22"/>
          <w:szCs w:val="22"/>
          <w:lang w:eastAsia="en-US"/>
        </w:rPr>
        <w:t xml:space="preserve"> </w:t>
      </w:r>
      <w:r w:rsidRPr="005366CB">
        <w:rPr>
          <w:rFonts w:ascii="Arial" w:eastAsia="Calibri" w:hAnsi="Arial" w:cs="Arial"/>
          <w:sz w:val="22"/>
          <w:szCs w:val="22"/>
          <w:lang w:eastAsia="en-US"/>
        </w:rPr>
        <w:t>(zero robocze). Każdy odpływ do szafy/panelu powinien być zabezpieczony</w:t>
      </w:r>
      <w:r w:rsidRPr="005366CB">
        <w:rPr>
          <w:rFonts w:ascii="Arial" w:eastAsia="Calibri" w:hAnsi="Arial" w:cs="Arial"/>
          <w:iCs/>
          <w:sz w:val="22"/>
          <w:szCs w:val="22"/>
          <w:lang w:eastAsia="en-US"/>
        </w:rPr>
        <w:t xml:space="preserve"> </w:t>
      </w:r>
      <w:r w:rsidRPr="005366CB">
        <w:rPr>
          <w:rFonts w:ascii="Arial" w:eastAsia="Calibri" w:hAnsi="Arial" w:cs="Arial"/>
          <w:sz w:val="22"/>
          <w:szCs w:val="22"/>
          <w:lang w:eastAsia="en-US"/>
        </w:rPr>
        <w:t>bezpiecznikiem i izolowanym wyłącznikiem. Bezpieczniki na każdym odpływie powinny</w:t>
      </w:r>
      <w:r w:rsidRPr="005366CB">
        <w:rPr>
          <w:rFonts w:ascii="Arial" w:eastAsia="Calibri" w:hAnsi="Arial" w:cs="Arial"/>
          <w:iCs/>
          <w:sz w:val="22"/>
          <w:szCs w:val="22"/>
          <w:lang w:eastAsia="en-US"/>
        </w:rPr>
        <w:t xml:space="preserve"> </w:t>
      </w:r>
      <w:r w:rsidRPr="005366CB">
        <w:rPr>
          <w:rFonts w:ascii="Arial" w:eastAsia="Calibri" w:hAnsi="Arial" w:cs="Arial"/>
          <w:sz w:val="22"/>
          <w:szCs w:val="22"/>
          <w:lang w:eastAsia="en-US"/>
        </w:rPr>
        <w:t>posiadać wskaźnik zadziałania.</w:t>
      </w:r>
    </w:p>
    <w:p w14:paraId="74EC1EA8" w14:textId="77777777" w:rsidR="005366CB" w:rsidRPr="005366CB" w:rsidRDefault="005366CB" w:rsidP="006E79F5">
      <w:pPr>
        <w:numPr>
          <w:ilvl w:val="0"/>
          <w:numId w:val="13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Indywidualne listwy zasilań umieszczone w szafach sterowniczych, panelach </w:t>
      </w:r>
      <w:r w:rsidR="008379BE">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i konsolach muszą być zasilane podwójnymi kablami zasilającymi poprowadzonymi </w:t>
      </w:r>
      <w:r w:rsidR="008379BE">
        <w:rPr>
          <w:rFonts w:ascii="Arial" w:eastAsia="Calibri" w:hAnsi="Arial" w:cs="Arial"/>
          <w:sz w:val="22"/>
          <w:szCs w:val="22"/>
          <w:lang w:eastAsia="en-US"/>
        </w:rPr>
        <w:t xml:space="preserve">   </w:t>
      </w:r>
      <w:r w:rsidRPr="005366CB">
        <w:rPr>
          <w:rFonts w:ascii="Arial" w:eastAsia="Calibri" w:hAnsi="Arial" w:cs="Arial"/>
          <w:sz w:val="22"/>
          <w:szCs w:val="22"/>
          <w:lang w:eastAsia="en-US"/>
        </w:rPr>
        <w:t>z głównej szafy dystrybucji mocy. Od tych listew należy prowadzić zasilania do indywidualnych odbiorów za pośrednictwem bezpieczników i izolowanych wyłączników. Bezpieczniki na każdym odpływie powinny posiadać wskaźnik zadziałania.</w:t>
      </w:r>
    </w:p>
    <w:p w14:paraId="21610A05" w14:textId="77777777" w:rsidR="005366CB" w:rsidRPr="005366CB" w:rsidRDefault="005366CB" w:rsidP="006E79F5">
      <w:pPr>
        <w:numPr>
          <w:ilvl w:val="0"/>
          <w:numId w:val="13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Wewnątrz szafy dystrybucji mocy powinny być umieszczone dwie miedziane szyny zbiorcze (Oznaczone „A” i „B”). Każdą z nich należy podłączyć do innego, niezależnego źródła napięcia gwarantowanego (UPS). W przypadku występowania dużej liczby odbiorów nieredundantnych dopuszcza się umieszczenie szyny „C” zasilanej z szyn „A”/„B” poprzez static switch. Ostateczne rozwiązanie będzie każdorazowo uzgodnione z </w:t>
      </w:r>
      <w:r w:rsidR="00C3790D">
        <w:rPr>
          <w:rFonts w:ascii="Arial" w:eastAsia="Calibri" w:hAnsi="Arial" w:cs="Arial"/>
          <w:sz w:val="22"/>
          <w:szCs w:val="22"/>
          <w:lang w:eastAsia="en-US"/>
        </w:rPr>
        <w:t>Kupującym</w:t>
      </w:r>
      <w:r w:rsidRPr="005366CB">
        <w:rPr>
          <w:rFonts w:ascii="Arial" w:eastAsia="Calibri" w:hAnsi="Arial" w:cs="Arial"/>
          <w:sz w:val="22"/>
          <w:szCs w:val="22"/>
          <w:lang w:eastAsia="en-US"/>
        </w:rPr>
        <w:t>.</w:t>
      </w:r>
    </w:p>
    <w:p w14:paraId="22CA2661" w14:textId="77777777" w:rsidR="005366CB" w:rsidRPr="005366CB" w:rsidRDefault="005366CB" w:rsidP="006E79F5">
      <w:pPr>
        <w:numPr>
          <w:ilvl w:val="0"/>
          <w:numId w:val="13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Odbiorniki wyposażone w zasilacze redundantne należy podłączyć do szafy dystrybucji mocy tak, aby jeden zasilacz był przyłączony do sekcji „A”, a drugi zasilacz do sekcji „B” szafy dystrybucji mocy</w:t>
      </w:r>
      <w:r w:rsidR="000706ED">
        <w:rPr>
          <w:rFonts w:ascii="Arial" w:eastAsia="Calibri" w:hAnsi="Arial" w:cs="Arial"/>
          <w:sz w:val="22"/>
          <w:szCs w:val="22"/>
          <w:lang w:eastAsia="en-US"/>
        </w:rPr>
        <w:t>.</w:t>
      </w:r>
    </w:p>
    <w:p w14:paraId="402F126F" w14:textId="77777777" w:rsidR="005366CB" w:rsidRPr="005366CB" w:rsidRDefault="005366CB" w:rsidP="006E79F5">
      <w:pPr>
        <w:numPr>
          <w:ilvl w:val="0"/>
          <w:numId w:val="13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Odbiorniki wyposażone w nieredundantne zasilacze należy podłączyć do sekcji „A” szafy dystrybucji mocy lub poprzez szybki przełącznik „A”/„B”. W przypadku istnienia w szafie dystrybucji mocy szyny „C” odbiorniki wyposażone w nieredundantne zasilacze należy podłączyć do szyny „C”.</w:t>
      </w:r>
    </w:p>
    <w:p w14:paraId="68E2F2D4" w14:textId="77777777" w:rsidR="005366CB" w:rsidRPr="005366CB" w:rsidRDefault="005366CB" w:rsidP="006E79F5">
      <w:pPr>
        <w:numPr>
          <w:ilvl w:val="0"/>
          <w:numId w:val="13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lastRenderedPageBreak/>
        <w:t>Styki pomocnicze bezp</w:t>
      </w:r>
      <w:r w:rsidR="00414D60">
        <w:rPr>
          <w:rFonts w:ascii="Arial" w:eastAsia="Calibri" w:hAnsi="Arial" w:cs="Arial"/>
          <w:sz w:val="22"/>
          <w:szCs w:val="22"/>
          <w:lang w:eastAsia="en-US"/>
        </w:rPr>
        <w:t>ieczników w danej listwie zasil</w:t>
      </w:r>
      <w:r w:rsidR="0020197F">
        <w:rPr>
          <w:rFonts w:ascii="Arial" w:eastAsia="Calibri" w:hAnsi="Arial" w:cs="Arial"/>
          <w:sz w:val="22"/>
          <w:szCs w:val="22"/>
          <w:lang w:eastAsia="en-US"/>
        </w:rPr>
        <w:t>a</w:t>
      </w:r>
      <w:r w:rsidRPr="005366CB">
        <w:rPr>
          <w:rFonts w:ascii="Arial" w:eastAsia="Calibri" w:hAnsi="Arial" w:cs="Arial"/>
          <w:sz w:val="22"/>
          <w:szCs w:val="22"/>
          <w:lang w:eastAsia="en-US"/>
        </w:rPr>
        <w:t xml:space="preserve">ń szafy sterowniczej powinny być połączone szeregowo; wspólny bez-potencjałowy sygnał zadziałania zabezpieczeń powinien być wprowadzony do </w:t>
      </w:r>
      <w:r w:rsidR="0077406C">
        <w:rPr>
          <w:rFonts w:ascii="Arial" w:eastAsia="Calibri" w:hAnsi="Arial" w:cs="Arial"/>
          <w:sz w:val="22"/>
          <w:szCs w:val="22"/>
          <w:lang w:eastAsia="en-US"/>
        </w:rPr>
        <w:t>s</w:t>
      </w:r>
      <w:r w:rsidRPr="005366CB">
        <w:rPr>
          <w:rFonts w:ascii="Arial" w:eastAsia="Calibri" w:hAnsi="Arial" w:cs="Arial"/>
          <w:sz w:val="22"/>
          <w:szCs w:val="22"/>
          <w:lang w:eastAsia="en-US"/>
        </w:rPr>
        <w:t>ystemu DCS (jeden alarm dla szafy).</w:t>
      </w:r>
    </w:p>
    <w:p w14:paraId="658AAC4B" w14:textId="77777777" w:rsidR="005366CB" w:rsidRPr="005366CB" w:rsidRDefault="005366CB" w:rsidP="006E79F5">
      <w:pPr>
        <w:numPr>
          <w:ilvl w:val="0"/>
          <w:numId w:val="13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Każda główna szyna zbiorcza „A” i „B” powinna być wyposażona w lampkę sygnalizującą stan pracy i przekaźnik z wyprowadzony stykiem bez-potencjałowym do podłączenia w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ystemie DCS</w:t>
      </w:r>
      <w:r w:rsidRPr="005366CB">
        <w:rPr>
          <w:rFonts w:ascii="Arial" w:eastAsia="Calibri" w:hAnsi="Arial" w:cs="Arial"/>
          <w:sz w:val="22"/>
          <w:szCs w:val="22"/>
          <w:lang w:eastAsia="en-US"/>
        </w:rPr>
        <w:t>.</w:t>
      </w:r>
    </w:p>
    <w:p w14:paraId="1400AE10" w14:textId="77777777" w:rsidR="005366CB" w:rsidRPr="00D0047B" w:rsidRDefault="005366CB" w:rsidP="006E79F5">
      <w:pPr>
        <w:autoSpaceDE w:val="0"/>
        <w:autoSpaceDN w:val="0"/>
        <w:adjustRightInd w:val="0"/>
        <w:contextualSpacing/>
        <w:jc w:val="both"/>
        <w:rPr>
          <w:rFonts w:ascii="Arial" w:eastAsia="Calibri" w:hAnsi="Arial" w:cs="Arial"/>
          <w:b/>
          <w:i/>
          <w:iCs/>
          <w:sz w:val="22"/>
          <w:szCs w:val="22"/>
          <w:lang w:eastAsia="en-US"/>
        </w:rPr>
      </w:pPr>
    </w:p>
    <w:p w14:paraId="7922561B" w14:textId="77777777" w:rsidR="005366CB" w:rsidRPr="001B5B98" w:rsidRDefault="005366CB" w:rsidP="001B5B98">
      <w:pPr>
        <w:pStyle w:val="Nagwek1"/>
        <w:numPr>
          <w:ilvl w:val="1"/>
          <w:numId w:val="1"/>
        </w:numPr>
        <w:tabs>
          <w:tab w:val="clear" w:pos="792"/>
          <w:tab w:val="num" w:pos="567"/>
        </w:tabs>
        <w:ind w:left="567" w:hanging="567"/>
      </w:pPr>
      <w:bookmarkStart w:id="145" w:name="_Toc475077880"/>
      <w:r w:rsidRPr="001B5B98">
        <w:t>Utrzymywanie temperatury i wilgotności</w:t>
      </w:r>
      <w:bookmarkEnd w:id="145"/>
    </w:p>
    <w:p w14:paraId="354E2FC9"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138C141B"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Elementy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ystemów </w:t>
      </w:r>
      <w:r w:rsidRPr="00D0047B">
        <w:rPr>
          <w:rFonts w:ascii="Arial" w:eastAsia="Calibri" w:hAnsi="Arial" w:cs="Arial"/>
          <w:sz w:val="22"/>
          <w:szCs w:val="22"/>
          <w:lang w:eastAsia="en-US"/>
        </w:rPr>
        <w:t>monitorowania, sterowania i bezpieczeństwa muszą mieć zapewnione warunki temperatury i wilgotności zgodne z dopuszczalnymi przez producenta warunkami pracy.</w:t>
      </w:r>
    </w:p>
    <w:p w14:paraId="7FEBFA5D"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1AF0C895"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Szafy zawierające systemy automatyki muszą zawierać elementy wymuszające obieg powietrza wewnątrz szafy (panele wentylatorów). W przypadku stosowania paneli wentylatorów i ścian jednolitych, wentylatory powinny być uruchamiane przez termostat zainstalowany w szafie.</w:t>
      </w:r>
    </w:p>
    <w:p w14:paraId="224BCD47"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510EEBC4"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 pomieszczeniu muszą znajdować się czujniki monitorujące istotne parametry środowiskowe. Przekroczenie w pomieszczeniu dopuszczalnego zakresu mierzonych parametrów należy monitorować w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ystemie</w:t>
      </w:r>
      <w:r w:rsidR="00D0047B" w:rsidRPr="00D0047B">
        <w:rPr>
          <w:rFonts w:ascii="Arial" w:eastAsia="Calibri" w:hAnsi="Arial" w:cs="Arial"/>
          <w:sz w:val="22"/>
          <w:szCs w:val="22"/>
          <w:lang w:eastAsia="en-US"/>
        </w:rPr>
        <w:t>.</w:t>
      </w:r>
    </w:p>
    <w:p w14:paraId="4477A947" w14:textId="77777777" w:rsidR="00D0047B" w:rsidRPr="00D0047B" w:rsidRDefault="00D0047B" w:rsidP="006E79F5">
      <w:pPr>
        <w:autoSpaceDE w:val="0"/>
        <w:autoSpaceDN w:val="0"/>
        <w:adjustRightInd w:val="0"/>
        <w:jc w:val="both"/>
        <w:rPr>
          <w:rFonts w:ascii="Arial" w:eastAsia="Calibri" w:hAnsi="Arial" w:cs="Arial"/>
          <w:sz w:val="22"/>
          <w:szCs w:val="22"/>
          <w:lang w:eastAsia="en-US"/>
        </w:rPr>
      </w:pPr>
    </w:p>
    <w:p w14:paraId="3DA5D1EC" w14:textId="77777777" w:rsidR="005366CB" w:rsidRPr="001B5B98" w:rsidRDefault="005366CB" w:rsidP="001B5B98">
      <w:pPr>
        <w:pStyle w:val="Nagwek1"/>
        <w:numPr>
          <w:ilvl w:val="1"/>
          <w:numId w:val="1"/>
        </w:numPr>
        <w:tabs>
          <w:tab w:val="clear" w:pos="792"/>
          <w:tab w:val="num" w:pos="567"/>
        </w:tabs>
        <w:ind w:left="567" w:hanging="567"/>
      </w:pPr>
      <w:bookmarkStart w:id="146" w:name="_Toc475077881"/>
      <w:r w:rsidRPr="001B5B98">
        <w:t>Wibracje</w:t>
      </w:r>
      <w:bookmarkEnd w:id="146"/>
    </w:p>
    <w:p w14:paraId="1D732F5E" w14:textId="77777777" w:rsidR="005366CB" w:rsidRPr="00D0047B" w:rsidRDefault="005366CB" w:rsidP="006E79F5">
      <w:pPr>
        <w:autoSpaceDE w:val="0"/>
        <w:autoSpaceDN w:val="0"/>
        <w:adjustRightInd w:val="0"/>
        <w:contextualSpacing/>
        <w:jc w:val="both"/>
        <w:rPr>
          <w:rFonts w:ascii="Arial" w:eastAsia="Calibri" w:hAnsi="Arial" w:cs="Arial"/>
          <w:b/>
          <w:bCs/>
          <w:sz w:val="22"/>
          <w:szCs w:val="22"/>
          <w:lang w:eastAsia="en-US"/>
        </w:rPr>
      </w:pPr>
    </w:p>
    <w:p w14:paraId="66ECDA73"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Planując lokalizacje dla nowo instalowanego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należy sprawdzić warunki środowiskowe (wibracje) poprzez:</w:t>
      </w:r>
    </w:p>
    <w:p w14:paraId="27855B8D" w14:textId="77777777" w:rsidR="005366CB" w:rsidRPr="00D0047B" w:rsidRDefault="005366CB" w:rsidP="006E79F5">
      <w:pPr>
        <w:numPr>
          <w:ilvl w:val="0"/>
          <w:numId w:val="131"/>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dokonanie analizy otoczenia dla rozważanych lokalizacji pod kątem występowania źródeł wibracji,</w:t>
      </w:r>
    </w:p>
    <w:p w14:paraId="4215E7AB" w14:textId="77777777" w:rsidR="005366CB" w:rsidRPr="00D0047B" w:rsidRDefault="005366CB" w:rsidP="00FD6F87">
      <w:pPr>
        <w:numPr>
          <w:ilvl w:val="0"/>
          <w:numId w:val="131"/>
        </w:numPr>
        <w:autoSpaceDE w:val="0"/>
        <w:autoSpaceDN w:val="0"/>
        <w:adjustRightInd w:val="0"/>
        <w:ind w:left="714" w:hanging="357"/>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dokonanie analizy otoczenia dla rozważanych lokalizacji pod kątem możliwego pojawienia się w przyszłości źródeł wibracji (np. analiza planów inwestycyjnych),</w:t>
      </w:r>
    </w:p>
    <w:p w14:paraId="5D6574D8" w14:textId="77777777" w:rsidR="005366CB" w:rsidRPr="00D0047B" w:rsidRDefault="005366CB" w:rsidP="006E79F5">
      <w:pPr>
        <w:numPr>
          <w:ilvl w:val="0"/>
          <w:numId w:val="131"/>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dokonanie pomiarów istniejących wibracji w celu ustalenia ich parametrów.</w:t>
      </w:r>
    </w:p>
    <w:p w14:paraId="184067A0"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 </w:t>
      </w:r>
    </w:p>
    <w:p w14:paraId="79D420D7"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Dokonując wyboru lokalizacji należy:</w:t>
      </w:r>
    </w:p>
    <w:p w14:paraId="59FCCF64" w14:textId="77777777" w:rsidR="005366CB" w:rsidRPr="00D0047B" w:rsidRDefault="005366CB" w:rsidP="006E79F5">
      <w:pPr>
        <w:numPr>
          <w:ilvl w:val="0"/>
          <w:numId w:val="132"/>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porównać parametry występujących wibracji w poszczególnych potencjalnych lokalizacjach z wartościami podanymi przez producentów komponentów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jako maksymalne dopuszczalne,</w:t>
      </w:r>
    </w:p>
    <w:p w14:paraId="52AD0FC3" w14:textId="77777777" w:rsidR="005366CB" w:rsidRPr="00D0047B" w:rsidRDefault="005366CB" w:rsidP="006E79F5">
      <w:pPr>
        <w:numPr>
          <w:ilvl w:val="0"/>
          <w:numId w:val="132"/>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preferować w wyborze lokalizacje, które nie są narażone na wibracje lub ich wartości są mniejsze niż maksymalne wartości dopuszczalne podane przez producentów komponentów </w:t>
      </w:r>
      <w:r w:rsidR="002E41CF">
        <w:rPr>
          <w:rFonts w:ascii="Arial" w:eastAsia="Calibri" w:hAnsi="Arial" w:cs="Arial"/>
          <w:iCs/>
          <w:sz w:val="22"/>
          <w:szCs w:val="22"/>
          <w:lang w:eastAsia="en-US"/>
        </w:rPr>
        <w:t>s</w:t>
      </w:r>
      <w:r w:rsidRPr="00D0047B">
        <w:rPr>
          <w:rFonts w:ascii="Arial" w:eastAsia="Calibri" w:hAnsi="Arial" w:cs="Arial"/>
          <w:iCs/>
          <w:sz w:val="22"/>
          <w:szCs w:val="22"/>
          <w:lang w:eastAsia="en-US"/>
        </w:rPr>
        <w:t>ystemu</w:t>
      </w:r>
      <w:r w:rsidRPr="00D0047B">
        <w:rPr>
          <w:rFonts w:ascii="Arial" w:eastAsia="Calibri" w:hAnsi="Arial" w:cs="Arial"/>
          <w:sz w:val="22"/>
          <w:szCs w:val="22"/>
          <w:lang w:eastAsia="en-US"/>
        </w:rPr>
        <w:t>,</w:t>
      </w:r>
    </w:p>
    <w:p w14:paraId="54427CE9" w14:textId="77777777" w:rsidR="005366CB" w:rsidRPr="00D0047B" w:rsidRDefault="005366CB" w:rsidP="006E79F5">
      <w:pPr>
        <w:numPr>
          <w:ilvl w:val="0"/>
          <w:numId w:val="132"/>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jeżeli nie jest możliwy wybór lokalizacji nie narażonej na wibracje (brak takich lokalizacji lub nie jest to możliwe ze względów eksploatacji sterowanej instalacji) lub nie jest to opłacalne (porównanie szacowanych kosztów zabezpieczenia przed wibracjami w danej lokalizacji z kosztami doprowadzenia tras kablowych i linii zasilających do innej lokalizacji, itp.) – podjąć decyzję o zastosowaniu środków zabezpieczających przed wibracjami.</w:t>
      </w:r>
    </w:p>
    <w:p w14:paraId="15BEE504"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57649348"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Przygotowując lokalizację do eksploatacji należy:</w:t>
      </w:r>
    </w:p>
    <w:p w14:paraId="48732046" w14:textId="77777777" w:rsidR="005366CB" w:rsidRPr="00D0047B" w:rsidRDefault="005366CB" w:rsidP="006E79F5">
      <w:pPr>
        <w:numPr>
          <w:ilvl w:val="0"/>
          <w:numId w:val="133"/>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lastRenderedPageBreak/>
        <w:t xml:space="preserve">Zmierzyć wartość wibracji występujących w lokalizacji. Gdy wartości wibracji są większe niż maksymalne dopuszczalne wartości podane przez producentów komponentów </w:t>
      </w:r>
      <w:r w:rsidR="00197426">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lub gdy przewiduje się, że w przyszłości mogą pojawić się wibracje w lokalizacji - zastosować zabezpieczenia przed wibracjami.</w:t>
      </w:r>
    </w:p>
    <w:p w14:paraId="03AA0596" w14:textId="77777777" w:rsidR="005366CB" w:rsidRPr="00D0047B" w:rsidRDefault="005366CB" w:rsidP="006E79F5">
      <w:pPr>
        <w:numPr>
          <w:ilvl w:val="0"/>
          <w:numId w:val="133"/>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Opracować protokół z pomiarów wibracji („pierwotny”).</w:t>
      </w:r>
    </w:p>
    <w:p w14:paraId="2CA4EB0A" w14:textId="77777777" w:rsidR="005366CB" w:rsidRPr="00D0047B" w:rsidRDefault="005366CB" w:rsidP="006E79F5">
      <w:pPr>
        <w:numPr>
          <w:ilvl w:val="0"/>
          <w:numId w:val="133"/>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Opracować plan rozmieszczenia szaf instalacyjnych w pomieszczeniu wraz z ich rozmiarami oraz łącznym ciężarem (szafa wraz z zainstalowanymi urządzeniami).</w:t>
      </w:r>
    </w:p>
    <w:p w14:paraId="4DD9A42A" w14:textId="77777777" w:rsidR="005366CB" w:rsidRPr="00D0047B" w:rsidRDefault="005366CB" w:rsidP="006E79F5">
      <w:pPr>
        <w:numPr>
          <w:ilvl w:val="0"/>
          <w:numId w:val="133"/>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Dokonać (samodzielnie lub we współpracy ze specjalizowanym </w:t>
      </w:r>
      <w:r w:rsidR="00197426">
        <w:rPr>
          <w:rFonts w:ascii="Arial" w:eastAsia="Calibri" w:hAnsi="Arial" w:cs="Arial"/>
          <w:sz w:val="22"/>
          <w:szCs w:val="22"/>
          <w:lang w:eastAsia="en-US"/>
        </w:rPr>
        <w:t>Kontraktorem</w:t>
      </w:r>
      <w:r w:rsidRPr="00D0047B">
        <w:rPr>
          <w:rFonts w:ascii="Arial" w:eastAsia="Calibri" w:hAnsi="Arial" w:cs="Arial"/>
          <w:sz w:val="22"/>
          <w:szCs w:val="22"/>
          <w:lang w:eastAsia="en-US"/>
        </w:rPr>
        <w:t>) doboru elementów tłumiących - mat tłumiących i antywibracyjnych, które pochłaniać będą energię drgań. Elementy tłumiące powinny być odpowiednio dopasowane do warunków panujących w zakładzie produkcyjnym.</w:t>
      </w:r>
    </w:p>
    <w:p w14:paraId="317BCEAD" w14:textId="77777777" w:rsidR="005366CB" w:rsidRPr="00D0047B" w:rsidRDefault="005366CB" w:rsidP="006E79F5">
      <w:pPr>
        <w:numPr>
          <w:ilvl w:val="0"/>
          <w:numId w:val="133"/>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Elementy tłumiące zainstalować zgodnie z zaleceniami producenta.</w:t>
      </w:r>
    </w:p>
    <w:p w14:paraId="75B4A081"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2D7E7704"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Oddając lokalizację do eksploatacji należy:</w:t>
      </w:r>
    </w:p>
    <w:p w14:paraId="67A89B8F" w14:textId="77777777" w:rsidR="005366CB" w:rsidRPr="00D0047B" w:rsidRDefault="005366CB" w:rsidP="006E79F5">
      <w:pPr>
        <w:numPr>
          <w:ilvl w:val="0"/>
          <w:numId w:val="134"/>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Zmierzyć wartość wibracji w szafach po zainstalowaniu wszystkich komponentów </w:t>
      </w:r>
      <w:r w:rsidR="00F57B19">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w celu stwierdzenia skuteczności ochrony przed wibracjami.</w:t>
      </w:r>
    </w:p>
    <w:p w14:paraId="4A64A540" w14:textId="77777777" w:rsidR="005366CB" w:rsidRPr="00D0047B" w:rsidRDefault="005366CB" w:rsidP="006E79F5">
      <w:pPr>
        <w:numPr>
          <w:ilvl w:val="0"/>
          <w:numId w:val="134"/>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Opracować protokół z pomiarów wibracji („końcowy”).</w:t>
      </w:r>
    </w:p>
    <w:p w14:paraId="12245C19" w14:textId="77777777" w:rsidR="005366CB" w:rsidRPr="00D0047B" w:rsidRDefault="005366CB" w:rsidP="006E79F5">
      <w:pPr>
        <w:numPr>
          <w:ilvl w:val="0"/>
          <w:numId w:val="134"/>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Protokoły pomiarów wibracji („pierwotny” i „końcowy”) oraz plan rozmieszczenia szaf </w:t>
      </w:r>
      <w:r w:rsidR="008379BE">
        <w:rPr>
          <w:rFonts w:ascii="Arial" w:eastAsia="Calibri" w:hAnsi="Arial" w:cs="Arial"/>
          <w:sz w:val="22"/>
          <w:szCs w:val="22"/>
          <w:lang w:eastAsia="en-US"/>
        </w:rPr>
        <w:t xml:space="preserve">  </w:t>
      </w:r>
      <w:r w:rsidRPr="00D0047B">
        <w:rPr>
          <w:rFonts w:ascii="Arial" w:eastAsia="Calibri" w:hAnsi="Arial" w:cs="Arial"/>
          <w:sz w:val="22"/>
          <w:szCs w:val="22"/>
          <w:lang w:eastAsia="en-US"/>
        </w:rPr>
        <w:t>i ich ciężarów włączyć w skład dokumentacji projektowej.</w:t>
      </w:r>
    </w:p>
    <w:p w14:paraId="17EDE860" w14:textId="77777777" w:rsidR="005366CB" w:rsidRPr="00D0047B" w:rsidRDefault="005366CB" w:rsidP="006E79F5">
      <w:pPr>
        <w:autoSpaceDE w:val="0"/>
        <w:autoSpaceDN w:val="0"/>
        <w:adjustRightInd w:val="0"/>
        <w:contextualSpacing/>
        <w:jc w:val="both"/>
        <w:rPr>
          <w:rFonts w:ascii="Arial" w:eastAsia="Calibri" w:hAnsi="Arial" w:cs="Arial"/>
          <w:sz w:val="22"/>
          <w:szCs w:val="22"/>
          <w:lang w:eastAsia="en-US"/>
        </w:rPr>
      </w:pPr>
    </w:p>
    <w:p w14:paraId="1CF874AF" w14:textId="77777777" w:rsidR="005366CB" w:rsidRPr="003D531B" w:rsidRDefault="005366CB" w:rsidP="006E79F5">
      <w:pPr>
        <w:autoSpaceDE w:val="0"/>
        <w:autoSpaceDN w:val="0"/>
        <w:adjustRightInd w:val="0"/>
        <w:jc w:val="both"/>
        <w:rPr>
          <w:rFonts w:ascii="Arial" w:eastAsia="Calibri" w:hAnsi="Arial" w:cs="Arial"/>
          <w:b/>
          <w:bCs/>
          <w:sz w:val="22"/>
          <w:szCs w:val="22"/>
          <w:lang w:eastAsia="en-US"/>
        </w:rPr>
      </w:pPr>
      <w:r w:rsidRPr="003D531B">
        <w:rPr>
          <w:rFonts w:ascii="Arial" w:eastAsia="Calibri" w:hAnsi="Arial" w:cs="Arial"/>
          <w:b/>
          <w:bCs/>
          <w:sz w:val="22"/>
          <w:szCs w:val="22"/>
          <w:lang w:eastAsia="en-US"/>
        </w:rPr>
        <w:t>Odstępstwa</w:t>
      </w:r>
    </w:p>
    <w:p w14:paraId="02A10DD5"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Przed każdym przystąpieniem do testów oraz wykonaniem rozwiązania ograniczającego wpływ szkodliwych wibracji należy wykonać analizę ekonomiczną opłacalności stosowania proponowanego rozwiązania. W przypadku braku opłacalności należy zaproponować rozwiązanie zastępcze niwelujące na akceptowalnym poziomie wpływ szkodliwych wibracji </w:t>
      </w:r>
      <w:r w:rsidR="008379BE">
        <w:rPr>
          <w:rFonts w:ascii="Arial" w:eastAsia="Calibri" w:hAnsi="Arial" w:cs="Arial"/>
          <w:sz w:val="22"/>
          <w:szCs w:val="22"/>
          <w:lang w:eastAsia="en-US"/>
        </w:rPr>
        <w:t xml:space="preserve">    </w:t>
      </w:r>
      <w:r w:rsidRPr="00D0047B">
        <w:rPr>
          <w:rFonts w:ascii="Arial" w:eastAsia="Calibri" w:hAnsi="Arial" w:cs="Arial"/>
          <w:sz w:val="22"/>
          <w:szCs w:val="22"/>
          <w:lang w:eastAsia="en-US"/>
        </w:rPr>
        <w:t>i drgań.</w:t>
      </w:r>
    </w:p>
    <w:p w14:paraId="779C56F4"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43C0BFC9"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 przypadku, gdy istnieje ryzyko że zainstalowane komponenty </w:t>
      </w:r>
      <w:r w:rsidR="00197426">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narażone będą na</w:t>
      </w:r>
    </w:p>
    <w:p w14:paraId="548A5736"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wibracje o parametrach przekraczających wartości dopuszczalne podane przez producenta sprzętu, należy wykonać stosowne pomiary określające poziom wibracji.</w:t>
      </w:r>
    </w:p>
    <w:p w14:paraId="5A40A09C"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7C5E7362"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 przypadku przekroczenia dopuszczalnego poziomu wibracji należy w odpowiedni sposób zabezpieczyć komponenty </w:t>
      </w:r>
      <w:r w:rsidR="00197426">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przed szkodliwym wibracjami (np. zastosować wibroizolatory jako wyposażenie szafy instalacyjnej lub maty tłumiące i antywibracyjne, które pochłaniać będą energię drgań). Zastosowane rozwiązanie powinno być odpowiednio dopasowane do warunków panujących na zakładzie produkcyjnym.</w:t>
      </w:r>
    </w:p>
    <w:p w14:paraId="4E7D7A53"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3ECAA894"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Po zamontowaniu odpowiedniego rozwiązania niwelującego szkodliwy wpływ wibracji na komponenty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należy wykonać powtórne szczegółowe pomiary poziomu wibracji.</w:t>
      </w:r>
    </w:p>
    <w:p w14:paraId="7FB21B37"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6ECB0AEF"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Szczegółowy raport z dokonanych pomiarów poziomu wibracji przed oraz po montażu komponentów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stanowi część dokumentacji projektowej.</w:t>
      </w:r>
    </w:p>
    <w:p w14:paraId="7E6F59B3"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10D11101" w14:textId="77777777" w:rsidR="00A02BCE"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W przypadku, gdy wartości wibracji przekraczają dopuszczalne przez producenta wartości maksymalne oraz gdy nie jest możliwe zastosowanie elementów tłumiących należy rozważyć wymianę istniejących komponentów na komponenty o odporności na wibracje większej niż panujące w lokalizacji.</w:t>
      </w:r>
    </w:p>
    <w:p w14:paraId="3F861946" w14:textId="77777777" w:rsidR="005366CB" w:rsidRDefault="005366CB" w:rsidP="006E79F5">
      <w:pPr>
        <w:autoSpaceDE w:val="0"/>
        <w:autoSpaceDN w:val="0"/>
        <w:adjustRightInd w:val="0"/>
        <w:jc w:val="both"/>
        <w:rPr>
          <w:rFonts w:ascii="Arial" w:eastAsia="Calibri" w:hAnsi="Arial" w:cs="Arial"/>
          <w:sz w:val="22"/>
          <w:szCs w:val="22"/>
          <w:lang w:eastAsia="en-US"/>
        </w:rPr>
      </w:pPr>
    </w:p>
    <w:p w14:paraId="168457F7" w14:textId="77777777" w:rsidR="003A1377" w:rsidRDefault="003A1377" w:rsidP="006E79F5">
      <w:pPr>
        <w:autoSpaceDE w:val="0"/>
        <w:autoSpaceDN w:val="0"/>
        <w:adjustRightInd w:val="0"/>
        <w:jc w:val="both"/>
        <w:rPr>
          <w:rFonts w:ascii="Arial" w:eastAsia="Calibri" w:hAnsi="Arial" w:cs="Arial"/>
          <w:sz w:val="22"/>
          <w:szCs w:val="22"/>
          <w:lang w:eastAsia="en-US"/>
        </w:rPr>
      </w:pPr>
    </w:p>
    <w:p w14:paraId="6E2F67C8" w14:textId="77777777" w:rsidR="003A1377" w:rsidRDefault="003A1377" w:rsidP="006E79F5">
      <w:pPr>
        <w:autoSpaceDE w:val="0"/>
        <w:autoSpaceDN w:val="0"/>
        <w:adjustRightInd w:val="0"/>
        <w:jc w:val="both"/>
        <w:rPr>
          <w:rFonts w:ascii="Arial" w:eastAsia="Calibri" w:hAnsi="Arial" w:cs="Arial"/>
          <w:sz w:val="22"/>
          <w:szCs w:val="22"/>
          <w:lang w:eastAsia="en-US"/>
        </w:rPr>
      </w:pPr>
    </w:p>
    <w:p w14:paraId="2BAD67AE" w14:textId="77777777" w:rsidR="003A1377" w:rsidRDefault="003A1377" w:rsidP="006E79F5">
      <w:pPr>
        <w:autoSpaceDE w:val="0"/>
        <w:autoSpaceDN w:val="0"/>
        <w:adjustRightInd w:val="0"/>
        <w:jc w:val="both"/>
        <w:rPr>
          <w:rFonts w:ascii="Arial" w:eastAsia="Calibri" w:hAnsi="Arial" w:cs="Arial"/>
          <w:sz w:val="22"/>
          <w:szCs w:val="22"/>
          <w:lang w:eastAsia="en-US"/>
        </w:rPr>
      </w:pPr>
    </w:p>
    <w:p w14:paraId="366F5A26" w14:textId="77777777" w:rsidR="003A1377" w:rsidRPr="00D0047B" w:rsidRDefault="003A1377" w:rsidP="006E79F5">
      <w:pPr>
        <w:autoSpaceDE w:val="0"/>
        <w:autoSpaceDN w:val="0"/>
        <w:adjustRightInd w:val="0"/>
        <w:jc w:val="both"/>
        <w:rPr>
          <w:rFonts w:ascii="Arial" w:eastAsia="Calibri" w:hAnsi="Arial" w:cs="Arial"/>
          <w:sz w:val="22"/>
          <w:szCs w:val="22"/>
          <w:lang w:eastAsia="en-US"/>
        </w:rPr>
      </w:pPr>
    </w:p>
    <w:p w14:paraId="68E238C5" w14:textId="77777777" w:rsidR="005366CB" w:rsidRPr="001B5B98" w:rsidRDefault="005366CB" w:rsidP="001B5B98">
      <w:pPr>
        <w:pStyle w:val="Nagwek1"/>
        <w:numPr>
          <w:ilvl w:val="1"/>
          <w:numId w:val="1"/>
        </w:numPr>
        <w:tabs>
          <w:tab w:val="clear" w:pos="792"/>
          <w:tab w:val="num" w:pos="567"/>
        </w:tabs>
        <w:ind w:left="567" w:hanging="567"/>
      </w:pPr>
      <w:bookmarkStart w:id="147" w:name="_Toc475077882"/>
      <w:r w:rsidRPr="001B5B98">
        <w:t>Środowisko agresywne</w:t>
      </w:r>
      <w:bookmarkEnd w:id="147"/>
    </w:p>
    <w:p w14:paraId="49A8DD05"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6E33E187"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Planując lokalizacje dla </w:t>
      </w:r>
      <w:r w:rsidR="00EC0457">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należy sprawdzić warunki środowiskowe (środowisko agresywne) poprzez:</w:t>
      </w:r>
    </w:p>
    <w:p w14:paraId="575FFAA4" w14:textId="77777777" w:rsidR="005366CB" w:rsidRPr="00D0047B" w:rsidRDefault="005366CB" w:rsidP="006E79F5">
      <w:pPr>
        <w:numPr>
          <w:ilvl w:val="0"/>
          <w:numId w:val="13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Dokonanie analizy otoczenia dla rozważanych lokalizacji pod kątem występowania źródeł emisji substancji agresywnych.</w:t>
      </w:r>
    </w:p>
    <w:p w14:paraId="181F567F" w14:textId="77777777" w:rsidR="005366CB" w:rsidRPr="00D0047B" w:rsidRDefault="005366CB" w:rsidP="006E79F5">
      <w:pPr>
        <w:numPr>
          <w:ilvl w:val="0"/>
          <w:numId w:val="13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Dokonanie analizy otoczenia dla rozważanych lokalizacji pod kątem możliwego pojawienia się w przyszłości źródeł emisji substancji agresywnych (np. analiza planów inwestycyjnych).</w:t>
      </w:r>
    </w:p>
    <w:p w14:paraId="054615B7" w14:textId="77777777" w:rsidR="005366CB" w:rsidRPr="00D0047B" w:rsidRDefault="005366CB" w:rsidP="006E79F5">
      <w:pPr>
        <w:numPr>
          <w:ilvl w:val="0"/>
          <w:numId w:val="13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Dokonanie pomiarów istniejących warunków środowiskowych w celu określenia klasy środowiska wg ANSI/ISA-S71.04. W tym celu należy:</w:t>
      </w:r>
    </w:p>
    <w:p w14:paraId="6CBBBD35" w14:textId="77777777" w:rsidR="005366CB" w:rsidRPr="00D0047B" w:rsidRDefault="005366CB" w:rsidP="006E79F5">
      <w:pPr>
        <w:numPr>
          <w:ilvl w:val="1"/>
          <w:numId w:val="13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wykonać w rozważanych lokalizacjach laboratoryjne pomiary środowiskowe lub zainstalować w rozważanych lokalizacjach mierniki zanieczyszczenia, mierzące stopień agresywności środowiska lub zainstalować w rozważanych lokalizacjach pasywne próbki, które po zadanym okresie będą przeanalizowane w celu określenia poziomu agresywności środowiska.</w:t>
      </w:r>
    </w:p>
    <w:p w14:paraId="79568F24" w14:textId="77777777" w:rsidR="005366CB" w:rsidRPr="00D0047B" w:rsidRDefault="005366CB" w:rsidP="006E79F5">
      <w:pPr>
        <w:autoSpaceDE w:val="0"/>
        <w:autoSpaceDN w:val="0"/>
        <w:adjustRightInd w:val="0"/>
        <w:contextualSpacing/>
        <w:jc w:val="both"/>
        <w:rPr>
          <w:rFonts w:ascii="Arial" w:eastAsia="Calibri" w:hAnsi="Arial" w:cs="Arial"/>
          <w:sz w:val="22"/>
          <w:szCs w:val="22"/>
          <w:lang w:eastAsia="en-US"/>
        </w:rPr>
      </w:pPr>
    </w:p>
    <w:p w14:paraId="08BE3FB5"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Jeżeli wykonanie pomiarów nie jest możliwe lub nie jest uzasadnione ekonomicznie przyjąć iż panujące środowisko agresywne w lokalizacji jest klasy G3 wg ANSI/ISAS71.04.</w:t>
      </w:r>
    </w:p>
    <w:p w14:paraId="059EBE53"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35F83924"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Dokonując wyboru lokalizacji należy:</w:t>
      </w:r>
    </w:p>
    <w:p w14:paraId="0EB4DC65" w14:textId="77777777" w:rsidR="005366CB" w:rsidRPr="00D0047B" w:rsidRDefault="005366CB" w:rsidP="006E79F5">
      <w:pPr>
        <w:numPr>
          <w:ilvl w:val="0"/>
          <w:numId w:val="136"/>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Porównać parametry środowiskowe panujące w poszczególnych potencjalnych lokalizacjach z wartościami podanymi przez producentów komponentów </w:t>
      </w:r>
      <w:r w:rsidR="00EC0457">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jako dopuszczalne dla pracy danego komponentu.</w:t>
      </w:r>
    </w:p>
    <w:p w14:paraId="4B77B8A7" w14:textId="77777777" w:rsidR="005366CB" w:rsidRPr="00D0047B" w:rsidRDefault="005366CB" w:rsidP="006E79F5">
      <w:pPr>
        <w:numPr>
          <w:ilvl w:val="0"/>
          <w:numId w:val="136"/>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Preferować w wyborze lokalizacje, które charakteryzują się najniższą klasą wg ANSI/ISA-S71.04 lub dla których istnieje ekonomiczne uzasadnienie wyboru (uwzględniając koszty wykonania zabezpieczeń przed środowiskiem agresywnym, jeżeli jest to wymagane).</w:t>
      </w:r>
    </w:p>
    <w:p w14:paraId="4AF3ADB8" w14:textId="77777777" w:rsidR="005366CB" w:rsidRPr="00D0047B" w:rsidRDefault="005366CB" w:rsidP="006E79F5">
      <w:pPr>
        <w:numPr>
          <w:ilvl w:val="0"/>
          <w:numId w:val="136"/>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Jeżeli w wybranej lokalizacji poziom agresywności środowiska (wyrażony klasą wg ANSI/ISA-S71.04) jest wyższy niż dopuszczalny przez producentów komponentów </w:t>
      </w:r>
      <w:r w:rsidRPr="00D0047B">
        <w:rPr>
          <w:rFonts w:ascii="Arial" w:eastAsia="Calibri" w:hAnsi="Arial" w:cs="Arial"/>
          <w:iCs/>
          <w:sz w:val="22"/>
          <w:szCs w:val="22"/>
          <w:lang w:eastAsia="en-US"/>
        </w:rPr>
        <w:t>Systemu</w:t>
      </w:r>
      <w:r w:rsidRPr="00D0047B">
        <w:rPr>
          <w:rFonts w:ascii="Arial" w:eastAsia="Calibri" w:hAnsi="Arial" w:cs="Arial"/>
          <w:sz w:val="22"/>
          <w:szCs w:val="22"/>
          <w:lang w:eastAsia="en-US"/>
        </w:rPr>
        <w:t>, stosować zabezpieczenia środowiskowe.</w:t>
      </w:r>
    </w:p>
    <w:p w14:paraId="015C3787" w14:textId="77777777" w:rsidR="005366CB" w:rsidRPr="00D0047B" w:rsidRDefault="005366CB" w:rsidP="006E79F5">
      <w:pPr>
        <w:autoSpaceDE w:val="0"/>
        <w:autoSpaceDN w:val="0"/>
        <w:adjustRightInd w:val="0"/>
        <w:jc w:val="both"/>
        <w:rPr>
          <w:rFonts w:ascii="Arial" w:eastAsia="Calibri" w:hAnsi="Arial" w:cs="Arial"/>
          <w:b/>
          <w:bCs/>
          <w:sz w:val="22"/>
          <w:szCs w:val="22"/>
          <w:lang w:eastAsia="en-US"/>
        </w:rPr>
      </w:pPr>
    </w:p>
    <w:p w14:paraId="49CAD4B0"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 przypadku gdy środowisko w lokalizacji przekracza poziom agresywności określony przez producenta komponentu jako dopuszczalne warunki pracy dla komponentu (w tym także gdy wcześniej została przyjęta klasa agresywności G3) należy zabezpieczyć komponenty </w:t>
      </w:r>
      <w:r w:rsidR="00EC0457">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przed szkodliwym wpływem takiego środowiska.</w:t>
      </w:r>
    </w:p>
    <w:p w14:paraId="054E48F2"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27512529"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Dla zabezpieczenia całego pomieszczenia zawierającego komponenty </w:t>
      </w:r>
      <w:r w:rsidR="00EC0457">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przed środowiskiem agresywnym, należy stosować systemy filtrowania powietrza w celu zapewnienia wewnątrz warunków normalnych. W celu zapewnienia skutecznego filtrowania, przepusty w ścianach oraz otwory drzwiowe powinny być uszczelnione (podobnie jak dla systemu gaszenia gazowego). System zaopatrywania pomieszczenia w powietrze powinien umożliwiać utrzymywanie niewielkiego nadciśnienia w stosunku do otoczenia. Wewnątrz pomieszczenia stosować urządzenia w wykonaniu standardowym.</w:t>
      </w:r>
    </w:p>
    <w:p w14:paraId="6F0B670A"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237CDFF9"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lastRenderedPageBreak/>
        <w:t xml:space="preserve">Dla zabezpieczania pojedynczych komponentów lub ich grup należy stosować jedną </w:t>
      </w:r>
      <w:r w:rsidR="008379BE">
        <w:rPr>
          <w:rFonts w:ascii="Arial" w:eastAsia="Calibri" w:hAnsi="Arial" w:cs="Arial"/>
          <w:sz w:val="22"/>
          <w:szCs w:val="22"/>
          <w:lang w:eastAsia="en-US"/>
        </w:rPr>
        <w:t xml:space="preserve">            </w:t>
      </w:r>
      <w:r w:rsidRPr="00D0047B">
        <w:rPr>
          <w:rFonts w:ascii="Arial" w:eastAsia="Calibri" w:hAnsi="Arial" w:cs="Arial"/>
          <w:sz w:val="22"/>
          <w:szCs w:val="22"/>
          <w:lang w:eastAsia="en-US"/>
        </w:rPr>
        <w:t>z poniższych metod:</w:t>
      </w:r>
    </w:p>
    <w:p w14:paraId="08A91852" w14:textId="77777777" w:rsidR="005366CB" w:rsidRPr="00D0047B" w:rsidRDefault="005366CB" w:rsidP="006E79F5">
      <w:pPr>
        <w:numPr>
          <w:ilvl w:val="0"/>
          <w:numId w:val="13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stosować szafy instalacyjne lub obudowy w wykonaniu szczelnym (zapewniającym odprowadzanie ciepła i filtrowanie powierza wewnątrz),</w:t>
      </w:r>
    </w:p>
    <w:p w14:paraId="5A16B27E" w14:textId="77777777" w:rsidR="005366CB" w:rsidRPr="00D0047B" w:rsidRDefault="005366CB" w:rsidP="006E79F5">
      <w:pPr>
        <w:numPr>
          <w:ilvl w:val="0"/>
          <w:numId w:val="13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dokonać instalacji/relokacji komponentów do pomieszczeń bez środowiska agresywnego,</w:t>
      </w:r>
    </w:p>
    <w:p w14:paraId="33CA6829" w14:textId="77777777" w:rsidR="005366CB" w:rsidRPr="00D0047B" w:rsidRDefault="005366CB" w:rsidP="006E79F5">
      <w:pPr>
        <w:numPr>
          <w:ilvl w:val="0"/>
          <w:numId w:val="13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stosować sprzęt w wykonaniu specjalnym, odpornym na środowisko agresywne (przyjąć klasę G3 wg normy ANSI/ISA-S71.04).</w:t>
      </w:r>
    </w:p>
    <w:p w14:paraId="770AC54F"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73404E6C"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Wybór sposobu zabezpieczenia komponentów </w:t>
      </w:r>
      <w:r w:rsidR="00BB1EBD">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przed wpływem środowiska należy poprzedzić:</w:t>
      </w:r>
    </w:p>
    <w:p w14:paraId="050D86A4" w14:textId="77777777" w:rsidR="005366CB" w:rsidRPr="00D0047B" w:rsidRDefault="005366CB" w:rsidP="006E79F5">
      <w:pPr>
        <w:numPr>
          <w:ilvl w:val="0"/>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analizą ekonomiczną obejmującą:</w:t>
      </w:r>
    </w:p>
    <w:p w14:paraId="72F2E95D" w14:textId="77777777" w:rsidR="005366CB" w:rsidRPr="00D0047B" w:rsidRDefault="005366CB" w:rsidP="006E79F5">
      <w:pPr>
        <w:numPr>
          <w:ilvl w:val="1"/>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koszty relokacji komponentów do pomieszczeń bez środowiska agresywnego wraz z kosztami przygotowania miejsca dla tych komponentów i ich podłączeń,</w:t>
      </w:r>
    </w:p>
    <w:p w14:paraId="6BEF7FEE" w14:textId="77777777" w:rsidR="005366CB" w:rsidRPr="00D0047B" w:rsidRDefault="005366CB" w:rsidP="006E79F5">
      <w:pPr>
        <w:numPr>
          <w:ilvl w:val="1"/>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koszty wdrożenia zabezpieczeń,</w:t>
      </w:r>
    </w:p>
    <w:p w14:paraId="5E0BC412" w14:textId="77777777" w:rsidR="005366CB" w:rsidRPr="00D0047B" w:rsidRDefault="005366CB" w:rsidP="006E79F5">
      <w:pPr>
        <w:numPr>
          <w:ilvl w:val="1"/>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koszty częstszej wymiany zużytego sprzętu (w wykonaniu normalnym) i utraty gwarancji,</w:t>
      </w:r>
    </w:p>
    <w:p w14:paraId="046DD510" w14:textId="77777777" w:rsidR="005366CB" w:rsidRPr="00D0047B" w:rsidRDefault="005366CB" w:rsidP="006E79F5">
      <w:pPr>
        <w:numPr>
          <w:ilvl w:val="1"/>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koszty zakupu sprzętu w wykonaniu specjalnym, odpornym na środowisko agresywne,</w:t>
      </w:r>
    </w:p>
    <w:p w14:paraId="04937738" w14:textId="77777777" w:rsidR="005366CB" w:rsidRPr="00D0047B" w:rsidRDefault="005366CB" w:rsidP="006E79F5">
      <w:pPr>
        <w:numPr>
          <w:ilvl w:val="1"/>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koszty związane z przestojem/reinstalacją sprzętu (częstsze awarie sprzętu </w:t>
      </w:r>
      <w:r w:rsidR="008379BE">
        <w:rPr>
          <w:rFonts w:ascii="Arial" w:eastAsia="Calibri" w:hAnsi="Arial" w:cs="Arial"/>
          <w:sz w:val="22"/>
          <w:szCs w:val="22"/>
          <w:lang w:eastAsia="en-US"/>
        </w:rPr>
        <w:t xml:space="preserve">   </w:t>
      </w:r>
      <w:r w:rsidRPr="00D0047B">
        <w:rPr>
          <w:rFonts w:ascii="Arial" w:eastAsia="Calibri" w:hAnsi="Arial" w:cs="Arial"/>
          <w:sz w:val="22"/>
          <w:szCs w:val="22"/>
          <w:lang w:eastAsia="en-US"/>
        </w:rPr>
        <w:t>w wykonaniu normalnym).</w:t>
      </w:r>
    </w:p>
    <w:p w14:paraId="28515FDC" w14:textId="77777777" w:rsidR="005366CB" w:rsidRPr="00D0047B" w:rsidRDefault="005366CB" w:rsidP="006E79F5">
      <w:pPr>
        <w:numPr>
          <w:ilvl w:val="0"/>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analizą ryzyka obejmującą:</w:t>
      </w:r>
    </w:p>
    <w:p w14:paraId="54D73D75" w14:textId="77777777" w:rsidR="005366CB" w:rsidRPr="00D0047B" w:rsidRDefault="005366CB" w:rsidP="006E79F5">
      <w:pPr>
        <w:numPr>
          <w:ilvl w:val="1"/>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wpływ awarii sprzętu w wykonaniu normalnym na bezpieczeństwo i ciągłość działania zarządzanego procesu/instalacji.</w:t>
      </w:r>
    </w:p>
    <w:p w14:paraId="605D96BB"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016C6CFD"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Po zamontowaniu odpowiedniego rozwiązania niwelującego wpływ środowiska agresywnego na komponenty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ystemu</w:t>
      </w:r>
      <w:r w:rsidRPr="00D0047B">
        <w:rPr>
          <w:rFonts w:ascii="Arial" w:eastAsia="Calibri" w:hAnsi="Arial" w:cs="Arial"/>
          <w:sz w:val="22"/>
          <w:szCs w:val="22"/>
          <w:lang w:eastAsia="en-US"/>
        </w:rPr>
        <w:t xml:space="preserve">, </w:t>
      </w:r>
      <w:r w:rsidR="00347A9C">
        <w:rPr>
          <w:rFonts w:ascii="Arial" w:eastAsia="Calibri" w:hAnsi="Arial" w:cs="Arial"/>
          <w:iCs/>
          <w:sz w:val="22"/>
          <w:szCs w:val="22"/>
          <w:lang w:eastAsia="en-US"/>
        </w:rPr>
        <w:t>Kontraktor</w:t>
      </w:r>
      <w:r w:rsidRPr="00D0047B">
        <w:rPr>
          <w:rFonts w:ascii="Arial" w:eastAsia="Calibri" w:hAnsi="Arial" w:cs="Arial"/>
          <w:iCs/>
          <w:sz w:val="22"/>
          <w:szCs w:val="22"/>
          <w:lang w:eastAsia="en-US"/>
        </w:rPr>
        <w:t xml:space="preserve"> </w:t>
      </w:r>
      <w:r w:rsidRPr="00D0047B">
        <w:rPr>
          <w:rFonts w:ascii="Arial" w:eastAsia="Calibri" w:hAnsi="Arial" w:cs="Arial"/>
          <w:sz w:val="22"/>
          <w:szCs w:val="22"/>
          <w:lang w:eastAsia="en-US"/>
        </w:rPr>
        <w:t xml:space="preserve">rozwiązania wystawia oświadczenie gwarantujące odpowiednie parametry środowiskowe w odizolowanym pomieszczeniu/szafie (oświadczenie powinno zawierać warunki gwarancji minimum </w:t>
      </w:r>
      <w:r w:rsidR="009703E0">
        <w:rPr>
          <w:rFonts w:ascii="Arial" w:eastAsia="Calibri" w:hAnsi="Arial" w:cs="Arial"/>
          <w:sz w:val="22"/>
          <w:szCs w:val="22"/>
          <w:lang w:eastAsia="en-US"/>
        </w:rPr>
        <w:t>24-miesięczne</w:t>
      </w:r>
      <w:r w:rsidRPr="00D0047B">
        <w:rPr>
          <w:rFonts w:ascii="Arial" w:eastAsia="Calibri" w:hAnsi="Arial" w:cs="Arial"/>
          <w:sz w:val="22"/>
          <w:szCs w:val="22"/>
          <w:lang w:eastAsia="en-US"/>
        </w:rPr>
        <w:t xml:space="preserve"> na wdrożone rozwiązanie).</w:t>
      </w:r>
    </w:p>
    <w:p w14:paraId="379DCC59"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3BB55324"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Szczegółowy raport z dokonanych pomiarów poziomu środowiska agresywnego na komponenty </w:t>
      </w:r>
      <w:r w:rsidR="00030724">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stanowi część dokumentacji projektowej.</w:t>
      </w:r>
    </w:p>
    <w:p w14:paraId="36436518" w14:textId="77777777" w:rsidR="005366CB" w:rsidRPr="00D80D2C" w:rsidRDefault="005366CB" w:rsidP="006E79F5">
      <w:pPr>
        <w:autoSpaceDE w:val="0"/>
        <w:autoSpaceDN w:val="0"/>
        <w:adjustRightInd w:val="0"/>
        <w:jc w:val="both"/>
        <w:rPr>
          <w:rFonts w:ascii="Arial" w:eastAsia="Calibri" w:hAnsi="Arial" w:cs="Arial"/>
          <w:sz w:val="22"/>
          <w:szCs w:val="22"/>
          <w:lang w:eastAsia="en-US"/>
        </w:rPr>
      </w:pPr>
    </w:p>
    <w:p w14:paraId="528A1B77" w14:textId="77777777" w:rsidR="005366CB" w:rsidRPr="00802A92" w:rsidRDefault="005366CB" w:rsidP="006E79F5">
      <w:pPr>
        <w:autoSpaceDE w:val="0"/>
        <w:autoSpaceDN w:val="0"/>
        <w:adjustRightInd w:val="0"/>
        <w:jc w:val="both"/>
        <w:rPr>
          <w:rFonts w:ascii="Arial" w:eastAsia="Calibri" w:hAnsi="Arial" w:cs="Arial"/>
          <w:b/>
          <w:bCs/>
          <w:sz w:val="22"/>
          <w:szCs w:val="22"/>
          <w:lang w:eastAsia="en-US"/>
        </w:rPr>
      </w:pPr>
      <w:r w:rsidRPr="00802A92">
        <w:rPr>
          <w:rFonts w:ascii="Arial" w:eastAsia="Calibri" w:hAnsi="Arial" w:cs="Arial"/>
          <w:b/>
          <w:bCs/>
          <w:sz w:val="22"/>
          <w:szCs w:val="22"/>
          <w:lang w:eastAsia="en-US"/>
        </w:rPr>
        <w:t>Odstępstwa</w:t>
      </w:r>
    </w:p>
    <w:p w14:paraId="174C8497" w14:textId="77777777" w:rsidR="00406FA3"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Przed każdym przystąpieniem do testów oraz wykonaniem rozwiązania ograniczającego wpływ szkodliwego środowiska należy wykonać analizę ekonomiczną opłacalności stosowania proponowanego rozwiązania. Dopuszcza się rezygnację z zabezpieczenia elementów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ystemów </w:t>
      </w:r>
      <w:r w:rsidRPr="00D0047B">
        <w:rPr>
          <w:rFonts w:ascii="Arial" w:eastAsia="Calibri" w:hAnsi="Arial" w:cs="Arial"/>
          <w:sz w:val="22"/>
          <w:szCs w:val="22"/>
          <w:lang w:eastAsia="en-US"/>
        </w:rPr>
        <w:t xml:space="preserve">przed środowiskiem agresywnym w szczególnych przypadkach, gdy </w:t>
      </w:r>
      <w:r w:rsidR="008379BE">
        <w:rPr>
          <w:rFonts w:ascii="Arial" w:eastAsia="Calibri" w:hAnsi="Arial" w:cs="Arial"/>
          <w:sz w:val="22"/>
          <w:szCs w:val="22"/>
          <w:lang w:eastAsia="en-US"/>
        </w:rPr>
        <w:t xml:space="preserve">   </w:t>
      </w:r>
      <w:r w:rsidRPr="00D0047B">
        <w:rPr>
          <w:rFonts w:ascii="Arial" w:eastAsia="Calibri" w:hAnsi="Arial" w:cs="Arial"/>
          <w:sz w:val="22"/>
          <w:szCs w:val="22"/>
          <w:lang w:eastAsia="en-US"/>
        </w:rPr>
        <w:t>z wyników przeprowadzonej analizy wynika, iż koszty zabezpieczenia elementów przewyższają długoterminowe koszty wynikające m. in. z szybszego</w:t>
      </w:r>
      <w:r w:rsidR="00D0047B">
        <w:rPr>
          <w:rFonts w:ascii="Arial" w:eastAsia="Calibri" w:hAnsi="Arial" w:cs="Arial"/>
          <w:sz w:val="22"/>
          <w:szCs w:val="22"/>
          <w:lang w:eastAsia="en-US"/>
        </w:rPr>
        <w:t xml:space="preserve"> zużycia elementów oraz ryzyka.</w:t>
      </w:r>
    </w:p>
    <w:p w14:paraId="6D875EF5" w14:textId="77777777" w:rsidR="00461A69" w:rsidRDefault="00461A69" w:rsidP="006E79F5">
      <w:pPr>
        <w:autoSpaceDE w:val="0"/>
        <w:autoSpaceDN w:val="0"/>
        <w:adjustRightInd w:val="0"/>
        <w:jc w:val="both"/>
        <w:rPr>
          <w:rFonts w:ascii="Arial" w:eastAsia="Calibri" w:hAnsi="Arial" w:cs="Arial"/>
          <w:sz w:val="22"/>
          <w:szCs w:val="22"/>
          <w:lang w:eastAsia="en-US"/>
        </w:rPr>
      </w:pPr>
    </w:p>
    <w:p w14:paraId="7D52CF7E"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6CEF0397"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2869AA93"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78C18079"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326A8F34"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3D049170"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734C3D77"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4EDEFEE2"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5BE4F94B"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7A3CA03D"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02DC36E1"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55320CCF"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7C224E72"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4B2855D0" w14:textId="77777777" w:rsidR="005057D0" w:rsidRPr="00D0047B" w:rsidRDefault="005057D0" w:rsidP="006E79F5">
      <w:pPr>
        <w:autoSpaceDE w:val="0"/>
        <w:autoSpaceDN w:val="0"/>
        <w:adjustRightInd w:val="0"/>
        <w:jc w:val="both"/>
        <w:rPr>
          <w:rFonts w:ascii="Arial" w:eastAsia="Calibri" w:hAnsi="Arial" w:cs="Arial"/>
          <w:sz w:val="22"/>
          <w:szCs w:val="22"/>
          <w:lang w:eastAsia="en-US"/>
        </w:rPr>
      </w:pPr>
    </w:p>
    <w:p w14:paraId="6570E3B4" w14:textId="77777777" w:rsidR="00406FA3" w:rsidRPr="00E86EFD" w:rsidRDefault="00406FA3" w:rsidP="00E86EFD">
      <w:pPr>
        <w:pStyle w:val="Nagwek1"/>
        <w:numPr>
          <w:ilvl w:val="0"/>
          <w:numId w:val="1"/>
        </w:numPr>
        <w:jc w:val="both"/>
        <w:rPr>
          <w:rFonts w:cs="Arial"/>
        </w:rPr>
      </w:pPr>
      <w:bookmarkStart w:id="148" w:name="_Toc475077883"/>
      <w:r w:rsidRPr="00E86EFD">
        <w:rPr>
          <w:rFonts w:cs="Arial"/>
        </w:rPr>
        <w:t>WYTYCZNE DLA PRZEPROWADZANIA ODBIORÓW URZĄDZEŃ</w:t>
      </w:r>
      <w:bookmarkEnd w:id="148"/>
    </w:p>
    <w:p w14:paraId="36DC53BF" w14:textId="77777777" w:rsidR="005366CB" w:rsidRPr="00D0047B" w:rsidRDefault="005366CB" w:rsidP="006E79F5">
      <w:pPr>
        <w:autoSpaceDE w:val="0"/>
        <w:autoSpaceDN w:val="0"/>
        <w:adjustRightInd w:val="0"/>
        <w:contextualSpacing/>
        <w:jc w:val="both"/>
        <w:rPr>
          <w:rFonts w:ascii="Arial" w:eastAsia="Calibri" w:hAnsi="Arial" w:cs="Arial"/>
          <w:b/>
          <w:bCs/>
          <w:sz w:val="22"/>
          <w:szCs w:val="22"/>
          <w:lang w:eastAsia="en-US"/>
        </w:rPr>
      </w:pPr>
    </w:p>
    <w:p w14:paraId="3D859AAE" w14:textId="77777777" w:rsidR="005366CB" w:rsidRPr="001B5B98" w:rsidRDefault="005366CB" w:rsidP="001B5B98">
      <w:pPr>
        <w:pStyle w:val="Nagwek1"/>
        <w:numPr>
          <w:ilvl w:val="1"/>
          <w:numId w:val="1"/>
        </w:numPr>
        <w:tabs>
          <w:tab w:val="clear" w:pos="792"/>
          <w:tab w:val="num" w:pos="567"/>
        </w:tabs>
        <w:ind w:left="567" w:hanging="567"/>
      </w:pPr>
      <w:bookmarkStart w:id="149" w:name="_Toc475077884"/>
      <w:r w:rsidRPr="001B5B98">
        <w:t>Wytyczne dla przeprowadzania odbioru FAT (Factory Acceptance Test)</w:t>
      </w:r>
      <w:bookmarkEnd w:id="149"/>
      <w:r w:rsidRPr="001B5B98">
        <w:t xml:space="preserve"> </w:t>
      </w:r>
    </w:p>
    <w:p w14:paraId="498BEC50" w14:textId="77777777" w:rsidR="005366CB" w:rsidRPr="00D0047B" w:rsidRDefault="005366CB" w:rsidP="006E79F5">
      <w:pPr>
        <w:autoSpaceDE w:val="0"/>
        <w:autoSpaceDN w:val="0"/>
        <w:adjustRightInd w:val="0"/>
        <w:contextualSpacing/>
        <w:jc w:val="both"/>
        <w:rPr>
          <w:rFonts w:ascii="Arial" w:eastAsia="Calibri" w:hAnsi="Arial" w:cs="Arial"/>
          <w:b/>
          <w:bCs/>
          <w:sz w:val="22"/>
          <w:szCs w:val="22"/>
          <w:lang w:eastAsia="en-US"/>
        </w:rPr>
      </w:pPr>
    </w:p>
    <w:p w14:paraId="17F59082"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Celem testów </w:t>
      </w:r>
      <w:r w:rsidRPr="00D0047B">
        <w:rPr>
          <w:rFonts w:ascii="Arial" w:eastAsia="Calibri" w:hAnsi="Arial" w:cs="Arial"/>
          <w:iCs/>
          <w:sz w:val="22"/>
          <w:szCs w:val="22"/>
          <w:lang w:eastAsia="en-US"/>
        </w:rPr>
        <w:t xml:space="preserve">FAT </w:t>
      </w:r>
      <w:r w:rsidRPr="00D0047B">
        <w:rPr>
          <w:rFonts w:ascii="Arial" w:eastAsia="Calibri" w:hAnsi="Arial" w:cs="Arial"/>
          <w:sz w:val="22"/>
          <w:szCs w:val="22"/>
          <w:lang w:eastAsia="en-US"/>
        </w:rPr>
        <w:t xml:space="preserve">jest walidacja poprawności działania oraz zgodności </w:t>
      </w:r>
      <w:r w:rsidR="00BB0403">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 xml:space="preserve">ze specyfikacją techniczną zaakceptowaną przez </w:t>
      </w:r>
      <w:r w:rsidR="00A76911">
        <w:rPr>
          <w:rFonts w:ascii="Arial" w:eastAsia="Calibri" w:hAnsi="Arial" w:cs="Arial"/>
          <w:iCs/>
          <w:sz w:val="22"/>
          <w:szCs w:val="22"/>
          <w:lang w:eastAsia="en-US"/>
        </w:rPr>
        <w:t>Kupującego</w:t>
      </w:r>
      <w:r w:rsidRPr="00D0047B">
        <w:rPr>
          <w:rFonts w:ascii="Arial" w:eastAsia="Calibri" w:hAnsi="Arial" w:cs="Arial"/>
          <w:sz w:val="22"/>
          <w:szCs w:val="22"/>
          <w:lang w:eastAsia="en-US"/>
        </w:rPr>
        <w:t>, przed transportem elementów systemu do docelowego miejsca ich działania.</w:t>
      </w:r>
    </w:p>
    <w:p w14:paraId="42B57DBA"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47A532BE"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Testy </w:t>
      </w:r>
      <w:r w:rsidRPr="00D0047B">
        <w:rPr>
          <w:rFonts w:ascii="Arial" w:eastAsia="Calibri" w:hAnsi="Arial" w:cs="Arial"/>
          <w:iCs/>
          <w:sz w:val="22"/>
          <w:szCs w:val="22"/>
          <w:lang w:eastAsia="en-US"/>
        </w:rPr>
        <w:t xml:space="preserve">FAT </w:t>
      </w:r>
      <w:r w:rsidRPr="00D0047B">
        <w:rPr>
          <w:rFonts w:ascii="Arial" w:eastAsia="Calibri" w:hAnsi="Arial" w:cs="Arial"/>
          <w:sz w:val="22"/>
          <w:szCs w:val="22"/>
          <w:lang w:eastAsia="en-US"/>
        </w:rPr>
        <w:t>powinny zostać uwzględnione i umieszczone w harmonogramie wstępnym przekazywanym na etapie ofe</w:t>
      </w:r>
      <w:r w:rsidR="00481F48">
        <w:rPr>
          <w:rFonts w:ascii="Arial" w:eastAsia="Calibri" w:hAnsi="Arial" w:cs="Arial"/>
          <w:sz w:val="22"/>
          <w:szCs w:val="22"/>
          <w:lang w:eastAsia="en-US"/>
        </w:rPr>
        <w:t>rtowania</w:t>
      </w:r>
      <w:r w:rsidRPr="00D0047B">
        <w:rPr>
          <w:rFonts w:ascii="Arial" w:eastAsia="Calibri" w:hAnsi="Arial" w:cs="Arial"/>
          <w:sz w:val="22"/>
          <w:szCs w:val="22"/>
          <w:lang w:eastAsia="en-US"/>
        </w:rPr>
        <w:t>. O ile termin rozpoczęcia testów może być przedmiotem szczegółowych ustaleń na etapie podpisywania umowy lub realizacji, to informacje dotyczące czasu trwania testów oraz ich lokalizacji powinny być wiążące.</w:t>
      </w:r>
    </w:p>
    <w:p w14:paraId="27988BA0"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2231427B" w14:textId="77777777" w:rsidR="005366CB" w:rsidRPr="005F7E26" w:rsidRDefault="005366CB" w:rsidP="006E79F5">
      <w:pPr>
        <w:autoSpaceDE w:val="0"/>
        <w:autoSpaceDN w:val="0"/>
        <w:adjustRightInd w:val="0"/>
        <w:jc w:val="both"/>
        <w:rPr>
          <w:rFonts w:ascii="Arial" w:eastAsia="Calibri" w:hAnsi="Arial" w:cs="Arial"/>
          <w:iCs/>
          <w:sz w:val="22"/>
          <w:szCs w:val="22"/>
          <w:lang w:eastAsia="en-US"/>
        </w:rPr>
      </w:pPr>
      <w:r w:rsidRPr="00D0047B">
        <w:rPr>
          <w:rFonts w:ascii="Arial" w:eastAsia="Calibri" w:hAnsi="Arial" w:cs="Arial"/>
          <w:sz w:val="22"/>
          <w:szCs w:val="22"/>
          <w:lang w:eastAsia="en-US"/>
        </w:rPr>
        <w:t>Testy fabryczne (</w:t>
      </w:r>
      <w:r w:rsidRPr="00D0047B">
        <w:rPr>
          <w:rFonts w:ascii="Arial" w:eastAsia="Calibri" w:hAnsi="Arial" w:cs="Arial"/>
          <w:iCs/>
          <w:sz w:val="22"/>
          <w:szCs w:val="22"/>
          <w:lang w:eastAsia="en-US"/>
        </w:rPr>
        <w:t>FAT</w:t>
      </w:r>
      <w:r w:rsidRPr="00D0047B">
        <w:rPr>
          <w:rFonts w:ascii="Arial" w:eastAsia="Calibri" w:hAnsi="Arial" w:cs="Arial"/>
          <w:sz w:val="22"/>
          <w:szCs w:val="22"/>
          <w:lang w:eastAsia="en-US"/>
        </w:rPr>
        <w:t xml:space="preserve">) zostaną przeprowadzone po dokonaniu zgłoszenia przez </w:t>
      </w:r>
      <w:r w:rsidR="00347A9C">
        <w:rPr>
          <w:rFonts w:ascii="Arial" w:eastAsia="Calibri" w:hAnsi="Arial" w:cs="Arial"/>
          <w:iCs/>
          <w:sz w:val="22"/>
          <w:szCs w:val="22"/>
          <w:lang w:eastAsia="en-US"/>
        </w:rPr>
        <w:t>Kontraktora</w:t>
      </w:r>
      <w:r w:rsidR="005F7E26">
        <w:rPr>
          <w:rFonts w:ascii="Arial" w:eastAsia="Calibri" w:hAnsi="Arial" w:cs="Arial"/>
          <w:iCs/>
          <w:sz w:val="22"/>
          <w:szCs w:val="22"/>
          <w:lang w:eastAsia="en-US"/>
        </w:rPr>
        <w:t xml:space="preserve"> </w:t>
      </w:r>
      <w:r w:rsidRPr="00D0047B">
        <w:rPr>
          <w:rFonts w:ascii="Arial" w:eastAsia="Calibri" w:hAnsi="Arial" w:cs="Arial"/>
          <w:sz w:val="22"/>
          <w:szCs w:val="22"/>
          <w:lang w:eastAsia="en-US"/>
        </w:rPr>
        <w:t xml:space="preserve">gotowości do przeprowadzenia testów oraz akceptacji terminu przez </w:t>
      </w:r>
      <w:r w:rsidRPr="00D0047B">
        <w:rPr>
          <w:rFonts w:ascii="Arial" w:eastAsia="Calibri" w:hAnsi="Arial" w:cs="Arial"/>
          <w:iCs/>
          <w:sz w:val="22"/>
          <w:szCs w:val="22"/>
          <w:lang w:eastAsia="en-US"/>
        </w:rPr>
        <w:t>Kupującego</w:t>
      </w:r>
      <w:r w:rsidRPr="00D0047B">
        <w:rPr>
          <w:rFonts w:ascii="Arial" w:eastAsia="Calibri" w:hAnsi="Arial" w:cs="Arial"/>
          <w:sz w:val="22"/>
          <w:szCs w:val="22"/>
          <w:lang w:eastAsia="en-US"/>
        </w:rPr>
        <w:t xml:space="preserve">. </w:t>
      </w:r>
      <w:r w:rsidR="00347A9C">
        <w:rPr>
          <w:rFonts w:ascii="Arial" w:eastAsia="Calibri" w:hAnsi="Arial" w:cs="Arial"/>
          <w:iCs/>
          <w:sz w:val="22"/>
          <w:szCs w:val="22"/>
          <w:lang w:eastAsia="en-US"/>
        </w:rPr>
        <w:t xml:space="preserve">Kontraktor </w:t>
      </w:r>
      <w:r w:rsidRPr="00D0047B">
        <w:rPr>
          <w:rFonts w:ascii="Arial" w:eastAsia="Calibri" w:hAnsi="Arial" w:cs="Arial"/>
          <w:sz w:val="22"/>
          <w:szCs w:val="22"/>
          <w:lang w:eastAsia="en-US"/>
        </w:rPr>
        <w:t>jest zobowiązany do zgłoszenia gotowości do testów najpóźniej na miesiąc przed ich rozpoczęciem.</w:t>
      </w:r>
    </w:p>
    <w:p w14:paraId="56D03BDA"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0D950BDD"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Szczegółowy plan testów </w:t>
      </w:r>
      <w:r w:rsidRPr="00D0047B">
        <w:rPr>
          <w:rFonts w:ascii="Arial" w:eastAsia="Calibri" w:hAnsi="Arial" w:cs="Arial"/>
          <w:iCs/>
          <w:sz w:val="22"/>
          <w:szCs w:val="22"/>
          <w:lang w:eastAsia="en-US"/>
        </w:rPr>
        <w:t xml:space="preserve">FAT </w:t>
      </w:r>
      <w:r w:rsidRPr="00D0047B">
        <w:rPr>
          <w:rFonts w:ascii="Arial" w:eastAsia="Calibri" w:hAnsi="Arial" w:cs="Arial"/>
          <w:sz w:val="22"/>
          <w:szCs w:val="22"/>
          <w:lang w:eastAsia="en-US"/>
        </w:rPr>
        <w:t xml:space="preserve">należy przedstawić </w:t>
      </w:r>
      <w:r w:rsidRPr="00D0047B">
        <w:rPr>
          <w:rFonts w:ascii="Arial" w:eastAsia="Calibri" w:hAnsi="Arial" w:cs="Arial"/>
          <w:iCs/>
          <w:sz w:val="22"/>
          <w:szCs w:val="22"/>
          <w:lang w:eastAsia="en-US"/>
        </w:rPr>
        <w:t xml:space="preserve">Kupującemu </w:t>
      </w:r>
      <w:r w:rsidRPr="00D0047B">
        <w:rPr>
          <w:rFonts w:ascii="Arial" w:eastAsia="Calibri" w:hAnsi="Arial" w:cs="Arial"/>
          <w:sz w:val="22"/>
          <w:szCs w:val="22"/>
          <w:lang w:eastAsia="en-US"/>
        </w:rPr>
        <w:t>nie później niż 4 tygodnie przed ich rozpoczęciem. Plan testów musi zawierać:</w:t>
      </w:r>
    </w:p>
    <w:p w14:paraId="29F4E5D1" w14:textId="77777777" w:rsidR="005366CB" w:rsidRPr="00D0047B" w:rsidRDefault="005366CB" w:rsidP="006E79F5">
      <w:pPr>
        <w:numPr>
          <w:ilvl w:val="0"/>
          <w:numId w:val="139"/>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szczegółowy harmonogram testów,</w:t>
      </w:r>
    </w:p>
    <w:p w14:paraId="3321562C" w14:textId="77777777" w:rsidR="005366CB" w:rsidRPr="00D0047B" w:rsidRDefault="005366CB" w:rsidP="006E79F5">
      <w:pPr>
        <w:numPr>
          <w:ilvl w:val="0"/>
          <w:numId w:val="139"/>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listę testów wraz z </w:t>
      </w:r>
      <w:r w:rsidR="005F7E26">
        <w:rPr>
          <w:rFonts w:ascii="Arial" w:eastAsia="Calibri" w:hAnsi="Arial" w:cs="Arial"/>
          <w:sz w:val="22"/>
          <w:szCs w:val="22"/>
          <w:lang w:eastAsia="en-US"/>
        </w:rPr>
        <w:t>procedurami ich przeprowadzenia.</w:t>
      </w:r>
    </w:p>
    <w:p w14:paraId="20F3A842"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3E8AB063"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Plan testów musi obejmować możliwie szeroki zakres działania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ystemu</w:t>
      </w:r>
      <w:r w:rsidRPr="00D0047B">
        <w:rPr>
          <w:rFonts w:ascii="Arial" w:eastAsia="Calibri" w:hAnsi="Arial" w:cs="Arial"/>
          <w:sz w:val="22"/>
          <w:szCs w:val="22"/>
          <w:lang w:eastAsia="en-US"/>
        </w:rPr>
        <w:t xml:space="preserve">, tzn. wszystkie elementy jego budowy i funkcjonalności, które mogą zostać sprawdzone przed instalacją </w:t>
      </w:r>
      <w:r w:rsidR="00D0047B">
        <w:rPr>
          <w:rFonts w:ascii="Arial" w:eastAsia="Calibri" w:hAnsi="Arial" w:cs="Arial"/>
          <w:sz w:val="22"/>
          <w:szCs w:val="22"/>
          <w:lang w:eastAsia="en-US"/>
        </w:rPr>
        <w:t xml:space="preserve">       </w:t>
      </w:r>
      <w:r w:rsidRPr="00D0047B">
        <w:rPr>
          <w:rFonts w:ascii="Arial" w:eastAsia="Calibri" w:hAnsi="Arial" w:cs="Arial"/>
          <w:sz w:val="22"/>
          <w:szCs w:val="22"/>
          <w:lang w:eastAsia="en-US"/>
        </w:rPr>
        <w:t xml:space="preserve">i uruchomieniem. </w:t>
      </w:r>
    </w:p>
    <w:p w14:paraId="699D9995"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Ogólnie, testy powinny obejmować:</w:t>
      </w:r>
    </w:p>
    <w:p w14:paraId="5E19DE3E" w14:textId="77777777"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testy szaf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ystemów </w:t>
      </w:r>
      <w:r w:rsidRPr="00D0047B">
        <w:rPr>
          <w:rFonts w:ascii="Arial" w:eastAsia="Calibri" w:hAnsi="Arial" w:cs="Arial"/>
          <w:sz w:val="22"/>
          <w:szCs w:val="22"/>
          <w:lang w:eastAsia="en-US"/>
        </w:rPr>
        <w:t xml:space="preserve">(zgodność z dokumentacją, test poprawności okablowania od zacisków wejściowych szafy do modułów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ystemu</w:t>
      </w:r>
      <w:r w:rsidRPr="00D0047B">
        <w:rPr>
          <w:rFonts w:ascii="Arial" w:eastAsia="Calibri" w:hAnsi="Arial" w:cs="Arial"/>
          <w:sz w:val="22"/>
          <w:szCs w:val="22"/>
          <w:lang w:eastAsia="en-US"/>
        </w:rPr>
        <w:t>),</w:t>
      </w:r>
    </w:p>
    <w:p w14:paraId="216FC6B1" w14:textId="77777777"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komunikację pomiędzy komponentami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ystemu,</w:t>
      </w:r>
    </w:p>
    <w:p w14:paraId="582649CB" w14:textId="77777777"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iCs/>
          <w:sz w:val="22"/>
          <w:szCs w:val="22"/>
          <w:lang w:eastAsia="en-US"/>
        </w:rPr>
        <w:t>f</w:t>
      </w:r>
      <w:r w:rsidRPr="00D0047B">
        <w:rPr>
          <w:rFonts w:ascii="Arial" w:eastAsia="Calibri" w:hAnsi="Arial" w:cs="Arial"/>
          <w:sz w:val="22"/>
          <w:szCs w:val="22"/>
          <w:lang w:eastAsia="en-US"/>
        </w:rPr>
        <w:t>unkcjonalność stacji operatorskich,</w:t>
      </w:r>
    </w:p>
    <w:p w14:paraId="4FE9D440" w14:textId="77777777"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weryfikację parametrów wydajnościowych i jakościowych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 xml:space="preserve">założonych </w:t>
      </w:r>
      <w:r w:rsidR="00D0047B">
        <w:rPr>
          <w:rFonts w:ascii="Arial" w:eastAsia="Calibri" w:hAnsi="Arial" w:cs="Arial"/>
          <w:sz w:val="22"/>
          <w:szCs w:val="22"/>
          <w:lang w:eastAsia="en-US"/>
        </w:rPr>
        <w:t xml:space="preserve">                                                        </w:t>
      </w:r>
      <w:r w:rsidRPr="00D0047B">
        <w:rPr>
          <w:rFonts w:ascii="Arial" w:eastAsia="Calibri" w:hAnsi="Arial" w:cs="Arial"/>
          <w:sz w:val="22"/>
          <w:szCs w:val="22"/>
          <w:lang w:eastAsia="en-US"/>
        </w:rPr>
        <w:t>w specyfikacji technicznej,</w:t>
      </w:r>
    </w:p>
    <w:p w14:paraId="58807D7B" w14:textId="77777777"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sprawdzenie działania rozwiązań redundancji,</w:t>
      </w:r>
    </w:p>
    <w:p w14:paraId="545AB68B" w14:textId="77777777"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wykonanie i odtworzenie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 xml:space="preserve">z </w:t>
      </w:r>
      <w:r w:rsidR="00347A9C">
        <w:rPr>
          <w:rFonts w:ascii="Arial" w:eastAsia="Calibri" w:hAnsi="Arial" w:cs="Arial"/>
          <w:iCs/>
          <w:sz w:val="22"/>
          <w:szCs w:val="22"/>
          <w:lang w:eastAsia="en-US"/>
        </w:rPr>
        <w:t>k</w:t>
      </w:r>
      <w:r w:rsidRPr="00D0047B">
        <w:rPr>
          <w:rFonts w:ascii="Arial" w:eastAsia="Calibri" w:hAnsi="Arial" w:cs="Arial"/>
          <w:iCs/>
          <w:sz w:val="22"/>
          <w:szCs w:val="22"/>
          <w:lang w:eastAsia="en-US"/>
        </w:rPr>
        <w:t>opii zapasowej,</w:t>
      </w:r>
    </w:p>
    <w:p w14:paraId="3719CAB0" w14:textId="77777777"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iCs/>
          <w:sz w:val="22"/>
          <w:szCs w:val="22"/>
          <w:lang w:eastAsia="en-US"/>
        </w:rPr>
        <w:t>t</w:t>
      </w:r>
      <w:r w:rsidRPr="00D0047B">
        <w:rPr>
          <w:rFonts w:ascii="Arial" w:eastAsia="Calibri" w:hAnsi="Arial" w:cs="Arial"/>
          <w:sz w:val="22"/>
          <w:szCs w:val="22"/>
          <w:lang w:eastAsia="en-US"/>
        </w:rPr>
        <w:t>esty aplikacji,</w:t>
      </w:r>
      <w:r w:rsidR="00D0047B">
        <w:rPr>
          <w:rFonts w:ascii="Arial" w:eastAsia="Calibri" w:hAnsi="Arial" w:cs="Arial"/>
          <w:sz w:val="22"/>
          <w:szCs w:val="22"/>
          <w:lang w:eastAsia="en-US"/>
        </w:rPr>
        <w:t xml:space="preserve">                                                                                                                                              </w:t>
      </w:r>
    </w:p>
    <w:p w14:paraId="738193C2" w14:textId="77777777"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testy obwodów we</w:t>
      </w:r>
      <w:r w:rsidR="000C1E1C">
        <w:rPr>
          <w:rFonts w:ascii="Arial" w:eastAsia="Calibri" w:hAnsi="Arial" w:cs="Arial"/>
          <w:sz w:val="22"/>
          <w:szCs w:val="22"/>
          <w:lang w:eastAsia="en-US"/>
        </w:rPr>
        <w:t xml:space="preserve">jść/wyjść (minimum 30%) - w </w:t>
      </w:r>
      <w:r w:rsidR="00010CD0">
        <w:rPr>
          <w:rFonts w:ascii="Arial" w:eastAsia="Calibri" w:hAnsi="Arial" w:cs="Arial"/>
          <w:sz w:val="22"/>
          <w:szCs w:val="22"/>
          <w:lang w:eastAsia="en-US"/>
        </w:rPr>
        <w:t xml:space="preserve">ich </w:t>
      </w:r>
      <w:r w:rsidRPr="00D0047B">
        <w:rPr>
          <w:rFonts w:ascii="Arial" w:eastAsia="Calibri" w:hAnsi="Arial" w:cs="Arial"/>
          <w:sz w:val="22"/>
          <w:szCs w:val="22"/>
          <w:lang w:eastAsia="en-US"/>
        </w:rPr>
        <w:t>trakcie wejścia na karty I/O powinny być zasymulowane zadajnikami w celu sprawdzenia poprawności wskazań, alarmowania, drukowania, funkcji blokadowych, archiwizowania.</w:t>
      </w:r>
    </w:p>
    <w:p w14:paraId="4D0E60CD" w14:textId="77777777" w:rsidR="005366CB" w:rsidRPr="00D0047B" w:rsidRDefault="005366CB" w:rsidP="006E79F5">
      <w:pPr>
        <w:autoSpaceDE w:val="0"/>
        <w:autoSpaceDN w:val="0"/>
        <w:adjustRightInd w:val="0"/>
        <w:contextualSpacing/>
        <w:jc w:val="both"/>
        <w:rPr>
          <w:rFonts w:ascii="Arial" w:eastAsia="Calibri" w:hAnsi="Arial" w:cs="Arial"/>
          <w:sz w:val="22"/>
          <w:szCs w:val="22"/>
          <w:lang w:eastAsia="en-US"/>
        </w:rPr>
      </w:pPr>
    </w:p>
    <w:p w14:paraId="3BA484E5"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iCs/>
          <w:sz w:val="22"/>
          <w:szCs w:val="22"/>
          <w:lang w:eastAsia="en-US"/>
        </w:rPr>
        <w:t xml:space="preserve">Kupujący </w:t>
      </w:r>
      <w:r w:rsidRPr="00D0047B">
        <w:rPr>
          <w:rFonts w:ascii="Arial" w:eastAsia="Calibri" w:hAnsi="Arial" w:cs="Arial"/>
          <w:sz w:val="22"/>
          <w:szCs w:val="22"/>
          <w:lang w:eastAsia="en-US"/>
        </w:rPr>
        <w:t>w ciągu 2 tygodni od otrzymania planu zapozna się z dostarczonym zestawem procedur testowych i przedłoży swoje uwagi.</w:t>
      </w:r>
    </w:p>
    <w:p w14:paraId="318B18AA"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403DF292"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Ostateczny zestaw testów jest uzgadniany przez </w:t>
      </w:r>
      <w:r w:rsidRPr="00D0047B">
        <w:rPr>
          <w:rFonts w:ascii="Arial" w:eastAsia="Calibri" w:hAnsi="Arial" w:cs="Arial"/>
          <w:iCs/>
          <w:sz w:val="22"/>
          <w:szCs w:val="22"/>
          <w:lang w:eastAsia="en-US"/>
        </w:rPr>
        <w:t xml:space="preserve">Kupującego </w:t>
      </w:r>
      <w:r w:rsidRPr="00D0047B">
        <w:rPr>
          <w:rFonts w:ascii="Arial" w:eastAsia="Calibri" w:hAnsi="Arial" w:cs="Arial"/>
          <w:sz w:val="22"/>
          <w:szCs w:val="22"/>
          <w:lang w:eastAsia="en-US"/>
        </w:rPr>
        <w:t xml:space="preserve">i </w:t>
      </w:r>
      <w:r w:rsidR="00AE030F">
        <w:rPr>
          <w:rFonts w:ascii="Arial" w:eastAsia="Calibri" w:hAnsi="Arial" w:cs="Arial"/>
          <w:iCs/>
          <w:sz w:val="22"/>
          <w:szCs w:val="22"/>
          <w:lang w:eastAsia="en-US"/>
        </w:rPr>
        <w:t>Kontraktora</w:t>
      </w:r>
      <w:r w:rsidRPr="00D0047B">
        <w:rPr>
          <w:rFonts w:ascii="Arial" w:eastAsia="Calibri" w:hAnsi="Arial" w:cs="Arial"/>
          <w:sz w:val="22"/>
          <w:szCs w:val="22"/>
          <w:lang w:eastAsia="en-US"/>
        </w:rPr>
        <w:t>.</w:t>
      </w:r>
    </w:p>
    <w:p w14:paraId="238FA973"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59647585" w14:textId="77777777" w:rsidR="005366CB" w:rsidRPr="00D0047B" w:rsidRDefault="00AE030F"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D0047B">
        <w:rPr>
          <w:rFonts w:ascii="Arial" w:eastAsia="Calibri" w:hAnsi="Arial" w:cs="Arial"/>
          <w:iCs/>
          <w:sz w:val="22"/>
          <w:szCs w:val="22"/>
          <w:lang w:eastAsia="en-US"/>
        </w:rPr>
        <w:t xml:space="preserve"> </w:t>
      </w:r>
      <w:r w:rsidR="005366CB" w:rsidRPr="00D0047B">
        <w:rPr>
          <w:rFonts w:ascii="Arial" w:eastAsia="Calibri" w:hAnsi="Arial" w:cs="Arial"/>
          <w:sz w:val="22"/>
          <w:szCs w:val="22"/>
          <w:lang w:eastAsia="en-US"/>
        </w:rPr>
        <w:t xml:space="preserve">zapewni środowisko umożliwiające przeprowadzenie testów </w:t>
      </w:r>
      <w:r w:rsidR="005366CB" w:rsidRPr="00D0047B">
        <w:rPr>
          <w:rFonts w:ascii="Arial" w:eastAsia="Calibri" w:hAnsi="Arial" w:cs="Arial"/>
          <w:iCs/>
          <w:sz w:val="22"/>
          <w:szCs w:val="22"/>
          <w:lang w:eastAsia="en-US"/>
        </w:rPr>
        <w:t xml:space="preserve">FAT </w:t>
      </w:r>
      <w:r w:rsidR="005366CB" w:rsidRPr="00D0047B">
        <w:rPr>
          <w:rFonts w:ascii="Arial" w:eastAsia="Calibri" w:hAnsi="Arial" w:cs="Arial"/>
          <w:sz w:val="22"/>
          <w:szCs w:val="22"/>
          <w:lang w:eastAsia="en-US"/>
        </w:rPr>
        <w:t xml:space="preserve">zgodnie </w:t>
      </w:r>
      <w:r w:rsidR="00D0047B">
        <w:rPr>
          <w:rFonts w:ascii="Arial" w:eastAsia="Calibri" w:hAnsi="Arial" w:cs="Arial"/>
          <w:sz w:val="22"/>
          <w:szCs w:val="22"/>
          <w:lang w:eastAsia="en-US"/>
        </w:rPr>
        <w:t xml:space="preserve">             </w:t>
      </w:r>
      <w:r w:rsidR="005366CB" w:rsidRPr="00D0047B">
        <w:rPr>
          <w:rFonts w:ascii="Arial" w:eastAsia="Calibri" w:hAnsi="Arial" w:cs="Arial"/>
          <w:sz w:val="22"/>
          <w:szCs w:val="22"/>
          <w:lang w:eastAsia="en-US"/>
        </w:rPr>
        <w:t>z uzgodnionym planem.</w:t>
      </w:r>
    </w:p>
    <w:p w14:paraId="7DFD59DC"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7B6D585C"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iCs/>
          <w:sz w:val="22"/>
          <w:szCs w:val="22"/>
          <w:lang w:eastAsia="en-US"/>
        </w:rPr>
        <w:t xml:space="preserve">Kupujący </w:t>
      </w:r>
      <w:r w:rsidRPr="00D0047B">
        <w:rPr>
          <w:rFonts w:ascii="Arial" w:eastAsia="Calibri" w:hAnsi="Arial" w:cs="Arial"/>
          <w:sz w:val="22"/>
          <w:szCs w:val="22"/>
          <w:lang w:eastAsia="en-US"/>
        </w:rPr>
        <w:t>ma prawo do zaangażowania ekspertów zewnętrznych do ucze</w:t>
      </w:r>
      <w:r w:rsidR="00325C56">
        <w:rPr>
          <w:rFonts w:ascii="Arial" w:eastAsia="Calibri" w:hAnsi="Arial" w:cs="Arial"/>
          <w:sz w:val="22"/>
          <w:szCs w:val="22"/>
          <w:lang w:eastAsia="en-US"/>
        </w:rPr>
        <w:t>stniczenia lub wykonania testów</w:t>
      </w:r>
      <w:r w:rsidRPr="00D0047B">
        <w:rPr>
          <w:rFonts w:ascii="Arial" w:eastAsia="Calibri" w:hAnsi="Arial" w:cs="Arial"/>
          <w:sz w:val="22"/>
          <w:szCs w:val="22"/>
          <w:lang w:eastAsia="en-US"/>
        </w:rPr>
        <w:t>.</w:t>
      </w:r>
    </w:p>
    <w:p w14:paraId="2CE3C2F9"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38BBA68B"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Wszelkie wykryte usterki zostaną udokumentowane. Zaleca się usuwanie wykrytych usterek na bieżąco.</w:t>
      </w:r>
    </w:p>
    <w:p w14:paraId="11F10568"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Po usunięciu usterki trzeba powtórnie przeprowadzić test.</w:t>
      </w:r>
    </w:p>
    <w:p w14:paraId="66691143"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67C8372A"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Parametry stabilności i wydajności powinny być weryfikowane zgodnie z zapisami znajdującymi się w uzgodnionym oraz zaakceptowanym przez </w:t>
      </w:r>
      <w:r w:rsidR="00C52012">
        <w:rPr>
          <w:rFonts w:ascii="Arial" w:eastAsia="Calibri" w:hAnsi="Arial" w:cs="Arial"/>
          <w:iCs/>
          <w:sz w:val="22"/>
          <w:szCs w:val="22"/>
          <w:lang w:eastAsia="en-US"/>
        </w:rPr>
        <w:t>Kupującego</w:t>
      </w:r>
      <w:r w:rsidRPr="00D0047B">
        <w:rPr>
          <w:rFonts w:ascii="Arial" w:eastAsia="Calibri" w:hAnsi="Arial" w:cs="Arial"/>
          <w:iCs/>
          <w:sz w:val="22"/>
          <w:szCs w:val="22"/>
          <w:lang w:eastAsia="en-US"/>
        </w:rPr>
        <w:t xml:space="preserve"> </w:t>
      </w:r>
      <w:r w:rsidR="00FB1C61">
        <w:rPr>
          <w:rFonts w:ascii="Arial" w:eastAsia="Calibri" w:hAnsi="Arial" w:cs="Arial"/>
          <w:iCs/>
          <w:sz w:val="22"/>
          <w:szCs w:val="22"/>
          <w:lang w:eastAsia="en-US"/>
        </w:rPr>
        <w:t>p</w:t>
      </w:r>
      <w:r w:rsidRPr="00D0047B">
        <w:rPr>
          <w:rFonts w:ascii="Arial" w:eastAsia="Calibri" w:hAnsi="Arial" w:cs="Arial"/>
          <w:iCs/>
          <w:sz w:val="22"/>
          <w:szCs w:val="22"/>
          <w:lang w:eastAsia="en-US"/>
        </w:rPr>
        <w:t>rojekcie</w:t>
      </w:r>
      <w:r w:rsidR="00AE030F">
        <w:rPr>
          <w:rFonts w:ascii="Arial" w:eastAsia="Calibri" w:hAnsi="Arial" w:cs="Arial"/>
          <w:sz w:val="22"/>
          <w:szCs w:val="22"/>
          <w:lang w:eastAsia="en-US"/>
        </w:rPr>
        <w:t xml:space="preserve"> </w:t>
      </w:r>
      <w:r w:rsidR="00FB1C61">
        <w:rPr>
          <w:rFonts w:ascii="Arial" w:eastAsia="Calibri" w:hAnsi="Arial" w:cs="Arial"/>
          <w:iCs/>
          <w:sz w:val="22"/>
          <w:szCs w:val="22"/>
          <w:lang w:eastAsia="en-US"/>
        </w:rPr>
        <w:t>t</w:t>
      </w:r>
      <w:r w:rsidRPr="00D0047B">
        <w:rPr>
          <w:rFonts w:ascii="Arial" w:eastAsia="Calibri" w:hAnsi="Arial" w:cs="Arial"/>
          <w:iCs/>
          <w:sz w:val="22"/>
          <w:szCs w:val="22"/>
          <w:lang w:eastAsia="en-US"/>
        </w:rPr>
        <w:t>echnicznym</w:t>
      </w:r>
      <w:r w:rsidRPr="00D0047B">
        <w:rPr>
          <w:rFonts w:ascii="Arial" w:eastAsia="Calibri" w:hAnsi="Arial" w:cs="Arial"/>
          <w:sz w:val="22"/>
          <w:szCs w:val="22"/>
          <w:lang w:eastAsia="en-US"/>
        </w:rPr>
        <w:t>.</w:t>
      </w:r>
    </w:p>
    <w:p w14:paraId="06F941D2"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235EB68F"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Zakończenie testów </w:t>
      </w:r>
      <w:r w:rsidRPr="00D0047B">
        <w:rPr>
          <w:rFonts w:ascii="Arial" w:eastAsia="Calibri" w:hAnsi="Arial" w:cs="Arial"/>
          <w:iCs/>
          <w:sz w:val="22"/>
          <w:szCs w:val="22"/>
          <w:lang w:eastAsia="en-US"/>
        </w:rPr>
        <w:t xml:space="preserve">FAT </w:t>
      </w:r>
      <w:r w:rsidRPr="00D0047B">
        <w:rPr>
          <w:rFonts w:ascii="Arial" w:eastAsia="Calibri" w:hAnsi="Arial" w:cs="Arial"/>
          <w:sz w:val="22"/>
          <w:szCs w:val="22"/>
          <w:lang w:eastAsia="en-US"/>
        </w:rPr>
        <w:t xml:space="preserve">będzie potwierdzone protokołem zakończenia testów w którym powinna znaleźć się informacja o sprawdzeniu minimum 30% wejść/wyjść systemu oraz </w:t>
      </w:r>
      <w:r w:rsidR="00D0047B">
        <w:rPr>
          <w:rFonts w:ascii="Arial" w:eastAsia="Calibri" w:hAnsi="Arial" w:cs="Arial"/>
          <w:sz w:val="22"/>
          <w:szCs w:val="22"/>
          <w:lang w:eastAsia="en-US"/>
        </w:rPr>
        <w:t xml:space="preserve">       </w:t>
      </w:r>
      <w:r w:rsidRPr="00D0047B">
        <w:rPr>
          <w:rFonts w:ascii="Arial" w:eastAsia="Calibri" w:hAnsi="Arial" w:cs="Arial"/>
          <w:sz w:val="22"/>
          <w:szCs w:val="22"/>
          <w:lang w:eastAsia="en-US"/>
        </w:rPr>
        <w:t>o nieusuniętych usterkach jeśli takie były wraz z ich opisem.</w:t>
      </w:r>
    </w:p>
    <w:p w14:paraId="038E584E"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06DE5F56"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Po zakończeniu testów FAT </w:t>
      </w:r>
      <w:r w:rsidR="00AE030F">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 xml:space="preserve">musi nastąpić przekazanie wszelkich haseł dostępu (administratorskie, niezbędne dla realizacji prac serwisowych oraz wszystkie inne hasła używane w </w:t>
      </w:r>
      <w:r w:rsidR="003F4934">
        <w:rPr>
          <w:rFonts w:ascii="Arial" w:eastAsia="Calibri" w:hAnsi="Arial" w:cs="Arial"/>
          <w:iCs/>
          <w:sz w:val="22"/>
          <w:szCs w:val="22"/>
          <w:lang w:eastAsia="en-US"/>
        </w:rPr>
        <w:t>s</w:t>
      </w:r>
      <w:r w:rsidRPr="00D0047B">
        <w:rPr>
          <w:rFonts w:ascii="Arial" w:eastAsia="Calibri" w:hAnsi="Arial" w:cs="Arial"/>
          <w:iCs/>
          <w:sz w:val="22"/>
          <w:szCs w:val="22"/>
          <w:lang w:eastAsia="en-US"/>
        </w:rPr>
        <w:t>ystemie</w:t>
      </w:r>
      <w:r w:rsidRPr="00D0047B">
        <w:rPr>
          <w:rFonts w:ascii="Arial" w:eastAsia="Calibri" w:hAnsi="Arial" w:cs="Arial"/>
          <w:sz w:val="22"/>
          <w:szCs w:val="22"/>
          <w:lang w:eastAsia="en-US"/>
        </w:rPr>
        <w:t>)</w:t>
      </w:r>
      <w:r w:rsidR="00E267B8">
        <w:rPr>
          <w:rFonts w:ascii="Arial" w:eastAsia="Calibri" w:hAnsi="Arial" w:cs="Arial"/>
          <w:sz w:val="22"/>
          <w:szCs w:val="22"/>
          <w:lang w:eastAsia="en-US"/>
        </w:rPr>
        <w:t>.</w:t>
      </w:r>
    </w:p>
    <w:p w14:paraId="1BFC2629" w14:textId="77777777" w:rsidR="005366CB" w:rsidRDefault="005366CB" w:rsidP="006E79F5">
      <w:pPr>
        <w:autoSpaceDE w:val="0"/>
        <w:autoSpaceDN w:val="0"/>
        <w:adjustRightInd w:val="0"/>
        <w:jc w:val="both"/>
        <w:rPr>
          <w:rFonts w:ascii="Arial" w:eastAsia="Calibri" w:hAnsi="Arial" w:cs="Arial"/>
          <w:sz w:val="22"/>
          <w:szCs w:val="22"/>
          <w:lang w:eastAsia="en-US"/>
        </w:rPr>
      </w:pPr>
    </w:p>
    <w:p w14:paraId="3350A40C" w14:textId="77777777" w:rsidR="006E79F5" w:rsidRPr="001B5B98" w:rsidRDefault="006E79F5" w:rsidP="001B5B98">
      <w:pPr>
        <w:pStyle w:val="Nagwek1"/>
        <w:numPr>
          <w:ilvl w:val="1"/>
          <w:numId w:val="1"/>
        </w:numPr>
        <w:tabs>
          <w:tab w:val="clear" w:pos="792"/>
          <w:tab w:val="num" w:pos="567"/>
        </w:tabs>
        <w:ind w:left="567" w:hanging="567"/>
      </w:pPr>
      <w:bookmarkStart w:id="150" w:name="_Toc475077885"/>
      <w:r w:rsidRPr="001B5B98">
        <w:t>Wytyczne dla przeprowadzania odbioru SAT (Site Acceptance Test)</w:t>
      </w:r>
      <w:bookmarkEnd w:id="150"/>
      <w:r w:rsidRPr="001B5B98">
        <w:t xml:space="preserve"> </w:t>
      </w:r>
    </w:p>
    <w:p w14:paraId="37B24032" w14:textId="77777777" w:rsidR="005366CB" w:rsidRPr="00D0047B" w:rsidRDefault="005366CB" w:rsidP="006E79F5">
      <w:pPr>
        <w:autoSpaceDE w:val="0"/>
        <w:autoSpaceDN w:val="0"/>
        <w:adjustRightInd w:val="0"/>
        <w:jc w:val="both"/>
        <w:rPr>
          <w:rFonts w:ascii="Arial" w:eastAsia="Calibri" w:hAnsi="Arial" w:cs="Arial"/>
          <w:b/>
          <w:bCs/>
          <w:sz w:val="22"/>
          <w:szCs w:val="22"/>
          <w:lang w:eastAsia="en-US"/>
        </w:rPr>
      </w:pPr>
    </w:p>
    <w:p w14:paraId="4C557DDA"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Celem testów </w:t>
      </w:r>
      <w:r w:rsidRPr="00D0047B">
        <w:rPr>
          <w:rFonts w:ascii="Arial" w:eastAsia="Calibri" w:hAnsi="Arial" w:cs="Arial"/>
          <w:iCs/>
          <w:sz w:val="22"/>
          <w:szCs w:val="22"/>
          <w:lang w:eastAsia="en-US"/>
        </w:rPr>
        <w:t xml:space="preserve">SAT </w:t>
      </w:r>
      <w:r w:rsidRPr="00D0047B">
        <w:rPr>
          <w:rFonts w:ascii="Arial" w:eastAsia="Calibri" w:hAnsi="Arial" w:cs="Arial"/>
          <w:sz w:val="22"/>
          <w:szCs w:val="22"/>
          <w:lang w:eastAsia="en-US"/>
        </w:rPr>
        <w:t xml:space="preserve">jest potwierdzenie funkcjonowania </w:t>
      </w:r>
      <w:r w:rsidR="00AE030F">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po instalacji jego komponentów w miejscu ich docelowego działania.</w:t>
      </w:r>
    </w:p>
    <w:p w14:paraId="06C9FD2C"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0E0246D2"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Testy </w:t>
      </w:r>
      <w:r w:rsidRPr="00D0047B">
        <w:rPr>
          <w:rFonts w:ascii="Arial" w:eastAsia="Calibri" w:hAnsi="Arial" w:cs="Arial"/>
          <w:iCs/>
          <w:sz w:val="22"/>
          <w:szCs w:val="22"/>
          <w:lang w:eastAsia="en-US"/>
        </w:rPr>
        <w:t xml:space="preserve">SAT </w:t>
      </w:r>
      <w:r w:rsidRPr="00D0047B">
        <w:rPr>
          <w:rFonts w:ascii="Arial" w:eastAsia="Calibri" w:hAnsi="Arial" w:cs="Arial"/>
          <w:sz w:val="22"/>
          <w:szCs w:val="22"/>
          <w:lang w:eastAsia="en-US"/>
        </w:rPr>
        <w:t>powinny zostać uwzględnione i umieszczone w harmonogramie wstępny</w:t>
      </w:r>
      <w:r w:rsidR="00481F48">
        <w:rPr>
          <w:rFonts w:ascii="Arial" w:eastAsia="Calibri" w:hAnsi="Arial" w:cs="Arial"/>
          <w:sz w:val="22"/>
          <w:szCs w:val="22"/>
          <w:lang w:eastAsia="en-US"/>
        </w:rPr>
        <w:t>m przekazywanym na etapie ofertowania</w:t>
      </w:r>
      <w:r w:rsidRPr="00D0047B">
        <w:rPr>
          <w:rFonts w:ascii="Arial" w:eastAsia="Calibri" w:hAnsi="Arial" w:cs="Arial"/>
          <w:sz w:val="22"/>
          <w:szCs w:val="22"/>
          <w:lang w:eastAsia="en-US"/>
        </w:rPr>
        <w:t>.</w:t>
      </w:r>
    </w:p>
    <w:p w14:paraId="0863A4DC" w14:textId="77777777" w:rsidR="002842BB" w:rsidRDefault="002842BB" w:rsidP="000B7105">
      <w:pPr>
        <w:autoSpaceDE w:val="0"/>
        <w:autoSpaceDN w:val="0"/>
        <w:adjustRightInd w:val="0"/>
        <w:jc w:val="both"/>
        <w:rPr>
          <w:rFonts w:ascii="Arial" w:eastAsia="Calibri" w:hAnsi="Arial" w:cs="Arial"/>
          <w:sz w:val="22"/>
          <w:szCs w:val="22"/>
          <w:lang w:eastAsia="en-US"/>
        </w:rPr>
      </w:pPr>
    </w:p>
    <w:p w14:paraId="71B832BB" w14:textId="77777777" w:rsidR="005366CB" w:rsidRPr="00D0047B" w:rsidRDefault="005366CB" w:rsidP="000B710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Testy </w:t>
      </w:r>
      <w:r w:rsidRPr="00D0047B">
        <w:rPr>
          <w:rFonts w:ascii="Arial" w:eastAsia="Calibri" w:hAnsi="Arial" w:cs="Arial"/>
          <w:iCs/>
          <w:sz w:val="22"/>
          <w:szCs w:val="22"/>
          <w:lang w:eastAsia="en-US"/>
        </w:rPr>
        <w:t xml:space="preserve">SAT </w:t>
      </w:r>
      <w:r w:rsidRPr="00D0047B">
        <w:rPr>
          <w:rFonts w:ascii="Arial" w:eastAsia="Calibri" w:hAnsi="Arial" w:cs="Arial"/>
          <w:sz w:val="22"/>
          <w:szCs w:val="22"/>
          <w:lang w:eastAsia="en-US"/>
        </w:rPr>
        <w:t xml:space="preserve">zostaną przeprowadzone po dokonaniu zgłoszenia przez </w:t>
      </w:r>
      <w:r w:rsidR="00AE030F">
        <w:rPr>
          <w:rFonts w:ascii="Arial" w:eastAsia="Calibri" w:hAnsi="Arial" w:cs="Arial"/>
          <w:iCs/>
          <w:sz w:val="22"/>
          <w:szCs w:val="22"/>
          <w:lang w:eastAsia="en-US"/>
        </w:rPr>
        <w:t>Kontraktora</w:t>
      </w:r>
      <w:r w:rsidRPr="00D0047B">
        <w:rPr>
          <w:rFonts w:ascii="Arial" w:eastAsia="Calibri" w:hAnsi="Arial" w:cs="Arial"/>
          <w:iCs/>
          <w:sz w:val="22"/>
          <w:szCs w:val="22"/>
          <w:lang w:eastAsia="en-US"/>
        </w:rPr>
        <w:t xml:space="preserve"> </w:t>
      </w:r>
      <w:r w:rsidRPr="00D0047B">
        <w:rPr>
          <w:rFonts w:ascii="Arial" w:eastAsia="Calibri" w:hAnsi="Arial" w:cs="Arial"/>
          <w:sz w:val="22"/>
          <w:szCs w:val="22"/>
          <w:lang w:eastAsia="en-US"/>
        </w:rPr>
        <w:t>gotowości</w:t>
      </w:r>
      <w:r w:rsidR="000B7105">
        <w:rPr>
          <w:rFonts w:ascii="Arial" w:eastAsia="Calibri" w:hAnsi="Arial" w:cs="Arial"/>
          <w:sz w:val="22"/>
          <w:szCs w:val="22"/>
          <w:lang w:eastAsia="en-US"/>
        </w:rPr>
        <w:t xml:space="preserve"> </w:t>
      </w:r>
      <w:r w:rsidRPr="00D0047B">
        <w:rPr>
          <w:rFonts w:ascii="Arial" w:eastAsia="Calibri" w:hAnsi="Arial" w:cs="Arial"/>
          <w:sz w:val="22"/>
          <w:szCs w:val="22"/>
          <w:lang w:eastAsia="en-US"/>
        </w:rPr>
        <w:t xml:space="preserve">do przeprowadzenia testów oraz akceptacji terminu przez </w:t>
      </w:r>
      <w:r w:rsidR="000B7105">
        <w:rPr>
          <w:rFonts w:ascii="Arial" w:eastAsia="Calibri" w:hAnsi="Arial" w:cs="Arial"/>
          <w:iCs/>
          <w:sz w:val="22"/>
          <w:szCs w:val="22"/>
          <w:lang w:eastAsia="en-US"/>
        </w:rPr>
        <w:t>Kupującego</w:t>
      </w:r>
      <w:r w:rsidRPr="00D0047B">
        <w:rPr>
          <w:rFonts w:ascii="Arial" w:eastAsia="Calibri" w:hAnsi="Arial" w:cs="Arial"/>
          <w:sz w:val="22"/>
          <w:szCs w:val="22"/>
          <w:lang w:eastAsia="en-US"/>
        </w:rPr>
        <w:t>.</w:t>
      </w:r>
    </w:p>
    <w:p w14:paraId="427F3395"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24EABA84"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Szczegółowy plan testów </w:t>
      </w:r>
      <w:r w:rsidRPr="00D0047B">
        <w:rPr>
          <w:rFonts w:ascii="Arial" w:eastAsia="Calibri" w:hAnsi="Arial" w:cs="Arial"/>
          <w:iCs/>
          <w:sz w:val="22"/>
          <w:szCs w:val="22"/>
          <w:lang w:eastAsia="en-US"/>
        </w:rPr>
        <w:t xml:space="preserve">SAT </w:t>
      </w:r>
      <w:r w:rsidRPr="00D0047B">
        <w:rPr>
          <w:rFonts w:ascii="Arial" w:eastAsia="Calibri" w:hAnsi="Arial" w:cs="Arial"/>
          <w:sz w:val="22"/>
          <w:szCs w:val="22"/>
          <w:lang w:eastAsia="en-US"/>
        </w:rPr>
        <w:t xml:space="preserve">należy przedstawić </w:t>
      </w:r>
      <w:r w:rsidR="000B7105">
        <w:rPr>
          <w:rFonts w:ascii="Arial" w:eastAsia="Calibri" w:hAnsi="Arial" w:cs="Arial"/>
          <w:iCs/>
          <w:sz w:val="22"/>
          <w:szCs w:val="22"/>
          <w:lang w:eastAsia="en-US"/>
        </w:rPr>
        <w:t>Kupującemu</w:t>
      </w:r>
      <w:r w:rsidRPr="00D0047B">
        <w:rPr>
          <w:rFonts w:ascii="Arial" w:eastAsia="Calibri" w:hAnsi="Arial" w:cs="Arial"/>
          <w:iCs/>
          <w:sz w:val="22"/>
          <w:szCs w:val="22"/>
          <w:lang w:eastAsia="en-US"/>
        </w:rPr>
        <w:t xml:space="preserve"> </w:t>
      </w:r>
      <w:r w:rsidRPr="00D0047B">
        <w:rPr>
          <w:rFonts w:ascii="Arial" w:eastAsia="Calibri" w:hAnsi="Arial" w:cs="Arial"/>
          <w:sz w:val="22"/>
          <w:szCs w:val="22"/>
          <w:lang w:eastAsia="en-US"/>
        </w:rPr>
        <w:t>nie później niż 4 tygodnie przed ich rozpoczęciem. Plan testów musi zawierać:</w:t>
      </w:r>
    </w:p>
    <w:p w14:paraId="5C021632" w14:textId="77777777" w:rsidR="005366CB" w:rsidRPr="00D0047B" w:rsidRDefault="005366CB" w:rsidP="006E79F5">
      <w:pPr>
        <w:numPr>
          <w:ilvl w:val="0"/>
          <w:numId w:val="141"/>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szczegółowy harmonogram testów,</w:t>
      </w:r>
    </w:p>
    <w:p w14:paraId="571A5780" w14:textId="77777777" w:rsidR="005366CB" w:rsidRPr="00D0047B" w:rsidRDefault="005366CB" w:rsidP="006E79F5">
      <w:pPr>
        <w:numPr>
          <w:ilvl w:val="0"/>
          <w:numId w:val="141"/>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listę testów wraz z procedurami ich przeprowadzenia,</w:t>
      </w:r>
    </w:p>
    <w:p w14:paraId="289BB373" w14:textId="77777777" w:rsidR="005366CB" w:rsidRPr="00D0047B" w:rsidRDefault="005366CB" w:rsidP="006E79F5">
      <w:pPr>
        <w:numPr>
          <w:ilvl w:val="0"/>
          <w:numId w:val="141"/>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testy </w:t>
      </w:r>
      <w:r w:rsidRPr="00D0047B">
        <w:rPr>
          <w:rFonts w:ascii="Arial" w:eastAsia="Calibri" w:hAnsi="Arial" w:cs="Arial"/>
          <w:iCs/>
          <w:sz w:val="22"/>
          <w:szCs w:val="22"/>
          <w:lang w:eastAsia="en-US"/>
        </w:rPr>
        <w:t xml:space="preserve">SAT </w:t>
      </w:r>
      <w:r w:rsidRPr="00D0047B">
        <w:rPr>
          <w:rFonts w:ascii="Arial" w:eastAsia="Calibri" w:hAnsi="Arial" w:cs="Arial"/>
          <w:sz w:val="22"/>
          <w:szCs w:val="22"/>
          <w:lang w:eastAsia="en-US"/>
        </w:rPr>
        <w:t xml:space="preserve">mogą powtarzać dowolne testy z </w:t>
      </w:r>
      <w:r w:rsidRPr="00D0047B">
        <w:rPr>
          <w:rFonts w:ascii="Arial" w:eastAsia="Calibri" w:hAnsi="Arial" w:cs="Arial"/>
          <w:iCs/>
          <w:sz w:val="22"/>
          <w:szCs w:val="22"/>
          <w:lang w:eastAsia="en-US"/>
        </w:rPr>
        <w:t>FAT</w:t>
      </w:r>
      <w:r w:rsidRPr="00D0047B">
        <w:rPr>
          <w:rFonts w:ascii="Arial" w:eastAsia="Calibri" w:hAnsi="Arial" w:cs="Arial"/>
          <w:sz w:val="22"/>
          <w:szCs w:val="22"/>
          <w:lang w:eastAsia="en-US"/>
        </w:rPr>
        <w:t>.</w:t>
      </w:r>
    </w:p>
    <w:p w14:paraId="78401678"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4DAAF5AD"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Plan </w:t>
      </w:r>
      <w:r w:rsidRPr="00D0047B">
        <w:rPr>
          <w:rFonts w:ascii="Arial" w:eastAsia="Calibri" w:hAnsi="Arial" w:cs="Arial"/>
          <w:iCs/>
          <w:sz w:val="22"/>
          <w:szCs w:val="22"/>
          <w:lang w:eastAsia="en-US"/>
        </w:rPr>
        <w:t xml:space="preserve">SAT </w:t>
      </w:r>
      <w:r w:rsidRPr="00D0047B">
        <w:rPr>
          <w:rFonts w:ascii="Arial" w:eastAsia="Calibri" w:hAnsi="Arial" w:cs="Arial"/>
          <w:sz w:val="22"/>
          <w:szCs w:val="22"/>
          <w:lang w:eastAsia="en-US"/>
        </w:rPr>
        <w:t>powinien obejmować co najmniej następujące kwestie:</w:t>
      </w:r>
    </w:p>
    <w:p w14:paraId="329FBFE5" w14:textId="77777777" w:rsidR="005366CB" w:rsidRPr="00D0047B" w:rsidRDefault="005366CB" w:rsidP="006E79F5">
      <w:pPr>
        <w:numPr>
          <w:ilvl w:val="0"/>
          <w:numId w:val="142"/>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komunikację pomiędzy komponentami systemu (funkcjonalność, diagnostyka),</w:t>
      </w:r>
    </w:p>
    <w:p w14:paraId="35918A0F" w14:textId="77777777" w:rsidR="005366CB" w:rsidRPr="00D0047B" w:rsidRDefault="005366CB" w:rsidP="006E79F5">
      <w:pPr>
        <w:numPr>
          <w:ilvl w:val="0"/>
          <w:numId w:val="142"/>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komunikację z systemami zewnętrznymi (funkcjonalność, diagnostyka),</w:t>
      </w:r>
    </w:p>
    <w:p w14:paraId="2B6A416F" w14:textId="77777777" w:rsidR="005366CB" w:rsidRPr="00D0047B" w:rsidRDefault="005366CB" w:rsidP="006E79F5">
      <w:pPr>
        <w:numPr>
          <w:ilvl w:val="0"/>
          <w:numId w:val="142"/>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testy 100% obwodów wejść/wyjść.</w:t>
      </w:r>
    </w:p>
    <w:p w14:paraId="265D0CF4" w14:textId="77777777" w:rsidR="005366CB" w:rsidRPr="00D0047B" w:rsidRDefault="005366CB" w:rsidP="006E79F5">
      <w:pPr>
        <w:autoSpaceDE w:val="0"/>
        <w:autoSpaceDN w:val="0"/>
        <w:adjustRightInd w:val="0"/>
        <w:contextualSpacing/>
        <w:jc w:val="both"/>
        <w:rPr>
          <w:rFonts w:ascii="Arial" w:eastAsia="Calibri" w:hAnsi="Arial" w:cs="Arial"/>
          <w:sz w:val="22"/>
          <w:szCs w:val="22"/>
          <w:lang w:eastAsia="en-US"/>
        </w:rPr>
      </w:pPr>
    </w:p>
    <w:p w14:paraId="5AC6A702"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Kupujący</w:t>
      </w:r>
      <w:r w:rsidRPr="00D0047B">
        <w:rPr>
          <w:rFonts w:ascii="Arial" w:eastAsia="Calibri" w:hAnsi="Arial" w:cs="Arial"/>
          <w:iCs/>
          <w:sz w:val="22"/>
          <w:szCs w:val="22"/>
          <w:lang w:eastAsia="en-US"/>
        </w:rPr>
        <w:t xml:space="preserve"> </w:t>
      </w:r>
      <w:r w:rsidRPr="00D0047B">
        <w:rPr>
          <w:rFonts w:ascii="Arial" w:eastAsia="Calibri" w:hAnsi="Arial" w:cs="Arial"/>
          <w:sz w:val="22"/>
          <w:szCs w:val="22"/>
          <w:lang w:eastAsia="en-US"/>
        </w:rPr>
        <w:t>w ciągu 2 tygodni od otrzymania planu zapozna się z dostarczonym zestawem procedur testowych i przedłoży swoje uwagi.</w:t>
      </w:r>
    </w:p>
    <w:p w14:paraId="1201E4AD"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6DAE785E"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Ostateczny zestaw testów jest uzgadniany przez </w:t>
      </w:r>
      <w:r w:rsidRPr="00D0047B">
        <w:rPr>
          <w:rFonts w:ascii="Arial" w:eastAsia="Calibri" w:hAnsi="Arial" w:cs="Arial"/>
          <w:iCs/>
          <w:sz w:val="22"/>
          <w:szCs w:val="22"/>
          <w:lang w:eastAsia="en-US"/>
        </w:rPr>
        <w:t xml:space="preserve">Kupującego </w:t>
      </w:r>
      <w:r w:rsidRPr="00D0047B">
        <w:rPr>
          <w:rFonts w:ascii="Arial" w:eastAsia="Calibri" w:hAnsi="Arial" w:cs="Arial"/>
          <w:sz w:val="22"/>
          <w:szCs w:val="22"/>
          <w:lang w:eastAsia="en-US"/>
        </w:rPr>
        <w:t xml:space="preserve">i </w:t>
      </w:r>
      <w:r w:rsidR="00AE030F">
        <w:rPr>
          <w:rFonts w:ascii="Arial" w:eastAsia="Calibri" w:hAnsi="Arial" w:cs="Arial"/>
          <w:iCs/>
          <w:sz w:val="22"/>
          <w:szCs w:val="22"/>
          <w:lang w:eastAsia="en-US"/>
        </w:rPr>
        <w:t>Kontraktora</w:t>
      </w:r>
      <w:r w:rsidRPr="00D0047B">
        <w:rPr>
          <w:rFonts w:ascii="Arial" w:eastAsia="Calibri" w:hAnsi="Arial" w:cs="Arial"/>
          <w:sz w:val="22"/>
          <w:szCs w:val="22"/>
          <w:lang w:eastAsia="en-US"/>
        </w:rPr>
        <w:t>.</w:t>
      </w:r>
    </w:p>
    <w:p w14:paraId="594C9ED7" w14:textId="77777777" w:rsidR="005366CB" w:rsidRPr="00D0047B" w:rsidRDefault="005366CB" w:rsidP="006E79F5">
      <w:pPr>
        <w:autoSpaceDE w:val="0"/>
        <w:autoSpaceDN w:val="0"/>
        <w:adjustRightInd w:val="0"/>
        <w:jc w:val="both"/>
        <w:rPr>
          <w:rFonts w:ascii="Arial" w:eastAsia="Calibri" w:hAnsi="Arial" w:cs="Arial"/>
          <w:iCs/>
          <w:sz w:val="22"/>
          <w:szCs w:val="22"/>
          <w:lang w:eastAsia="en-US"/>
        </w:rPr>
      </w:pPr>
    </w:p>
    <w:p w14:paraId="6B767F23"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iCs/>
          <w:sz w:val="22"/>
          <w:szCs w:val="22"/>
          <w:lang w:eastAsia="en-US"/>
        </w:rPr>
        <w:t xml:space="preserve">Kupujący </w:t>
      </w:r>
      <w:r w:rsidRPr="00D0047B">
        <w:rPr>
          <w:rFonts w:ascii="Arial" w:eastAsia="Calibri" w:hAnsi="Arial" w:cs="Arial"/>
          <w:sz w:val="22"/>
          <w:szCs w:val="22"/>
          <w:lang w:eastAsia="en-US"/>
        </w:rPr>
        <w:t>ma prawo do zaangażowania ekspertów zewnętrznych do uczestniczenia lub wykonania testów.</w:t>
      </w:r>
    </w:p>
    <w:p w14:paraId="3BF8442C"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3E5C1989"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Podczas wykonywania testów </w:t>
      </w:r>
      <w:r w:rsidR="00AE030F">
        <w:rPr>
          <w:rFonts w:ascii="Arial" w:eastAsia="Calibri" w:hAnsi="Arial" w:cs="Arial"/>
          <w:iCs/>
          <w:sz w:val="22"/>
          <w:szCs w:val="22"/>
          <w:lang w:eastAsia="en-US"/>
        </w:rPr>
        <w:t>Kontraktor</w:t>
      </w:r>
      <w:r w:rsidRPr="00D0047B">
        <w:rPr>
          <w:rFonts w:ascii="Arial" w:eastAsia="Calibri" w:hAnsi="Arial" w:cs="Arial"/>
          <w:iCs/>
          <w:sz w:val="22"/>
          <w:szCs w:val="22"/>
          <w:lang w:eastAsia="en-US"/>
        </w:rPr>
        <w:t xml:space="preserve"> </w:t>
      </w:r>
      <w:r w:rsidRPr="00D0047B">
        <w:rPr>
          <w:rFonts w:ascii="Arial" w:eastAsia="Calibri" w:hAnsi="Arial" w:cs="Arial"/>
          <w:sz w:val="22"/>
          <w:szCs w:val="22"/>
          <w:lang w:eastAsia="en-US"/>
        </w:rPr>
        <w:t>zapewni udział w testach niezbędnego personelu.</w:t>
      </w:r>
    </w:p>
    <w:p w14:paraId="6E4C7688"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066C307A" w14:textId="77777777" w:rsidR="005366C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Wszelkie wykryte usterki zostaną udokumentowane oraz muszą być usunięte przez </w:t>
      </w:r>
      <w:r w:rsidR="00BB0403">
        <w:rPr>
          <w:rFonts w:ascii="Arial" w:eastAsia="Calibri" w:hAnsi="Arial" w:cs="Arial"/>
          <w:iCs/>
          <w:sz w:val="22"/>
          <w:szCs w:val="22"/>
          <w:lang w:eastAsia="en-US"/>
        </w:rPr>
        <w:t>Kontr</w:t>
      </w:r>
      <w:r w:rsidR="009271C3">
        <w:rPr>
          <w:rFonts w:ascii="Arial" w:eastAsia="Calibri" w:hAnsi="Arial" w:cs="Arial"/>
          <w:iCs/>
          <w:sz w:val="22"/>
          <w:szCs w:val="22"/>
          <w:lang w:eastAsia="en-US"/>
        </w:rPr>
        <w:t>a</w:t>
      </w:r>
      <w:r w:rsidR="00BB0403">
        <w:rPr>
          <w:rFonts w:ascii="Arial" w:eastAsia="Calibri" w:hAnsi="Arial" w:cs="Arial"/>
          <w:iCs/>
          <w:sz w:val="22"/>
          <w:szCs w:val="22"/>
          <w:lang w:eastAsia="en-US"/>
        </w:rPr>
        <w:t>ktora</w:t>
      </w:r>
      <w:r w:rsidRPr="00D0047B">
        <w:rPr>
          <w:rFonts w:ascii="Arial" w:eastAsia="Calibri" w:hAnsi="Arial" w:cs="Arial"/>
          <w:iCs/>
          <w:sz w:val="22"/>
          <w:szCs w:val="22"/>
          <w:lang w:eastAsia="en-US"/>
        </w:rPr>
        <w:t xml:space="preserve"> </w:t>
      </w:r>
      <w:r w:rsidRPr="00D0047B">
        <w:rPr>
          <w:rFonts w:ascii="Arial" w:eastAsia="Calibri" w:hAnsi="Arial" w:cs="Arial"/>
          <w:sz w:val="22"/>
          <w:szCs w:val="22"/>
          <w:lang w:eastAsia="en-US"/>
        </w:rPr>
        <w:t xml:space="preserve">przed zakończeniem testów </w:t>
      </w:r>
      <w:r w:rsidRPr="00D0047B">
        <w:rPr>
          <w:rFonts w:ascii="Arial" w:eastAsia="Calibri" w:hAnsi="Arial" w:cs="Arial"/>
          <w:iCs/>
          <w:sz w:val="22"/>
          <w:szCs w:val="22"/>
          <w:lang w:eastAsia="en-US"/>
        </w:rPr>
        <w:t>SAT</w:t>
      </w:r>
      <w:r w:rsidR="00FD3ACD">
        <w:rPr>
          <w:rFonts w:ascii="Arial" w:eastAsia="Calibri" w:hAnsi="Arial" w:cs="Arial"/>
          <w:sz w:val="22"/>
          <w:szCs w:val="22"/>
          <w:lang w:eastAsia="en-US"/>
        </w:rPr>
        <w:t>.</w:t>
      </w:r>
    </w:p>
    <w:p w14:paraId="7F8C6F8A" w14:textId="77777777" w:rsidR="00FD3ACD" w:rsidRPr="00D0047B" w:rsidRDefault="00FD3ACD" w:rsidP="006E79F5">
      <w:pPr>
        <w:autoSpaceDE w:val="0"/>
        <w:autoSpaceDN w:val="0"/>
        <w:adjustRightInd w:val="0"/>
        <w:jc w:val="both"/>
        <w:rPr>
          <w:rFonts w:ascii="Arial" w:eastAsia="Calibri" w:hAnsi="Arial" w:cs="Arial"/>
          <w:sz w:val="22"/>
          <w:szCs w:val="22"/>
          <w:lang w:eastAsia="en-US"/>
        </w:rPr>
      </w:pPr>
    </w:p>
    <w:p w14:paraId="499FFC51"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Po usunięciu usterki trzeba powtórnie przeprowadzić test.</w:t>
      </w:r>
    </w:p>
    <w:p w14:paraId="199F7A95"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162E60BA"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Zakończenie testów </w:t>
      </w:r>
      <w:r w:rsidRPr="00D0047B">
        <w:rPr>
          <w:rFonts w:ascii="Arial" w:eastAsia="Calibri" w:hAnsi="Arial" w:cs="Arial"/>
          <w:iCs/>
          <w:sz w:val="22"/>
          <w:szCs w:val="22"/>
          <w:lang w:eastAsia="en-US"/>
        </w:rPr>
        <w:t xml:space="preserve">SAT </w:t>
      </w:r>
      <w:r w:rsidRPr="00D0047B">
        <w:rPr>
          <w:rFonts w:ascii="Arial" w:eastAsia="Calibri" w:hAnsi="Arial" w:cs="Arial"/>
          <w:sz w:val="22"/>
          <w:szCs w:val="22"/>
          <w:lang w:eastAsia="en-US"/>
        </w:rPr>
        <w:t xml:space="preserve">będzie potwierdzone protokołem zakończenia testów, w którym powinna znaleźć się informacja o sprawdzeniu 100% wejść/wyjść systemu oraz </w:t>
      </w:r>
      <w:r w:rsidR="00D0047B">
        <w:rPr>
          <w:rFonts w:ascii="Arial" w:eastAsia="Calibri" w:hAnsi="Arial" w:cs="Arial"/>
          <w:sz w:val="22"/>
          <w:szCs w:val="22"/>
          <w:lang w:eastAsia="en-US"/>
        </w:rPr>
        <w:t xml:space="preserve">                    </w:t>
      </w:r>
      <w:r w:rsidRPr="00D0047B">
        <w:rPr>
          <w:rFonts w:ascii="Arial" w:eastAsia="Calibri" w:hAnsi="Arial" w:cs="Arial"/>
          <w:sz w:val="22"/>
          <w:szCs w:val="22"/>
          <w:lang w:eastAsia="en-US"/>
        </w:rPr>
        <w:t>o nieusuniętych usterkach jeśli takie były wraz z ich opisem.</w:t>
      </w:r>
    </w:p>
    <w:p w14:paraId="0C4174B3"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4626A230"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Wraz z przekazaniem </w:t>
      </w:r>
      <w:r w:rsidR="00BB0403">
        <w:rPr>
          <w:rFonts w:ascii="Arial" w:eastAsia="Calibri" w:hAnsi="Arial" w:cs="Arial"/>
          <w:sz w:val="22"/>
          <w:szCs w:val="22"/>
          <w:lang w:eastAsia="en-US"/>
        </w:rPr>
        <w:t>s</w:t>
      </w:r>
      <w:r w:rsidRPr="00D0047B">
        <w:rPr>
          <w:rFonts w:ascii="Arial" w:eastAsia="Calibri" w:hAnsi="Arial" w:cs="Arial"/>
          <w:sz w:val="22"/>
          <w:szCs w:val="22"/>
          <w:lang w:eastAsia="en-US"/>
        </w:rPr>
        <w:t xml:space="preserve">ystemu musi nastąpić przekazanie wszelkich haseł dostępu (administratorskie, niezbędne dla realizacji prac serwisowych oraz wszystkie inne hasła używane w </w:t>
      </w:r>
      <w:r w:rsidR="00BB0403">
        <w:rPr>
          <w:rFonts w:ascii="Arial" w:eastAsia="Calibri" w:hAnsi="Arial" w:cs="Arial"/>
          <w:iCs/>
          <w:sz w:val="22"/>
          <w:szCs w:val="22"/>
          <w:lang w:eastAsia="en-US"/>
        </w:rPr>
        <w:t>s</w:t>
      </w:r>
      <w:r w:rsidRPr="00D0047B">
        <w:rPr>
          <w:rFonts w:ascii="Arial" w:eastAsia="Calibri" w:hAnsi="Arial" w:cs="Arial"/>
          <w:iCs/>
          <w:sz w:val="22"/>
          <w:szCs w:val="22"/>
          <w:lang w:eastAsia="en-US"/>
        </w:rPr>
        <w:t>ystemie</w:t>
      </w:r>
      <w:r w:rsidRPr="00D0047B">
        <w:rPr>
          <w:rFonts w:ascii="Arial" w:eastAsia="Calibri" w:hAnsi="Arial" w:cs="Arial"/>
          <w:sz w:val="22"/>
          <w:szCs w:val="22"/>
          <w:lang w:eastAsia="en-US"/>
        </w:rPr>
        <w:t>).</w:t>
      </w:r>
    </w:p>
    <w:p w14:paraId="5328D6E4" w14:textId="77777777" w:rsidR="005A0BF6" w:rsidRDefault="005A0BF6" w:rsidP="006E79F5">
      <w:pPr>
        <w:autoSpaceDE w:val="0"/>
        <w:autoSpaceDN w:val="0"/>
        <w:adjustRightInd w:val="0"/>
        <w:jc w:val="both"/>
        <w:rPr>
          <w:rFonts w:ascii="Arial" w:eastAsia="Calibri" w:hAnsi="Arial" w:cs="Arial"/>
          <w:sz w:val="22"/>
          <w:szCs w:val="22"/>
          <w:lang w:eastAsia="en-US"/>
        </w:rPr>
      </w:pPr>
    </w:p>
    <w:p w14:paraId="60C8BF4B" w14:textId="77777777" w:rsidR="00A02BCE" w:rsidRDefault="00A02BCE" w:rsidP="006E79F5">
      <w:pPr>
        <w:autoSpaceDE w:val="0"/>
        <w:autoSpaceDN w:val="0"/>
        <w:adjustRightInd w:val="0"/>
        <w:jc w:val="both"/>
        <w:rPr>
          <w:rFonts w:ascii="Arial" w:eastAsia="Calibri" w:hAnsi="Arial" w:cs="Arial"/>
          <w:sz w:val="22"/>
          <w:szCs w:val="22"/>
          <w:lang w:eastAsia="en-US"/>
        </w:rPr>
      </w:pPr>
    </w:p>
    <w:p w14:paraId="105F919E"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3D62070E"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74B587D0"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73282DB2"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676DFEAC"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01CFF3D1"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21C9388C"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3F8B1F5D"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573F0EB9"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2924A42D"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7DBB2B6F"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107E4068"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56798BA7"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0FEF7683"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70A24831"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1CB88061"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6D21D763"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4650DC1D"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271914C9"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083F2B1B"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7A65543E"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1C5DB986"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52A30BD7"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540A1FDB"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2374EBDA"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5788D51F"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3764F8AE"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37A4ECB3"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4D195F6D"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616EAE9D"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6E2DAAF4"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69043E63"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62DA3D98"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6979E40E"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042EE640"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1643CDB7"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42379C41"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6A723AFC"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3B4DB96D"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2FCF694F" w14:textId="77777777" w:rsidR="005057D0" w:rsidRPr="00D0047B" w:rsidRDefault="005057D0" w:rsidP="006E79F5">
      <w:pPr>
        <w:autoSpaceDE w:val="0"/>
        <w:autoSpaceDN w:val="0"/>
        <w:adjustRightInd w:val="0"/>
        <w:jc w:val="both"/>
        <w:rPr>
          <w:rFonts w:ascii="Arial" w:eastAsia="Calibri" w:hAnsi="Arial" w:cs="Arial"/>
          <w:sz w:val="22"/>
          <w:szCs w:val="22"/>
          <w:lang w:eastAsia="en-US"/>
        </w:rPr>
      </w:pPr>
    </w:p>
    <w:p w14:paraId="4307C5F4" w14:textId="77777777" w:rsidR="005A0BF6" w:rsidRPr="00E86EFD" w:rsidRDefault="005A0BF6" w:rsidP="00E86EFD">
      <w:pPr>
        <w:pStyle w:val="Nagwek1"/>
        <w:numPr>
          <w:ilvl w:val="0"/>
          <w:numId w:val="1"/>
        </w:numPr>
        <w:jc w:val="both"/>
        <w:rPr>
          <w:rFonts w:cs="Arial"/>
        </w:rPr>
      </w:pPr>
      <w:bookmarkStart w:id="151" w:name="_Toc475077886"/>
      <w:r w:rsidRPr="00E86EFD">
        <w:rPr>
          <w:rFonts w:cs="Arial"/>
        </w:rPr>
        <w:t>ZAŁĄCZNIKI</w:t>
      </w:r>
      <w:bookmarkEnd w:id="151"/>
    </w:p>
    <w:p w14:paraId="1C41FBB5" w14:textId="77777777" w:rsidR="005366CB" w:rsidRPr="00D0047B" w:rsidRDefault="005366CB" w:rsidP="006E79F5">
      <w:pPr>
        <w:rPr>
          <w:rFonts w:ascii="Arial" w:hAnsi="Arial" w:cs="Arial"/>
          <w:sz w:val="22"/>
          <w:szCs w:val="22"/>
        </w:rPr>
      </w:pPr>
    </w:p>
    <w:p w14:paraId="2A620EF8" w14:textId="77777777" w:rsidR="00583247" w:rsidRPr="005608DF" w:rsidRDefault="00583247" w:rsidP="00583247">
      <w:pPr>
        <w:jc w:val="both"/>
        <w:rPr>
          <w:rFonts w:ascii="Arial" w:hAnsi="Arial" w:cs="Arial"/>
          <w:sz w:val="22"/>
          <w:szCs w:val="22"/>
        </w:rPr>
      </w:pPr>
      <w:r w:rsidRPr="005608DF">
        <w:rPr>
          <w:rFonts w:ascii="Arial" w:hAnsi="Arial" w:cs="Arial"/>
          <w:sz w:val="22"/>
          <w:szCs w:val="22"/>
        </w:rPr>
        <w:t>Integralną częścią "Wymagań ogólnych budowy nowych i modernizacji instalacji produkcyjnych w branży PiA - załączniki techniczne do kontraktów" są poniższe załączniki:</w:t>
      </w:r>
    </w:p>
    <w:p w14:paraId="0EE50D20" w14:textId="77777777" w:rsidR="00E3016F" w:rsidRPr="00E3016F" w:rsidRDefault="00E3016F" w:rsidP="002842BB">
      <w:pPr>
        <w:rPr>
          <w:rFonts w:ascii="Arial" w:eastAsia="Calibri" w:hAnsi="Arial" w:cs="Arial"/>
          <w:sz w:val="22"/>
          <w:szCs w:val="22"/>
        </w:rPr>
      </w:pPr>
    </w:p>
    <w:tbl>
      <w:tblPr>
        <w:tblW w:w="9446" w:type="dxa"/>
        <w:tblLook w:val="04A0" w:firstRow="1" w:lastRow="0" w:firstColumn="1" w:lastColumn="0" w:noHBand="0" w:noVBand="1"/>
      </w:tblPr>
      <w:tblGrid>
        <w:gridCol w:w="1951"/>
        <w:gridCol w:w="7495"/>
      </w:tblGrid>
      <w:tr w:rsidR="00E3016F" w:rsidRPr="00E3016F" w14:paraId="7CECE297" w14:textId="77777777">
        <w:tc>
          <w:tcPr>
            <w:tcW w:w="1951" w:type="dxa"/>
            <w:shd w:val="clear" w:color="auto" w:fill="auto"/>
          </w:tcPr>
          <w:p w14:paraId="04352D9D" w14:textId="77777777"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i/>
                <w:sz w:val="22"/>
                <w:szCs w:val="22"/>
                <w:lang w:eastAsia="en-US"/>
              </w:rPr>
              <w:t>Załącznik nr 1 -</w:t>
            </w:r>
          </w:p>
        </w:tc>
        <w:tc>
          <w:tcPr>
            <w:tcW w:w="7495" w:type="dxa"/>
            <w:shd w:val="clear" w:color="auto" w:fill="auto"/>
          </w:tcPr>
          <w:p w14:paraId="0723A13A" w14:textId="77777777" w:rsidR="00E3016F" w:rsidRPr="00E3016F" w:rsidRDefault="00E3016F" w:rsidP="00975ACB">
            <w:pPr>
              <w:spacing w:after="200" w:line="276" w:lineRule="auto"/>
              <w:jc w:val="both"/>
              <w:rPr>
                <w:rFonts w:ascii="Arial" w:eastAsia="Calibri" w:hAnsi="Arial" w:cs="Arial"/>
                <w:b/>
                <w:i/>
                <w:sz w:val="22"/>
                <w:szCs w:val="22"/>
                <w:lang w:eastAsia="en-US"/>
              </w:rPr>
            </w:pPr>
            <w:r w:rsidRPr="00E3016F">
              <w:rPr>
                <w:rFonts w:ascii="Arial" w:eastAsia="Calibri" w:hAnsi="Arial" w:cs="Arial"/>
                <w:b/>
                <w:bCs/>
                <w:i/>
                <w:color w:val="000000"/>
                <w:sz w:val="22"/>
                <w:szCs w:val="22"/>
                <w:lang w:eastAsia="en-US"/>
              </w:rPr>
              <w:t xml:space="preserve">Specyfikacja wykonana z natury dla elektrycznych urządzeń </w:t>
            </w:r>
            <w:r w:rsidR="00975ACB">
              <w:rPr>
                <w:rFonts w:ascii="Arial" w:eastAsia="Calibri" w:hAnsi="Arial" w:cs="Arial"/>
                <w:b/>
                <w:bCs/>
                <w:i/>
                <w:color w:val="000000"/>
                <w:sz w:val="22"/>
                <w:szCs w:val="22"/>
                <w:lang w:eastAsia="en-US"/>
              </w:rPr>
              <w:t>Ex</w:t>
            </w:r>
          </w:p>
        </w:tc>
      </w:tr>
      <w:tr w:rsidR="00E3016F" w:rsidRPr="00E3016F" w14:paraId="7B93662C" w14:textId="77777777">
        <w:tc>
          <w:tcPr>
            <w:tcW w:w="1951" w:type="dxa"/>
            <w:shd w:val="clear" w:color="auto" w:fill="auto"/>
          </w:tcPr>
          <w:p w14:paraId="26BDC7B9" w14:textId="77777777"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bCs/>
                <w:i/>
                <w:color w:val="000000"/>
                <w:sz w:val="22"/>
                <w:szCs w:val="22"/>
                <w:lang w:eastAsia="en-US"/>
              </w:rPr>
              <w:t>Załącznik nr 2 -</w:t>
            </w:r>
          </w:p>
        </w:tc>
        <w:tc>
          <w:tcPr>
            <w:tcW w:w="7495" w:type="dxa"/>
            <w:shd w:val="clear" w:color="auto" w:fill="auto"/>
          </w:tcPr>
          <w:p w14:paraId="59A3CA44" w14:textId="77777777" w:rsidR="00E3016F" w:rsidRPr="00E3016F" w:rsidRDefault="00E3016F" w:rsidP="00336C84">
            <w:pPr>
              <w:spacing w:after="200" w:line="276" w:lineRule="auto"/>
              <w:rPr>
                <w:rFonts w:ascii="Arial" w:eastAsia="Calibri" w:hAnsi="Arial" w:cs="Arial"/>
                <w:b/>
                <w:i/>
                <w:sz w:val="22"/>
                <w:szCs w:val="22"/>
                <w:lang w:eastAsia="en-US"/>
              </w:rPr>
            </w:pPr>
            <w:r w:rsidRPr="00E3016F">
              <w:rPr>
                <w:rFonts w:ascii="Arial" w:eastAsia="Calibri" w:hAnsi="Arial" w:cs="Arial"/>
                <w:b/>
                <w:bCs/>
                <w:i/>
                <w:sz w:val="22"/>
                <w:szCs w:val="22"/>
                <w:lang w:eastAsia="en-US"/>
              </w:rPr>
              <w:t xml:space="preserve">Wykaz certyfikatów dla </w:t>
            </w:r>
            <w:r w:rsidR="00336C84">
              <w:rPr>
                <w:rFonts w:ascii="Arial" w:eastAsia="Calibri" w:hAnsi="Arial" w:cs="Arial"/>
                <w:b/>
                <w:bCs/>
                <w:i/>
                <w:sz w:val="22"/>
                <w:szCs w:val="22"/>
                <w:lang w:eastAsia="en-US"/>
              </w:rPr>
              <w:t>elektrycznych urządzeń Ex</w:t>
            </w:r>
          </w:p>
        </w:tc>
      </w:tr>
      <w:tr w:rsidR="00E3016F" w:rsidRPr="00E3016F" w14:paraId="4F1830F3" w14:textId="77777777">
        <w:tc>
          <w:tcPr>
            <w:tcW w:w="1951" w:type="dxa"/>
            <w:shd w:val="clear" w:color="auto" w:fill="auto"/>
          </w:tcPr>
          <w:p w14:paraId="60C38D29" w14:textId="77777777"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bCs/>
                <w:i/>
                <w:color w:val="000000"/>
                <w:sz w:val="22"/>
                <w:szCs w:val="22"/>
                <w:lang w:eastAsia="en-US"/>
              </w:rPr>
              <w:t>Załącznik nr 3 -</w:t>
            </w:r>
          </w:p>
        </w:tc>
        <w:tc>
          <w:tcPr>
            <w:tcW w:w="7495" w:type="dxa"/>
            <w:shd w:val="clear" w:color="auto" w:fill="auto"/>
          </w:tcPr>
          <w:p w14:paraId="490B3C61" w14:textId="77777777"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bCs/>
                <w:i/>
                <w:color w:val="000000"/>
                <w:sz w:val="22"/>
                <w:szCs w:val="22"/>
                <w:lang w:eastAsia="en-US"/>
              </w:rPr>
              <w:t>Zakres i organizacja projektu technicznego</w:t>
            </w:r>
          </w:p>
        </w:tc>
      </w:tr>
      <w:tr w:rsidR="00E3016F" w:rsidRPr="00E3016F" w14:paraId="565D9C35" w14:textId="77777777">
        <w:tc>
          <w:tcPr>
            <w:tcW w:w="1951" w:type="dxa"/>
            <w:shd w:val="clear" w:color="auto" w:fill="auto"/>
          </w:tcPr>
          <w:p w14:paraId="6E1AC0B4" w14:textId="77777777"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bCs/>
                <w:i/>
                <w:color w:val="000000"/>
                <w:sz w:val="22"/>
                <w:szCs w:val="22"/>
                <w:lang w:eastAsia="en-US"/>
              </w:rPr>
              <w:t>Załącznik nr 4 -</w:t>
            </w:r>
          </w:p>
        </w:tc>
        <w:tc>
          <w:tcPr>
            <w:tcW w:w="7495" w:type="dxa"/>
            <w:shd w:val="clear" w:color="auto" w:fill="auto"/>
          </w:tcPr>
          <w:p w14:paraId="135F9ED9" w14:textId="77777777"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bCs/>
                <w:i/>
                <w:color w:val="000000"/>
                <w:sz w:val="22"/>
                <w:szCs w:val="22"/>
                <w:lang w:eastAsia="en-US"/>
              </w:rPr>
              <w:t>Zakładowe wytyczne do opracowania kodów nazw zmiennych rzeczywistych analogowych i cyfrowych</w:t>
            </w:r>
          </w:p>
        </w:tc>
      </w:tr>
      <w:tr w:rsidR="00E3016F" w:rsidRPr="00E3016F" w14:paraId="7C734576" w14:textId="77777777">
        <w:tc>
          <w:tcPr>
            <w:tcW w:w="1951" w:type="dxa"/>
            <w:shd w:val="clear" w:color="auto" w:fill="auto"/>
          </w:tcPr>
          <w:p w14:paraId="603E91FE" w14:textId="77777777"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i/>
                <w:sz w:val="22"/>
                <w:szCs w:val="22"/>
                <w:lang w:eastAsia="en-US"/>
              </w:rPr>
              <w:t>Załącznik nr 5 -</w:t>
            </w:r>
          </w:p>
        </w:tc>
        <w:tc>
          <w:tcPr>
            <w:tcW w:w="7495" w:type="dxa"/>
            <w:shd w:val="clear" w:color="auto" w:fill="auto"/>
          </w:tcPr>
          <w:p w14:paraId="5B7396F6" w14:textId="77777777"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i/>
                <w:sz w:val="22"/>
                <w:szCs w:val="22"/>
                <w:lang w:eastAsia="en-US"/>
              </w:rPr>
              <w:t>Instrument Index</w:t>
            </w:r>
          </w:p>
        </w:tc>
      </w:tr>
      <w:tr w:rsidR="00E3016F" w:rsidRPr="00E3016F" w14:paraId="68608994" w14:textId="77777777">
        <w:tc>
          <w:tcPr>
            <w:tcW w:w="1951" w:type="dxa"/>
            <w:shd w:val="clear" w:color="auto" w:fill="auto"/>
          </w:tcPr>
          <w:p w14:paraId="6D3CC7DC" w14:textId="77777777"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i/>
                <w:sz w:val="22"/>
                <w:szCs w:val="22"/>
                <w:lang w:eastAsia="en-US"/>
              </w:rPr>
              <w:t>Załącznik nr 6 -</w:t>
            </w:r>
          </w:p>
        </w:tc>
        <w:tc>
          <w:tcPr>
            <w:tcW w:w="7495" w:type="dxa"/>
            <w:shd w:val="clear" w:color="auto" w:fill="auto"/>
          </w:tcPr>
          <w:p w14:paraId="4FCC36D6" w14:textId="77777777"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i/>
                <w:sz w:val="22"/>
                <w:szCs w:val="22"/>
                <w:lang w:eastAsia="en-US"/>
              </w:rPr>
              <w:t>Lista producentów i dostawców akceptowanych przez ANWIL S.A.</w:t>
            </w:r>
          </w:p>
        </w:tc>
      </w:tr>
    </w:tbl>
    <w:p w14:paraId="5A8AEACD" w14:textId="77777777" w:rsidR="00E3016F" w:rsidRPr="002842BB" w:rsidRDefault="00E3016F" w:rsidP="002842BB">
      <w:pPr>
        <w:rPr>
          <w:rFonts w:ascii="Arial" w:hAnsi="Arial" w:cs="Arial"/>
          <w:b/>
          <w:i/>
          <w:sz w:val="22"/>
          <w:szCs w:val="22"/>
        </w:rPr>
      </w:pPr>
    </w:p>
    <w:sectPr w:rsidR="00E3016F" w:rsidRPr="002842BB" w:rsidSect="00F62AEE">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709" w:footer="23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3ACD6" w14:textId="77777777" w:rsidR="00BA637F" w:rsidRDefault="00BA637F" w:rsidP="0017038B">
      <w:r>
        <w:separator/>
      </w:r>
    </w:p>
  </w:endnote>
  <w:endnote w:type="continuationSeparator" w:id="0">
    <w:p w14:paraId="17F2F64F" w14:textId="77777777" w:rsidR="00BA637F" w:rsidRDefault="00BA637F" w:rsidP="00170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EEBA" w14:textId="77777777" w:rsidR="008E715E" w:rsidRDefault="008E715E" w:rsidP="00AC245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7A111F7" w14:textId="77777777" w:rsidR="008E715E" w:rsidRDefault="008E715E" w:rsidP="005032E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jc w:val="center"/>
      <w:tblBorders>
        <w:insideH w:val="single" w:sz="4" w:space="0" w:color="auto"/>
      </w:tblBorders>
      <w:tblLook w:val="04A0" w:firstRow="1" w:lastRow="0" w:firstColumn="1" w:lastColumn="0" w:noHBand="0" w:noVBand="1"/>
    </w:tblPr>
    <w:tblGrid>
      <w:gridCol w:w="4552"/>
      <w:gridCol w:w="4520"/>
    </w:tblGrid>
    <w:tr w:rsidR="008E715E" w:rsidRPr="00CA5D87" w14:paraId="048D3B3E" w14:textId="77777777">
      <w:trPr>
        <w:jc w:val="center"/>
      </w:trPr>
      <w:tc>
        <w:tcPr>
          <w:tcW w:w="4605" w:type="dxa"/>
          <w:shd w:val="clear" w:color="auto" w:fill="auto"/>
        </w:tcPr>
        <w:p w14:paraId="75A1D346" w14:textId="77777777" w:rsidR="008E715E" w:rsidRPr="00CA5D87" w:rsidRDefault="008E715E" w:rsidP="00CA5D87">
          <w:pPr>
            <w:pStyle w:val="Stopka"/>
            <w:ind w:right="360"/>
            <w:jc w:val="both"/>
            <w:rPr>
              <w:rFonts w:ascii="Arial" w:hAnsi="Arial"/>
              <w:i/>
              <w:color w:val="FF0000"/>
              <w:sz w:val="14"/>
              <w:szCs w:val="14"/>
            </w:rPr>
          </w:pPr>
        </w:p>
      </w:tc>
      <w:tc>
        <w:tcPr>
          <w:tcW w:w="4567" w:type="dxa"/>
          <w:shd w:val="clear" w:color="auto" w:fill="auto"/>
          <w:tcMar>
            <w:top w:w="85" w:type="dxa"/>
          </w:tcMar>
        </w:tcPr>
        <w:p w14:paraId="5C332D3F" w14:textId="77777777" w:rsidR="008E715E" w:rsidRPr="00334E29" w:rsidRDefault="008E715E" w:rsidP="00CA5D87">
          <w:pPr>
            <w:pStyle w:val="Stopka"/>
            <w:jc w:val="right"/>
            <w:rPr>
              <w:rStyle w:val="Numerstrony"/>
              <w:rFonts w:ascii="Arial" w:hAnsi="Arial" w:cs="Arial"/>
              <w:sz w:val="16"/>
              <w:szCs w:val="18"/>
            </w:rPr>
          </w:pPr>
          <w:r w:rsidRPr="00334E29">
            <w:rPr>
              <w:rStyle w:val="Numerstrony"/>
              <w:rFonts w:ascii="Arial" w:hAnsi="Arial" w:cs="Arial"/>
              <w:sz w:val="16"/>
              <w:szCs w:val="18"/>
            </w:rPr>
            <w:t xml:space="preserve">   Strona </w:t>
          </w:r>
          <w:r w:rsidRPr="00334E29">
            <w:rPr>
              <w:rStyle w:val="Numerstrony"/>
              <w:rFonts w:ascii="Arial" w:hAnsi="Arial" w:cs="Arial"/>
              <w:b/>
              <w:sz w:val="16"/>
              <w:szCs w:val="18"/>
            </w:rPr>
            <w:fldChar w:fldCharType="begin"/>
          </w:r>
          <w:r w:rsidRPr="00334E29">
            <w:rPr>
              <w:rStyle w:val="Numerstrony"/>
              <w:rFonts w:ascii="Arial" w:hAnsi="Arial" w:cs="Arial"/>
              <w:b/>
              <w:sz w:val="16"/>
              <w:szCs w:val="18"/>
            </w:rPr>
            <w:instrText xml:space="preserve"> PAGE </w:instrText>
          </w:r>
          <w:r w:rsidRPr="00334E29">
            <w:rPr>
              <w:rStyle w:val="Numerstrony"/>
              <w:rFonts w:ascii="Arial" w:hAnsi="Arial" w:cs="Arial"/>
              <w:b/>
              <w:sz w:val="16"/>
              <w:szCs w:val="18"/>
            </w:rPr>
            <w:fldChar w:fldCharType="separate"/>
          </w:r>
          <w:r w:rsidR="00AA76C3">
            <w:rPr>
              <w:rStyle w:val="Numerstrony"/>
              <w:rFonts w:ascii="Arial" w:hAnsi="Arial" w:cs="Arial"/>
              <w:b/>
              <w:noProof/>
              <w:sz w:val="16"/>
              <w:szCs w:val="18"/>
            </w:rPr>
            <w:t>2</w:t>
          </w:r>
          <w:r w:rsidRPr="00334E29">
            <w:rPr>
              <w:rStyle w:val="Numerstrony"/>
              <w:rFonts w:ascii="Arial" w:hAnsi="Arial" w:cs="Arial"/>
              <w:b/>
              <w:sz w:val="16"/>
              <w:szCs w:val="18"/>
            </w:rPr>
            <w:fldChar w:fldCharType="end"/>
          </w:r>
          <w:r w:rsidRPr="00334E29">
            <w:rPr>
              <w:rStyle w:val="Numerstrony"/>
              <w:rFonts w:ascii="Arial" w:hAnsi="Arial" w:cs="Arial"/>
              <w:sz w:val="16"/>
              <w:szCs w:val="18"/>
            </w:rPr>
            <w:t xml:space="preserve"> z </w:t>
          </w:r>
          <w:r w:rsidRPr="00334E29">
            <w:rPr>
              <w:rStyle w:val="Numerstrony"/>
              <w:rFonts w:ascii="Arial" w:hAnsi="Arial" w:cs="Arial"/>
              <w:b/>
              <w:sz w:val="16"/>
              <w:szCs w:val="18"/>
            </w:rPr>
            <w:fldChar w:fldCharType="begin"/>
          </w:r>
          <w:r w:rsidRPr="00334E29">
            <w:rPr>
              <w:rStyle w:val="Numerstrony"/>
              <w:rFonts w:ascii="Arial" w:hAnsi="Arial" w:cs="Arial"/>
              <w:b/>
              <w:sz w:val="16"/>
              <w:szCs w:val="18"/>
            </w:rPr>
            <w:instrText xml:space="preserve"> NUMPAGES </w:instrText>
          </w:r>
          <w:r w:rsidRPr="00334E29">
            <w:rPr>
              <w:rStyle w:val="Numerstrony"/>
              <w:rFonts w:ascii="Arial" w:hAnsi="Arial" w:cs="Arial"/>
              <w:b/>
              <w:sz w:val="16"/>
              <w:szCs w:val="18"/>
            </w:rPr>
            <w:fldChar w:fldCharType="separate"/>
          </w:r>
          <w:r w:rsidR="00AA76C3">
            <w:rPr>
              <w:rStyle w:val="Numerstrony"/>
              <w:rFonts w:ascii="Arial" w:hAnsi="Arial" w:cs="Arial"/>
              <w:b/>
              <w:noProof/>
              <w:sz w:val="16"/>
              <w:szCs w:val="18"/>
            </w:rPr>
            <w:t>102</w:t>
          </w:r>
          <w:r w:rsidRPr="00334E29">
            <w:rPr>
              <w:rStyle w:val="Numerstrony"/>
              <w:rFonts w:ascii="Arial" w:hAnsi="Arial" w:cs="Arial"/>
              <w:b/>
              <w:sz w:val="16"/>
              <w:szCs w:val="18"/>
            </w:rPr>
            <w:fldChar w:fldCharType="end"/>
          </w:r>
        </w:p>
        <w:p w14:paraId="325BBDCD" w14:textId="77777777" w:rsidR="008E715E" w:rsidRPr="00CA5D87" w:rsidRDefault="008E715E" w:rsidP="00CA5D87">
          <w:pPr>
            <w:pStyle w:val="Stopka"/>
            <w:jc w:val="right"/>
            <w:rPr>
              <w:rFonts w:ascii="Arial" w:hAnsi="Arial" w:cs="Arial"/>
              <w:sz w:val="18"/>
              <w:szCs w:val="18"/>
            </w:rPr>
          </w:pPr>
        </w:p>
      </w:tc>
    </w:tr>
    <w:tr w:rsidR="008E715E" w:rsidRPr="00CA5D87" w14:paraId="0FEBC4CD" w14:textId="77777777">
      <w:trPr>
        <w:jc w:val="center"/>
      </w:trPr>
      <w:tc>
        <w:tcPr>
          <w:tcW w:w="9172" w:type="dxa"/>
          <w:gridSpan w:val="2"/>
          <w:shd w:val="clear" w:color="auto" w:fill="auto"/>
          <w:tcMar>
            <w:top w:w="57" w:type="dxa"/>
          </w:tcMar>
        </w:tcPr>
        <w:p w14:paraId="39265DDD" w14:textId="77777777" w:rsidR="008E715E" w:rsidRPr="00CA5D87" w:rsidRDefault="008E715E" w:rsidP="00CA5D87">
          <w:pPr>
            <w:pStyle w:val="Stopka"/>
            <w:ind w:right="-2"/>
            <w:jc w:val="both"/>
            <w:rPr>
              <w:rStyle w:val="Numerstrony"/>
              <w:sz w:val="12"/>
              <w:szCs w:val="12"/>
            </w:rPr>
          </w:pPr>
          <w:r w:rsidRPr="00CA5D87">
            <w:rPr>
              <w:rFonts w:ascii="Arial" w:hAnsi="Arial"/>
              <w:i/>
              <w:color w:val="FF0000"/>
              <w:sz w:val="12"/>
              <w:szCs w:val="12"/>
            </w:rPr>
            <w:t xml:space="preserve">Informacje, dane, rysunki zawarte w niniejszym opracowaniu są własnością ANWIL S.A. i nie mogą być one bez </w:t>
          </w:r>
          <w:r>
            <w:rPr>
              <w:rFonts w:ascii="Arial" w:hAnsi="Arial"/>
              <w:i/>
              <w:color w:val="FF0000"/>
              <w:sz w:val="12"/>
              <w:szCs w:val="12"/>
            </w:rPr>
            <w:t xml:space="preserve">pisemnej zgody </w:t>
          </w:r>
          <w:r w:rsidRPr="00CA5D87">
            <w:rPr>
              <w:rFonts w:ascii="Arial" w:hAnsi="Arial"/>
              <w:i/>
              <w:color w:val="FF0000"/>
              <w:sz w:val="12"/>
              <w:szCs w:val="12"/>
            </w:rPr>
            <w:t xml:space="preserve">kopiowane, rozpowszechniane oraz udostępniane stronie trzeciej do jakichkolwiek innych celów niż opisane w umowie.      </w:t>
          </w:r>
          <w:r w:rsidRPr="00CA5D87">
            <w:rPr>
              <w:rStyle w:val="Numerstrony"/>
              <w:sz w:val="12"/>
              <w:szCs w:val="12"/>
            </w:rPr>
            <w:t xml:space="preserve">                                                                                                                                                    </w:t>
          </w:r>
        </w:p>
      </w:tc>
    </w:tr>
  </w:tbl>
  <w:p w14:paraId="62E993F5" w14:textId="77777777" w:rsidR="008E715E" w:rsidRDefault="008E715E" w:rsidP="00CE00DF">
    <w:pPr>
      <w:pStyle w:val="Stopka"/>
      <w:ind w:right="360"/>
      <w:jc w:val="both"/>
      <w:rPr>
        <w:rFonts w:ascii="Arial" w:hAnsi="Arial"/>
        <w:i/>
        <w:color w:val="FF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BAC04" w14:textId="77777777" w:rsidR="00CC5FA2" w:rsidRPr="00CC5FA2" w:rsidRDefault="00CC5FA2" w:rsidP="00CC5FA2">
    <w:pPr>
      <w:pStyle w:val="Stopka"/>
      <w:jc w:val="right"/>
      <w:rPr>
        <w:rFonts w:ascii="Arial" w:hAnsi="Arial" w:cs="Arial"/>
        <w:sz w:val="16"/>
        <w:szCs w:val="16"/>
      </w:rPr>
    </w:pPr>
    <w:r w:rsidRPr="0005174A">
      <w:rPr>
        <w:rFonts w:ascii="Arial" w:hAnsi="Arial" w:cs="Arial"/>
        <w:sz w:val="16"/>
        <w:szCs w:val="16"/>
      </w:rPr>
      <w:t xml:space="preserve">Strona </w:t>
    </w:r>
    <w:r w:rsidRPr="0005174A">
      <w:rPr>
        <w:rFonts w:ascii="Arial" w:hAnsi="Arial" w:cs="Arial"/>
        <w:b/>
        <w:bCs/>
        <w:sz w:val="16"/>
        <w:szCs w:val="16"/>
      </w:rPr>
      <w:fldChar w:fldCharType="begin"/>
    </w:r>
    <w:r w:rsidRPr="0005174A">
      <w:rPr>
        <w:rFonts w:ascii="Arial" w:hAnsi="Arial" w:cs="Arial"/>
        <w:b/>
        <w:bCs/>
        <w:sz w:val="16"/>
        <w:szCs w:val="16"/>
      </w:rPr>
      <w:instrText>PAGE</w:instrText>
    </w:r>
    <w:r w:rsidRPr="0005174A">
      <w:rPr>
        <w:rFonts w:ascii="Arial" w:hAnsi="Arial" w:cs="Arial"/>
        <w:b/>
        <w:bCs/>
        <w:sz w:val="16"/>
        <w:szCs w:val="16"/>
      </w:rPr>
      <w:fldChar w:fldCharType="separate"/>
    </w:r>
    <w:r w:rsidR="00AA76C3">
      <w:rPr>
        <w:rFonts w:ascii="Arial" w:hAnsi="Arial" w:cs="Arial"/>
        <w:b/>
        <w:bCs/>
        <w:noProof/>
        <w:sz w:val="16"/>
        <w:szCs w:val="16"/>
      </w:rPr>
      <w:t>1</w:t>
    </w:r>
    <w:r w:rsidRPr="0005174A">
      <w:rPr>
        <w:rFonts w:ascii="Arial" w:hAnsi="Arial" w:cs="Arial"/>
        <w:b/>
        <w:bCs/>
        <w:sz w:val="16"/>
        <w:szCs w:val="16"/>
      </w:rPr>
      <w:fldChar w:fldCharType="end"/>
    </w:r>
    <w:r w:rsidRPr="0005174A">
      <w:rPr>
        <w:rFonts w:ascii="Arial" w:hAnsi="Arial" w:cs="Arial"/>
        <w:sz w:val="16"/>
        <w:szCs w:val="16"/>
      </w:rPr>
      <w:t xml:space="preserve"> z </w:t>
    </w:r>
    <w:r w:rsidRPr="0005174A">
      <w:rPr>
        <w:rFonts w:ascii="Arial" w:hAnsi="Arial" w:cs="Arial"/>
        <w:b/>
        <w:bCs/>
        <w:sz w:val="16"/>
        <w:szCs w:val="16"/>
      </w:rPr>
      <w:fldChar w:fldCharType="begin"/>
    </w:r>
    <w:r w:rsidRPr="0005174A">
      <w:rPr>
        <w:rFonts w:ascii="Arial" w:hAnsi="Arial" w:cs="Arial"/>
        <w:b/>
        <w:bCs/>
        <w:sz w:val="16"/>
        <w:szCs w:val="16"/>
      </w:rPr>
      <w:instrText>NUMPAGES</w:instrText>
    </w:r>
    <w:r w:rsidRPr="0005174A">
      <w:rPr>
        <w:rFonts w:ascii="Arial" w:hAnsi="Arial" w:cs="Arial"/>
        <w:b/>
        <w:bCs/>
        <w:sz w:val="16"/>
        <w:szCs w:val="16"/>
      </w:rPr>
      <w:fldChar w:fldCharType="separate"/>
    </w:r>
    <w:r w:rsidR="00AA76C3">
      <w:rPr>
        <w:rFonts w:ascii="Arial" w:hAnsi="Arial" w:cs="Arial"/>
        <w:b/>
        <w:bCs/>
        <w:noProof/>
        <w:sz w:val="16"/>
        <w:szCs w:val="16"/>
      </w:rPr>
      <w:t>102</w:t>
    </w:r>
    <w:r w:rsidRPr="0005174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DE98C" w14:textId="77777777" w:rsidR="00BA637F" w:rsidRDefault="00BA637F" w:rsidP="0017038B">
      <w:r>
        <w:separator/>
      </w:r>
    </w:p>
  </w:footnote>
  <w:footnote w:type="continuationSeparator" w:id="0">
    <w:p w14:paraId="173949ED" w14:textId="77777777" w:rsidR="00BA637F" w:rsidRDefault="00BA637F" w:rsidP="00170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1E203" w14:textId="77777777" w:rsidR="0025378B" w:rsidRDefault="0025378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DBBE8" w14:textId="77777777" w:rsidR="00CA315B" w:rsidRDefault="00CA315B" w:rsidP="00CA315B">
    <w:pPr>
      <w:pStyle w:val="Nagwek"/>
      <w:rPr>
        <w:rFonts w:ascii="Arial" w:hAnsi="Arial" w:cs="Arial"/>
      </w:rPr>
    </w:pPr>
    <w:r>
      <w:rPr>
        <w:rFonts w:ascii="Arial" w:hAnsi="Arial" w:cs="Arial"/>
      </w:rPr>
      <w:t>Zarządzenie Operacyjne DS nr 01/2021</w:t>
    </w:r>
  </w:p>
  <w:p w14:paraId="280E93B7" w14:textId="3E48C1CA" w:rsidR="00775897" w:rsidRPr="00775897" w:rsidRDefault="00336292" w:rsidP="00AA76C3">
    <w:pPr>
      <w:pStyle w:val="Nagwek"/>
      <w:spacing w:after="240"/>
      <w:rPr>
        <w:rFonts w:ascii="Arial" w:hAnsi="Arial" w:cs="Arial"/>
      </w:rPr>
    </w:pPr>
    <w:r w:rsidRPr="00336292">
      <w:rPr>
        <w:rFonts w:ascii="Arial" w:hAnsi="Arial" w:cs="Arial"/>
      </w:rPr>
      <w:t>t.j. 2025.06.10</w:t>
    </w:r>
    <w:r w:rsidR="00AA76C3">
      <w:rPr>
        <w:rFonts w:ascii="Arial" w:hAnsi="Arial" w:cs="Arial"/>
      </w:rPr>
      <w:tab/>
    </w:r>
    <w:r w:rsidR="00AA76C3">
      <w:rPr>
        <w:rFonts w:ascii="Arial" w:hAnsi="Arial" w:cs="Arial"/>
      </w:rPr>
      <w:tab/>
    </w:r>
    <w:r w:rsidR="00775897">
      <w:rPr>
        <w:rFonts w:ascii="Arial" w:hAnsi="Arial" w:cs="Arial"/>
      </w:rPr>
      <w:t>Załącznik nr 4.1</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4"/>
      <w:gridCol w:w="1862"/>
      <w:gridCol w:w="5496"/>
    </w:tblGrid>
    <w:tr w:rsidR="008E715E" w14:paraId="4FB05E78" w14:textId="77777777" w:rsidTr="00775897">
      <w:trPr>
        <w:trHeight w:val="988"/>
        <w:jc w:val="center"/>
      </w:trPr>
      <w:tc>
        <w:tcPr>
          <w:tcW w:w="1714" w:type="dxa"/>
          <w:shd w:val="clear" w:color="auto" w:fill="auto"/>
          <w:vAlign w:val="center"/>
        </w:tcPr>
        <w:p w14:paraId="5245A48D" w14:textId="77777777" w:rsidR="008E715E" w:rsidRDefault="00DD3F58" w:rsidP="0024002F">
          <w:pPr>
            <w:pStyle w:val="Nagwek"/>
            <w:jc w:val="center"/>
          </w:pPr>
          <w:r>
            <w:rPr>
              <w:noProof/>
            </w:rPr>
            <w:drawing>
              <wp:inline distT="0" distB="0" distL="0" distR="0" wp14:anchorId="01EB7ED8" wp14:editId="426DD1A7">
                <wp:extent cx="638175" cy="6381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p>
      </w:tc>
      <w:tc>
        <w:tcPr>
          <w:tcW w:w="1862" w:type="dxa"/>
          <w:shd w:val="clear" w:color="auto" w:fill="auto"/>
          <w:vAlign w:val="center"/>
        </w:tcPr>
        <w:p w14:paraId="54C6A397" w14:textId="77777777" w:rsidR="008E715E" w:rsidRPr="00DD2C0A" w:rsidRDefault="008E715E" w:rsidP="003341FA">
          <w:pPr>
            <w:pStyle w:val="Nagwek"/>
            <w:spacing w:before="40" w:after="40" w:line="276" w:lineRule="auto"/>
            <w:jc w:val="center"/>
            <w:rPr>
              <w:rFonts w:ascii="Arial" w:hAnsi="Arial" w:cs="Arial"/>
              <w:b/>
              <w:sz w:val="18"/>
              <w:szCs w:val="18"/>
            </w:rPr>
          </w:pPr>
          <w:r w:rsidRPr="00DD2C0A">
            <w:rPr>
              <w:rFonts w:ascii="Arial" w:hAnsi="Arial" w:cs="Arial"/>
              <w:b/>
              <w:sz w:val="18"/>
              <w:szCs w:val="18"/>
            </w:rPr>
            <w:t>Biuro Automatyki</w:t>
          </w:r>
        </w:p>
        <w:p w14:paraId="637EC70C" w14:textId="77777777" w:rsidR="008E715E" w:rsidRPr="00DD2C0A" w:rsidRDefault="008E715E" w:rsidP="00DD2C0A">
          <w:pPr>
            <w:pStyle w:val="Nagwek"/>
            <w:spacing w:before="40" w:after="40" w:line="276" w:lineRule="auto"/>
            <w:jc w:val="center"/>
            <w:rPr>
              <w:rFonts w:ascii="Arial" w:hAnsi="Arial" w:cs="Arial"/>
              <w:b/>
              <w:sz w:val="18"/>
              <w:szCs w:val="18"/>
            </w:rPr>
          </w:pPr>
          <w:r w:rsidRPr="00DD2C0A">
            <w:rPr>
              <w:rFonts w:ascii="Arial" w:hAnsi="Arial" w:cs="Arial"/>
              <w:b/>
              <w:sz w:val="18"/>
              <w:szCs w:val="18"/>
            </w:rPr>
            <w:t>i Elektryki</w:t>
          </w:r>
          <w:r>
            <w:rPr>
              <w:rFonts w:ascii="Arial" w:hAnsi="Arial" w:cs="Arial"/>
              <w:b/>
              <w:sz w:val="18"/>
              <w:szCs w:val="18"/>
            </w:rPr>
            <w:t xml:space="preserve"> (SG)</w:t>
          </w:r>
        </w:p>
      </w:tc>
      <w:tc>
        <w:tcPr>
          <w:tcW w:w="5496" w:type="dxa"/>
          <w:shd w:val="clear" w:color="auto" w:fill="auto"/>
          <w:vAlign w:val="center"/>
        </w:tcPr>
        <w:p w14:paraId="11A7067B" w14:textId="77777777" w:rsidR="008E715E" w:rsidRPr="00DD2C0A" w:rsidRDefault="008E715E" w:rsidP="00DD2C0A">
          <w:pPr>
            <w:pStyle w:val="Nagwek"/>
            <w:spacing w:before="40" w:after="40" w:line="276" w:lineRule="auto"/>
            <w:jc w:val="both"/>
            <w:rPr>
              <w:rFonts w:ascii="Arial" w:hAnsi="Arial" w:cs="Arial"/>
              <w:b/>
              <w:sz w:val="18"/>
              <w:szCs w:val="18"/>
            </w:rPr>
          </w:pPr>
          <w:r w:rsidRPr="00DD2C0A">
            <w:rPr>
              <w:rFonts w:ascii="Arial" w:hAnsi="Arial" w:cs="Arial"/>
              <w:b/>
              <w:sz w:val="18"/>
              <w:szCs w:val="18"/>
            </w:rPr>
            <w:t xml:space="preserve">Wymagania ogólne budowy nowych i modernizacji instalacji  produkcyjnych w branży PiA – załączniki techniczne </w:t>
          </w:r>
          <w:r>
            <w:rPr>
              <w:rFonts w:ascii="Arial" w:hAnsi="Arial" w:cs="Arial"/>
              <w:b/>
              <w:sz w:val="18"/>
              <w:szCs w:val="18"/>
            </w:rPr>
            <w:br/>
          </w:r>
          <w:r w:rsidRPr="00DD2C0A">
            <w:rPr>
              <w:rFonts w:ascii="Arial" w:hAnsi="Arial" w:cs="Arial"/>
              <w:b/>
              <w:sz w:val="18"/>
              <w:szCs w:val="18"/>
            </w:rPr>
            <w:t>do kontraktów</w:t>
          </w:r>
        </w:p>
      </w:tc>
    </w:tr>
  </w:tbl>
  <w:p w14:paraId="3C250DDE" w14:textId="77777777" w:rsidR="008E715E" w:rsidRDefault="008E715E">
    <w:pPr>
      <w:pStyle w:val="Nagwek"/>
    </w:pPr>
  </w:p>
  <w:p w14:paraId="7491C32E" w14:textId="77777777" w:rsidR="008E715E" w:rsidRDefault="008E715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45B2A" w14:textId="77777777" w:rsidR="00CC5FA2" w:rsidRDefault="00CC5FA2">
    <w:pPr>
      <w:pStyle w:val="Nagwek"/>
      <w:rPr>
        <w:rFonts w:ascii="Arial" w:hAnsi="Arial" w:cs="Arial"/>
      </w:rPr>
    </w:pPr>
    <w:r>
      <w:rPr>
        <w:rFonts w:ascii="Arial" w:hAnsi="Arial" w:cs="Arial"/>
      </w:rPr>
      <w:t xml:space="preserve">Zarządzenie </w:t>
    </w:r>
    <w:r w:rsidR="00CA315B">
      <w:rPr>
        <w:rFonts w:ascii="Arial" w:hAnsi="Arial" w:cs="Arial"/>
      </w:rPr>
      <w:t>Operacyjne DS nr 01</w:t>
    </w:r>
    <w:r>
      <w:rPr>
        <w:rFonts w:ascii="Arial" w:hAnsi="Arial" w:cs="Arial"/>
      </w:rPr>
      <w:t>/2021</w:t>
    </w:r>
  </w:p>
  <w:p w14:paraId="734A12E7" w14:textId="100D7EC6" w:rsidR="00CC5FA2" w:rsidRPr="00CC5FA2" w:rsidRDefault="00336292" w:rsidP="0025378B">
    <w:pPr>
      <w:pStyle w:val="Nagwek"/>
      <w:rPr>
        <w:rFonts w:ascii="Arial" w:hAnsi="Arial" w:cs="Arial"/>
      </w:rPr>
    </w:pPr>
    <w:r w:rsidRPr="00336292">
      <w:rPr>
        <w:rFonts w:ascii="Arial" w:eastAsia="Calibri" w:hAnsi="Arial" w:cs="Arial"/>
        <w:szCs w:val="22"/>
        <w:lang w:eastAsia="en-US"/>
      </w:rPr>
      <w:t>t.j. 2025.06.10</w:t>
    </w:r>
    <w:r w:rsidR="0025378B">
      <w:rPr>
        <w:rFonts w:ascii="Arial" w:eastAsia="Calibri" w:hAnsi="Arial" w:cs="Arial"/>
        <w:szCs w:val="22"/>
        <w:lang w:eastAsia="en-US"/>
      </w:rPr>
      <w:tab/>
    </w:r>
    <w:r w:rsidR="0025378B">
      <w:rPr>
        <w:rFonts w:ascii="Arial" w:eastAsia="Calibri" w:hAnsi="Arial" w:cs="Arial"/>
        <w:szCs w:val="22"/>
        <w:lang w:eastAsia="en-US"/>
      </w:rPr>
      <w:tab/>
    </w:r>
    <w:r w:rsidR="00CC5FA2">
      <w:rPr>
        <w:rFonts w:ascii="Arial" w:hAnsi="Arial" w:cs="Arial"/>
      </w:rPr>
      <w:t>Załącznik nr 4.1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E8BC2E7E"/>
    <w:lvl w:ilvl="0">
      <w:numFmt w:val="bullet"/>
      <w:lvlText w:val="*"/>
      <w:lvlJc w:val="left"/>
    </w:lvl>
  </w:abstractNum>
  <w:abstractNum w:abstractNumId="1" w15:restartNumberingAfterBreak="0">
    <w:nsid w:val="018449EA"/>
    <w:multiLevelType w:val="multilevel"/>
    <w:tmpl w:val="138427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2E527BD"/>
    <w:multiLevelType w:val="hybridMultilevel"/>
    <w:tmpl w:val="5D0607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70495D"/>
    <w:multiLevelType w:val="hybridMultilevel"/>
    <w:tmpl w:val="88B070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971734"/>
    <w:multiLevelType w:val="hybridMultilevel"/>
    <w:tmpl w:val="5F164AE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6E63F0"/>
    <w:multiLevelType w:val="hybridMultilevel"/>
    <w:tmpl w:val="94E48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9E7337"/>
    <w:multiLevelType w:val="hybridMultilevel"/>
    <w:tmpl w:val="C83EAF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94F5F6B"/>
    <w:multiLevelType w:val="hybridMultilevel"/>
    <w:tmpl w:val="BCD496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942D17"/>
    <w:multiLevelType w:val="hybridMultilevel"/>
    <w:tmpl w:val="FCD2A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894B53"/>
    <w:multiLevelType w:val="hybridMultilevel"/>
    <w:tmpl w:val="ED0C7D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C905E3"/>
    <w:multiLevelType w:val="hybridMultilevel"/>
    <w:tmpl w:val="F642F5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0135B9D"/>
    <w:multiLevelType w:val="hybridMultilevel"/>
    <w:tmpl w:val="BB8C9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07631BC"/>
    <w:multiLevelType w:val="hybridMultilevel"/>
    <w:tmpl w:val="8110CD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8169E3"/>
    <w:multiLevelType w:val="hybridMultilevel"/>
    <w:tmpl w:val="0B46F4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27829AE"/>
    <w:multiLevelType w:val="hybridMultilevel"/>
    <w:tmpl w:val="2F52AD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2A62629"/>
    <w:multiLevelType w:val="hybridMultilevel"/>
    <w:tmpl w:val="7F4C1A2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F74A8B"/>
    <w:multiLevelType w:val="hybridMultilevel"/>
    <w:tmpl w:val="F6A4A0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65F7548"/>
    <w:multiLevelType w:val="hybridMultilevel"/>
    <w:tmpl w:val="192AC0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665687A"/>
    <w:multiLevelType w:val="hybridMultilevel"/>
    <w:tmpl w:val="D4985282"/>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7DF0C87"/>
    <w:multiLevelType w:val="hybridMultilevel"/>
    <w:tmpl w:val="E2C093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8A36208"/>
    <w:multiLevelType w:val="hybridMultilevel"/>
    <w:tmpl w:val="27F8BB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F05270"/>
    <w:multiLevelType w:val="hybridMultilevel"/>
    <w:tmpl w:val="C3344A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A65433C"/>
    <w:multiLevelType w:val="hybridMultilevel"/>
    <w:tmpl w:val="4AC86F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B2D3A9A"/>
    <w:multiLevelType w:val="hybridMultilevel"/>
    <w:tmpl w:val="D67838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C314C9B"/>
    <w:multiLevelType w:val="hybridMultilevel"/>
    <w:tmpl w:val="4B7A1B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D1D27E3"/>
    <w:multiLevelType w:val="hybridMultilevel"/>
    <w:tmpl w:val="C3481D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DCA0800"/>
    <w:multiLevelType w:val="hybridMultilevel"/>
    <w:tmpl w:val="465EEA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ECF1DF7"/>
    <w:multiLevelType w:val="hybridMultilevel"/>
    <w:tmpl w:val="0F7C5A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003555F"/>
    <w:multiLevelType w:val="hybridMultilevel"/>
    <w:tmpl w:val="BFEC76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00477A2"/>
    <w:multiLevelType w:val="hybridMultilevel"/>
    <w:tmpl w:val="C85883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09650E4"/>
    <w:multiLevelType w:val="multilevel"/>
    <w:tmpl w:val="ED22C88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3.2.4.%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20BA35FC"/>
    <w:multiLevelType w:val="hybridMultilevel"/>
    <w:tmpl w:val="A4189C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1197C28"/>
    <w:multiLevelType w:val="hybridMultilevel"/>
    <w:tmpl w:val="D3867B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2263FAE"/>
    <w:multiLevelType w:val="hybridMultilevel"/>
    <w:tmpl w:val="7AC8D1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2636616"/>
    <w:multiLevelType w:val="hybridMultilevel"/>
    <w:tmpl w:val="4AB8DE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48F3BB7"/>
    <w:multiLevelType w:val="hybridMultilevel"/>
    <w:tmpl w:val="F2FA11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4B3156A"/>
    <w:multiLevelType w:val="hybridMultilevel"/>
    <w:tmpl w:val="5900D2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6000300"/>
    <w:multiLevelType w:val="hybridMultilevel"/>
    <w:tmpl w:val="976C7D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75E75CE"/>
    <w:multiLevelType w:val="hybridMultilevel"/>
    <w:tmpl w:val="576E87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7DD07B6"/>
    <w:multiLevelType w:val="hybridMultilevel"/>
    <w:tmpl w:val="F17489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8B56AA3"/>
    <w:multiLevelType w:val="hybridMultilevel"/>
    <w:tmpl w:val="CA8C0E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8CE23EC"/>
    <w:multiLevelType w:val="hybridMultilevel"/>
    <w:tmpl w:val="8458A2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956059A"/>
    <w:multiLevelType w:val="hybridMultilevel"/>
    <w:tmpl w:val="431CD7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9B9541B"/>
    <w:multiLevelType w:val="hybridMultilevel"/>
    <w:tmpl w:val="BDCE3B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C586267"/>
    <w:multiLevelType w:val="hybridMultilevel"/>
    <w:tmpl w:val="AEAA3A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C8E6F16"/>
    <w:multiLevelType w:val="hybridMultilevel"/>
    <w:tmpl w:val="D7B6E08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DF41398"/>
    <w:multiLevelType w:val="hybridMultilevel"/>
    <w:tmpl w:val="B20CE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05319C1"/>
    <w:multiLevelType w:val="hybridMultilevel"/>
    <w:tmpl w:val="7FBE150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1793C5A"/>
    <w:multiLevelType w:val="multilevel"/>
    <w:tmpl w:val="D9F2B91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15:restartNumberingAfterBreak="0">
    <w:nsid w:val="33173E43"/>
    <w:multiLevelType w:val="hybridMultilevel"/>
    <w:tmpl w:val="B4C6B5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3A508AA"/>
    <w:multiLevelType w:val="hybridMultilevel"/>
    <w:tmpl w:val="21529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3DE043F"/>
    <w:multiLevelType w:val="hybridMultilevel"/>
    <w:tmpl w:val="3F24B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4572569"/>
    <w:multiLevelType w:val="hybridMultilevel"/>
    <w:tmpl w:val="C96859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4613919"/>
    <w:multiLevelType w:val="hybridMultilevel"/>
    <w:tmpl w:val="56906A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468296D"/>
    <w:multiLevelType w:val="hybridMultilevel"/>
    <w:tmpl w:val="0AC6B9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4D92C57"/>
    <w:multiLevelType w:val="hybridMultilevel"/>
    <w:tmpl w:val="9A4030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54E40D8"/>
    <w:multiLevelType w:val="hybridMultilevel"/>
    <w:tmpl w:val="CE38CA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681379A"/>
    <w:multiLevelType w:val="multilevel"/>
    <w:tmpl w:val="7D1873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3.2.8.%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36BB58F9"/>
    <w:multiLevelType w:val="hybridMultilevel"/>
    <w:tmpl w:val="CF54459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71E28A6"/>
    <w:multiLevelType w:val="hybridMultilevel"/>
    <w:tmpl w:val="661A81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830432D"/>
    <w:multiLevelType w:val="hybridMultilevel"/>
    <w:tmpl w:val="8D4E7A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8F96D78"/>
    <w:multiLevelType w:val="hybridMultilevel"/>
    <w:tmpl w:val="01EC2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9036934"/>
    <w:multiLevelType w:val="hybridMultilevel"/>
    <w:tmpl w:val="953470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97032D0"/>
    <w:multiLevelType w:val="hybridMultilevel"/>
    <w:tmpl w:val="1982E9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A3A13F8"/>
    <w:multiLevelType w:val="hybridMultilevel"/>
    <w:tmpl w:val="7B223F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D4A08B8"/>
    <w:multiLevelType w:val="hybridMultilevel"/>
    <w:tmpl w:val="774E66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3E6327A0"/>
    <w:multiLevelType w:val="hybridMultilevel"/>
    <w:tmpl w:val="D0FCE0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3EAD4576"/>
    <w:multiLevelType w:val="multilevel"/>
    <w:tmpl w:val="5DC4AC9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3.2.6.%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8" w15:restartNumberingAfterBreak="0">
    <w:nsid w:val="3F130011"/>
    <w:multiLevelType w:val="hybridMultilevel"/>
    <w:tmpl w:val="801AC37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3F376D69"/>
    <w:multiLevelType w:val="hybridMultilevel"/>
    <w:tmpl w:val="325EB6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12D2FF0"/>
    <w:multiLevelType w:val="hybridMultilevel"/>
    <w:tmpl w:val="73C83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1581E66"/>
    <w:multiLevelType w:val="hybridMultilevel"/>
    <w:tmpl w:val="8DC670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16A4CBB"/>
    <w:multiLevelType w:val="hybridMultilevel"/>
    <w:tmpl w:val="C9A2D9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2DC328C"/>
    <w:multiLevelType w:val="hybridMultilevel"/>
    <w:tmpl w:val="A5FC56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3097306"/>
    <w:multiLevelType w:val="hybridMultilevel"/>
    <w:tmpl w:val="E1EA4E94"/>
    <w:lvl w:ilvl="0" w:tplc="04150001">
      <w:start w:val="1"/>
      <w:numFmt w:val="bullet"/>
      <w:lvlText w:val=""/>
      <w:lvlJc w:val="left"/>
      <w:pPr>
        <w:ind w:left="720" w:hanging="360"/>
      </w:pPr>
      <w:rPr>
        <w:rFonts w:ascii="Symbol" w:hAnsi="Symbol" w:hint="default"/>
      </w:rPr>
    </w:lvl>
    <w:lvl w:ilvl="1" w:tplc="E2B01082">
      <w:numFmt w:val="bullet"/>
      <w:lvlText w:val="·"/>
      <w:lvlJc w:val="left"/>
      <w:pPr>
        <w:ind w:left="1440" w:hanging="360"/>
      </w:pPr>
      <w:rPr>
        <w:rFonts w:ascii="Arial" w:eastAsia="Calibr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42A43B6"/>
    <w:multiLevelType w:val="hybridMultilevel"/>
    <w:tmpl w:val="AE86D8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4A3692D"/>
    <w:multiLevelType w:val="hybridMultilevel"/>
    <w:tmpl w:val="1E18E6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452C6879"/>
    <w:multiLevelType w:val="hybridMultilevel"/>
    <w:tmpl w:val="4CA81E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45964E56"/>
    <w:multiLevelType w:val="hybridMultilevel"/>
    <w:tmpl w:val="F544C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45F05169"/>
    <w:multiLevelType w:val="hybridMultilevel"/>
    <w:tmpl w:val="03A420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47DC0CD7"/>
    <w:multiLevelType w:val="hybridMultilevel"/>
    <w:tmpl w:val="AEE03B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492E1B0E"/>
    <w:multiLevelType w:val="hybridMultilevel"/>
    <w:tmpl w:val="3FCAA6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4A4B6EEF"/>
    <w:multiLevelType w:val="hybridMultilevel"/>
    <w:tmpl w:val="358E03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4AC34E43"/>
    <w:multiLevelType w:val="hybridMultilevel"/>
    <w:tmpl w:val="6F5E02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4C66334E"/>
    <w:multiLevelType w:val="hybridMultilevel"/>
    <w:tmpl w:val="F790D2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4C9B196C"/>
    <w:multiLevelType w:val="hybridMultilevel"/>
    <w:tmpl w:val="FD289B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4D016642"/>
    <w:multiLevelType w:val="hybridMultilevel"/>
    <w:tmpl w:val="5AB088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4D2C5E67"/>
    <w:multiLevelType w:val="hybridMultilevel"/>
    <w:tmpl w:val="3AC629A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4D917016"/>
    <w:multiLevelType w:val="hybridMultilevel"/>
    <w:tmpl w:val="8004A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4DEF12C0"/>
    <w:multiLevelType w:val="hybridMultilevel"/>
    <w:tmpl w:val="127C6A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4E3F18A3"/>
    <w:multiLevelType w:val="hybridMultilevel"/>
    <w:tmpl w:val="AEA0CC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4EA971F7"/>
    <w:multiLevelType w:val="hybridMultilevel"/>
    <w:tmpl w:val="C974E2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4FC6245A"/>
    <w:multiLevelType w:val="hybridMultilevel"/>
    <w:tmpl w:val="758C03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50A348F8"/>
    <w:multiLevelType w:val="hybridMultilevel"/>
    <w:tmpl w:val="0CB613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51DF2779"/>
    <w:multiLevelType w:val="hybridMultilevel"/>
    <w:tmpl w:val="5D064AB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532453A8"/>
    <w:multiLevelType w:val="hybridMultilevel"/>
    <w:tmpl w:val="2CF2A3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534B2DB9"/>
    <w:multiLevelType w:val="hybridMultilevel"/>
    <w:tmpl w:val="80BE75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546A2385"/>
    <w:multiLevelType w:val="hybridMultilevel"/>
    <w:tmpl w:val="CAC0AC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546D2DD0"/>
    <w:multiLevelType w:val="hybridMultilevel"/>
    <w:tmpl w:val="99082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55C001BF"/>
    <w:multiLevelType w:val="hybridMultilevel"/>
    <w:tmpl w:val="550E87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5731355D"/>
    <w:multiLevelType w:val="hybridMultilevel"/>
    <w:tmpl w:val="02B4FD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58446D20"/>
    <w:multiLevelType w:val="hybridMultilevel"/>
    <w:tmpl w:val="7EA4C7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58574664"/>
    <w:multiLevelType w:val="hybridMultilevel"/>
    <w:tmpl w:val="67A6AB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5A455E48"/>
    <w:multiLevelType w:val="hybridMultilevel"/>
    <w:tmpl w:val="7A1E2C26"/>
    <w:lvl w:ilvl="0" w:tplc="FFFFFFFF">
      <w:start w:val="1"/>
      <w:numFmt w:val="bullet"/>
      <w:lvlText w:val="–"/>
      <w:lvlJc w:val="left"/>
      <w:pPr>
        <w:tabs>
          <w:tab w:val="num" w:pos="794"/>
        </w:tabs>
        <w:ind w:left="794" w:hanging="397"/>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2B1C4058">
      <w:start w:val="1"/>
      <w:numFmt w:val="lowerLetter"/>
      <w:pStyle w:val="Basell"/>
      <w:lvlText w:val="%3)"/>
      <w:lvlJc w:val="left"/>
      <w:pPr>
        <w:tabs>
          <w:tab w:val="num" w:pos="2340"/>
        </w:tabs>
        <w:ind w:left="2340" w:hanging="360"/>
      </w:pPr>
    </w:lvl>
    <w:lvl w:ilvl="3" w:tplc="9AF4231C">
      <w:start w:val="5"/>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4" w15:restartNumberingAfterBreak="0">
    <w:nsid w:val="5B144C63"/>
    <w:multiLevelType w:val="hybridMultilevel"/>
    <w:tmpl w:val="772C3B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5C4506AF"/>
    <w:multiLevelType w:val="multilevel"/>
    <w:tmpl w:val="B5306B2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3.2.7.%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6" w15:restartNumberingAfterBreak="0">
    <w:nsid w:val="5D9A2A3C"/>
    <w:multiLevelType w:val="hybridMultilevel"/>
    <w:tmpl w:val="DBA044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5EB45CDA"/>
    <w:multiLevelType w:val="hybridMultilevel"/>
    <w:tmpl w:val="A7A868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600313A5"/>
    <w:multiLevelType w:val="multilevel"/>
    <w:tmpl w:val="3140C78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637B313E"/>
    <w:multiLevelType w:val="hybridMultilevel"/>
    <w:tmpl w:val="8D2095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63C72146"/>
    <w:multiLevelType w:val="multilevel"/>
    <w:tmpl w:val="031CA880"/>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4"/>
      <w:numFmt w:val="decimal"/>
      <w:lvlText w:val="%1.%2.%3."/>
      <w:lvlJc w:val="left"/>
      <w:pPr>
        <w:tabs>
          <w:tab w:val="num" w:pos="1440"/>
        </w:tabs>
        <w:ind w:left="1224" w:hanging="504"/>
      </w:pPr>
      <w:rPr>
        <w:rFonts w:hint="default"/>
      </w:rPr>
    </w:lvl>
    <w:lvl w:ilvl="3">
      <w:start w:val="1"/>
      <w:numFmt w:val="decimal"/>
      <w:lvlText w:val="%4%1.%2.%3.1.1"/>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1" w15:restartNumberingAfterBreak="0">
    <w:nsid w:val="63EC196D"/>
    <w:multiLevelType w:val="hybridMultilevel"/>
    <w:tmpl w:val="52E8F5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642A706C"/>
    <w:multiLevelType w:val="hybridMultilevel"/>
    <w:tmpl w:val="D230F3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643D3FAF"/>
    <w:multiLevelType w:val="hybridMultilevel"/>
    <w:tmpl w:val="B17C5E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6527632D"/>
    <w:multiLevelType w:val="hybridMultilevel"/>
    <w:tmpl w:val="147C5D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65C804E3"/>
    <w:multiLevelType w:val="hybridMultilevel"/>
    <w:tmpl w:val="364684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65D61723"/>
    <w:multiLevelType w:val="hybridMultilevel"/>
    <w:tmpl w:val="D908B1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66755E23"/>
    <w:multiLevelType w:val="hybridMultilevel"/>
    <w:tmpl w:val="82884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68497AEA"/>
    <w:multiLevelType w:val="multilevel"/>
    <w:tmpl w:val="0B8A17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3.2.5.%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9" w15:restartNumberingAfterBreak="0">
    <w:nsid w:val="69023DE4"/>
    <w:multiLevelType w:val="hybridMultilevel"/>
    <w:tmpl w:val="058893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6A452653"/>
    <w:multiLevelType w:val="hybridMultilevel"/>
    <w:tmpl w:val="D23A95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6BF4344C"/>
    <w:multiLevelType w:val="hybridMultilevel"/>
    <w:tmpl w:val="16647A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6C6125F6"/>
    <w:multiLevelType w:val="hybridMultilevel"/>
    <w:tmpl w:val="EB8046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6EF44B27"/>
    <w:multiLevelType w:val="singleLevel"/>
    <w:tmpl w:val="04150001"/>
    <w:lvl w:ilvl="0">
      <w:start w:val="1"/>
      <w:numFmt w:val="bullet"/>
      <w:lvlText w:val=""/>
      <w:lvlJc w:val="left"/>
      <w:pPr>
        <w:ind w:left="720" w:hanging="360"/>
      </w:pPr>
      <w:rPr>
        <w:rFonts w:ascii="Symbol" w:hAnsi="Symbol" w:hint="default"/>
      </w:rPr>
    </w:lvl>
  </w:abstractNum>
  <w:abstractNum w:abstractNumId="124" w15:restartNumberingAfterBreak="0">
    <w:nsid w:val="703A3E5F"/>
    <w:multiLevelType w:val="hybridMultilevel"/>
    <w:tmpl w:val="EC10DE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15:restartNumberingAfterBreak="0">
    <w:nsid w:val="70D56066"/>
    <w:multiLevelType w:val="hybridMultilevel"/>
    <w:tmpl w:val="FE7216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71077181"/>
    <w:multiLevelType w:val="hybridMultilevel"/>
    <w:tmpl w:val="5622B0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71D01557"/>
    <w:multiLevelType w:val="hybridMultilevel"/>
    <w:tmpl w:val="C1DC87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71FE7A92"/>
    <w:multiLevelType w:val="hybridMultilevel"/>
    <w:tmpl w:val="4D2AB2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7251666B"/>
    <w:multiLevelType w:val="hybridMultilevel"/>
    <w:tmpl w:val="DE060F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728764B1"/>
    <w:multiLevelType w:val="hybridMultilevel"/>
    <w:tmpl w:val="31D2A4A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31" w15:restartNumberingAfterBreak="0">
    <w:nsid w:val="72E63EFB"/>
    <w:multiLevelType w:val="hybridMultilevel"/>
    <w:tmpl w:val="E57A36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75905A6D"/>
    <w:multiLevelType w:val="hybridMultilevel"/>
    <w:tmpl w:val="A48E5A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75B86515"/>
    <w:multiLevelType w:val="hybridMultilevel"/>
    <w:tmpl w:val="66B235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75E808BE"/>
    <w:multiLevelType w:val="hybridMultilevel"/>
    <w:tmpl w:val="152E08BE"/>
    <w:lvl w:ilvl="0" w:tplc="04150003">
      <w:start w:val="1"/>
      <w:numFmt w:val="bullet"/>
      <w:lvlText w:val="o"/>
      <w:lvlJc w:val="left"/>
      <w:pPr>
        <w:ind w:left="1776" w:hanging="360"/>
      </w:pPr>
      <w:rPr>
        <w:rFonts w:ascii="Courier New" w:hAnsi="Courier New" w:cs="Courier New" w:hint="default"/>
      </w:rPr>
    </w:lvl>
    <w:lvl w:ilvl="1" w:tplc="04150003" w:tentative="1">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35" w15:restartNumberingAfterBreak="0">
    <w:nsid w:val="76EA440A"/>
    <w:multiLevelType w:val="hybridMultilevel"/>
    <w:tmpl w:val="D6D2B8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774C67B8"/>
    <w:multiLevelType w:val="hybridMultilevel"/>
    <w:tmpl w:val="A56E1A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79946267"/>
    <w:multiLevelType w:val="hybridMultilevel"/>
    <w:tmpl w:val="C28C2D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79F74D25"/>
    <w:multiLevelType w:val="hybridMultilevel"/>
    <w:tmpl w:val="78249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7AD80E1D"/>
    <w:multiLevelType w:val="hybridMultilevel"/>
    <w:tmpl w:val="41F81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7BE260CC"/>
    <w:multiLevelType w:val="hybridMultilevel"/>
    <w:tmpl w:val="55C848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7C092C06"/>
    <w:multiLevelType w:val="hybridMultilevel"/>
    <w:tmpl w:val="6FBCFE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7D87712E"/>
    <w:multiLevelType w:val="hybridMultilevel"/>
    <w:tmpl w:val="31D0613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7DDC2B3C"/>
    <w:multiLevelType w:val="hybridMultilevel"/>
    <w:tmpl w:val="C7DA9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7E2A7595"/>
    <w:multiLevelType w:val="hybridMultilevel"/>
    <w:tmpl w:val="61B031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7F064C39"/>
    <w:multiLevelType w:val="hybridMultilevel"/>
    <w:tmpl w:val="FADED7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7FE54845"/>
    <w:multiLevelType w:val="hybridMultilevel"/>
    <w:tmpl w:val="10E0CEB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19457361">
    <w:abstractNumId w:val="1"/>
  </w:num>
  <w:num w:numId="2" w16cid:durableId="673529333">
    <w:abstractNumId w:val="103"/>
    <w:lvlOverride w:ilvl="0"/>
    <w:lvlOverride w:ilvl="1">
      <w:startOverride w:val="1"/>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25073526">
    <w:abstractNumId w:val="123"/>
  </w:num>
  <w:num w:numId="4" w16cid:durableId="1860926185">
    <w:abstractNumId w:val="110"/>
  </w:num>
  <w:num w:numId="5" w16cid:durableId="1979068189">
    <w:abstractNumId w:val="30"/>
  </w:num>
  <w:num w:numId="6" w16cid:durableId="1536625162">
    <w:abstractNumId w:val="118"/>
  </w:num>
  <w:num w:numId="7" w16cid:durableId="1639994423">
    <w:abstractNumId w:val="67"/>
  </w:num>
  <w:num w:numId="8" w16cid:durableId="519979039">
    <w:abstractNumId w:val="105"/>
  </w:num>
  <w:num w:numId="9" w16cid:durableId="974800775">
    <w:abstractNumId w:val="57"/>
  </w:num>
  <w:num w:numId="10" w16cid:durableId="286086930">
    <w:abstractNumId w:val="24"/>
  </w:num>
  <w:num w:numId="11" w16cid:durableId="1465730657">
    <w:abstractNumId w:val="51"/>
  </w:num>
  <w:num w:numId="12" w16cid:durableId="1525168912">
    <w:abstractNumId w:val="27"/>
  </w:num>
  <w:num w:numId="13" w16cid:durableId="874807144">
    <w:abstractNumId w:val="33"/>
  </w:num>
  <w:num w:numId="14" w16cid:durableId="21786816">
    <w:abstractNumId w:val="7"/>
  </w:num>
  <w:num w:numId="15" w16cid:durableId="1121609416">
    <w:abstractNumId w:val="32"/>
  </w:num>
  <w:num w:numId="16" w16cid:durableId="1626690494">
    <w:abstractNumId w:val="6"/>
  </w:num>
  <w:num w:numId="17" w16cid:durableId="1536967061">
    <w:abstractNumId w:val="19"/>
  </w:num>
  <w:num w:numId="18" w16cid:durableId="494952800">
    <w:abstractNumId w:val="71"/>
  </w:num>
  <w:num w:numId="19" w16cid:durableId="1934892017">
    <w:abstractNumId w:val="56"/>
  </w:num>
  <w:num w:numId="20" w16cid:durableId="1537500224">
    <w:abstractNumId w:val="95"/>
  </w:num>
  <w:num w:numId="21" w16cid:durableId="2077851185">
    <w:abstractNumId w:val="34"/>
  </w:num>
  <w:num w:numId="22" w16cid:durableId="1718041787">
    <w:abstractNumId w:val="17"/>
  </w:num>
  <w:num w:numId="23" w16cid:durableId="231699577">
    <w:abstractNumId w:val="109"/>
  </w:num>
  <w:num w:numId="24" w16cid:durableId="1489860482">
    <w:abstractNumId w:val="72"/>
  </w:num>
  <w:num w:numId="25" w16cid:durableId="1285430688">
    <w:abstractNumId w:val="82"/>
  </w:num>
  <w:num w:numId="26" w16cid:durableId="1738167432">
    <w:abstractNumId w:val="128"/>
  </w:num>
  <w:num w:numId="27" w16cid:durableId="1604995894">
    <w:abstractNumId w:val="120"/>
  </w:num>
  <w:num w:numId="28" w16cid:durableId="1754277308">
    <w:abstractNumId w:val="10"/>
  </w:num>
  <w:num w:numId="29" w16cid:durableId="1345782436">
    <w:abstractNumId w:val="84"/>
  </w:num>
  <w:num w:numId="30" w16cid:durableId="174079397">
    <w:abstractNumId w:val="121"/>
  </w:num>
  <w:num w:numId="31" w16cid:durableId="1551262151">
    <w:abstractNumId w:val="66"/>
  </w:num>
  <w:num w:numId="32" w16cid:durableId="551306871">
    <w:abstractNumId w:val="70"/>
  </w:num>
  <w:num w:numId="33" w16cid:durableId="1061952135">
    <w:abstractNumId w:val="137"/>
  </w:num>
  <w:num w:numId="34" w16cid:durableId="1239292984">
    <w:abstractNumId w:val="75"/>
  </w:num>
  <w:num w:numId="35" w16cid:durableId="302002089">
    <w:abstractNumId w:val="36"/>
  </w:num>
  <w:num w:numId="36" w16cid:durableId="1868791545">
    <w:abstractNumId w:val="50"/>
  </w:num>
  <w:num w:numId="37" w16cid:durableId="345835001">
    <w:abstractNumId w:val="139"/>
  </w:num>
  <w:num w:numId="38" w16cid:durableId="1604458455">
    <w:abstractNumId w:val="73"/>
  </w:num>
  <w:num w:numId="39" w16cid:durableId="1863743803">
    <w:abstractNumId w:val="112"/>
  </w:num>
  <w:num w:numId="40" w16cid:durableId="215046551">
    <w:abstractNumId w:val="134"/>
  </w:num>
  <w:num w:numId="41" w16cid:durableId="1901281427">
    <w:abstractNumId w:val="85"/>
  </w:num>
  <w:num w:numId="42" w16cid:durableId="146021419">
    <w:abstractNumId w:val="142"/>
  </w:num>
  <w:num w:numId="43" w16cid:durableId="1298603622">
    <w:abstractNumId w:val="4"/>
  </w:num>
  <w:num w:numId="44" w16cid:durableId="1970747612">
    <w:abstractNumId w:val="16"/>
  </w:num>
  <w:num w:numId="45" w16cid:durableId="2069526196">
    <w:abstractNumId w:val="135"/>
  </w:num>
  <w:num w:numId="46" w16cid:durableId="286857899">
    <w:abstractNumId w:val="96"/>
  </w:num>
  <w:num w:numId="47" w16cid:durableId="687415668">
    <w:abstractNumId w:val="15"/>
  </w:num>
  <w:num w:numId="48" w16cid:durableId="528951624">
    <w:abstractNumId w:val="98"/>
  </w:num>
  <w:num w:numId="49" w16cid:durableId="1686320589">
    <w:abstractNumId w:val="114"/>
  </w:num>
  <w:num w:numId="50" w16cid:durableId="574360792">
    <w:abstractNumId w:val="131"/>
  </w:num>
  <w:num w:numId="51" w16cid:durableId="1563323088">
    <w:abstractNumId w:val="60"/>
  </w:num>
  <w:num w:numId="52" w16cid:durableId="158154273">
    <w:abstractNumId w:val="132"/>
  </w:num>
  <w:num w:numId="53" w16cid:durableId="1252928309">
    <w:abstractNumId w:val="54"/>
  </w:num>
  <w:num w:numId="54" w16cid:durableId="2124616314">
    <w:abstractNumId w:val="47"/>
  </w:num>
  <w:num w:numId="55" w16cid:durableId="1586956657">
    <w:abstractNumId w:val="35"/>
  </w:num>
  <w:num w:numId="56" w16cid:durableId="50812790">
    <w:abstractNumId w:val="68"/>
  </w:num>
  <w:num w:numId="57" w16cid:durableId="858740786">
    <w:abstractNumId w:val="104"/>
  </w:num>
  <w:num w:numId="58" w16cid:durableId="2069762410">
    <w:abstractNumId w:val="93"/>
  </w:num>
  <w:num w:numId="59" w16cid:durableId="109860773">
    <w:abstractNumId w:val="119"/>
  </w:num>
  <w:num w:numId="60" w16cid:durableId="769005832">
    <w:abstractNumId w:val="91"/>
  </w:num>
  <w:num w:numId="61" w16cid:durableId="1811709250">
    <w:abstractNumId w:val="22"/>
  </w:num>
  <w:num w:numId="62" w16cid:durableId="904686804">
    <w:abstractNumId w:val="64"/>
  </w:num>
  <w:num w:numId="63" w16cid:durableId="1328629773">
    <w:abstractNumId w:val="130"/>
  </w:num>
  <w:num w:numId="64" w16cid:durableId="1248535179">
    <w:abstractNumId w:val="41"/>
  </w:num>
  <w:num w:numId="65" w16cid:durableId="722099528">
    <w:abstractNumId w:val="74"/>
  </w:num>
  <w:num w:numId="66" w16cid:durableId="1748921712">
    <w:abstractNumId w:val="100"/>
  </w:num>
  <w:num w:numId="67" w16cid:durableId="1360621646">
    <w:abstractNumId w:val="89"/>
  </w:num>
  <w:num w:numId="68" w16cid:durableId="1258757980">
    <w:abstractNumId w:val="11"/>
  </w:num>
  <w:num w:numId="69" w16cid:durableId="1777675115">
    <w:abstractNumId w:val="42"/>
  </w:num>
  <w:num w:numId="70" w16cid:durableId="1424836357">
    <w:abstractNumId w:val="39"/>
  </w:num>
  <w:num w:numId="71" w16cid:durableId="800928570">
    <w:abstractNumId w:val="40"/>
  </w:num>
  <w:num w:numId="72" w16cid:durableId="2043090732">
    <w:abstractNumId w:val="113"/>
  </w:num>
  <w:num w:numId="73" w16cid:durableId="167406907">
    <w:abstractNumId w:val="38"/>
  </w:num>
  <w:num w:numId="74" w16cid:durableId="1418139789">
    <w:abstractNumId w:val="92"/>
  </w:num>
  <w:num w:numId="75" w16cid:durableId="454759059">
    <w:abstractNumId w:val="86"/>
  </w:num>
  <w:num w:numId="76" w16cid:durableId="248006473">
    <w:abstractNumId w:val="44"/>
  </w:num>
  <w:num w:numId="77" w16cid:durableId="986131032">
    <w:abstractNumId w:val="117"/>
  </w:num>
  <w:num w:numId="78" w16cid:durableId="903028737">
    <w:abstractNumId w:val="58"/>
  </w:num>
  <w:num w:numId="79" w16cid:durableId="1907718821">
    <w:abstractNumId w:val="76"/>
  </w:num>
  <w:num w:numId="80" w16cid:durableId="1121458698">
    <w:abstractNumId w:val="116"/>
  </w:num>
  <w:num w:numId="81" w16cid:durableId="737439534">
    <w:abstractNumId w:val="46"/>
  </w:num>
  <w:num w:numId="82" w16cid:durableId="878585239">
    <w:abstractNumId w:val="127"/>
  </w:num>
  <w:num w:numId="83" w16cid:durableId="2038115342">
    <w:abstractNumId w:val="97"/>
  </w:num>
  <w:num w:numId="84" w16cid:durableId="1140343085">
    <w:abstractNumId w:val="69"/>
  </w:num>
  <w:num w:numId="85" w16cid:durableId="2029868342">
    <w:abstractNumId w:val="12"/>
  </w:num>
  <w:num w:numId="86" w16cid:durableId="2018147881">
    <w:abstractNumId w:val="59"/>
  </w:num>
  <w:num w:numId="87" w16cid:durableId="1057122052">
    <w:abstractNumId w:val="43"/>
  </w:num>
  <w:num w:numId="88" w16cid:durableId="1848136319">
    <w:abstractNumId w:val="81"/>
  </w:num>
  <w:num w:numId="89" w16cid:durableId="942150074">
    <w:abstractNumId w:val="125"/>
  </w:num>
  <w:num w:numId="90" w16cid:durableId="1605920454">
    <w:abstractNumId w:val="65"/>
  </w:num>
  <w:num w:numId="91" w16cid:durableId="1774402569">
    <w:abstractNumId w:val="144"/>
  </w:num>
  <w:num w:numId="92" w16cid:durableId="2006349346">
    <w:abstractNumId w:val="23"/>
  </w:num>
  <w:num w:numId="93" w16cid:durableId="958073233">
    <w:abstractNumId w:val="55"/>
  </w:num>
  <w:num w:numId="94" w16cid:durableId="258681927">
    <w:abstractNumId w:val="8"/>
  </w:num>
  <w:num w:numId="95" w16cid:durableId="1754159811">
    <w:abstractNumId w:val="14"/>
  </w:num>
  <w:num w:numId="96" w16cid:durableId="1166433867">
    <w:abstractNumId w:val="26"/>
  </w:num>
  <w:num w:numId="97" w16cid:durableId="711271933">
    <w:abstractNumId w:val="37"/>
  </w:num>
  <w:num w:numId="98" w16cid:durableId="559367679">
    <w:abstractNumId w:val="102"/>
  </w:num>
  <w:num w:numId="99" w16cid:durableId="824786434">
    <w:abstractNumId w:val="141"/>
  </w:num>
  <w:num w:numId="100" w16cid:durableId="2085563977">
    <w:abstractNumId w:val="87"/>
  </w:num>
  <w:num w:numId="101" w16cid:durableId="1051805603">
    <w:abstractNumId w:val="31"/>
  </w:num>
  <w:num w:numId="102" w16cid:durableId="998654372">
    <w:abstractNumId w:val="90"/>
  </w:num>
  <w:num w:numId="103" w16cid:durableId="365445937">
    <w:abstractNumId w:val="126"/>
  </w:num>
  <w:num w:numId="104" w16cid:durableId="1079985149">
    <w:abstractNumId w:val="129"/>
  </w:num>
  <w:num w:numId="105" w16cid:durableId="1985771959">
    <w:abstractNumId w:val="53"/>
  </w:num>
  <w:num w:numId="106" w16cid:durableId="107235857">
    <w:abstractNumId w:val="2"/>
  </w:num>
  <w:num w:numId="107" w16cid:durableId="1314522982">
    <w:abstractNumId w:val="101"/>
  </w:num>
  <w:num w:numId="108" w16cid:durableId="1083835265">
    <w:abstractNumId w:val="145"/>
  </w:num>
  <w:num w:numId="109" w16cid:durableId="5983904">
    <w:abstractNumId w:val="122"/>
  </w:num>
  <w:num w:numId="110" w16cid:durableId="139154787">
    <w:abstractNumId w:val="45"/>
  </w:num>
  <w:num w:numId="111" w16cid:durableId="1070077504">
    <w:abstractNumId w:val="94"/>
  </w:num>
  <w:num w:numId="112" w16cid:durableId="1686785384">
    <w:abstractNumId w:val="107"/>
  </w:num>
  <w:num w:numId="113" w16cid:durableId="2016489955">
    <w:abstractNumId w:val="79"/>
  </w:num>
  <w:num w:numId="114" w16cid:durableId="1112170147">
    <w:abstractNumId w:val="3"/>
  </w:num>
  <w:num w:numId="115" w16cid:durableId="2117095280">
    <w:abstractNumId w:val="133"/>
  </w:num>
  <w:num w:numId="116" w16cid:durableId="494801659">
    <w:abstractNumId w:val="140"/>
  </w:num>
  <w:num w:numId="117" w16cid:durableId="309866993">
    <w:abstractNumId w:val="61"/>
  </w:num>
  <w:num w:numId="118" w16cid:durableId="773477922">
    <w:abstractNumId w:val="13"/>
  </w:num>
  <w:num w:numId="119" w16cid:durableId="118573681">
    <w:abstractNumId w:val="106"/>
  </w:num>
  <w:num w:numId="120" w16cid:durableId="157040654">
    <w:abstractNumId w:val="136"/>
  </w:num>
  <w:num w:numId="121" w16cid:durableId="524637318">
    <w:abstractNumId w:val="78"/>
  </w:num>
  <w:num w:numId="122" w16cid:durableId="162820409">
    <w:abstractNumId w:val="5"/>
  </w:num>
  <w:num w:numId="123" w16cid:durableId="1969702931">
    <w:abstractNumId w:val="62"/>
  </w:num>
  <w:num w:numId="124" w16cid:durableId="466818250">
    <w:abstractNumId w:val="143"/>
  </w:num>
  <w:num w:numId="125" w16cid:durableId="514344213">
    <w:abstractNumId w:val="115"/>
  </w:num>
  <w:num w:numId="126" w16cid:durableId="191916312">
    <w:abstractNumId w:val="99"/>
  </w:num>
  <w:num w:numId="127" w16cid:durableId="901529285">
    <w:abstractNumId w:val="52"/>
  </w:num>
  <w:num w:numId="128" w16cid:durableId="2092434202">
    <w:abstractNumId w:val="111"/>
  </w:num>
  <w:num w:numId="129" w16cid:durableId="529684182">
    <w:abstractNumId w:val="77"/>
  </w:num>
  <w:num w:numId="130" w16cid:durableId="1638029881">
    <w:abstractNumId w:val="9"/>
  </w:num>
  <w:num w:numId="131" w16cid:durableId="1182890570">
    <w:abstractNumId w:val="49"/>
  </w:num>
  <w:num w:numId="132" w16cid:durableId="1671715675">
    <w:abstractNumId w:val="28"/>
  </w:num>
  <w:num w:numId="133" w16cid:durableId="1813205169">
    <w:abstractNumId w:val="138"/>
  </w:num>
  <w:num w:numId="134" w16cid:durableId="420688385">
    <w:abstractNumId w:val="63"/>
  </w:num>
  <w:num w:numId="135" w16cid:durableId="1467428452">
    <w:abstractNumId w:val="25"/>
  </w:num>
  <w:num w:numId="136" w16cid:durableId="2032760772">
    <w:abstractNumId w:val="88"/>
  </w:num>
  <w:num w:numId="137" w16cid:durableId="961691751">
    <w:abstractNumId w:val="29"/>
  </w:num>
  <w:num w:numId="138" w16cid:durableId="1960719714">
    <w:abstractNumId w:val="146"/>
  </w:num>
  <w:num w:numId="139" w16cid:durableId="1434200766">
    <w:abstractNumId w:val="21"/>
  </w:num>
  <w:num w:numId="140" w16cid:durableId="1279992884">
    <w:abstractNumId w:val="83"/>
  </w:num>
  <w:num w:numId="141" w16cid:durableId="919363279">
    <w:abstractNumId w:val="80"/>
  </w:num>
  <w:num w:numId="142" w16cid:durableId="1025400114">
    <w:abstractNumId w:val="20"/>
  </w:num>
  <w:num w:numId="143" w16cid:durableId="1352487420">
    <w:abstractNumId w:val="108"/>
  </w:num>
  <w:num w:numId="144" w16cid:durableId="1793555230">
    <w:abstractNumId w:val="18"/>
  </w:num>
  <w:num w:numId="145" w16cid:durableId="874854261">
    <w:abstractNumId w:val="48"/>
  </w:num>
  <w:num w:numId="146" w16cid:durableId="1393894527">
    <w:abstractNumId w:val="0"/>
    <w:lvlOverride w:ilvl="0">
      <w:lvl w:ilvl="0">
        <w:start w:val="65535"/>
        <w:numFmt w:val="bullet"/>
        <w:lvlText w:val="-"/>
        <w:legacy w:legacy="1" w:legacySpace="0" w:legacyIndent="144"/>
        <w:lvlJc w:val="left"/>
        <w:rPr>
          <w:rFonts w:ascii="Arial Unicode MS" w:eastAsia="Arial Unicode MS" w:hAnsi="Arial Unicode MS" w:cs="Arial Unicode MS" w:hint="eastAsia"/>
        </w:rPr>
      </w:lvl>
    </w:lvlOverride>
  </w:num>
  <w:num w:numId="147" w16cid:durableId="1805805714">
    <w:abstractNumId w:val="124"/>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12" w:dllVersion="512" w:checkStyle="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25B"/>
    <w:rsid w:val="00000B84"/>
    <w:rsid w:val="00001F0A"/>
    <w:rsid w:val="0000389A"/>
    <w:rsid w:val="00004AB4"/>
    <w:rsid w:val="00004CB1"/>
    <w:rsid w:val="00006882"/>
    <w:rsid w:val="00006BD5"/>
    <w:rsid w:val="00010C8F"/>
    <w:rsid w:val="00010CD0"/>
    <w:rsid w:val="00011264"/>
    <w:rsid w:val="00011A0E"/>
    <w:rsid w:val="00011EE0"/>
    <w:rsid w:val="0001298E"/>
    <w:rsid w:val="00012B6A"/>
    <w:rsid w:val="000133EF"/>
    <w:rsid w:val="00013EA3"/>
    <w:rsid w:val="00016190"/>
    <w:rsid w:val="00016377"/>
    <w:rsid w:val="000204C0"/>
    <w:rsid w:val="000208F0"/>
    <w:rsid w:val="00021491"/>
    <w:rsid w:val="00022DAA"/>
    <w:rsid w:val="00024E40"/>
    <w:rsid w:val="00030724"/>
    <w:rsid w:val="00031273"/>
    <w:rsid w:val="0003178D"/>
    <w:rsid w:val="00033147"/>
    <w:rsid w:val="000349C9"/>
    <w:rsid w:val="000350BF"/>
    <w:rsid w:val="00037B7F"/>
    <w:rsid w:val="00037C3E"/>
    <w:rsid w:val="00040148"/>
    <w:rsid w:val="0004202A"/>
    <w:rsid w:val="00042486"/>
    <w:rsid w:val="00042AC0"/>
    <w:rsid w:val="00042F0C"/>
    <w:rsid w:val="00043847"/>
    <w:rsid w:val="000438CA"/>
    <w:rsid w:val="000455E7"/>
    <w:rsid w:val="00047B45"/>
    <w:rsid w:val="00047DD3"/>
    <w:rsid w:val="000506CB"/>
    <w:rsid w:val="000509E6"/>
    <w:rsid w:val="00050F4D"/>
    <w:rsid w:val="0005146B"/>
    <w:rsid w:val="00051A4E"/>
    <w:rsid w:val="00051C54"/>
    <w:rsid w:val="0005243C"/>
    <w:rsid w:val="000525B5"/>
    <w:rsid w:val="0005374E"/>
    <w:rsid w:val="000554FB"/>
    <w:rsid w:val="000559C6"/>
    <w:rsid w:val="000566F9"/>
    <w:rsid w:val="0005692D"/>
    <w:rsid w:val="00056983"/>
    <w:rsid w:val="00056C7E"/>
    <w:rsid w:val="00056C87"/>
    <w:rsid w:val="000577BA"/>
    <w:rsid w:val="00060BA3"/>
    <w:rsid w:val="00060E54"/>
    <w:rsid w:val="00061553"/>
    <w:rsid w:val="00061F62"/>
    <w:rsid w:val="000621E6"/>
    <w:rsid w:val="00063D1C"/>
    <w:rsid w:val="00065311"/>
    <w:rsid w:val="00065B2F"/>
    <w:rsid w:val="000665DB"/>
    <w:rsid w:val="00067DC7"/>
    <w:rsid w:val="000706ED"/>
    <w:rsid w:val="000709EF"/>
    <w:rsid w:val="000716BA"/>
    <w:rsid w:val="00071EBA"/>
    <w:rsid w:val="00072484"/>
    <w:rsid w:val="00074003"/>
    <w:rsid w:val="00074546"/>
    <w:rsid w:val="00076CF1"/>
    <w:rsid w:val="00081D5D"/>
    <w:rsid w:val="00081F79"/>
    <w:rsid w:val="00082F7A"/>
    <w:rsid w:val="00082F89"/>
    <w:rsid w:val="00083D1E"/>
    <w:rsid w:val="00084394"/>
    <w:rsid w:val="00084B7A"/>
    <w:rsid w:val="00084BE7"/>
    <w:rsid w:val="00085CA0"/>
    <w:rsid w:val="00090184"/>
    <w:rsid w:val="00091EB8"/>
    <w:rsid w:val="00094891"/>
    <w:rsid w:val="000955AC"/>
    <w:rsid w:val="000A0A9C"/>
    <w:rsid w:val="000A0DA2"/>
    <w:rsid w:val="000A0F4E"/>
    <w:rsid w:val="000A279C"/>
    <w:rsid w:val="000A4669"/>
    <w:rsid w:val="000A4735"/>
    <w:rsid w:val="000A4FED"/>
    <w:rsid w:val="000A5686"/>
    <w:rsid w:val="000A5D56"/>
    <w:rsid w:val="000A65A4"/>
    <w:rsid w:val="000A6999"/>
    <w:rsid w:val="000A728A"/>
    <w:rsid w:val="000A7AC8"/>
    <w:rsid w:val="000B2149"/>
    <w:rsid w:val="000B343C"/>
    <w:rsid w:val="000B39D6"/>
    <w:rsid w:val="000B3F6B"/>
    <w:rsid w:val="000B4369"/>
    <w:rsid w:val="000B4A7F"/>
    <w:rsid w:val="000B4D20"/>
    <w:rsid w:val="000B5BDC"/>
    <w:rsid w:val="000B608C"/>
    <w:rsid w:val="000B7105"/>
    <w:rsid w:val="000B7C93"/>
    <w:rsid w:val="000C0675"/>
    <w:rsid w:val="000C0BC9"/>
    <w:rsid w:val="000C12C9"/>
    <w:rsid w:val="000C1E1C"/>
    <w:rsid w:val="000C3028"/>
    <w:rsid w:val="000C38E0"/>
    <w:rsid w:val="000C3C03"/>
    <w:rsid w:val="000C3D74"/>
    <w:rsid w:val="000C5EF1"/>
    <w:rsid w:val="000C736A"/>
    <w:rsid w:val="000D0B02"/>
    <w:rsid w:val="000D0C68"/>
    <w:rsid w:val="000D0F11"/>
    <w:rsid w:val="000D1082"/>
    <w:rsid w:val="000D115A"/>
    <w:rsid w:val="000D11B2"/>
    <w:rsid w:val="000D1296"/>
    <w:rsid w:val="000D15FD"/>
    <w:rsid w:val="000D2EBE"/>
    <w:rsid w:val="000D4B44"/>
    <w:rsid w:val="000D4E08"/>
    <w:rsid w:val="000D7FCE"/>
    <w:rsid w:val="000E036C"/>
    <w:rsid w:val="000E0AB3"/>
    <w:rsid w:val="000E0BBE"/>
    <w:rsid w:val="000E13A4"/>
    <w:rsid w:val="000E2C66"/>
    <w:rsid w:val="000E3C8E"/>
    <w:rsid w:val="000E4353"/>
    <w:rsid w:val="000E4460"/>
    <w:rsid w:val="000E49E3"/>
    <w:rsid w:val="000E4D2F"/>
    <w:rsid w:val="000E520C"/>
    <w:rsid w:val="000E5464"/>
    <w:rsid w:val="000E5858"/>
    <w:rsid w:val="000F0991"/>
    <w:rsid w:val="000F1044"/>
    <w:rsid w:val="000F156F"/>
    <w:rsid w:val="000F1C6B"/>
    <w:rsid w:val="000F2401"/>
    <w:rsid w:val="000F31C4"/>
    <w:rsid w:val="000F34C8"/>
    <w:rsid w:val="000F3BFA"/>
    <w:rsid w:val="000F4E95"/>
    <w:rsid w:val="000F75E4"/>
    <w:rsid w:val="001021FD"/>
    <w:rsid w:val="00102383"/>
    <w:rsid w:val="00102F49"/>
    <w:rsid w:val="00103830"/>
    <w:rsid w:val="001058C2"/>
    <w:rsid w:val="001058F0"/>
    <w:rsid w:val="00105904"/>
    <w:rsid w:val="00105993"/>
    <w:rsid w:val="00105A59"/>
    <w:rsid w:val="00106A0C"/>
    <w:rsid w:val="001107EF"/>
    <w:rsid w:val="001109F8"/>
    <w:rsid w:val="0011194D"/>
    <w:rsid w:val="00113806"/>
    <w:rsid w:val="00114511"/>
    <w:rsid w:val="00121410"/>
    <w:rsid w:val="00121538"/>
    <w:rsid w:val="00121A50"/>
    <w:rsid w:val="001226B6"/>
    <w:rsid w:val="00122EBD"/>
    <w:rsid w:val="0012315D"/>
    <w:rsid w:val="00124497"/>
    <w:rsid w:val="001308A6"/>
    <w:rsid w:val="00131E4B"/>
    <w:rsid w:val="00132986"/>
    <w:rsid w:val="00132C13"/>
    <w:rsid w:val="00133308"/>
    <w:rsid w:val="00133AC1"/>
    <w:rsid w:val="00134520"/>
    <w:rsid w:val="00134A97"/>
    <w:rsid w:val="001352F3"/>
    <w:rsid w:val="0013531F"/>
    <w:rsid w:val="0013535C"/>
    <w:rsid w:val="0013597C"/>
    <w:rsid w:val="00135AE9"/>
    <w:rsid w:val="001406A8"/>
    <w:rsid w:val="001409A9"/>
    <w:rsid w:val="00140F87"/>
    <w:rsid w:val="00141891"/>
    <w:rsid w:val="001422D4"/>
    <w:rsid w:val="001426B1"/>
    <w:rsid w:val="0014344C"/>
    <w:rsid w:val="0014377B"/>
    <w:rsid w:val="00144350"/>
    <w:rsid w:val="001444AE"/>
    <w:rsid w:val="00144AA9"/>
    <w:rsid w:val="00144FD3"/>
    <w:rsid w:val="001467B4"/>
    <w:rsid w:val="00152564"/>
    <w:rsid w:val="0015381C"/>
    <w:rsid w:val="00155A63"/>
    <w:rsid w:val="0015614B"/>
    <w:rsid w:val="00157C99"/>
    <w:rsid w:val="00157EF5"/>
    <w:rsid w:val="001606E8"/>
    <w:rsid w:val="001647A4"/>
    <w:rsid w:val="00164EA2"/>
    <w:rsid w:val="0016617D"/>
    <w:rsid w:val="001667C2"/>
    <w:rsid w:val="00166F7B"/>
    <w:rsid w:val="00167849"/>
    <w:rsid w:val="00167D30"/>
    <w:rsid w:val="0017001C"/>
    <w:rsid w:val="0017038B"/>
    <w:rsid w:val="00171A8E"/>
    <w:rsid w:val="00172B28"/>
    <w:rsid w:val="00173780"/>
    <w:rsid w:val="00174F55"/>
    <w:rsid w:val="00175F1F"/>
    <w:rsid w:val="00176874"/>
    <w:rsid w:val="00177287"/>
    <w:rsid w:val="00177C7D"/>
    <w:rsid w:val="00177D6E"/>
    <w:rsid w:val="00180847"/>
    <w:rsid w:val="00180F0C"/>
    <w:rsid w:val="00182871"/>
    <w:rsid w:val="00184038"/>
    <w:rsid w:val="00184AED"/>
    <w:rsid w:val="00185041"/>
    <w:rsid w:val="0018614E"/>
    <w:rsid w:val="001861D6"/>
    <w:rsid w:val="001863ED"/>
    <w:rsid w:val="00186606"/>
    <w:rsid w:val="00186DD1"/>
    <w:rsid w:val="0018774B"/>
    <w:rsid w:val="00187984"/>
    <w:rsid w:val="001902AA"/>
    <w:rsid w:val="00190B8D"/>
    <w:rsid w:val="0019123E"/>
    <w:rsid w:val="0019336C"/>
    <w:rsid w:val="0019369B"/>
    <w:rsid w:val="00193C34"/>
    <w:rsid w:val="00194F6F"/>
    <w:rsid w:val="00194F88"/>
    <w:rsid w:val="001960AB"/>
    <w:rsid w:val="0019667B"/>
    <w:rsid w:val="00197426"/>
    <w:rsid w:val="001A00AC"/>
    <w:rsid w:val="001A087E"/>
    <w:rsid w:val="001A0D8F"/>
    <w:rsid w:val="001A179A"/>
    <w:rsid w:val="001A1AA1"/>
    <w:rsid w:val="001A1B25"/>
    <w:rsid w:val="001A1FE1"/>
    <w:rsid w:val="001A32FB"/>
    <w:rsid w:val="001B0BAA"/>
    <w:rsid w:val="001B15C7"/>
    <w:rsid w:val="001B16C8"/>
    <w:rsid w:val="001B1FBB"/>
    <w:rsid w:val="001B21E1"/>
    <w:rsid w:val="001B2BAA"/>
    <w:rsid w:val="001B2FC2"/>
    <w:rsid w:val="001B3FC7"/>
    <w:rsid w:val="001B482A"/>
    <w:rsid w:val="001B4E34"/>
    <w:rsid w:val="001B5523"/>
    <w:rsid w:val="001B5B98"/>
    <w:rsid w:val="001B6EFB"/>
    <w:rsid w:val="001B7C56"/>
    <w:rsid w:val="001C03B9"/>
    <w:rsid w:val="001C1563"/>
    <w:rsid w:val="001C1CDB"/>
    <w:rsid w:val="001C3219"/>
    <w:rsid w:val="001C322B"/>
    <w:rsid w:val="001C5529"/>
    <w:rsid w:val="001C5576"/>
    <w:rsid w:val="001C710A"/>
    <w:rsid w:val="001D12FA"/>
    <w:rsid w:val="001D1403"/>
    <w:rsid w:val="001D46F0"/>
    <w:rsid w:val="001D5203"/>
    <w:rsid w:val="001D5723"/>
    <w:rsid w:val="001D5EAE"/>
    <w:rsid w:val="001D7375"/>
    <w:rsid w:val="001E10FC"/>
    <w:rsid w:val="001E1CFD"/>
    <w:rsid w:val="001E1D71"/>
    <w:rsid w:val="001E28A2"/>
    <w:rsid w:val="001E2C3C"/>
    <w:rsid w:val="001E3312"/>
    <w:rsid w:val="001E3BF5"/>
    <w:rsid w:val="001E6ED6"/>
    <w:rsid w:val="001E75C4"/>
    <w:rsid w:val="001E7F05"/>
    <w:rsid w:val="001F0D17"/>
    <w:rsid w:val="001F0F76"/>
    <w:rsid w:val="001F1FFD"/>
    <w:rsid w:val="001F38A5"/>
    <w:rsid w:val="001F3E32"/>
    <w:rsid w:val="001F4189"/>
    <w:rsid w:val="001F45BC"/>
    <w:rsid w:val="001F4ED0"/>
    <w:rsid w:val="001F5ECC"/>
    <w:rsid w:val="001F617D"/>
    <w:rsid w:val="001F659C"/>
    <w:rsid w:val="001F6A86"/>
    <w:rsid w:val="001F7C3D"/>
    <w:rsid w:val="00200CD1"/>
    <w:rsid w:val="0020197F"/>
    <w:rsid w:val="00201C9F"/>
    <w:rsid w:val="002027A1"/>
    <w:rsid w:val="00202F6F"/>
    <w:rsid w:val="00203055"/>
    <w:rsid w:val="00204454"/>
    <w:rsid w:val="002051F3"/>
    <w:rsid w:val="00207391"/>
    <w:rsid w:val="0020769B"/>
    <w:rsid w:val="0021061D"/>
    <w:rsid w:val="00210C55"/>
    <w:rsid w:val="00211801"/>
    <w:rsid w:val="00213A83"/>
    <w:rsid w:val="00213F02"/>
    <w:rsid w:val="00213F6B"/>
    <w:rsid w:val="0021408C"/>
    <w:rsid w:val="0021454D"/>
    <w:rsid w:val="002147A4"/>
    <w:rsid w:val="00216825"/>
    <w:rsid w:val="00220149"/>
    <w:rsid w:val="002204E8"/>
    <w:rsid w:val="00220929"/>
    <w:rsid w:val="00220C65"/>
    <w:rsid w:val="002213EE"/>
    <w:rsid w:val="00221AB5"/>
    <w:rsid w:val="00221FEB"/>
    <w:rsid w:val="00223566"/>
    <w:rsid w:val="00223C9F"/>
    <w:rsid w:val="00223CE3"/>
    <w:rsid w:val="00224DBA"/>
    <w:rsid w:val="00225183"/>
    <w:rsid w:val="00225EED"/>
    <w:rsid w:val="00227035"/>
    <w:rsid w:val="00231080"/>
    <w:rsid w:val="002311C5"/>
    <w:rsid w:val="002319F5"/>
    <w:rsid w:val="002328E4"/>
    <w:rsid w:val="00233EAB"/>
    <w:rsid w:val="00236DC1"/>
    <w:rsid w:val="002370DA"/>
    <w:rsid w:val="0023734C"/>
    <w:rsid w:val="00237618"/>
    <w:rsid w:val="0024002F"/>
    <w:rsid w:val="002413A1"/>
    <w:rsid w:val="00243788"/>
    <w:rsid w:val="002451B2"/>
    <w:rsid w:val="002453EE"/>
    <w:rsid w:val="0024628A"/>
    <w:rsid w:val="0024693B"/>
    <w:rsid w:val="00247DD3"/>
    <w:rsid w:val="002500F8"/>
    <w:rsid w:val="00250958"/>
    <w:rsid w:val="00250FD7"/>
    <w:rsid w:val="00251301"/>
    <w:rsid w:val="00251F6B"/>
    <w:rsid w:val="002525E8"/>
    <w:rsid w:val="002529E4"/>
    <w:rsid w:val="00252FF4"/>
    <w:rsid w:val="0025378B"/>
    <w:rsid w:val="00253B6E"/>
    <w:rsid w:val="002542E1"/>
    <w:rsid w:val="002548E7"/>
    <w:rsid w:val="00255617"/>
    <w:rsid w:val="002576AB"/>
    <w:rsid w:val="00257F42"/>
    <w:rsid w:val="00260131"/>
    <w:rsid w:val="002608FE"/>
    <w:rsid w:val="00261956"/>
    <w:rsid w:val="00261AB4"/>
    <w:rsid w:val="00263CF5"/>
    <w:rsid w:val="00266C6D"/>
    <w:rsid w:val="00270AF9"/>
    <w:rsid w:val="0027113A"/>
    <w:rsid w:val="00271517"/>
    <w:rsid w:val="002718F4"/>
    <w:rsid w:val="00271AC2"/>
    <w:rsid w:val="0027218E"/>
    <w:rsid w:val="00272985"/>
    <w:rsid w:val="00272A5C"/>
    <w:rsid w:val="002739FB"/>
    <w:rsid w:val="00276765"/>
    <w:rsid w:val="00276831"/>
    <w:rsid w:val="002816E4"/>
    <w:rsid w:val="00281800"/>
    <w:rsid w:val="00281EA3"/>
    <w:rsid w:val="00282054"/>
    <w:rsid w:val="00282686"/>
    <w:rsid w:val="00282E72"/>
    <w:rsid w:val="002842BB"/>
    <w:rsid w:val="002876C8"/>
    <w:rsid w:val="00292420"/>
    <w:rsid w:val="0029299B"/>
    <w:rsid w:val="00296A2E"/>
    <w:rsid w:val="002973F9"/>
    <w:rsid w:val="002A00EB"/>
    <w:rsid w:val="002A2EED"/>
    <w:rsid w:val="002A317F"/>
    <w:rsid w:val="002A31C7"/>
    <w:rsid w:val="002A46EA"/>
    <w:rsid w:val="002B24E5"/>
    <w:rsid w:val="002B2F41"/>
    <w:rsid w:val="002B3464"/>
    <w:rsid w:val="002B38A1"/>
    <w:rsid w:val="002B567B"/>
    <w:rsid w:val="002B7730"/>
    <w:rsid w:val="002C3EE4"/>
    <w:rsid w:val="002C4B66"/>
    <w:rsid w:val="002C6E73"/>
    <w:rsid w:val="002D0BAD"/>
    <w:rsid w:val="002D1F5B"/>
    <w:rsid w:val="002D22B3"/>
    <w:rsid w:val="002D3F29"/>
    <w:rsid w:val="002D417A"/>
    <w:rsid w:val="002D5508"/>
    <w:rsid w:val="002D6DAE"/>
    <w:rsid w:val="002E1032"/>
    <w:rsid w:val="002E41CF"/>
    <w:rsid w:val="002E4D85"/>
    <w:rsid w:val="002E5351"/>
    <w:rsid w:val="002E6334"/>
    <w:rsid w:val="002E6F22"/>
    <w:rsid w:val="002E7DFC"/>
    <w:rsid w:val="002E7E32"/>
    <w:rsid w:val="002E7F78"/>
    <w:rsid w:val="002F5006"/>
    <w:rsid w:val="002F5C5A"/>
    <w:rsid w:val="002F6D8D"/>
    <w:rsid w:val="002F7C9A"/>
    <w:rsid w:val="003012D7"/>
    <w:rsid w:val="003023DD"/>
    <w:rsid w:val="00303331"/>
    <w:rsid w:val="00303A70"/>
    <w:rsid w:val="00304324"/>
    <w:rsid w:val="003056DE"/>
    <w:rsid w:val="00305C51"/>
    <w:rsid w:val="00310032"/>
    <w:rsid w:val="00311116"/>
    <w:rsid w:val="003121D6"/>
    <w:rsid w:val="003123B2"/>
    <w:rsid w:val="003126B0"/>
    <w:rsid w:val="003128FC"/>
    <w:rsid w:val="0031396D"/>
    <w:rsid w:val="0031463B"/>
    <w:rsid w:val="00314919"/>
    <w:rsid w:val="00314E2B"/>
    <w:rsid w:val="003152F3"/>
    <w:rsid w:val="003159A2"/>
    <w:rsid w:val="00316D70"/>
    <w:rsid w:val="00317675"/>
    <w:rsid w:val="00317F22"/>
    <w:rsid w:val="0032023F"/>
    <w:rsid w:val="00320A35"/>
    <w:rsid w:val="003221B3"/>
    <w:rsid w:val="003225CA"/>
    <w:rsid w:val="003249D9"/>
    <w:rsid w:val="00324BF8"/>
    <w:rsid w:val="003251AA"/>
    <w:rsid w:val="00325C56"/>
    <w:rsid w:val="00325E60"/>
    <w:rsid w:val="0032698D"/>
    <w:rsid w:val="00331C42"/>
    <w:rsid w:val="003323C9"/>
    <w:rsid w:val="003329A5"/>
    <w:rsid w:val="003341FA"/>
    <w:rsid w:val="00334E29"/>
    <w:rsid w:val="00336292"/>
    <w:rsid w:val="00336AC1"/>
    <w:rsid w:val="00336C84"/>
    <w:rsid w:val="00337C38"/>
    <w:rsid w:val="00340186"/>
    <w:rsid w:val="00341E22"/>
    <w:rsid w:val="00342453"/>
    <w:rsid w:val="00342E6B"/>
    <w:rsid w:val="00343362"/>
    <w:rsid w:val="00343E50"/>
    <w:rsid w:val="003441A5"/>
    <w:rsid w:val="003443E4"/>
    <w:rsid w:val="003448F0"/>
    <w:rsid w:val="003453F6"/>
    <w:rsid w:val="00346374"/>
    <w:rsid w:val="00347A9C"/>
    <w:rsid w:val="00350E20"/>
    <w:rsid w:val="0035198F"/>
    <w:rsid w:val="003533A0"/>
    <w:rsid w:val="00353547"/>
    <w:rsid w:val="003542F7"/>
    <w:rsid w:val="003544B1"/>
    <w:rsid w:val="00354BCB"/>
    <w:rsid w:val="00354CEC"/>
    <w:rsid w:val="00355F79"/>
    <w:rsid w:val="003567BE"/>
    <w:rsid w:val="003573B1"/>
    <w:rsid w:val="003616E7"/>
    <w:rsid w:val="003629E4"/>
    <w:rsid w:val="00364FC1"/>
    <w:rsid w:val="00365A75"/>
    <w:rsid w:val="0036619A"/>
    <w:rsid w:val="00367AC9"/>
    <w:rsid w:val="00367DDB"/>
    <w:rsid w:val="00370275"/>
    <w:rsid w:val="00370984"/>
    <w:rsid w:val="003726BB"/>
    <w:rsid w:val="00373152"/>
    <w:rsid w:val="003731AC"/>
    <w:rsid w:val="003731DE"/>
    <w:rsid w:val="0037481F"/>
    <w:rsid w:val="0038018F"/>
    <w:rsid w:val="00381A70"/>
    <w:rsid w:val="00384B41"/>
    <w:rsid w:val="00384C7B"/>
    <w:rsid w:val="00385053"/>
    <w:rsid w:val="00385C37"/>
    <w:rsid w:val="00385DCB"/>
    <w:rsid w:val="00385E25"/>
    <w:rsid w:val="0038744C"/>
    <w:rsid w:val="00391204"/>
    <w:rsid w:val="00393724"/>
    <w:rsid w:val="00394A39"/>
    <w:rsid w:val="00395DA8"/>
    <w:rsid w:val="003960C9"/>
    <w:rsid w:val="003977DE"/>
    <w:rsid w:val="00397D31"/>
    <w:rsid w:val="003A04A5"/>
    <w:rsid w:val="003A0798"/>
    <w:rsid w:val="003A0E5F"/>
    <w:rsid w:val="003A1377"/>
    <w:rsid w:val="003A269A"/>
    <w:rsid w:val="003A30BE"/>
    <w:rsid w:val="003A4115"/>
    <w:rsid w:val="003A4235"/>
    <w:rsid w:val="003A44C8"/>
    <w:rsid w:val="003A4BAB"/>
    <w:rsid w:val="003A51CA"/>
    <w:rsid w:val="003A780B"/>
    <w:rsid w:val="003B0B3C"/>
    <w:rsid w:val="003B1069"/>
    <w:rsid w:val="003B146D"/>
    <w:rsid w:val="003B1560"/>
    <w:rsid w:val="003B1EEA"/>
    <w:rsid w:val="003B3D66"/>
    <w:rsid w:val="003B4A97"/>
    <w:rsid w:val="003B6D06"/>
    <w:rsid w:val="003B7380"/>
    <w:rsid w:val="003C0DBA"/>
    <w:rsid w:val="003C24EB"/>
    <w:rsid w:val="003C28CA"/>
    <w:rsid w:val="003C3271"/>
    <w:rsid w:val="003C3DAC"/>
    <w:rsid w:val="003C4352"/>
    <w:rsid w:val="003C71A9"/>
    <w:rsid w:val="003C75CF"/>
    <w:rsid w:val="003D01A5"/>
    <w:rsid w:val="003D0B80"/>
    <w:rsid w:val="003D0E96"/>
    <w:rsid w:val="003D0F08"/>
    <w:rsid w:val="003D1EE4"/>
    <w:rsid w:val="003D4890"/>
    <w:rsid w:val="003D531B"/>
    <w:rsid w:val="003D5A86"/>
    <w:rsid w:val="003D745D"/>
    <w:rsid w:val="003D76D8"/>
    <w:rsid w:val="003D771E"/>
    <w:rsid w:val="003E06BD"/>
    <w:rsid w:val="003E0B7C"/>
    <w:rsid w:val="003E161B"/>
    <w:rsid w:val="003E17DC"/>
    <w:rsid w:val="003E2D95"/>
    <w:rsid w:val="003E43D1"/>
    <w:rsid w:val="003E4F2A"/>
    <w:rsid w:val="003E5862"/>
    <w:rsid w:val="003E75F7"/>
    <w:rsid w:val="003E7E1C"/>
    <w:rsid w:val="003F4934"/>
    <w:rsid w:val="003F5944"/>
    <w:rsid w:val="003F6784"/>
    <w:rsid w:val="003F69EF"/>
    <w:rsid w:val="00400456"/>
    <w:rsid w:val="00400859"/>
    <w:rsid w:val="00400CC2"/>
    <w:rsid w:val="00401690"/>
    <w:rsid w:val="00403292"/>
    <w:rsid w:val="00403736"/>
    <w:rsid w:val="00403AE0"/>
    <w:rsid w:val="00404816"/>
    <w:rsid w:val="00404A1A"/>
    <w:rsid w:val="00404C28"/>
    <w:rsid w:val="00406131"/>
    <w:rsid w:val="004064FE"/>
    <w:rsid w:val="004065A6"/>
    <w:rsid w:val="0040694A"/>
    <w:rsid w:val="00406A26"/>
    <w:rsid w:val="00406FA3"/>
    <w:rsid w:val="00407895"/>
    <w:rsid w:val="004129B9"/>
    <w:rsid w:val="00413EE2"/>
    <w:rsid w:val="00414D60"/>
    <w:rsid w:val="004150A7"/>
    <w:rsid w:val="00416CFA"/>
    <w:rsid w:val="00417237"/>
    <w:rsid w:val="00417267"/>
    <w:rsid w:val="0041792E"/>
    <w:rsid w:val="00420004"/>
    <w:rsid w:val="0042041B"/>
    <w:rsid w:val="00420A27"/>
    <w:rsid w:val="00427865"/>
    <w:rsid w:val="00427FBE"/>
    <w:rsid w:val="004303E4"/>
    <w:rsid w:val="00430773"/>
    <w:rsid w:val="00430955"/>
    <w:rsid w:val="00431856"/>
    <w:rsid w:val="00431ABD"/>
    <w:rsid w:val="00434F4F"/>
    <w:rsid w:val="00435FFD"/>
    <w:rsid w:val="0043603D"/>
    <w:rsid w:val="00436788"/>
    <w:rsid w:val="00436E81"/>
    <w:rsid w:val="00437477"/>
    <w:rsid w:val="004375A2"/>
    <w:rsid w:val="00437D3E"/>
    <w:rsid w:val="00440D9B"/>
    <w:rsid w:val="004422B6"/>
    <w:rsid w:val="004432C3"/>
    <w:rsid w:val="004441C3"/>
    <w:rsid w:val="0044476D"/>
    <w:rsid w:val="004452B5"/>
    <w:rsid w:val="0044604E"/>
    <w:rsid w:val="004465B9"/>
    <w:rsid w:val="00446989"/>
    <w:rsid w:val="00446DC1"/>
    <w:rsid w:val="004475A9"/>
    <w:rsid w:val="00450C56"/>
    <w:rsid w:val="004511B8"/>
    <w:rsid w:val="004517BB"/>
    <w:rsid w:val="004517DC"/>
    <w:rsid w:val="00453FA7"/>
    <w:rsid w:val="00457794"/>
    <w:rsid w:val="00461418"/>
    <w:rsid w:val="004619D7"/>
    <w:rsid w:val="00461A15"/>
    <w:rsid w:val="00461A69"/>
    <w:rsid w:val="004625DA"/>
    <w:rsid w:val="00462E60"/>
    <w:rsid w:val="00464BCF"/>
    <w:rsid w:val="00464F36"/>
    <w:rsid w:val="00467270"/>
    <w:rsid w:val="004708A4"/>
    <w:rsid w:val="00471F7A"/>
    <w:rsid w:val="0047329F"/>
    <w:rsid w:val="004739E8"/>
    <w:rsid w:val="004739FD"/>
    <w:rsid w:val="00474192"/>
    <w:rsid w:val="0047487E"/>
    <w:rsid w:val="00474A94"/>
    <w:rsid w:val="00474AB4"/>
    <w:rsid w:val="004752D0"/>
    <w:rsid w:val="00475F53"/>
    <w:rsid w:val="00476E02"/>
    <w:rsid w:val="00481F48"/>
    <w:rsid w:val="0048264C"/>
    <w:rsid w:val="00482C6F"/>
    <w:rsid w:val="0048325F"/>
    <w:rsid w:val="0048415B"/>
    <w:rsid w:val="0048436E"/>
    <w:rsid w:val="004853D8"/>
    <w:rsid w:val="00486286"/>
    <w:rsid w:val="004863CB"/>
    <w:rsid w:val="0048652F"/>
    <w:rsid w:val="00487A89"/>
    <w:rsid w:val="00491122"/>
    <w:rsid w:val="0049162C"/>
    <w:rsid w:val="00491986"/>
    <w:rsid w:val="00491CE4"/>
    <w:rsid w:val="0049204D"/>
    <w:rsid w:val="00495965"/>
    <w:rsid w:val="00495B7F"/>
    <w:rsid w:val="004967DC"/>
    <w:rsid w:val="00496F55"/>
    <w:rsid w:val="004977DD"/>
    <w:rsid w:val="004A0B0A"/>
    <w:rsid w:val="004A17A9"/>
    <w:rsid w:val="004A1E12"/>
    <w:rsid w:val="004A2101"/>
    <w:rsid w:val="004A36CF"/>
    <w:rsid w:val="004A39F0"/>
    <w:rsid w:val="004A3BC7"/>
    <w:rsid w:val="004A5497"/>
    <w:rsid w:val="004A59A4"/>
    <w:rsid w:val="004A6AC2"/>
    <w:rsid w:val="004A6F95"/>
    <w:rsid w:val="004B05B5"/>
    <w:rsid w:val="004B1A27"/>
    <w:rsid w:val="004B20C2"/>
    <w:rsid w:val="004B231F"/>
    <w:rsid w:val="004B2446"/>
    <w:rsid w:val="004B324F"/>
    <w:rsid w:val="004B32EC"/>
    <w:rsid w:val="004B3B81"/>
    <w:rsid w:val="004B5CFE"/>
    <w:rsid w:val="004B5E58"/>
    <w:rsid w:val="004C0214"/>
    <w:rsid w:val="004C0392"/>
    <w:rsid w:val="004C16F5"/>
    <w:rsid w:val="004C2F13"/>
    <w:rsid w:val="004C36E8"/>
    <w:rsid w:val="004C4A46"/>
    <w:rsid w:val="004C5530"/>
    <w:rsid w:val="004C564A"/>
    <w:rsid w:val="004C69A1"/>
    <w:rsid w:val="004D17DE"/>
    <w:rsid w:val="004D196A"/>
    <w:rsid w:val="004D230C"/>
    <w:rsid w:val="004D3B79"/>
    <w:rsid w:val="004D55A1"/>
    <w:rsid w:val="004D5A87"/>
    <w:rsid w:val="004D5B65"/>
    <w:rsid w:val="004D781D"/>
    <w:rsid w:val="004D7B03"/>
    <w:rsid w:val="004E123B"/>
    <w:rsid w:val="004E15FA"/>
    <w:rsid w:val="004E1D50"/>
    <w:rsid w:val="004E2EC3"/>
    <w:rsid w:val="004E3A20"/>
    <w:rsid w:val="004E41EE"/>
    <w:rsid w:val="004E4277"/>
    <w:rsid w:val="004E5FDE"/>
    <w:rsid w:val="004E686B"/>
    <w:rsid w:val="004E7B4F"/>
    <w:rsid w:val="004E7CB5"/>
    <w:rsid w:val="004E7CCA"/>
    <w:rsid w:val="004F0546"/>
    <w:rsid w:val="004F0905"/>
    <w:rsid w:val="004F152E"/>
    <w:rsid w:val="004F1CB4"/>
    <w:rsid w:val="004F28B0"/>
    <w:rsid w:val="004F3449"/>
    <w:rsid w:val="004F35DC"/>
    <w:rsid w:val="004F36D6"/>
    <w:rsid w:val="004F3DFE"/>
    <w:rsid w:val="004F4EA5"/>
    <w:rsid w:val="004F5063"/>
    <w:rsid w:val="004F59FA"/>
    <w:rsid w:val="00501501"/>
    <w:rsid w:val="005032EE"/>
    <w:rsid w:val="0050474E"/>
    <w:rsid w:val="005057D0"/>
    <w:rsid w:val="005068A1"/>
    <w:rsid w:val="0050789C"/>
    <w:rsid w:val="005104B4"/>
    <w:rsid w:val="00513D48"/>
    <w:rsid w:val="00513F31"/>
    <w:rsid w:val="00517955"/>
    <w:rsid w:val="00517EDB"/>
    <w:rsid w:val="005204A5"/>
    <w:rsid w:val="005208FB"/>
    <w:rsid w:val="0052091B"/>
    <w:rsid w:val="00520EF5"/>
    <w:rsid w:val="005223B3"/>
    <w:rsid w:val="00522B58"/>
    <w:rsid w:val="00523AAB"/>
    <w:rsid w:val="0052629C"/>
    <w:rsid w:val="00526453"/>
    <w:rsid w:val="0052658A"/>
    <w:rsid w:val="00526945"/>
    <w:rsid w:val="00527AAE"/>
    <w:rsid w:val="00531678"/>
    <w:rsid w:val="00534514"/>
    <w:rsid w:val="00534DA0"/>
    <w:rsid w:val="005352A5"/>
    <w:rsid w:val="0053559F"/>
    <w:rsid w:val="00535994"/>
    <w:rsid w:val="00535EF5"/>
    <w:rsid w:val="005366CB"/>
    <w:rsid w:val="00541ECB"/>
    <w:rsid w:val="0054236E"/>
    <w:rsid w:val="0054246D"/>
    <w:rsid w:val="00543849"/>
    <w:rsid w:val="00543D6F"/>
    <w:rsid w:val="0054465E"/>
    <w:rsid w:val="005449BA"/>
    <w:rsid w:val="00545234"/>
    <w:rsid w:val="00545364"/>
    <w:rsid w:val="00553212"/>
    <w:rsid w:val="00553EE1"/>
    <w:rsid w:val="00554D50"/>
    <w:rsid w:val="00556DF1"/>
    <w:rsid w:val="00557DBF"/>
    <w:rsid w:val="005608DF"/>
    <w:rsid w:val="005611AA"/>
    <w:rsid w:val="00561ED9"/>
    <w:rsid w:val="00562000"/>
    <w:rsid w:val="00562479"/>
    <w:rsid w:val="0056318D"/>
    <w:rsid w:val="005631FA"/>
    <w:rsid w:val="0056381F"/>
    <w:rsid w:val="00564995"/>
    <w:rsid w:val="00564AD0"/>
    <w:rsid w:val="00564EF1"/>
    <w:rsid w:val="005667E4"/>
    <w:rsid w:val="00570A23"/>
    <w:rsid w:val="005714A6"/>
    <w:rsid w:val="0057209B"/>
    <w:rsid w:val="0057362C"/>
    <w:rsid w:val="00573733"/>
    <w:rsid w:val="00573FA1"/>
    <w:rsid w:val="0057465B"/>
    <w:rsid w:val="005762F1"/>
    <w:rsid w:val="005762F5"/>
    <w:rsid w:val="005770AA"/>
    <w:rsid w:val="005772E3"/>
    <w:rsid w:val="00580403"/>
    <w:rsid w:val="005810FC"/>
    <w:rsid w:val="005818EB"/>
    <w:rsid w:val="00581B73"/>
    <w:rsid w:val="005821DC"/>
    <w:rsid w:val="0058237F"/>
    <w:rsid w:val="0058248C"/>
    <w:rsid w:val="005831AB"/>
    <w:rsid w:val="00583247"/>
    <w:rsid w:val="00583A85"/>
    <w:rsid w:val="00584FCE"/>
    <w:rsid w:val="00584FF1"/>
    <w:rsid w:val="00585026"/>
    <w:rsid w:val="005862E4"/>
    <w:rsid w:val="00586ACF"/>
    <w:rsid w:val="00586CBF"/>
    <w:rsid w:val="00587797"/>
    <w:rsid w:val="00587FDE"/>
    <w:rsid w:val="005901EE"/>
    <w:rsid w:val="00591088"/>
    <w:rsid w:val="00591E43"/>
    <w:rsid w:val="005926F8"/>
    <w:rsid w:val="00593533"/>
    <w:rsid w:val="005939D5"/>
    <w:rsid w:val="0059574C"/>
    <w:rsid w:val="00595AB8"/>
    <w:rsid w:val="00595BBB"/>
    <w:rsid w:val="005967AF"/>
    <w:rsid w:val="00596891"/>
    <w:rsid w:val="005A04BF"/>
    <w:rsid w:val="005A093B"/>
    <w:rsid w:val="005A09B3"/>
    <w:rsid w:val="005A0BF6"/>
    <w:rsid w:val="005A0C5C"/>
    <w:rsid w:val="005A0F03"/>
    <w:rsid w:val="005A195B"/>
    <w:rsid w:val="005A2D2A"/>
    <w:rsid w:val="005A3774"/>
    <w:rsid w:val="005A39DE"/>
    <w:rsid w:val="005A5726"/>
    <w:rsid w:val="005A79A2"/>
    <w:rsid w:val="005B0693"/>
    <w:rsid w:val="005B1D9B"/>
    <w:rsid w:val="005B2802"/>
    <w:rsid w:val="005B3935"/>
    <w:rsid w:val="005B513B"/>
    <w:rsid w:val="005C088C"/>
    <w:rsid w:val="005C1B49"/>
    <w:rsid w:val="005C2F16"/>
    <w:rsid w:val="005C35B3"/>
    <w:rsid w:val="005C3950"/>
    <w:rsid w:val="005C50D5"/>
    <w:rsid w:val="005C58E4"/>
    <w:rsid w:val="005C6A1F"/>
    <w:rsid w:val="005C7811"/>
    <w:rsid w:val="005C7E56"/>
    <w:rsid w:val="005D089F"/>
    <w:rsid w:val="005D13DC"/>
    <w:rsid w:val="005D1744"/>
    <w:rsid w:val="005D2C5E"/>
    <w:rsid w:val="005D2F06"/>
    <w:rsid w:val="005D4FF8"/>
    <w:rsid w:val="005D61A6"/>
    <w:rsid w:val="005D69C2"/>
    <w:rsid w:val="005D6C7C"/>
    <w:rsid w:val="005E047C"/>
    <w:rsid w:val="005E1DC0"/>
    <w:rsid w:val="005E2D18"/>
    <w:rsid w:val="005E301B"/>
    <w:rsid w:val="005E4297"/>
    <w:rsid w:val="005E43D3"/>
    <w:rsid w:val="005E4680"/>
    <w:rsid w:val="005E4918"/>
    <w:rsid w:val="005E539E"/>
    <w:rsid w:val="005E65AB"/>
    <w:rsid w:val="005E7A04"/>
    <w:rsid w:val="005E7D90"/>
    <w:rsid w:val="005F086D"/>
    <w:rsid w:val="005F0F0E"/>
    <w:rsid w:val="005F0F4A"/>
    <w:rsid w:val="005F152D"/>
    <w:rsid w:val="005F1AFC"/>
    <w:rsid w:val="005F1C03"/>
    <w:rsid w:val="005F1F61"/>
    <w:rsid w:val="005F20C2"/>
    <w:rsid w:val="005F2A5E"/>
    <w:rsid w:val="005F2B9B"/>
    <w:rsid w:val="005F346C"/>
    <w:rsid w:val="005F4168"/>
    <w:rsid w:val="005F5271"/>
    <w:rsid w:val="005F5C2D"/>
    <w:rsid w:val="005F7E26"/>
    <w:rsid w:val="00600852"/>
    <w:rsid w:val="00600A2F"/>
    <w:rsid w:val="006017F3"/>
    <w:rsid w:val="00603E44"/>
    <w:rsid w:val="00604F72"/>
    <w:rsid w:val="006051FA"/>
    <w:rsid w:val="00605F61"/>
    <w:rsid w:val="00606DF3"/>
    <w:rsid w:val="00611479"/>
    <w:rsid w:val="00611C5F"/>
    <w:rsid w:val="00611E9C"/>
    <w:rsid w:val="006122A5"/>
    <w:rsid w:val="0061424E"/>
    <w:rsid w:val="006147B9"/>
    <w:rsid w:val="0061542F"/>
    <w:rsid w:val="00615BD6"/>
    <w:rsid w:val="0061635C"/>
    <w:rsid w:val="0061743F"/>
    <w:rsid w:val="00617558"/>
    <w:rsid w:val="00620C87"/>
    <w:rsid w:val="006231C5"/>
    <w:rsid w:val="00623AEC"/>
    <w:rsid w:val="00625C05"/>
    <w:rsid w:val="00626902"/>
    <w:rsid w:val="00626F89"/>
    <w:rsid w:val="00627A60"/>
    <w:rsid w:val="0063015B"/>
    <w:rsid w:val="00631477"/>
    <w:rsid w:val="00631C56"/>
    <w:rsid w:val="0063270C"/>
    <w:rsid w:val="00632A9C"/>
    <w:rsid w:val="00633218"/>
    <w:rsid w:val="00633786"/>
    <w:rsid w:val="00634140"/>
    <w:rsid w:val="00637ACF"/>
    <w:rsid w:val="00640417"/>
    <w:rsid w:val="0064078A"/>
    <w:rsid w:val="006429BE"/>
    <w:rsid w:val="00643567"/>
    <w:rsid w:val="00643E6E"/>
    <w:rsid w:val="006456AC"/>
    <w:rsid w:val="0064577E"/>
    <w:rsid w:val="006462BF"/>
    <w:rsid w:val="00647D46"/>
    <w:rsid w:val="006514C2"/>
    <w:rsid w:val="006536F9"/>
    <w:rsid w:val="00653734"/>
    <w:rsid w:val="00654A33"/>
    <w:rsid w:val="006558D5"/>
    <w:rsid w:val="0065631F"/>
    <w:rsid w:val="00656574"/>
    <w:rsid w:val="0065673F"/>
    <w:rsid w:val="00657CB0"/>
    <w:rsid w:val="006624DE"/>
    <w:rsid w:val="00663B0E"/>
    <w:rsid w:val="00665017"/>
    <w:rsid w:val="006653BA"/>
    <w:rsid w:val="006668B3"/>
    <w:rsid w:val="00667B07"/>
    <w:rsid w:val="006703DF"/>
    <w:rsid w:val="00671E7E"/>
    <w:rsid w:val="00672594"/>
    <w:rsid w:val="00672B52"/>
    <w:rsid w:val="006767AE"/>
    <w:rsid w:val="00681CBE"/>
    <w:rsid w:val="006825E6"/>
    <w:rsid w:val="0068325B"/>
    <w:rsid w:val="006834CA"/>
    <w:rsid w:val="00683741"/>
    <w:rsid w:val="0068418C"/>
    <w:rsid w:val="00686ACE"/>
    <w:rsid w:val="006872B7"/>
    <w:rsid w:val="00690031"/>
    <w:rsid w:val="006925A3"/>
    <w:rsid w:val="0069300A"/>
    <w:rsid w:val="00694461"/>
    <w:rsid w:val="00694E6C"/>
    <w:rsid w:val="00697787"/>
    <w:rsid w:val="006977FE"/>
    <w:rsid w:val="006A0764"/>
    <w:rsid w:val="006A146B"/>
    <w:rsid w:val="006A14C2"/>
    <w:rsid w:val="006A15DE"/>
    <w:rsid w:val="006A2346"/>
    <w:rsid w:val="006A2651"/>
    <w:rsid w:val="006A3EB5"/>
    <w:rsid w:val="006A4D7B"/>
    <w:rsid w:val="006A545C"/>
    <w:rsid w:val="006A761D"/>
    <w:rsid w:val="006B0B6D"/>
    <w:rsid w:val="006B2867"/>
    <w:rsid w:val="006B419E"/>
    <w:rsid w:val="006B42D6"/>
    <w:rsid w:val="006B4E13"/>
    <w:rsid w:val="006B5333"/>
    <w:rsid w:val="006B7AB4"/>
    <w:rsid w:val="006C17A1"/>
    <w:rsid w:val="006C1BB6"/>
    <w:rsid w:val="006C670F"/>
    <w:rsid w:val="006D0573"/>
    <w:rsid w:val="006D2438"/>
    <w:rsid w:val="006D4F61"/>
    <w:rsid w:val="006E4015"/>
    <w:rsid w:val="006E6676"/>
    <w:rsid w:val="006E747B"/>
    <w:rsid w:val="006E79F5"/>
    <w:rsid w:val="006F1BB7"/>
    <w:rsid w:val="006F1C74"/>
    <w:rsid w:val="006F3E48"/>
    <w:rsid w:val="006F4CE6"/>
    <w:rsid w:val="006F6A79"/>
    <w:rsid w:val="00700266"/>
    <w:rsid w:val="00701935"/>
    <w:rsid w:val="0070376D"/>
    <w:rsid w:val="00703C3B"/>
    <w:rsid w:val="007047EC"/>
    <w:rsid w:val="00705953"/>
    <w:rsid w:val="007066A7"/>
    <w:rsid w:val="00706C1E"/>
    <w:rsid w:val="00707535"/>
    <w:rsid w:val="00712221"/>
    <w:rsid w:val="00712FCB"/>
    <w:rsid w:val="0071352B"/>
    <w:rsid w:val="00713EA6"/>
    <w:rsid w:val="007141F4"/>
    <w:rsid w:val="00716643"/>
    <w:rsid w:val="00716BDD"/>
    <w:rsid w:val="00717E48"/>
    <w:rsid w:val="007204D8"/>
    <w:rsid w:val="00720811"/>
    <w:rsid w:val="007223CA"/>
    <w:rsid w:val="0072358D"/>
    <w:rsid w:val="00723D5E"/>
    <w:rsid w:val="00725A14"/>
    <w:rsid w:val="00725A4E"/>
    <w:rsid w:val="00725F1B"/>
    <w:rsid w:val="007268DC"/>
    <w:rsid w:val="00726F48"/>
    <w:rsid w:val="00733DC3"/>
    <w:rsid w:val="00734862"/>
    <w:rsid w:val="00734AD3"/>
    <w:rsid w:val="0073508E"/>
    <w:rsid w:val="00735B0E"/>
    <w:rsid w:val="00735CA3"/>
    <w:rsid w:val="00736940"/>
    <w:rsid w:val="00736E56"/>
    <w:rsid w:val="00737301"/>
    <w:rsid w:val="00740DDB"/>
    <w:rsid w:val="00744882"/>
    <w:rsid w:val="00746335"/>
    <w:rsid w:val="00746915"/>
    <w:rsid w:val="00746B98"/>
    <w:rsid w:val="00747014"/>
    <w:rsid w:val="0074746F"/>
    <w:rsid w:val="00747DCD"/>
    <w:rsid w:val="00750B9D"/>
    <w:rsid w:val="007518AE"/>
    <w:rsid w:val="0075252E"/>
    <w:rsid w:val="007530B5"/>
    <w:rsid w:val="00760997"/>
    <w:rsid w:val="00760C56"/>
    <w:rsid w:val="007611A1"/>
    <w:rsid w:val="0076157B"/>
    <w:rsid w:val="00761AC2"/>
    <w:rsid w:val="00763845"/>
    <w:rsid w:val="0076570B"/>
    <w:rsid w:val="00765B85"/>
    <w:rsid w:val="00766659"/>
    <w:rsid w:val="00767203"/>
    <w:rsid w:val="00767ACE"/>
    <w:rsid w:val="0077171A"/>
    <w:rsid w:val="00771778"/>
    <w:rsid w:val="00771A1F"/>
    <w:rsid w:val="00773113"/>
    <w:rsid w:val="007731BB"/>
    <w:rsid w:val="007732B9"/>
    <w:rsid w:val="00773675"/>
    <w:rsid w:val="0077406C"/>
    <w:rsid w:val="00775897"/>
    <w:rsid w:val="007758BC"/>
    <w:rsid w:val="007762BB"/>
    <w:rsid w:val="00777476"/>
    <w:rsid w:val="00777AF4"/>
    <w:rsid w:val="00780D53"/>
    <w:rsid w:val="0078145C"/>
    <w:rsid w:val="007818D0"/>
    <w:rsid w:val="00784B2A"/>
    <w:rsid w:val="0078541B"/>
    <w:rsid w:val="00786F4C"/>
    <w:rsid w:val="007876D1"/>
    <w:rsid w:val="007907EF"/>
    <w:rsid w:val="00791162"/>
    <w:rsid w:val="007917D7"/>
    <w:rsid w:val="00791D99"/>
    <w:rsid w:val="00792333"/>
    <w:rsid w:val="00792387"/>
    <w:rsid w:val="00792961"/>
    <w:rsid w:val="00794094"/>
    <w:rsid w:val="007974CC"/>
    <w:rsid w:val="007A1424"/>
    <w:rsid w:val="007A2522"/>
    <w:rsid w:val="007A39C1"/>
    <w:rsid w:val="007A7796"/>
    <w:rsid w:val="007A7DAD"/>
    <w:rsid w:val="007B0757"/>
    <w:rsid w:val="007B0851"/>
    <w:rsid w:val="007B1D67"/>
    <w:rsid w:val="007B29C9"/>
    <w:rsid w:val="007B350A"/>
    <w:rsid w:val="007B4342"/>
    <w:rsid w:val="007B4E18"/>
    <w:rsid w:val="007B6091"/>
    <w:rsid w:val="007C01AA"/>
    <w:rsid w:val="007C1427"/>
    <w:rsid w:val="007C1514"/>
    <w:rsid w:val="007C1A10"/>
    <w:rsid w:val="007C1A16"/>
    <w:rsid w:val="007C245A"/>
    <w:rsid w:val="007C49E6"/>
    <w:rsid w:val="007C52D6"/>
    <w:rsid w:val="007C56A1"/>
    <w:rsid w:val="007C56B2"/>
    <w:rsid w:val="007C5E05"/>
    <w:rsid w:val="007C5F3A"/>
    <w:rsid w:val="007C6747"/>
    <w:rsid w:val="007D1DB7"/>
    <w:rsid w:val="007D3BBA"/>
    <w:rsid w:val="007D4589"/>
    <w:rsid w:val="007D4C45"/>
    <w:rsid w:val="007D5CDF"/>
    <w:rsid w:val="007D649A"/>
    <w:rsid w:val="007D64A3"/>
    <w:rsid w:val="007D702F"/>
    <w:rsid w:val="007D7537"/>
    <w:rsid w:val="007D798E"/>
    <w:rsid w:val="007E01E4"/>
    <w:rsid w:val="007E1E7C"/>
    <w:rsid w:val="007E3246"/>
    <w:rsid w:val="007E55C5"/>
    <w:rsid w:val="007E5807"/>
    <w:rsid w:val="007E583F"/>
    <w:rsid w:val="007E5B2E"/>
    <w:rsid w:val="007F21C2"/>
    <w:rsid w:val="007F4433"/>
    <w:rsid w:val="007F5227"/>
    <w:rsid w:val="007F5FE5"/>
    <w:rsid w:val="007F765B"/>
    <w:rsid w:val="0080011E"/>
    <w:rsid w:val="00800616"/>
    <w:rsid w:val="00800EB9"/>
    <w:rsid w:val="00802A92"/>
    <w:rsid w:val="008036D8"/>
    <w:rsid w:val="008047C3"/>
    <w:rsid w:val="008050DA"/>
    <w:rsid w:val="00805527"/>
    <w:rsid w:val="00805A4D"/>
    <w:rsid w:val="00806D74"/>
    <w:rsid w:val="008079C2"/>
    <w:rsid w:val="00810023"/>
    <w:rsid w:val="0081164B"/>
    <w:rsid w:val="00811DCE"/>
    <w:rsid w:val="00813BA2"/>
    <w:rsid w:val="00814AB9"/>
    <w:rsid w:val="00814FAF"/>
    <w:rsid w:val="00815613"/>
    <w:rsid w:val="0081700B"/>
    <w:rsid w:val="00817747"/>
    <w:rsid w:val="00817869"/>
    <w:rsid w:val="00820265"/>
    <w:rsid w:val="00821132"/>
    <w:rsid w:val="00822DEE"/>
    <w:rsid w:val="00822EC0"/>
    <w:rsid w:val="0082422B"/>
    <w:rsid w:val="0082450B"/>
    <w:rsid w:val="008251BC"/>
    <w:rsid w:val="00825246"/>
    <w:rsid w:val="00825D2A"/>
    <w:rsid w:val="00826728"/>
    <w:rsid w:val="0082742A"/>
    <w:rsid w:val="00830063"/>
    <w:rsid w:val="0083075D"/>
    <w:rsid w:val="00833100"/>
    <w:rsid w:val="00833A3C"/>
    <w:rsid w:val="008361F6"/>
    <w:rsid w:val="008375B1"/>
    <w:rsid w:val="0083770A"/>
    <w:rsid w:val="008379BE"/>
    <w:rsid w:val="00837EB9"/>
    <w:rsid w:val="00840DE6"/>
    <w:rsid w:val="00841D8E"/>
    <w:rsid w:val="00842F00"/>
    <w:rsid w:val="00843731"/>
    <w:rsid w:val="008439DD"/>
    <w:rsid w:val="00843B00"/>
    <w:rsid w:val="008447AC"/>
    <w:rsid w:val="008454E0"/>
    <w:rsid w:val="00845B5B"/>
    <w:rsid w:val="00846749"/>
    <w:rsid w:val="00850CF8"/>
    <w:rsid w:val="0085172E"/>
    <w:rsid w:val="00851FD7"/>
    <w:rsid w:val="00852592"/>
    <w:rsid w:val="008530C2"/>
    <w:rsid w:val="00854B09"/>
    <w:rsid w:val="00855713"/>
    <w:rsid w:val="00857CF0"/>
    <w:rsid w:val="008608F8"/>
    <w:rsid w:val="0086197D"/>
    <w:rsid w:val="008624C6"/>
    <w:rsid w:val="0086258B"/>
    <w:rsid w:val="0086335D"/>
    <w:rsid w:val="0086439B"/>
    <w:rsid w:val="008645C8"/>
    <w:rsid w:val="00864B05"/>
    <w:rsid w:val="00865895"/>
    <w:rsid w:val="00865E7C"/>
    <w:rsid w:val="00865ED8"/>
    <w:rsid w:val="00870268"/>
    <w:rsid w:val="00870707"/>
    <w:rsid w:val="00870F6E"/>
    <w:rsid w:val="00871444"/>
    <w:rsid w:val="00872022"/>
    <w:rsid w:val="008723B5"/>
    <w:rsid w:val="008739DD"/>
    <w:rsid w:val="008776B2"/>
    <w:rsid w:val="008816D9"/>
    <w:rsid w:val="0088181B"/>
    <w:rsid w:val="008828B7"/>
    <w:rsid w:val="008831AC"/>
    <w:rsid w:val="00884CAC"/>
    <w:rsid w:val="00886B04"/>
    <w:rsid w:val="00887905"/>
    <w:rsid w:val="008908FB"/>
    <w:rsid w:val="008927CB"/>
    <w:rsid w:val="008927DE"/>
    <w:rsid w:val="008949A2"/>
    <w:rsid w:val="00894CD2"/>
    <w:rsid w:val="00894E1F"/>
    <w:rsid w:val="00895F59"/>
    <w:rsid w:val="008970CC"/>
    <w:rsid w:val="00897138"/>
    <w:rsid w:val="008A498E"/>
    <w:rsid w:val="008A4C78"/>
    <w:rsid w:val="008A5C1A"/>
    <w:rsid w:val="008A75C2"/>
    <w:rsid w:val="008B0CE2"/>
    <w:rsid w:val="008B1C58"/>
    <w:rsid w:val="008B39CC"/>
    <w:rsid w:val="008B4132"/>
    <w:rsid w:val="008B5054"/>
    <w:rsid w:val="008B5B12"/>
    <w:rsid w:val="008B7E40"/>
    <w:rsid w:val="008C0071"/>
    <w:rsid w:val="008C0630"/>
    <w:rsid w:val="008C11D5"/>
    <w:rsid w:val="008C1490"/>
    <w:rsid w:val="008C1689"/>
    <w:rsid w:val="008C1A1B"/>
    <w:rsid w:val="008C2F99"/>
    <w:rsid w:val="008C33CD"/>
    <w:rsid w:val="008C3517"/>
    <w:rsid w:val="008C4E1D"/>
    <w:rsid w:val="008C5EEE"/>
    <w:rsid w:val="008C600D"/>
    <w:rsid w:val="008C7065"/>
    <w:rsid w:val="008C754E"/>
    <w:rsid w:val="008D0750"/>
    <w:rsid w:val="008D09D5"/>
    <w:rsid w:val="008D29F1"/>
    <w:rsid w:val="008D3724"/>
    <w:rsid w:val="008D4A90"/>
    <w:rsid w:val="008D4C43"/>
    <w:rsid w:val="008D519F"/>
    <w:rsid w:val="008D7B02"/>
    <w:rsid w:val="008E0626"/>
    <w:rsid w:val="008E11C8"/>
    <w:rsid w:val="008E1644"/>
    <w:rsid w:val="008E4390"/>
    <w:rsid w:val="008E4445"/>
    <w:rsid w:val="008E5EBE"/>
    <w:rsid w:val="008E6102"/>
    <w:rsid w:val="008E6815"/>
    <w:rsid w:val="008E6DB7"/>
    <w:rsid w:val="008E6F04"/>
    <w:rsid w:val="008E715E"/>
    <w:rsid w:val="008E78DC"/>
    <w:rsid w:val="008F20AA"/>
    <w:rsid w:val="008F2A80"/>
    <w:rsid w:val="008F42DB"/>
    <w:rsid w:val="008F4488"/>
    <w:rsid w:val="008F466A"/>
    <w:rsid w:val="008F4A1A"/>
    <w:rsid w:val="008F4B49"/>
    <w:rsid w:val="008F4F8B"/>
    <w:rsid w:val="008F53E9"/>
    <w:rsid w:val="008F5903"/>
    <w:rsid w:val="008F6CAF"/>
    <w:rsid w:val="008F7011"/>
    <w:rsid w:val="00900C10"/>
    <w:rsid w:val="00901A20"/>
    <w:rsid w:val="00901C7E"/>
    <w:rsid w:val="00902636"/>
    <w:rsid w:val="00902DE4"/>
    <w:rsid w:val="009030D8"/>
    <w:rsid w:val="00903CAF"/>
    <w:rsid w:val="00904709"/>
    <w:rsid w:val="0090494D"/>
    <w:rsid w:val="00905CE1"/>
    <w:rsid w:val="0090687B"/>
    <w:rsid w:val="00907383"/>
    <w:rsid w:val="00907FAE"/>
    <w:rsid w:val="00910076"/>
    <w:rsid w:val="00910B98"/>
    <w:rsid w:val="00911094"/>
    <w:rsid w:val="009117B5"/>
    <w:rsid w:val="00912004"/>
    <w:rsid w:val="009125BD"/>
    <w:rsid w:val="00912A4A"/>
    <w:rsid w:val="00915050"/>
    <w:rsid w:val="0091513F"/>
    <w:rsid w:val="00915DD4"/>
    <w:rsid w:val="00917876"/>
    <w:rsid w:val="00917961"/>
    <w:rsid w:val="00920885"/>
    <w:rsid w:val="00920AD7"/>
    <w:rsid w:val="00921453"/>
    <w:rsid w:val="009230FC"/>
    <w:rsid w:val="00923564"/>
    <w:rsid w:val="0092396A"/>
    <w:rsid w:val="009260FA"/>
    <w:rsid w:val="0092670F"/>
    <w:rsid w:val="00926E50"/>
    <w:rsid w:val="009271C3"/>
    <w:rsid w:val="00927FA9"/>
    <w:rsid w:val="00931662"/>
    <w:rsid w:val="00931777"/>
    <w:rsid w:val="0093195F"/>
    <w:rsid w:val="00932A88"/>
    <w:rsid w:val="0093309F"/>
    <w:rsid w:val="00935403"/>
    <w:rsid w:val="009358A9"/>
    <w:rsid w:val="00935CC2"/>
    <w:rsid w:val="00936DED"/>
    <w:rsid w:val="00937B95"/>
    <w:rsid w:val="00941358"/>
    <w:rsid w:val="00942EB3"/>
    <w:rsid w:val="00943C85"/>
    <w:rsid w:val="0094419B"/>
    <w:rsid w:val="00944E1C"/>
    <w:rsid w:val="00946120"/>
    <w:rsid w:val="00946527"/>
    <w:rsid w:val="0095023E"/>
    <w:rsid w:val="00950488"/>
    <w:rsid w:val="009529CE"/>
    <w:rsid w:val="00952D8A"/>
    <w:rsid w:val="0095330D"/>
    <w:rsid w:val="0095342C"/>
    <w:rsid w:val="00953AFA"/>
    <w:rsid w:val="00953C80"/>
    <w:rsid w:val="00955151"/>
    <w:rsid w:val="00955D1F"/>
    <w:rsid w:val="0096343B"/>
    <w:rsid w:val="00963C2C"/>
    <w:rsid w:val="00964778"/>
    <w:rsid w:val="00966EF3"/>
    <w:rsid w:val="009703E0"/>
    <w:rsid w:val="00970B0F"/>
    <w:rsid w:val="00973946"/>
    <w:rsid w:val="00974270"/>
    <w:rsid w:val="00975ACB"/>
    <w:rsid w:val="0097669C"/>
    <w:rsid w:val="009767EE"/>
    <w:rsid w:val="00977216"/>
    <w:rsid w:val="00977977"/>
    <w:rsid w:val="00980F07"/>
    <w:rsid w:val="00980FA1"/>
    <w:rsid w:val="009812C7"/>
    <w:rsid w:val="00982046"/>
    <w:rsid w:val="00982661"/>
    <w:rsid w:val="00982933"/>
    <w:rsid w:val="009852DC"/>
    <w:rsid w:val="0098571A"/>
    <w:rsid w:val="00985765"/>
    <w:rsid w:val="00987BF6"/>
    <w:rsid w:val="0099159E"/>
    <w:rsid w:val="0099162C"/>
    <w:rsid w:val="00996A6C"/>
    <w:rsid w:val="009A0585"/>
    <w:rsid w:val="009A0D22"/>
    <w:rsid w:val="009A0DBA"/>
    <w:rsid w:val="009A2C47"/>
    <w:rsid w:val="009A2CEF"/>
    <w:rsid w:val="009A312E"/>
    <w:rsid w:val="009A322D"/>
    <w:rsid w:val="009A45A0"/>
    <w:rsid w:val="009A468E"/>
    <w:rsid w:val="009A4BF3"/>
    <w:rsid w:val="009B00E6"/>
    <w:rsid w:val="009B092E"/>
    <w:rsid w:val="009B17A2"/>
    <w:rsid w:val="009B330A"/>
    <w:rsid w:val="009B361E"/>
    <w:rsid w:val="009B49ED"/>
    <w:rsid w:val="009B62B3"/>
    <w:rsid w:val="009B6D19"/>
    <w:rsid w:val="009B778A"/>
    <w:rsid w:val="009C0F7D"/>
    <w:rsid w:val="009C1321"/>
    <w:rsid w:val="009C220D"/>
    <w:rsid w:val="009C2E3B"/>
    <w:rsid w:val="009C2E49"/>
    <w:rsid w:val="009C42B6"/>
    <w:rsid w:val="009C448A"/>
    <w:rsid w:val="009C532F"/>
    <w:rsid w:val="009C5380"/>
    <w:rsid w:val="009C55F0"/>
    <w:rsid w:val="009D2312"/>
    <w:rsid w:val="009D274C"/>
    <w:rsid w:val="009D2B6D"/>
    <w:rsid w:val="009D3703"/>
    <w:rsid w:val="009D4786"/>
    <w:rsid w:val="009D4916"/>
    <w:rsid w:val="009D5EF2"/>
    <w:rsid w:val="009D7121"/>
    <w:rsid w:val="009D7C94"/>
    <w:rsid w:val="009D7D7B"/>
    <w:rsid w:val="009E01DA"/>
    <w:rsid w:val="009E0E76"/>
    <w:rsid w:val="009E23F3"/>
    <w:rsid w:val="009E2710"/>
    <w:rsid w:val="009E2A9D"/>
    <w:rsid w:val="009E33DD"/>
    <w:rsid w:val="009E4325"/>
    <w:rsid w:val="009E5564"/>
    <w:rsid w:val="009E61F8"/>
    <w:rsid w:val="009E7C21"/>
    <w:rsid w:val="009F0078"/>
    <w:rsid w:val="009F0258"/>
    <w:rsid w:val="009F03B8"/>
    <w:rsid w:val="009F0CAB"/>
    <w:rsid w:val="009F0D2C"/>
    <w:rsid w:val="009F2ACA"/>
    <w:rsid w:val="009F31AB"/>
    <w:rsid w:val="009F36E5"/>
    <w:rsid w:val="009F71D2"/>
    <w:rsid w:val="009F749D"/>
    <w:rsid w:val="009F77A2"/>
    <w:rsid w:val="009F7B10"/>
    <w:rsid w:val="009F7CDF"/>
    <w:rsid w:val="00A00288"/>
    <w:rsid w:val="00A00B96"/>
    <w:rsid w:val="00A024DD"/>
    <w:rsid w:val="00A02BCE"/>
    <w:rsid w:val="00A033D1"/>
    <w:rsid w:val="00A07D9E"/>
    <w:rsid w:val="00A1043F"/>
    <w:rsid w:val="00A11D17"/>
    <w:rsid w:val="00A122AF"/>
    <w:rsid w:val="00A125B6"/>
    <w:rsid w:val="00A127C2"/>
    <w:rsid w:val="00A129F2"/>
    <w:rsid w:val="00A16B23"/>
    <w:rsid w:val="00A16C79"/>
    <w:rsid w:val="00A172A5"/>
    <w:rsid w:val="00A17E13"/>
    <w:rsid w:val="00A20D76"/>
    <w:rsid w:val="00A2130E"/>
    <w:rsid w:val="00A2393C"/>
    <w:rsid w:val="00A24A0B"/>
    <w:rsid w:val="00A24FE2"/>
    <w:rsid w:val="00A25478"/>
    <w:rsid w:val="00A25CD9"/>
    <w:rsid w:val="00A261DB"/>
    <w:rsid w:val="00A2674E"/>
    <w:rsid w:val="00A31541"/>
    <w:rsid w:val="00A32C40"/>
    <w:rsid w:val="00A32EE2"/>
    <w:rsid w:val="00A33A68"/>
    <w:rsid w:val="00A340AD"/>
    <w:rsid w:val="00A35774"/>
    <w:rsid w:val="00A40A57"/>
    <w:rsid w:val="00A40B29"/>
    <w:rsid w:val="00A41750"/>
    <w:rsid w:val="00A4339E"/>
    <w:rsid w:val="00A450D1"/>
    <w:rsid w:val="00A4597A"/>
    <w:rsid w:val="00A45BF9"/>
    <w:rsid w:val="00A46859"/>
    <w:rsid w:val="00A47076"/>
    <w:rsid w:val="00A47FA0"/>
    <w:rsid w:val="00A50FC3"/>
    <w:rsid w:val="00A51E98"/>
    <w:rsid w:val="00A52E42"/>
    <w:rsid w:val="00A53F54"/>
    <w:rsid w:val="00A602BB"/>
    <w:rsid w:val="00A60A5B"/>
    <w:rsid w:val="00A612C3"/>
    <w:rsid w:val="00A61408"/>
    <w:rsid w:val="00A61CCE"/>
    <w:rsid w:val="00A62272"/>
    <w:rsid w:val="00A623D8"/>
    <w:rsid w:val="00A62E43"/>
    <w:rsid w:val="00A634AB"/>
    <w:rsid w:val="00A63A01"/>
    <w:rsid w:val="00A63B0B"/>
    <w:rsid w:val="00A642EF"/>
    <w:rsid w:val="00A64672"/>
    <w:rsid w:val="00A6492E"/>
    <w:rsid w:val="00A64B9C"/>
    <w:rsid w:val="00A66310"/>
    <w:rsid w:val="00A674AA"/>
    <w:rsid w:val="00A675C8"/>
    <w:rsid w:val="00A67A71"/>
    <w:rsid w:val="00A7020E"/>
    <w:rsid w:val="00A705B6"/>
    <w:rsid w:val="00A70D32"/>
    <w:rsid w:val="00A72745"/>
    <w:rsid w:val="00A732DB"/>
    <w:rsid w:val="00A76911"/>
    <w:rsid w:val="00A7713F"/>
    <w:rsid w:val="00A77364"/>
    <w:rsid w:val="00A801B6"/>
    <w:rsid w:val="00A80581"/>
    <w:rsid w:val="00A82F92"/>
    <w:rsid w:val="00A843A2"/>
    <w:rsid w:val="00A85430"/>
    <w:rsid w:val="00A858CE"/>
    <w:rsid w:val="00A86E7D"/>
    <w:rsid w:val="00A86F7E"/>
    <w:rsid w:val="00A907A1"/>
    <w:rsid w:val="00A90A07"/>
    <w:rsid w:val="00A90CFC"/>
    <w:rsid w:val="00A914D9"/>
    <w:rsid w:val="00A92062"/>
    <w:rsid w:val="00A945C6"/>
    <w:rsid w:val="00A945D9"/>
    <w:rsid w:val="00A951AB"/>
    <w:rsid w:val="00A96265"/>
    <w:rsid w:val="00A9724E"/>
    <w:rsid w:val="00A97C54"/>
    <w:rsid w:val="00AA02C5"/>
    <w:rsid w:val="00AA1342"/>
    <w:rsid w:val="00AA1AC0"/>
    <w:rsid w:val="00AA2EF3"/>
    <w:rsid w:val="00AA2EFD"/>
    <w:rsid w:val="00AA3D5D"/>
    <w:rsid w:val="00AA41DE"/>
    <w:rsid w:val="00AA444E"/>
    <w:rsid w:val="00AA584C"/>
    <w:rsid w:val="00AA5C6C"/>
    <w:rsid w:val="00AA68EC"/>
    <w:rsid w:val="00AA69E8"/>
    <w:rsid w:val="00AA754D"/>
    <w:rsid w:val="00AA76C3"/>
    <w:rsid w:val="00AA78FD"/>
    <w:rsid w:val="00AA7A52"/>
    <w:rsid w:val="00AB2D35"/>
    <w:rsid w:val="00AB2DF2"/>
    <w:rsid w:val="00AB3F44"/>
    <w:rsid w:val="00AB48EE"/>
    <w:rsid w:val="00AB5B72"/>
    <w:rsid w:val="00AC0709"/>
    <w:rsid w:val="00AC0E05"/>
    <w:rsid w:val="00AC11C5"/>
    <w:rsid w:val="00AC2453"/>
    <w:rsid w:val="00AC2753"/>
    <w:rsid w:val="00AC2F1C"/>
    <w:rsid w:val="00AC4052"/>
    <w:rsid w:val="00AC440C"/>
    <w:rsid w:val="00AC456E"/>
    <w:rsid w:val="00AC4AC3"/>
    <w:rsid w:val="00AC528D"/>
    <w:rsid w:val="00AC60CE"/>
    <w:rsid w:val="00AC6C10"/>
    <w:rsid w:val="00AC7342"/>
    <w:rsid w:val="00AC7704"/>
    <w:rsid w:val="00AD14D1"/>
    <w:rsid w:val="00AD1B4F"/>
    <w:rsid w:val="00AD20AE"/>
    <w:rsid w:val="00AD2327"/>
    <w:rsid w:val="00AD253D"/>
    <w:rsid w:val="00AD2BF2"/>
    <w:rsid w:val="00AD3158"/>
    <w:rsid w:val="00AD3C0C"/>
    <w:rsid w:val="00AD4B8D"/>
    <w:rsid w:val="00AD4F1F"/>
    <w:rsid w:val="00AD550E"/>
    <w:rsid w:val="00AD592F"/>
    <w:rsid w:val="00AD76E1"/>
    <w:rsid w:val="00AE0036"/>
    <w:rsid w:val="00AE030F"/>
    <w:rsid w:val="00AE1328"/>
    <w:rsid w:val="00AE1C36"/>
    <w:rsid w:val="00AE2A2E"/>
    <w:rsid w:val="00AE3E8A"/>
    <w:rsid w:val="00AE4268"/>
    <w:rsid w:val="00AE4E86"/>
    <w:rsid w:val="00AE613C"/>
    <w:rsid w:val="00AF19B2"/>
    <w:rsid w:val="00AF297D"/>
    <w:rsid w:val="00AF2CA7"/>
    <w:rsid w:val="00AF485D"/>
    <w:rsid w:val="00AF53BF"/>
    <w:rsid w:val="00AF56DB"/>
    <w:rsid w:val="00AF5D1E"/>
    <w:rsid w:val="00AF60EE"/>
    <w:rsid w:val="00AF7914"/>
    <w:rsid w:val="00AF7A1D"/>
    <w:rsid w:val="00B0101A"/>
    <w:rsid w:val="00B03C4D"/>
    <w:rsid w:val="00B03D71"/>
    <w:rsid w:val="00B0400F"/>
    <w:rsid w:val="00B14DE5"/>
    <w:rsid w:val="00B1577D"/>
    <w:rsid w:val="00B1579E"/>
    <w:rsid w:val="00B16301"/>
    <w:rsid w:val="00B16EDA"/>
    <w:rsid w:val="00B17EB2"/>
    <w:rsid w:val="00B2140E"/>
    <w:rsid w:val="00B21D87"/>
    <w:rsid w:val="00B21E75"/>
    <w:rsid w:val="00B22F30"/>
    <w:rsid w:val="00B2374E"/>
    <w:rsid w:val="00B23955"/>
    <w:rsid w:val="00B23A34"/>
    <w:rsid w:val="00B27D3C"/>
    <w:rsid w:val="00B31EAC"/>
    <w:rsid w:val="00B321E7"/>
    <w:rsid w:val="00B34ED0"/>
    <w:rsid w:val="00B36393"/>
    <w:rsid w:val="00B37E23"/>
    <w:rsid w:val="00B37FA6"/>
    <w:rsid w:val="00B410A3"/>
    <w:rsid w:val="00B41566"/>
    <w:rsid w:val="00B4182C"/>
    <w:rsid w:val="00B420EB"/>
    <w:rsid w:val="00B42443"/>
    <w:rsid w:val="00B42D02"/>
    <w:rsid w:val="00B42D92"/>
    <w:rsid w:val="00B42D9F"/>
    <w:rsid w:val="00B43F01"/>
    <w:rsid w:val="00B43FFC"/>
    <w:rsid w:val="00B43FFD"/>
    <w:rsid w:val="00B45B9A"/>
    <w:rsid w:val="00B507CB"/>
    <w:rsid w:val="00B51148"/>
    <w:rsid w:val="00B5170D"/>
    <w:rsid w:val="00B517C8"/>
    <w:rsid w:val="00B51852"/>
    <w:rsid w:val="00B51932"/>
    <w:rsid w:val="00B522BC"/>
    <w:rsid w:val="00B5304A"/>
    <w:rsid w:val="00B539AB"/>
    <w:rsid w:val="00B56AD7"/>
    <w:rsid w:val="00B610C2"/>
    <w:rsid w:val="00B616CE"/>
    <w:rsid w:val="00B617EA"/>
    <w:rsid w:val="00B632FC"/>
    <w:rsid w:val="00B644D2"/>
    <w:rsid w:val="00B64985"/>
    <w:rsid w:val="00B66B2F"/>
    <w:rsid w:val="00B670E5"/>
    <w:rsid w:val="00B70DE6"/>
    <w:rsid w:val="00B71492"/>
    <w:rsid w:val="00B72B21"/>
    <w:rsid w:val="00B7458F"/>
    <w:rsid w:val="00B755C5"/>
    <w:rsid w:val="00B75C84"/>
    <w:rsid w:val="00B76667"/>
    <w:rsid w:val="00B76F8F"/>
    <w:rsid w:val="00B77697"/>
    <w:rsid w:val="00B80193"/>
    <w:rsid w:val="00B80582"/>
    <w:rsid w:val="00B818DB"/>
    <w:rsid w:val="00B827D9"/>
    <w:rsid w:val="00B84098"/>
    <w:rsid w:val="00B84759"/>
    <w:rsid w:val="00B84EA6"/>
    <w:rsid w:val="00B85025"/>
    <w:rsid w:val="00B8560A"/>
    <w:rsid w:val="00B85C92"/>
    <w:rsid w:val="00B86142"/>
    <w:rsid w:val="00B8758D"/>
    <w:rsid w:val="00B878F5"/>
    <w:rsid w:val="00B90590"/>
    <w:rsid w:val="00B908E4"/>
    <w:rsid w:val="00B90D26"/>
    <w:rsid w:val="00B91457"/>
    <w:rsid w:val="00B91F15"/>
    <w:rsid w:val="00B92890"/>
    <w:rsid w:val="00B930D5"/>
    <w:rsid w:val="00B93310"/>
    <w:rsid w:val="00B945EA"/>
    <w:rsid w:val="00B96314"/>
    <w:rsid w:val="00B97459"/>
    <w:rsid w:val="00B97A60"/>
    <w:rsid w:val="00BA1E65"/>
    <w:rsid w:val="00BA3649"/>
    <w:rsid w:val="00BA435E"/>
    <w:rsid w:val="00BA47BC"/>
    <w:rsid w:val="00BA52FF"/>
    <w:rsid w:val="00BA57EA"/>
    <w:rsid w:val="00BA6044"/>
    <w:rsid w:val="00BA637F"/>
    <w:rsid w:val="00BA7E3B"/>
    <w:rsid w:val="00BB03E3"/>
    <w:rsid w:val="00BB0403"/>
    <w:rsid w:val="00BB0929"/>
    <w:rsid w:val="00BB1962"/>
    <w:rsid w:val="00BB1EBD"/>
    <w:rsid w:val="00BB234F"/>
    <w:rsid w:val="00BB6799"/>
    <w:rsid w:val="00BB6AAA"/>
    <w:rsid w:val="00BB6D70"/>
    <w:rsid w:val="00BB72A1"/>
    <w:rsid w:val="00BC1070"/>
    <w:rsid w:val="00BC1328"/>
    <w:rsid w:val="00BC140F"/>
    <w:rsid w:val="00BC3A71"/>
    <w:rsid w:val="00BC7319"/>
    <w:rsid w:val="00BD003D"/>
    <w:rsid w:val="00BD01A2"/>
    <w:rsid w:val="00BD06DE"/>
    <w:rsid w:val="00BD0D44"/>
    <w:rsid w:val="00BD4EDA"/>
    <w:rsid w:val="00BD5253"/>
    <w:rsid w:val="00BD5C88"/>
    <w:rsid w:val="00BE1593"/>
    <w:rsid w:val="00BE28B4"/>
    <w:rsid w:val="00BE3517"/>
    <w:rsid w:val="00BE37C0"/>
    <w:rsid w:val="00BE4707"/>
    <w:rsid w:val="00BE4B07"/>
    <w:rsid w:val="00BE6247"/>
    <w:rsid w:val="00BF207A"/>
    <w:rsid w:val="00BF2CBF"/>
    <w:rsid w:val="00BF408F"/>
    <w:rsid w:val="00BF57F2"/>
    <w:rsid w:val="00BF5C19"/>
    <w:rsid w:val="00BF656D"/>
    <w:rsid w:val="00BF715D"/>
    <w:rsid w:val="00C01571"/>
    <w:rsid w:val="00C0171D"/>
    <w:rsid w:val="00C01C50"/>
    <w:rsid w:val="00C03821"/>
    <w:rsid w:val="00C03911"/>
    <w:rsid w:val="00C04CDA"/>
    <w:rsid w:val="00C051FE"/>
    <w:rsid w:val="00C05C37"/>
    <w:rsid w:val="00C06AD4"/>
    <w:rsid w:val="00C070FE"/>
    <w:rsid w:val="00C078BE"/>
    <w:rsid w:val="00C105E1"/>
    <w:rsid w:val="00C117A1"/>
    <w:rsid w:val="00C13AAE"/>
    <w:rsid w:val="00C14009"/>
    <w:rsid w:val="00C157A5"/>
    <w:rsid w:val="00C1582E"/>
    <w:rsid w:val="00C158C0"/>
    <w:rsid w:val="00C161C0"/>
    <w:rsid w:val="00C16205"/>
    <w:rsid w:val="00C165B5"/>
    <w:rsid w:val="00C16ECE"/>
    <w:rsid w:val="00C230FF"/>
    <w:rsid w:val="00C2317D"/>
    <w:rsid w:val="00C23451"/>
    <w:rsid w:val="00C25DAE"/>
    <w:rsid w:val="00C275A9"/>
    <w:rsid w:val="00C30172"/>
    <w:rsid w:val="00C32808"/>
    <w:rsid w:val="00C33534"/>
    <w:rsid w:val="00C33B0D"/>
    <w:rsid w:val="00C35301"/>
    <w:rsid w:val="00C35E63"/>
    <w:rsid w:val="00C3790D"/>
    <w:rsid w:val="00C40FC8"/>
    <w:rsid w:val="00C4144F"/>
    <w:rsid w:val="00C41DFE"/>
    <w:rsid w:val="00C42F44"/>
    <w:rsid w:val="00C45B3D"/>
    <w:rsid w:val="00C471EC"/>
    <w:rsid w:val="00C51D4A"/>
    <w:rsid w:val="00C52012"/>
    <w:rsid w:val="00C5240D"/>
    <w:rsid w:val="00C53FDE"/>
    <w:rsid w:val="00C54030"/>
    <w:rsid w:val="00C540FC"/>
    <w:rsid w:val="00C543EC"/>
    <w:rsid w:val="00C54BD5"/>
    <w:rsid w:val="00C6081D"/>
    <w:rsid w:val="00C61285"/>
    <w:rsid w:val="00C617A4"/>
    <w:rsid w:val="00C636A7"/>
    <w:rsid w:val="00C64815"/>
    <w:rsid w:val="00C6625E"/>
    <w:rsid w:val="00C66B0C"/>
    <w:rsid w:val="00C670D1"/>
    <w:rsid w:val="00C67249"/>
    <w:rsid w:val="00C67433"/>
    <w:rsid w:val="00C67819"/>
    <w:rsid w:val="00C712AF"/>
    <w:rsid w:val="00C72946"/>
    <w:rsid w:val="00C73148"/>
    <w:rsid w:val="00C737B2"/>
    <w:rsid w:val="00C74990"/>
    <w:rsid w:val="00C75DFF"/>
    <w:rsid w:val="00C77427"/>
    <w:rsid w:val="00C8012B"/>
    <w:rsid w:val="00C8389B"/>
    <w:rsid w:val="00C8399A"/>
    <w:rsid w:val="00C84AC4"/>
    <w:rsid w:val="00C85F0C"/>
    <w:rsid w:val="00C86687"/>
    <w:rsid w:val="00C873F2"/>
    <w:rsid w:val="00C912B8"/>
    <w:rsid w:val="00C92730"/>
    <w:rsid w:val="00C93512"/>
    <w:rsid w:val="00C93C9F"/>
    <w:rsid w:val="00C95493"/>
    <w:rsid w:val="00C95ECA"/>
    <w:rsid w:val="00C975C1"/>
    <w:rsid w:val="00C97842"/>
    <w:rsid w:val="00CA07E8"/>
    <w:rsid w:val="00CA1BC4"/>
    <w:rsid w:val="00CA315B"/>
    <w:rsid w:val="00CA48EC"/>
    <w:rsid w:val="00CA5477"/>
    <w:rsid w:val="00CA5A69"/>
    <w:rsid w:val="00CA5D87"/>
    <w:rsid w:val="00CA61CA"/>
    <w:rsid w:val="00CA717F"/>
    <w:rsid w:val="00CB055A"/>
    <w:rsid w:val="00CB2762"/>
    <w:rsid w:val="00CB2CB9"/>
    <w:rsid w:val="00CB33B6"/>
    <w:rsid w:val="00CB3F53"/>
    <w:rsid w:val="00CB53D4"/>
    <w:rsid w:val="00CC01E9"/>
    <w:rsid w:val="00CC0D26"/>
    <w:rsid w:val="00CC1B4D"/>
    <w:rsid w:val="00CC24A9"/>
    <w:rsid w:val="00CC3422"/>
    <w:rsid w:val="00CC40C8"/>
    <w:rsid w:val="00CC444F"/>
    <w:rsid w:val="00CC5AC2"/>
    <w:rsid w:val="00CC5B2E"/>
    <w:rsid w:val="00CC5FA2"/>
    <w:rsid w:val="00CC638F"/>
    <w:rsid w:val="00CC64B7"/>
    <w:rsid w:val="00CD0FA0"/>
    <w:rsid w:val="00CD10C3"/>
    <w:rsid w:val="00CD2125"/>
    <w:rsid w:val="00CD2B8D"/>
    <w:rsid w:val="00CD2BA4"/>
    <w:rsid w:val="00CD2BDC"/>
    <w:rsid w:val="00CD381F"/>
    <w:rsid w:val="00CD41B0"/>
    <w:rsid w:val="00CD6D81"/>
    <w:rsid w:val="00CD7393"/>
    <w:rsid w:val="00CE00DF"/>
    <w:rsid w:val="00CE042F"/>
    <w:rsid w:val="00CE0AED"/>
    <w:rsid w:val="00CE2388"/>
    <w:rsid w:val="00CE37FF"/>
    <w:rsid w:val="00CE4AE7"/>
    <w:rsid w:val="00CE4F28"/>
    <w:rsid w:val="00CE5281"/>
    <w:rsid w:val="00CE5614"/>
    <w:rsid w:val="00CE7F78"/>
    <w:rsid w:val="00CF05CD"/>
    <w:rsid w:val="00CF1462"/>
    <w:rsid w:val="00CF2204"/>
    <w:rsid w:val="00CF254D"/>
    <w:rsid w:val="00CF273F"/>
    <w:rsid w:val="00CF27D5"/>
    <w:rsid w:val="00CF371B"/>
    <w:rsid w:val="00CF4E76"/>
    <w:rsid w:val="00CF5616"/>
    <w:rsid w:val="00CF5C3E"/>
    <w:rsid w:val="00CF6DB8"/>
    <w:rsid w:val="00CF750B"/>
    <w:rsid w:val="00D001E7"/>
    <w:rsid w:val="00D0047B"/>
    <w:rsid w:val="00D0145F"/>
    <w:rsid w:val="00D01945"/>
    <w:rsid w:val="00D01B48"/>
    <w:rsid w:val="00D0241B"/>
    <w:rsid w:val="00D02F0B"/>
    <w:rsid w:val="00D030D1"/>
    <w:rsid w:val="00D039C1"/>
    <w:rsid w:val="00D06FFF"/>
    <w:rsid w:val="00D0727A"/>
    <w:rsid w:val="00D078A9"/>
    <w:rsid w:val="00D106DA"/>
    <w:rsid w:val="00D11AA6"/>
    <w:rsid w:val="00D11FAA"/>
    <w:rsid w:val="00D1331C"/>
    <w:rsid w:val="00D1428D"/>
    <w:rsid w:val="00D157DB"/>
    <w:rsid w:val="00D15B81"/>
    <w:rsid w:val="00D200BF"/>
    <w:rsid w:val="00D201D3"/>
    <w:rsid w:val="00D2067B"/>
    <w:rsid w:val="00D21394"/>
    <w:rsid w:val="00D214AA"/>
    <w:rsid w:val="00D22679"/>
    <w:rsid w:val="00D22CBA"/>
    <w:rsid w:val="00D300D8"/>
    <w:rsid w:val="00D30B95"/>
    <w:rsid w:val="00D33355"/>
    <w:rsid w:val="00D33C36"/>
    <w:rsid w:val="00D33EB5"/>
    <w:rsid w:val="00D34659"/>
    <w:rsid w:val="00D347B4"/>
    <w:rsid w:val="00D34965"/>
    <w:rsid w:val="00D35797"/>
    <w:rsid w:val="00D35F7B"/>
    <w:rsid w:val="00D36485"/>
    <w:rsid w:val="00D36AC5"/>
    <w:rsid w:val="00D36FA7"/>
    <w:rsid w:val="00D377A5"/>
    <w:rsid w:val="00D4124F"/>
    <w:rsid w:val="00D42218"/>
    <w:rsid w:val="00D42A40"/>
    <w:rsid w:val="00D43219"/>
    <w:rsid w:val="00D44388"/>
    <w:rsid w:val="00D45304"/>
    <w:rsid w:val="00D453F0"/>
    <w:rsid w:val="00D45B28"/>
    <w:rsid w:val="00D45D02"/>
    <w:rsid w:val="00D45D55"/>
    <w:rsid w:val="00D45F15"/>
    <w:rsid w:val="00D464C2"/>
    <w:rsid w:val="00D4681B"/>
    <w:rsid w:val="00D46FD3"/>
    <w:rsid w:val="00D4706F"/>
    <w:rsid w:val="00D518C7"/>
    <w:rsid w:val="00D53471"/>
    <w:rsid w:val="00D53623"/>
    <w:rsid w:val="00D53938"/>
    <w:rsid w:val="00D5463A"/>
    <w:rsid w:val="00D55F12"/>
    <w:rsid w:val="00D56CA2"/>
    <w:rsid w:val="00D6032F"/>
    <w:rsid w:val="00D60BCC"/>
    <w:rsid w:val="00D61A85"/>
    <w:rsid w:val="00D61EE8"/>
    <w:rsid w:val="00D62554"/>
    <w:rsid w:val="00D62F85"/>
    <w:rsid w:val="00D632CE"/>
    <w:rsid w:val="00D63CC5"/>
    <w:rsid w:val="00D655B7"/>
    <w:rsid w:val="00D659C4"/>
    <w:rsid w:val="00D6752B"/>
    <w:rsid w:val="00D67E88"/>
    <w:rsid w:val="00D67FF5"/>
    <w:rsid w:val="00D71D53"/>
    <w:rsid w:val="00D71F69"/>
    <w:rsid w:val="00D72561"/>
    <w:rsid w:val="00D7257E"/>
    <w:rsid w:val="00D73058"/>
    <w:rsid w:val="00D74247"/>
    <w:rsid w:val="00D76432"/>
    <w:rsid w:val="00D7735F"/>
    <w:rsid w:val="00D806F9"/>
    <w:rsid w:val="00D80D2C"/>
    <w:rsid w:val="00D838DA"/>
    <w:rsid w:val="00D84398"/>
    <w:rsid w:val="00D84550"/>
    <w:rsid w:val="00D84793"/>
    <w:rsid w:val="00D86CB9"/>
    <w:rsid w:val="00D91FB3"/>
    <w:rsid w:val="00D9670D"/>
    <w:rsid w:val="00D9692E"/>
    <w:rsid w:val="00D96981"/>
    <w:rsid w:val="00D96A1F"/>
    <w:rsid w:val="00D975E6"/>
    <w:rsid w:val="00DA0AA8"/>
    <w:rsid w:val="00DA1959"/>
    <w:rsid w:val="00DA3889"/>
    <w:rsid w:val="00DA3B78"/>
    <w:rsid w:val="00DA3F99"/>
    <w:rsid w:val="00DA442F"/>
    <w:rsid w:val="00DA5712"/>
    <w:rsid w:val="00DA5ABC"/>
    <w:rsid w:val="00DA69C9"/>
    <w:rsid w:val="00DB322A"/>
    <w:rsid w:val="00DB344F"/>
    <w:rsid w:val="00DB3DE4"/>
    <w:rsid w:val="00DB57FB"/>
    <w:rsid w:val="00DB6737"/>
    <w:rsid w:val="00DB695D"/>
    <w:rsid w:val="00DC11DE"/>
    <w:rsid w:val="00DC16C0"/>
    <w:rsid w:val="00DC1788"/>
    <w:rsid w:val="00DC1791"/>
    <w:rsid w:val="00DC24B6"/>
    <w:rsid w:val="00DC286B"/>
    <w:rsid w:val="00DC2CC9"/>
    <w:rsid w:val="00DC326A"/>
    <w:rsid w:val="00DC499B"/>
    <w:rsid w:val="00DC4E0A"/>
    <w:rsid w:val="00DC550A"/>
    <w:rsid w:val="00DC57B9"/>
    <w:rsid w:val="00DC6DC8"/>
    <w:rsid w:val="00DC7768"/>
    <w:rsid w:val="00DC7EC2"/>
    <w:rsid w:val="00DD055D"/>
    <w:rsid w:val="00DD0ED8"/>
    <w:rsid w:val="00DD2C0A"/>
    <w:rsid w:val="00DD3005"/>
    <w:rsid w:val="00DD32F3"/>
    <w:rsid w:val="00DD3814"/>
    <w:rsid w:val="00DD3F58"/>
    <w:rsid w:val="00DD40D5"/>
    <w:rsid w:val="00DD4BC1"/>
    <w:rsid w:val="00DD54CD"/>
    <w:rsid w:val="00DD5A90"/>
    <w:rsid w:val="00DD5FA8"/>
    <w:rsid w:val="00DD7255"/>
    <w:rsid w:val="00DE1CAB"/>
    <w:rsid w:val="00DE222A"/>
    <w:rsid w:val="00DE2596"/>
    <w:rsid w:val="00DE3ED2"/>
    <w:rsid w:val="00DE4403"/>
    <w:rsid w:val="00DE5654"/>
    <w:rsid w:val="00DE5BF0"/>
    <w:rsid w:val="00DE612D"/>
    <w:rsid w:val="00DE6530"/>
    <w:rsid w:val="00DE6A3F"/>
    <w:rsid w:val="00DF2EB3"/>
    <w:rsid w:val="00DF373A"/>
    <w:rsid w:val="00DF509F"/>
    <w:rsid w:val="00DF5A12"/>
    <w:rsid w:val="00E00654"/>
    <w:rsid w:val="00E0070C"/>
    <w:rsid w:val="00E0075C"/>
    <w:rsid w:val="00E00A75"/>
    <w:rsid w:val="00E01951"/>
    <w:rsid w:val="00E01C44"/>
    <w:rsid w:val="00E020D2"/>
    <w:rsid w:val="00E045E4"/>
    <w:rsid w:val="00E04895"/>
    <w:rsid w:val="00E049D1"/>
    <w:rsid w:val="00E058B7"/>
    <w:rsid w:val="00E05B0B"/>
    <w:rsid w:val="00E06A6F"/>
    <w:rsid w:val="00E10635"/>
    <w:rsid w:val="00E106B7"/>
    <w:rsid w:val="00E12F91"/>
    <w:rsid w:val="00E14B5B"/>
    <w:rsid w:val="00E15ABE"/>
    <w:rsid w:val="00E21884"/>
    <w:rsid w:val="00E226A8"/>
    <w:rsid w:val="00E22EDB"/>
    <w:rsid w:val="00E23EE6"/>
    <w:rsid w:val="00E24CD6"/>
    <w:rsid w:val="00E267B8"/>
    <w:rsid w:val="00E26FE7"/>
    <w:rsid w:val="00E27CF3"/>
    <w:rsid w:val="00E3016F"/>
    <w:rsid w:val="00E30248"/>
    <w:rsid w:val="00E31213"/>
    <w:rsid w:val="00E32CE1"/>
    <w:rsid w:val="00E34198"/>
    <w:rsid w:val="00E36071"/>
    <w:rsid w:val="00E36112"/>
    <w:rsid w:val="00E3689E"/>
    <w:rsid w:val="00E373A4"/>
    <w:rsid w:val="00E37E31"/>
    <w:rsid w:val="00E41444"/>
    <w:rsid w:val="00E41FC9"/>
    <w:rsid w:val="00E42132"/>
    <w:rsid w:val="00E4315C"/>
    <w:rsid w:val="00E435AC"/>
    <w:rsid w:val="00E46C76"/>
    <w:rsid w:val="00E50FC4"/>
    <w:rsid w:val="00E52B69"/>
    <w:rsid w:val="00E54764"/>
    <w:rsid w:val="00E5480C"/>
    <w:rsid w:val="00E548B9"/>
    <w:rsid w:val="00E551F8"/>
    <w:rsid w:val="00E57254"/>
    <w:rsid w:val="00E57806"/>
    <w:rsid w:val="00E60EE3"/>
    <w:rsid w:val="00E632DB"/>
    <w:rsid w:val="00E63921"/>
    <w:rsid w:val="00E63AE0"/>
    <w:rsid w:val="00E6461A"/>
    <w:rsid w:val="00E65C2C"/>
    <w:rsid w:val="00E67458"/>
    <w:rsid w:val="00E674DF"/>
    <w:rsid w:val="00E72DBA"/>
    <w:rsid w:val="00E736A1"/>
    <w:rsid w:val="00E737E9"/>
    <w:rsid w:val="00E75009"/>
    <w:rsid w:val="00E7598F"/>
    <w:rsid w:val="00E77051"/>
    <w:rsid w:val="00E81C8C"/>
    <w:rsid w:val="00E83016"/>
    <w:rsid w:val="00E830F8"/>
    <w:rsid w:val="00E838C1"/>
    <w:rsid w:val="00E83DF3"/>
    <w:rsid w:val="00E84583"/>
    <w:rsid w:val="00E84825"/>
    <w:rsid w:val="00E84B7C"/>
    <w:rsid w:val="00E85E82"/>
    <w:rsid w:val="00E86EFD"/>
    <w:rsid w:val="00E87C39"/>
    <w:rsid w:val="00E90616"/>
    <w:rsid w:val="00E90699"/>
    <w:rsid w:val="00E90A08"/>
    <w:rsid w:val="00E912E5"/>
    <w:rsid w:val="00E926E7"/>
    <w:rsid w:val="00E92E00"/>
    <w:rsid w:val="00E95238"/>
    <w:rsid w:val="00E95827"/>
    <w:rsid w:val="00E965F5"/>
    <w:rsid w:val="00E96FB7"/>
    <w:rsid w:val="00E97805"/>
    <w:rsid w:val="00EA045A"/>
    <w:rsid w:val="00EA08DA"/>
    <w:rsid w:val="00EA3D46"/>
    <w:rsid w:val="00EA408A"/>
    <w:rsid w:val="00EA480F"/>
    <w:rsid w:val="00EA5814"/>
    <w:rsid w:val="00EA5A8E"/>
    <w:rsid w:val="00EA730C"/>
    <w:rsid w:val="00EB0CE6"/>
    <w:rsid w:val="00EB3A3E"/>
    <w:rsid w:val="00EB3CE2"/>
    <w:rsid w:val="00EB49E4"/>
    <w:rsid w:val="00EB6471"/>
    <w:rsid w:val="00EC0457"/>
    <w:rsid w:val="00EC13F9"/>
    <w:rsid w:val="00EC1B6F"/>
    <w:rsid w:val="00EC3AE6"/>
    <w:rsid w:val="00EC4EF4"/>
    <w:rsid w:val="00EC56A3"/>
    <w:rsid w:val="00EC59D7"/>
    <w:rsid w:val="00EC5D2F"/>
    <w:rsid w:val="00EC6188"/>
    <w:rsid w:val="00EC7920"/>
    <w:rsid w:val="00EC7E7C"/>
    <w:rsid w:val="00ED1896"/>
    <w:rsid w:val="00ED3A8D"/>
    <w:rsid w:val="00ED53A2"/>
    <w:rsid w:val="00ED5B0A"/>
    <w:rsid w:val="00ED7F8E"/>
    <w:rsid w:val="00EE0E06"/>
    <w:rsid w:val="00EE1D34"/>
    <w:rsid w:val="00EE21FE"/>
    <w:rsid w:val="00EE2FDF"/>
    <w:rsid w:val="00EE3CDA"/>
    <w:rsid w:val="00EE4B0A"/>
    <w:rsid w:val="00EE56EB"/>
    <w:rsid w:val="00EE5780"/>
    <w:rsid w:val="00EE58C4"/>
    <w:rsid w:val="00EE5C1E"/>
    <w:rsid w:val="00EE66CD"/>
    <w:rsid w:val="00EE691A"/>
    <w:rsid w:val="00EE6EC4"/>
    <w:rsid w:val="00EE7FD6"/>
    <w:rsid w:val="00EF0E64"/>
    <w:rsid w:val="00EF1A0A"/>
    <w:rsid w:val="00EF23C7"/>
    <w:rsid w:val="00EF23E0"/>
    <w:rsid w:val="00EF2B64"/>
    <w:rsid w:val="00EF3426"/>
    <w:rsid w:val="00EF55BA"/>
    <w:rsid w:val="00EF6A40"/>
    <w:rsid w:val="00EF6D59"/>
    <w:rsid w:val="00EF72B1"/>
    <w:rsid w:val="00F0165B"/>
    <w:rsid w:val="00F016DB"/>
    <w:rsid w:val="00F02966"/>
    <w:rsid w:val="00F04C4D"/>
    <w:rsid w:val="00F05079"/>
    <w:rsid w:val="00F0573F"/>
    <w:rsid w:val="00F06367"/>
    <w:rsid w:val="00F11A50"/>
    <w:rsid w:val="00F11D55"/>
    <w:rsid w:val="00F12360"/>
    <w:rsid w:val="00F128F2"/>
    <w:rsid w:val="00F15568"/>
    <w:rsid w:val="00F160A2"/>
    <w:rsid w:val="00F20003"/>
    <w:rsid w:val="00F221B3"/>
    <w:rsid w:val="00F236D9"/>
    <w:rsid w:val="00F25073"/>
    <w:rsid w:val="00F30255"/>
    <w:rsid w:val="00F31562"/>
    <w:rsid w:val="00F31610"/>
    <w:rsid w:val="00F31BF8"/>
    <w:rsid w:val="00F328C8"/>
    <w:rsid w:val="00F3427D"/>
    <w:rsid w:val="00F379A6"/>
    <w:rsid w:val="00F37ADE"/>
    <w:rsid w:val="00F41225"/>
    <w:rsid w:val="00F429D6"/>
    <w:rsid w:val="00F42D5E"/>
    <w:rsid w:val="00F44121"/>
    <w:rsid w:val="00F4483D"/>
    <w:rsid w:val="00F44D67"/>
    <w:rsid w:val="00F44D9E"/>
    <w:rsid w:val="00F456C4"/>
    <w:rsid w:val="00F458B7"/>
    <w:rsid w:val="00F47CE2"/>
    <w:rsid w:val="00F50189"/>
    <w:rsid w:val="00F50AB5"/>
    <w:rsid w:val="00F5136C"/>
    <w:rsid w:val="00F5138C"/>
    <w:rsid w:val="00F55FE3"/>
    <w:rsid w:val="00F57B19"/>
    <w:rsid w:val="00F60CD0"/>
    <w:rsid w:val="00F610B2"/>
    <w:rsid w:val="00F61DE3"/>
    <w:rsid w:val="00F62070"/>
    <w:rsid w:val="00F62979"/>
    <w:rsid w:val="00F62AEE"/>
    <w:rsid w:val="00F62B1B"/>
    <w:rsid w:val="00F6379E"/>
    <w:rsid w:val="00F64179"/>
    <w:rsid w:val="00F64BB9"/>
    <w:rsid w:val="00F66294"/>
    <w:rsid w:val="00F67056"/>
    <w:rsid w:val="00F67600"/>
    <w:rsid w:val="00F70ECF"/>
    <w:rsid w:val="00F7181C"/>
    <w:rsid w:val="00F726DF"/>
    <w:rsid w:val="00F737A2"/>
    <w:rsid w:val="00F76588"/>
    <w:rsid w:val="00F80509"/>
    <w:rsid w:val="00F80E72"/>
    <w:rsid w:val="00F81EE7"/>
    <w:rsid w:val="00F82C1B"/>
    <w:rsid w:val="00F82D05"/>
    <w:rsid w:val="00F83827"/>
    <w:rsid w:val="00F840EA"/>
    <w:rsid w:val="00F844F7"/>
    <w:rsid w:val="00F858DD"/>
    <w:rsid w:val="00F859E0"/>
    <w:rsid w:val="00F85E7C"/>
    <w:rsid w:val="00F865C4"/>
    <w:rsid w:val="00F86CD3"/>
    <w:rsid w:val="00F870B5"/>
    <w:rsid w:val="00F90BF6"/>
    <w:rsid w:val="00F920BE"/>
    <w:rsid w:val="00F93041"/>
    <w:rsid w:val="00FA0001"/>
    <w:rsid w:val="00FA06F0"/>
    <w:rsid w:val="00FA1B9B"/>
    <w:rsid w:val="00FA3EC4"/>
    <w:rsid w:val="00FA624F"/>
    <w:rsid w:val="00FA7721"/>
    <w:rsid w:val="00FB02DC"/>
    <w:rsid w:val="00FB0F20"/>
    <w:rsid w:val="00FB1C61"/>
    <w:rsid w:val="00FB541E"/>
    <w:rsid w:val="00FB570B"/>
    <w:rsid w:val="00FB6302"/>
    <w:rsid w:val="00FB647B"/>
    <w:rsid w:val="00FB67F4"/>
    <w:rsid w:val="00FB7009"/>
    <w:rsid w:val="00FC14E1"/>
    <w:rsid w:val="00FC1A42"/>
    <w:rsid w:val="00FC1F14"/>
    <w:rsid w:val="00FC23F5"/>
    <w:rsid w:val="00FC33C4"/>
    <w:rsid w:val="00FC4374"/>
    <w:rsid w:val="00FC47A7"/>
    <w:rsid w:val="00FC4E77"/>
    <w:rsid w:val="00FC5E9F"/>
    <w:rsid w:val="00FD0972"/>
    <w:rsid w:val="00FD298D"/>
    <w:rsid w:val="00FD2DFB"/>
    <w:rsid w:val="00FD3403"/>
    <w:rsid w:val="00FD3ACD"/>
    <w:rsid w:val="00FD4EE2"/>
    <w:rsid w:val="00FD54B4"/>
    <w:rsid w:val="00FD57C2"/>
    <w:rsid w:val="00FD5AAF"/>
    <w:rsid w:val="00FD6862"/>
    <w:rsid w:val="00FD6F87"/>
    <w:rsid w:val="00FD771B"/>
    <w:rsid w:val="00FD7C49"/>
    <w:rsid w:val="00FD7FFB"/>
    <w:rsid w:val="00FE02BB"/>
    <w:rsid w:val="00FE0E97"/>
    <w:rsid w:val="00FE1873"/>
    <w:rsid w:val="00FE19B0"/>
    <w:rsid w:val="00FE1D3F"/>
    <w:rsid w:val="00FE254F"/>
    <w:rsid w:val="00FE34E9"/>
    <w:rsid w:val="00FE4165"/>
    <w:rsid w:val="00FE65FF"/>
    <w:rsid w:val="00FE6CF0"/>
    <w:rsid w:val="00FE7002"/>
    <w:rsid w:val="00FE7168"/>
    <w:rsid w:val="00FF0B47"/>
    <w:rsid w:val="00FF1586"/>
    <w:rsid w:val="00FF1D86"/>
    <w:rsid w:val="00FF38AB"/>
    <w:rsid w:val="00FF3CDB"/>
    <w:rsid w:val="00FF4D84"/>
    <w:rsid w:val="00FF628D"/>
    <w:rsid w:val="00FF67A7"/>
    <w:rsid w:val="00FF77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martTagType w:namespaceuri="urn:schemas-microsoft-com:office:smarttags" w:name="City"/>
  <w:smartTagType w:namespaceuri="urn:schemas-microsoft-com:office:smarttags" w:name="PostalCode"/>
  <w:shapeDefaults>
    <o:shapedefaults v:ext="edit" spidmax="2050"/>
    <o:shapelayout v:ext="edit">
      <o:idmap v:ext="edit" data="2"/>
    </o:shapelayout>
  </w:shapeDefaults>
  <w:decimalSymbol w:val=","/>
  <w:listSeparator w:val=";"/>
  <w14:docId w14:val="3EF41C12"/>
  <w15:chartTrackingRefBased/>
  <w15:docId w15:val="{0632B0B8-0131-4625-85F5-20A55872C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0D26"/>
    <w:rPr>
      <w:rFonts w:ascii="Times New Roman" w:eastAsia="Times New Roman" w:hAnsi="Times New Roman"/>
    </w:rPr>
  </w:style>
  <w:style w:type="paragraph" w:styleId="Nagwek1">
    <w:name w:val="heading 1"/>
    <w:basedOn w:val="Normalny"/>
    <w:next w:val="Normalny"/>
    <w:link w:val="Nagwek1Znak"/>
    <w:qFormat/>
    <w:rsid w:val="00B90D26"/>
    <w:pPr>
      <w:keepNext/>
      <w:outlineLvl w:val="0"/>
    </w:pPr>
    <w:rPr>
      <w:rFonts w:ascii="Arial" w:hAnsi="Arial"/>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B90D26"/>
    <w:rPr>
      <w:rFonts w:ascii="Arial" w:eastAsia="Times New Roman" w:hAnsi="Arial" w:cs="Times New Roman"/>
      <w:b/>
      <w:szCs w:val="20"/>
      <w:lang w:eastAsia="pl-PL"/>
    </w:rPr>
  </w:style>
  <w:style w:type="paragraph" w:styleId="Tekstpodstawowy">
    <w:name w:val="Body Text"/>
    <w:basedOn w:val="Normalny"/>
    <w:link w:val="TekstpodstawowyZnak"/>
    <w:uiPriority w:val="99"/>
    <w:rsid w:val="00B90D26"/>
    <w:rPr>
      <w:rFonts w:ascii="Arial" w:hAnsi="Arial"/>
      <w:sz w:val="22"/>
    </w:rPr>
  </w:style>
  <w:style w:type="character" w:customStyle="1" w:styleId="TekstpodstawowyZnak">
    <w:name w:val="Tekst podstawowy Znak"/>
    <w:link w:val="Tekstpodstawowy"/>
    <w:uiPriority w:val="99"/>
    <w:rsid w:val="00B90D26"/>
    <w:rPr>
      <w:rFonts w:ascii="Arial" w:eastAsia="Times New Roman" w:hAnsi="Arial" w:cs="Times New Roman"/>
      <w:szCs w:val="20"/>
      <w:lang w:eastAsia="pl-PL"/>
    </w:rPr>
  </w:style>
  <w:style w:type="paragraph" w:styleId="Tekstdymka">
    <w:name w:val="Balloon Text"/>
    <w:basedOn w:val="Normalny"/>
    <w:link w:val="TekstdymkaZnak"/>
    <w:uiPriority w:val="99"/>
    <w:semiHidden/>
    <w:unhideWhenUsed/>
    <w:rsid w:val="00B90D26"/>
    <w:rPr>
      <w:rFonts w:ascii="Tahoma" w:hAnsi="Tahoma" w:cs="Tahoma"/>
      <w:sz w:val="16"/>
      <w:szCs w:val="16"/>
    </w:rPr>
  </w:style>
  <w:style w:type="character" w:customStyle="1" w:styleId="TekstdymkaZnak">
    <w:name w:val="Tekst dymka Znak"/>
    <w:link w:val="Tekstdymka"/>
    <w:uiPriority w:val="99"/>
    <w:semiHidden/>
    <w:rsid w:val="00B90D26"/>
    <w:rPr>
      <w:rFonts w:ascii="Tahoma" w:eastAsia="Times New Roman" w:hAnsi="Tahoma" w:cs="Tahoma"/>
      <w:sz w:val="16"/>
      <w:szCs w:val="16"/>
      <w:lang w:eastAsia="pl-PL"/>
    </w:rPr>
  </w:style>
  <w:style w:type="paragraph" w:styleId="Akapitzlist">
    <w:name w:val="List Paragraph"/>
    <w:basedOn w:val="Normalny"/>
    <w:uiPriority w:val="34"/>
    <w:qFormat/>
    <w:rsid w:val="00B90D26"/>
    <w:pPr>
      <w:ind w:left="720"/>
      <w:contextualSpacing/>
    </w:pPr>
  </w:style>
  <w:style w:type="character" w:styleId="Odwoaniedokomentarza">
    <w:name w:val="annotation reference"/>
    <w:rsid w:val="00B90D26"/>
    <w:rPr>
      <w:sz w:val="16"/>
      <w:szCs w:val="16"/>
    </w:rPr>
  </w:style>
  <w:style w:type="paragraph" w:styleId="Tekstkomentarza">
    <w:name w:val="annotation text"/>
    <w:basedOn w:val="Normalny"/>
    <w:link w:val="TekstkomentarzaZnak"/>
    <w:rsid w:val="00B90D26"/>
  </w:style>
  <w:style w:type="character" w:customStyle="1" w:styleId="TekstkomentarzaZnak">
    <w:name w:val="Tekst komentarza Znak"/>
    <w:link w:val="Tekstkomentarza"/>
    <w:rsid w:val="00B90D26"/>
    <w:rPr>
      <w:rFonts w:ascii="Times New Roman" w:eastAsia="Times New Roman" w:hAnsi="Times New Roman" w:cs="Times New Roman"/>
      <w:sz w:val="20"/>
      <w:szCs w:val="20"/>
      <w:lang w:eastAsia="pl-PL"/>
    </w:rPr>
  </w:style>
  <w:style w:type="paragraph" w:customStyle="1" w:styleId="Basell">
    <w:name w:val="Basell"/>
    <w:basedOn w:val="Normalny"/>
    <w:rsid w:val="00A20D76"/>
    <w:pPr>
      <w:numPr>
        <w:ilvl w:val="2"/>
        <w:numId w:val="2"/>
      </w:numPr>
      <w:tabs>
        <w:tab w:val="left" w:pos="567"/>
      </w:tabs>
    </w:pPr>
    <w:rPr>
      <w:rFonts w:ascii="Arial" w:hAnsi="Arial"/>
      <w:lang w:val="en-GB"/>
    </w:rPr>
  </w:style>
  <w:style w:type="character" w:customStyle="1" w:styleId="h11">
    <w:name w:val="h11"/>
    <w:rsid w:val="00A20D76"/>
    <w:rPr>
      <w:rFonts w:ascii="Verdana" w:hAnsi="Verdana" w:hint="default"/>
      <w:b/>
      <w:bCs/>
      <w:i w:val="0"/>
      <w:iCs w:val="0"/>
      <w:sz w:val="23"/>
      <w:szCs w:val="23"/>
    </w:rPr>
  </w:style>
  <w:style w:type="paragraph" w:styleId="Tekstpodstawowywcity">
    <w:name w:val="Body Text Indent"/>
    <w:basedOn w:val="Normalny"/>
    <w:link w:val="TekstpodstawowywcityZnak"/>
    <w:uiPriority w:val="99"/>
    <w:semiHidden/>
    <w:unhideWhenUsed/>
    <w:rsid w:val="00BF207A"/>
    <w:pPr>
      <w:spacing w:after="120"/>
      <w:ind w:left="283"/>
    </w:pPr>
  </w:style>
  <w:style w:type="character" w:customStyle="1" w:styleId="TekstpodstawowywcityZnak">
    <w:name w:val="Tekst podstawowy wcięty Znak"/>
    <w:link w:val="Tekstpodstawowywcity"/>
    <w:uiPriority w:val="99"/>
    <w:semiHidden/>
    <w:rsid w:val="00BF207A"/>
    <w:rPr>
      <w:rFonts w:ascii="Times New Roman" w:eastAsia="Times New Roman" w:hAnsi="Times New Roman" w:cs="Times New Roman"/>
      <w:sz w:val="20"/>
      <w:szCs w:val="20"/>
      <w:lang w:eastAsia="pl-PL"/>
    </w:rPr>
  </w:style>
  <w:style w:type="paragraph" w:styleId="Poprawka">
    <w:name w:val="Revision"/>
    <w:hidden/>
    <w:uiPriority w:val="99"/>
    <w:semiHidden/>
    <w:rsid w:val="00C05C37"/>
    <w:rPr>
      <w:rFonts w:ascii="Times New Roman" w:eastAsia="Times New Roman" w:hAnsi="Times New Roman"/>
    </w:rPr>
  </w:style>
  <w:style w:type="character" w:styleId="Pogrubienie">
    <w:name w:val="Strong"/>
    <w:uiPriority w:val="22"/>
    <w:qFormat/>
    <w:rsid w:val="002E7F78"/>
    <w:rPr>
      <w:b/>
      <w:bCs/>
    </w:rPr>
  </w:style>
  <w:style w:type="paragraph" w:styleId="Tekstprzypisudolnego">
    <w:name w:val="footnote text"/>
    <w:basedOn w:val="Normalny"/>
    <w:link w:val="TekstprzypisudolnegoZnak"/>
    <w:semiHidden/>
    <w:unhideWhenUsed/>
    <w:rsid w:val="0017038B"/>
  </w:style>
  <w:style w:type="character" w:customStyle="1" w:styleId="TekstprzypisudolnegoZnak">
    <w:name w:val="Tekst przypisu dolnego Znak"/>
    <w:link w:val="Tekstprzypisudolnego"/>
    <w:uiPriority w:val="99"/>
    <w:semiHidden/>
    <w:rsid w:val="0017038B"/>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17038B"/>
    <w:rPr>
      <w:vertAlign w:val="superscript"/>
    </w:rPr>
  </w:style>
  <w:style w:type="paragraph" w:styleId="Tematkomentarza">
    <w:name w:val="annotation subject"/>
    <w:basedOn w:val="Tekstkomentarza"/>
    <w:next w:val="Tekstkomentarza"/>
    <w:semiHidden/>
    <w:rsid w:val="00403292"/>
    <w:rPr>
      <w:b/>
      <w:bCs/>
    </w:rPr>
  </w:style>
  <w:style w:type="paragraph" w:styleId="Tekstpodstawowywcity3">
    <w:name w:val="Body Text Indent 3"/>
    <w:basedOn w:val="Normalny"/>
    <w:rsid w:val="005A79A2"/>
    <w:pPr>
      <w:spacing w:after="120"/>
      <w:ind w:left="283"/>
    </w:pPr>
    <w:rPr>
      <w:sz w:val="16"/>
      <w:szCs w:val="16"/>
    </w:rPr>
  </w:style>
  <w:style w:type="character" w:styleId="Uwydatnienie">
    <w:name w:val="Emphasis"/>
    <w:qFormat/>
    <w:rsid w:val="00523AAB"/>
    <w:rPr>
      <w:i/>
      <w:iCs/>
    </w:rPr>
  </w:style>
  <w:style w:type="paragraph" w:customStyle="1" w:styleId="celp">
    <w:name w:val="cel_p"/>
    <w:basedOn w:val="Normalny"/>
    <w:rsid w:val="003221B3"/>
    <w:pPr>
      <w:spacing w:after="15"/>
      <w:ind w:left="15" w:right="15"/>
      <w:jc w:val="both"/>
      <w:textAlignment w:val="top"/>
    </w:pPr>
    <w:rPr>
      <w:sz w:val="24"/>
      <w:szCs w:val="24"/>
    </w:rPr>
  </w:style>
  <w:style w:type="paragraph" w:styleId="Nagwek">
    <w:name w:val="header"/>
    <w:basedOn w:val="Normalny"/>
    <w:link w:val="NagwekZnak"/>
    <w:unhideWhenUsed/>
    <w:rsid w:val="00F55FE3"/>
    <w:pPr>
      <w:tabs>
        <w:tab w:val="center" w:pos="4536"/>
        <w:tab w:val="right" w:pos="9072"/>
      </w:tabs>
    </w:pPr>
  </w:style>
  <w:style w:type="character" w:customStyle="1" w:styleId="NagwekZnak">
    <w:name w:val="Nagłówek Znak"/>
    <w:link w:val="Nagwek"/>
    <w:uiPriority w:val="99"/>
    <w:rsid w:val="00F55FE3"/>
    <w:rPr>
      <w:rFonts w:ascii="Times New Roman" w:eastAsia="Times New Roman" w:hAnsi="Times New Roman"/>
    </w:rPr>
  </w:style>
  <w:style w:type="paragraph" w:styleId="Stopka">
    <w:name w:val="footer"/>
    <w:basedOn w:val="Normalny"/>
    <w:link w:val="StopkaZnak"/>
    <w:unhideWhenUsed/>
    <w:rsid w:val="00F55FE3"/>
    <w:pPr>
      <w:tabs>
        <w:tab w:val="center" w:pos="4536"/>
        <w:tab w:val="right" w:pos="9072"/>
      </w:tabs>
    </w:pPr>
  </w:style>
  <w:style w:type="character" w:customStyle="1" w:styleId="StopkaZnak">
    <w:name w:val="Stopka Znak"/>
    <w:link w:val="Stopka"/>
    <w:uiPriority w:val="99"/>
    <w:rsid w:val="00F55FE3"/>
    <w:rPr>
      <w:rFonts w:ascii="Times New Roman" w:eastAsia="Times New Roman" w:hAnsi="Times New Roman"/>
    </w:rPr>
  </w:style>
  <w:style w:type="table" w:styleId="Tabela-Siatka">
    <w:name w:val="Table Grid"/>
    <w:basedOn w:val="Standardowy"/>
    <w:uiPriority w:val="59"/>
    <w:rsid w:val="00F55F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4465B9"/>
    <w:rPr>
      <w:color w:val="0000FF"/>
      <w:u w:val="single"/>
    </w:rPr>
  </w:style>
  <w:style w:type="paragraph" w:styleId="Spistreci1">
    <w:name w:val="toc 1"/>
    <w:basedOn w:val="Normalny"/>
    <w:next w:val="Normalny"/>
    <w:autoRedefine/>
    <w:uiPriority w:val="39"/>
    <w:rsid w:val="0024002F"/>
    <w:pPr>
      <w:spacing w:before="240" w:after="120"/>
    </w:pPr>
    <w:rPr>
      <w:b/>
      <w:bCs/>
    </w:rPr>
  </w:style>
  <w:style w:type="paragraph" w:styleId="Spistreci2">
    <w:name w:val="toc 2"/>
    <w:basedOn w:val="Normalny"/>
    <w:next w:val="Normalny"/>
    <w:autoRedefine/>
    <w:uiPriority w:val="39"/>
    <w:rsid w:val="0024002F"/>
    <w:pPr>
      <w:spacing w:before="120"/>
      <w:ind w:left="200"/>
    </w:pPr>
    <w:rPr>
      <w:i/>
      <w:iCs/>
    </w:rPr>
  </w:style>
  <w:style w:type="paragraph" w:styleId="Spistreci3">
    <w:name w:val="toc 3"/>
    <w:basedOn w:val="Normalny"/>
    <w:next w:val="Normalny"/>
    <w:autoRedefine/>
    <w:uiPriority w:val="39"/>
    <w:rsid w:val="0024002F"/>
    <w:pPr>
      <w:ind w:left="400"/>
    </w:pPr>
  </w:style>
  <w:style w:type="paragraph" w:styleId="Spistreci4">
    <w:name w:val="toc 4"/>
    <w:basedOn w:val="Normalny"/>
    <w:next w:val="Normalny"/>
    <w:autoRedefine/>
    <w:uiPriority w:val="39"/>
    <w:rsid w:val="0024002F"/>
    <w:pPr>
      <w:ind w:left="600"/>
    </w:pPr>
  </w:style>
  <w:style w:type="paragraph" w:styleId="Spistreci5">
    <w:name w:val="toc 5"/>
    <w:basedOn w:val="Normalny"/>
    <w:next w:val="Normalny"/>
    <w:autoRedefine/>
    <w:uiPriority w:val="39"/>
    <w:rsid w:val="0024002F"/>
    <w:pPr>
      <w:ind w:left="800"/>
    </w:pPr>
  </w:style>
  <w:style w:type="paragraph" w:styleId="Spistreci6">
    <w:name w:val="toc 6"/>
    <w:basedOn w:val="Normalny"/>
    <w:next w:val="Normalny"/>
    <w:autoRedefine/>
    <w:uiPriority w:val="39"/>
    <w:rsid w:val="0024002F"/>
    <w:pPr>
      <w:ind w:left="1000"/>
    </w:pPr>
  </w:style>
  <w:style w:type="paragraph" w:styleId="Spistreci7">
    <w:name w:val="toc 7"/>
    <w:basedOn w:val="Normalny"/>
    <w:next w:val="Normalny"/>
    <w:autoRedefine/>
    <w:uiPriority w:val="39"/>
    <w:rsid w:val="0024002F"/>
    <w:pPr>
      <w:ind w:left="1200"/>
    </w:pPr>
  </w:style>
  <w:style w:type="paragraph" w:styleId="Spistreci8">
    <w:name w:val="toc 8"/>
    <w:basedOn w:val="Normalny"/>
    <w:next w:val="Normalny"/>
    <w:autoRedefine/>
    <w:uiPriority w:val="39"/>
    <w:rsid w:val="0024002F"/>
    <w:pPr>
      <w:ind w:left="1400"/>
    </w:pPr>
  </w:style>
  <w:style w:type="paragraph" w:styleId="Spistreci9">
    <w:name w:val="toc 9"/>
    <w:basedOn w:val="Normalny"/>
    <w:next w:val="Normalny"/>
    <w:autoRedefine/>
    <w:uiPriority w:val="39"/>
    <w:rsid w:val="0024002F"/>
    <w:pPr>
      <w:ind w:left="1600"/>
    </w:pPr>
  </w:style>
  <w:style w:type="character" w:styleId="Numerstrony">
    <w:name w:val="page number"/>
    <w:basedOn w:val="Domylnaczcionkaakapitu"/>
    <w:rsid w:val="004F59FA"/>
  </w:style>
  <w:style w:type="character" w:customStyle="1" w:styleId="h2">
    <w:name w:val="h2"/>
    <w:basedOn w:val="Domylnaczcionkaakapitu"/>
    <w:rsid w:val="005F346C"/>
  </w:style>
  <w:style w:type="character" w:customStyle="1" w:styleId="st">
    <w:name w:val="st"/>
    <w:basedOn w:val="Domylnaczcionkaakapitu"/>
    <w:rsid w:val="00894E1F"/>
  </w:style>
  <w:style w:type="character" w:customStyle="1" w:styleId="st1">
    <w:name w:val="st1"/>
    <w:rsid w:val="00617558"/>
  </w:style>
  <w:style w:type="numbering" w:customStyle="1" w:styleId="Bezlisty1">
    <w:name w:val="Bez listy1"/>
    <w:next w:val="Bezlisty"/>
    <w:uiPriority w:val="99"/>
    <w:semiHidden/>
    <w:unhideWhenUsed/>
    <w:rsid w:val="005366CB"/>
  </w:style>
  <w:style w:type="character" w:customStyle="1" w:styleId="FontStyle13">
    <w:name w:val="Font Style13"/>
    <w:rsid w:val="0005692D"/>
    <w:rPr>
      <w:rFonts w:ascii="Tahoma" w:hAnsi="Tahoma" w:cs="Tahoma"/>
      <w:b/>
      <w:bCs/>
      <w:sz w:val="16"/>
      <w:szCs w:val="16"/>
    </w:rPr>
  </w:style>
  <w:style w:type="paragraph" w:customStyle="1" w:styleId="Style4">
    <w:name w:val="Style4"/>
    <w:basedOn w:val="Normalny"/>
    <w:rsid w:val="00B670E5"/>
    <w:pPr>
      <w:widowControl w:val="0"/>
      <w:autoSpaceDE w:val="0"/>
      <w:autoSpaceDN w:val="0"/>
      <w:adjustRightInd w:val="0"/>
      <w:spacing w:line="253" w:lineRule="exact"/>
      <w:jc w:val="both"/>
    </w:pPr>
    <w:rPr>
      <w:rFonts w:ascii="Arial Unicode MS" w:eastAsia="Arial Unicode MS"/>
      <w:sz w:val="24"/>
      <w:szCs w:val="24"/>
    </w:rPr>
  </w:style>
  <w:style w:type="character" w:customStyle="1" w:styleId="FontStyle19">
    <w:name w:val="Font Style19"/>
    <w:rsid w:val="00B670E5"/>
    <w:rPr>
      <w:rFonts w:ascii="Arial Unicode MS" w:eastAsia="Arial Unicode MS" w:cs="Arial Unicode MS"/>
      <w:sz w:val="22"/>
      <w:szCs w:val="22"/>
    </w:rPr>
  </w:style>
  <w:style w:type="paragraph" w:customStyle="1" w:styleId="Style11">
    <w:name w:val="Style11"/>
    <w:basedOn w:val="Normalny"/>
    <w:rsid w:val="00B670E5"/>
    <w:pPr>
      <w:widowControl w:val="0"/>
      <w:autoSpaceDE w:val="0"/>
      <w:autoSpaceDN w:val="0"/>
      <w:adjustRightInd w:val="0"/>
      <w:jc w:val="both"/>
    </w:pPr>
    <w:rPr>
      <w:rFonts w:ascii="Arial Unicode MS" w:eastAsia="Arial Unicode MS"/>
      <w:sz w:val="24"/>
      <w:szCs w:val="24"/>
    </w:rPr>
  </w:style>
  <w:style w:type="paragraph" w:customStyle="1" w:styleId="Style13">
    <w:name w:val="Style13"/>
    <w:basedOn w:val="Normalny"/>
    <w:rsid w:val="00C873F2"/>
    <w:pPr>
      <w:widowControl w:val="0"/>
      <w:autoSpaceDE w:val="0"/>
      <w:autoSpaceDN w:val="0"/>
      <w:adjustRightInd w:val="0"/>
      <w:spacing w:line="250" w:lineRule="exact"/>
      <w:ind w:hanging="331"/>
      <w:jc w:val="both"/>
    </w:pPr>
    <w:rPr>
      <w:rFonts w:ascii="Arial Unicode MS" w:eastAsia="Arial Unicode MS"/>
      <w:sz w:val="24"/>
      <w:szCs w:val="24"/>
    </w:rPr>
  </w:style>
  <w:style w:type="paragraph" w:customStyle="1" w:styleId="Style12">
    <w:name w:val="Style12"/>
    <w:basedOn w:val="Normalny"/>
    <w:rsid w:val="0042041B"/>
    <w:pPr>
      <w:widowControl w:val="0"/>
      <w:autoSpaceDE w:val="0"/>
      <w:autoSpaceDN w:val="0"/>
      <w:adjustRightInd w:val="0"/>
      <w:spacing w:line="254" w:lineRule="exact"/>
    </w:pPr>
    <w:rPr>
      <w:rFonts w:ascii="Arial Unicode MS" w:eastAsia="Arial Unicode MS"/>
      <w:sz w:val="24"/>
      <w:szCs w:val="24"/>
    </w:rPr>
  </w:style>
  <w:style w:type="paragraph" w:customStyle="1" w:styleId="Style14">
    <w:name w:val="Style14"/>
    <w:basedOn w:val="Normalny"/>
    <w:rsid w:val="00A24A0B"/>
    <w:pPr>
      <w:widowControl w:val="0"/>
      <w:autoSpaceDE w:val="0"/>
      <w:autoSpaceDN w:val="0"/>
      <w:adjustRightInd w:val="0"/>
      <w:spacing w:line="253" w:lineRule="exact"/>
      <w:ind w:hanging="701"/>
      <w:jc w:val="both"/>
    </w:pPr>
    <w:rPr>
      <w:rFonts w:ascii="Arial Unicode MS" w:eastAsia="Arial Unicode MS"/>
      <w:sz w:val="24"/>
      <w:szCs w:val="24"/>
    </w:rPr>
  </w:style>
  <w:style w:type="paragraph" w:styleId="Tekstprzypisukocowego">
    <w:name w:val="endnote text"/>
    <w:basedOn w:val="Normalny"/>
    <w:link w:val="TekstprzypisukocowegoZnak"/>
    <w:uiPriority w:val="99"/>
    <w:semiHidden/>
    <w:unhideWhenUsed/>
    <w:rsid w:val="00791D99"/>
  </w:style>
  <w:style w:type="character" w:customStyle="1" w:styleId="TekstprzypisukocowegoZnak">
    <w:name w:val="Tekst przypisu końcowego Znak"/>
    <w:link w:val="Tekstprzypisukocowego"/>
    <w:uiPriority w:val="99"/>
    <w:semiHidden/>
    <w:rsid w:val="00791D99"/>
    <w:rPr>
      <w:rFonts w:ascii="Times New Roman" w:eastAsia="Times New Roman" w:hAnsi="Times New Roman"/>
    </w:rPr>
  </w:style>
  <w:style w:type="character" w:styleId="Odwoanieprzypisukocowego">
    <w:name w:val="endnote reference"/>
    <w:uiPriority w:val="99"/>
    <w:semiHidden/>
    <w:unhideWhenUsed/>
    <w:rsid w:val="00791D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48456">
      <w:bodyDiv w:val="1"/>
      <w:marLeft w:val="0"/>
      <w:marRight w:val="0"/>
      <w:marTop w:val="0"/>
      <w:marBottom w:val="0"/>
      <w:divBdr>
        <w:top w:val="none" w:sz="0" w:space="0" w:color="auto"/>
        <w:left w:val="none" w:sz="0" w:space="0" w:color="auto"/>
        <w:bottom w:val="none" w:sz="0" w:space="0" w:color="auto"/>
        <w:right w:val="none" w:sz="0" w:space="0" w:color="auto"/>
      </w:divBdr>
    </w:div>
    <w:div w:id="70590130">
      <w:bodyDiv w:val="1"/>
      <w:marLeft w:val="0"/>
      <w:marRight w:val="0"/>
      <w:marTop w:val="0"/>
      <w:marBottom w:val="0"/>
      <w:divBdr>
        <w:top w:val="none" w:sz="0" w:space="0" w:color="auto"/>
        <w:left w:val="none" w:sz="0" w:space="0" w:color="auto"/>
        <w:bottom w:val="none" w:sz="0" w:space="0" w:color="auto"/>
        <w:right w:val="none" w:sz="0" w:space="0" w:color="auto"/>
      </w:divBdr>
      <w:divsChild>
        <w:div w:id="1691178350">
          <w:marLeft w:val="0"/>
          <w:marRight w:val="0"/>
          <w:marTop w:val="0"/>
          <w:marBottom w:val="0"/>
          <w:divBdr>
            <w:top w:val="none" w:sz="0" w:space="0" w:color="auto"/>
            <w:left w:val="none" w:sz="0" w:space="0" w:color="auto"/>
            <w:bottom w:val="none" w:sz="0" w:space="0" w:color="auto"/>
            <w:right w:val="none" w:sz="0" w:space="0" w:color="auto"/>
          </w:divBdr>
          <w:divsChild>
            <w:div w:id="882595428">
              <w:marLeft w:val="0"/>
              <w:marRight w:val="0"/>
              <w:marTop w:val="0"/>
              <w:marBottom w:val="0"/>
              <w:divBdr>
                <w:top w:val="none" w:sz="0" w:space="0" w:color="auto"/>
                <w:left w:val="none" w:sz="0" w:space="0" w:color="auto"/>
                <w:bottom w:val="none" w:sz="0" w:space="0" w:color="auto"/>
                <w:right w:val="none" w:sz="0" w:space="0" w:color="auto"/>
              </w:divBdr>
              <w:divsChild>
                <w:div w:id="1332685658">
                  <w:marLeft w:val="0"/>
                  <w:marRight w:val="0"/>
                  <w:marTop w:val="0"/>
                  <w:marBottom w:val="0"/>
                  <w:divBdr>
                    <w:top w:val="none" w:sz="0" w:space="0" w:color="auto"/>
                    <w:left w:val="none" w:sz="0" w:space="0" w:color="auto"/>
                    <w:bottom w:val="none" w:sz="0" w:space="0" w:color="auto"/>
                    <w:right w:val="none" w:sz="0" w:space="0" w:color="auto"/>
                  </w:divBdr>
                  <w:divsChild>
                    <w:div w:id="1515531656">
                      <w:marLeft w:val="0"/>
                      <w:marRight w:val="0"/>
                      <w:marTop w:val="0"/>
                      <w:marBottom w:val="0"/>
                      <w:divBdr>
                        <w:top w:val="none" w:sz="0" w:space="0" w:color="auto"/>
                        <w:left w:val="none" w:sz="0" w:space="0" w:color="auto"/>
                        <w:bottom w:val="none" w:sz="0" w:space="0" w:color="auto"/>
                        <w:right w:val="none" w:sz="0" w:space="0" w:color="auto"/>
                      </w:divBdr>
                      <w:divsChild>
                        <w:div w:id="1732272094">
                          <w:marLeft w:val="0"/>
                          <w:marRight w:val="0"/>
                          <w:marTop w:val="0"/>
                          <w:marBottom w:val="0"/>
                          <w:divBdr>
                            <w:top w:val="none" w:sz="0" w:space="0" w:color="auto"/>
                            <w:left w:val="none" w:sz="0" w:space="0" w:color="auto"/>
                            <w:bottom w:val="none" w:sz="0" w:space="0" w:color="auto"/>
                            <w:right w:val="none" w:sz="0" w:space="0" w:color="auto"/>
                          </w:divBdr>
                          <w:divsChild>
                            <w:div w:id="950622717">
                              <w:marLeft w:val="0"/>
                              <w:marRight w:val="0"/>
                              <w:marTop w:val="0"/>
                              <w:marBottom w:val="0"/>
                              <w:divBdr>
                                <w:top w:val="none" w:sz="0" w:space="0" w:color="auto"/>
                                <w:left w:val="none" w:sz="0" w:space="0" w:color="auto"/>
                                <w:bottom w:val="none" w:sz="0" w:space="0" w:color="auto"/>
                                <w:right w:val="none" w:sz="0" w:space="0" w:color="auto"/>
                              </w:divBdr>
                              <w:divsChild>
                                <w:div w:id="1991981472">
                                  <w:marLeft w:val="0"/>
                                  <w:marRight w:val="0"/>
                                  <w:marTop w:val="0"/>
                                  <w:marBottom w:val="0"/>
                                  <w:divBdr>
                                    <w:top w:val="none" w:sz="0" w:space="0" w:color="auto"/>
                                    <w:left w:val="none" w:sz="0" w:space="0" w:color="auto"/>
                                    <w:bottom w:val="none" w:sz="0" w:space="0" w:color="auto"/>
                                    <w:right w:val="none" w:sz="0" w:space="0" w:color="auto"/>
                                  </w:divBdr>
                                  <w:divsChild>
                                    <w:div w:id="780993376">
                                      <w:marLeft w:val="0"/>
                                      <w:marRight w:val="0"/>
                                      <w:marTop w:val="0"/>
                                      <w:marBottom w:val="0"/>
                                      <w:divBdr>
                                        <w:top w:val="none" w:sz="0" w:space="0" w:color="auto"/>
                                        <w:left w:val="none" w:sz="0" w:space="0" w:color="auto"/>
                                        <w:bottom w:val="none" w:sz="0" w:space="0" w:color="auto"/>
                                        <w:right w:val="none" w:sz="0" w:space="0" w:color="auto"/>
                                      </w:divBdr>
                                      <w:divsChild>
                                        <w:div w:id="163918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019164">
      <w:bodyDiv w:val="1"/>
      <w:marLeft w:val="0"/>
      <w:marRight w:val="0"/>
      <w:marTop w:val="0"/>
      <w:marBottom w:val="0"/>
      <w:divBdr>
        <w:top w:val="none" w:sz="0" w:space="0" w:color="auto"/>
        <w:left w:val="none" w:sz="0" w:space="0" w:color="auto"/>
        <w:bottom w:val="none" w:sz="0" w:space="0" w:color="auto"/>
        <w:right w:val="none" w:sz="0" w:space="0" w:color="auto"/>
      </w:divBdr>
    </w:div>
    <w:div w:id="151802746">
      <w:bodyDiv w:val="1"/>
      <w:marLeft w:val="0"/>
      <w:marRight w:val="0"/>
      <w:marTop w:val="0"/>
      <w:marBottom w:val="0"/>
      <w:divBdr>
        <w:top w:val="none" w:sz="0" w:space="0" w:color="auto"/>
        <w:left w:val="none" w:sz="0" w:space="0" w:color="auto"/>
        <w:bottom w:val="none" w:sz="0" w:space="0" w:color="auto"/>
        <w:right w:val="none" w:sz="0" w:space="0" w:color="auto"/>
      </w:divBdr>
    </w:div>
    <w:div w:id="166333113">
      <w:bodyDiv w:val="1"/>
      <w:marLeft w:val="0"/>
      <w:marRight w:val="0"/>
      <w:marTop w:val="0"/>
      <w:marBottom w:val="0"/>
      <w:divBdr>
        <w:top w:val="none" w:sz="0" w:space="0" w:color="auto"/>
        <w:left w:val="none" w:sz="0" w:space="0" w:color="auto"/>
        <w:bottom w:val="none" w:sz="0" w:space="0" w:color="auto"/>
        <w:right w:val="none" w:sz="0" w:space="0" w:color="auto"/>
      </w:divBdr>
    </w:div>
    <w:div w:id="200675032">
      <w:bodyDiv w:val="1"/>
      <w:marLeft w:val="0"/>
      <w:marRight w:val="0"/>
      <w:marTop w:val="0"/>
      <w:marBottom w:val="0"/>
      <w:divBdr>
        <w:top w:val="none" w:sz="0" w:space="0" w:color="auto"/>
        <w:left w:val="none" w:sz="0" w:space="0" w:color="auto"/>
        <w:bottom w:val="none" w:sz="0" w:space="0" w:color="auto"/>
        <w:right w:val="none" w:sz="0" w:space="0" w:color="auto"/>
      </w:divBdr>
    </w:div>
    <w:div w:id="231425027">
      <w:bodyDiv w:val="1"/>
      <w:marLeft w:val="0"/>
      <w:marRight w:val="0"/>
      <w:marTop w:val="0"/>
      <w:marBottom w:val="0"/>
      <w:divBdr>
        <w:top w:val="none" w:sz="0" w:space="0" w:color="auto"/>
        <w:left w:val="none" w:sz="0" w:space="0" w:color="auto"/>
        <w:bottom w:val="none" w:sz="0" w:space="0" w:color="auto"/>
        <w:right w:val="none" w:sz="0" w:space="0" w:color="auto"/>
      </w:divBdr>
    </w:div>
    <w:div w:id="396979661">
      <w:bodyDiv w:val="1"/>
      <w:marLeft w:val="0"/>
      <w:marRight w:val="0"/>
      <w:marTop w:val="0"/>
      <w:marBottom w:val="0"/>
      <w:divBdr>
        <w:top w:val="none" w:sz="0" w:space="0" w:color="auto"/>
        <w:left w:val="none" w:sz="0" w:space="0" w:color="auto"/>
        <w:bottom w:val="none" w:sz="0" w:space="0" w:color="auto"/>
        <w:right w:val="none" w:sz="0" w:space="0" w:color="auto"/>
      </w:divBdr>
    </w:div>
    <w:div w:id="402988676">
      <w:bodyDiv w:val="1"/>
      <w:marLeft w:val="0"/>
      <w:marRight w:val="0"/>
      <w:marTop w:val="0"/>
      <w:marBottom w:val="0"/>
      <w:divBdr>
        <w:top w:val="none" w:sz="0" w:space="0" w:color="auto"/>
        <w:left w:val="none" w:sz="0" w:space="0" w:color="auto"/>
        <w:bottom w:val="none" w:sz="0" w:space="0" w:color="auto"/>
        <w:right w:val="none" w:sz="0" w:space="0" w:color="auto"/>
      </w:divBdr>
    </w:div>
    <w:div w:id="498695648">
      <w:bodyDiv w:val="1"/>
      <w:marLeft w:val="0"/>
      <w:marRight w:val="0"/>
      <w:marTop w:val="0"/>
      <w:marBottom w:val="0"/>
      <w:divBdr>
        <w:top w:val="none" w:sz="0" w:space="0" w:color="auto"/>
        <w:left w:val="none" w:sz="0" w:space="0" w:color="auto"/>
        <w:bottom w:val="none" w:sz="0" w:space="0" w:color="auto"/>
        <w:right w:val="none" w:sz="0" w:space="0" w:color="auto"/>
      </w:divBdr>
    </w:div>
    <w:div w:id="508565622">
      <w:bodyDiv w:val="1"/>
      <w:marLeft w:val="0"/>
      <w:marRight w:val="0"/>
      <w:marTop w:val="0"/>
      <w:marBottom w:val="0"/>
      <w:divBdr>
        <w:top w:val="none" w:sz="0" w:space="0" w:color="auto"/>
        <w:left w:val="none" w:sz="0" w:space="0" w:color="auto"/>
        <w:bottom w:val="none" w:sz="0" w:space="0" w:color="auto"/>
        <w:right w:val="none" w:sz="0" w:space="0" w:color="auto"/>
      </w:divBdr>
      <w:divsChild>
        <w:div w:id="1981185701">
          <w:marLeft w:val="0"/>
          <w:marRight w:val="0"/>
          <w:marTop w:val="0"/>
          <w:marBottom w:val="0"/>
          <w:divBdr>
            <w:top w:val="none" w:sz="0" w:space="0" w:color="auto"/>
            <w:left w:val="none" w:sz="0" w:space="0" w:color="auto"/>
            <w:bottom w:val="none" w:sz="0" w:space="0" w:color="auto"/>
            <w:right w:val="none" w:sz="0" w:space="0" w:color="auto"/>
          </w:divBdr>
          <w:divsChild>
            <w:div w:id="525562798">
              <w:marLeft w:val="0"/>
              <w:marRight w:val="0"/>
              <w:marTop w:val="0"/>
              <w:marBottom w:val="0"/>
              <w:divBdr>
                <w:top w:val="none" w:sz="0" w:space="0" w:color="auto"/>
                <w:left w:val="none" w:sz="0" w:space="0" w:color="auto"/>
                <w:bottom w:val="none" w:sz="0" w:space="0" w:color="auto"/>
                <w:right w:val="none" w:sz="0" w:space="0" w:color="auto"/>
              </w:divBdr>
              <w:divsChild>
                <w:div w:id="2060738334">
                  <w:marLeft w:val="0"/>
                  <w:marRight w:val="0"/>
                  <w:marTop w:val="0"/>
                  <w:marBottom w:val="0"/>
                  <w:divBdr>
                    <w:top w:val="none" w:sz="0" w:space="0" w:color="auto"/>
                    <w:left w:val="none" w:sz="0" w:space="0" w:color="auto"/>
                    <w:bottom w:val="none" w:sz="0" w:space="0" w:color="auto"/>
                    <w:right w:val="none" w:sz="0" w:space="0" w:color="auto"/>
                  </w:divBdr>
                  <w:divsChild>
                    <w:div w:id="1860316019">
                      <w:marLeft w:val="0"/>
                      <w:marRight w:val="0"/>
                      <w:marTop w:val="0"/>
                      <w:marBottom w:val="0"/>
                      <w:divBdr>
                        <w:top w:val="none" w:sz="0" w:space="0" w:color="auto"/>
                        <w:left w:val="none" w:sz="0" w:space="0" w:color="auto"/>
                        <w:bottom w:val="none" w:sz="0" w:space="0" w:color="auto"/>
                        <w:right w:val="none" w:sz="0" w:space="0" w:color="auto"/>
                      </w:divBdr>
                      <w:divsChild>
                        <w:div w:id="315115131">
                          <w:marLeft w:val="0"/>
                          <w:marRight w:val="0"/>
                          <w:marTop w:val="0"/>
                          <w:marBottom w:val="0"/>
                          <w:divBdr>
                            <w:top w:val="none" w:sz="0" w:space="0" w:color="auto"/>
                            <w:left w:val="none" w:sz="0" w:space="0" w:color="auto"/>
                            <w:bottom w:val="none" w:sz="0" w:space="0" w:color="auto"/>
                            <w:right w:val="none" w:sz="0" w:space="0" w:color="auto"/>
                          </w:divBdr>
                          <w:divsChild>
                            <w:div w:id="341472051">
                              <w:marLeft w:val="0"/>
                              <w:marRight w:val="0"/>
                              <w:marTop w:val="0"/>
                              <w:marBottom w:val="0"/>
                              <w:divBdr>
                                <w:top w:val="none" w:sz="0" w:space="0" w:color="auto"/>
                                <w:left w:val="none" w:sz="0" w:space="0" w:color="auto"/>
                                <w:bottom w:val="none" w:sz="0" w:space="0" w:color="auto"/>
                                <w:right w:val="none" w:sz="0" w:space="0" w:color="auto"/>
                              </w:divBdr>
                              <w:divsChild>
                                <w:div w:id="633675115">
                                  <w:marLeft w:val="0"/>
                                  <w:marRight w:val="0"/>
                                  <w:marTop w:val="0"/>
                                  <w:marBottom w:val="0"/>
                                  <w:divBdr>
                                    <w:top w:val="none" w:sz="0" w:space="0" w:color="auto"/>
                                    <w:left w:val="none" w:sz="0" w:space="0" w:color="auto"/>
                                    <w:bottom w:val="none" w:sz="0" w:space="0" w:color="auto"/>
                                    <w:right w:val="none" w:sz="0" w:space="0" w:color="auto"/>
                                  </w:divBdr>
                                  <w:divsChild>
                                    <w:div w:id="2022855016">
                                      <w:marLeft w:val="0"/>
                                      <w:marRight w:val="0"/>
                                      <w:marTop w:val="0"/>
                                      <w:marBottom w:val="0"/>
                                      <w:divBdr>
                                        <w:top w:val="none" w:sz="0" w:space="0" w:color="auto"/>
                                        <w:left w:val="none" w:sz="0" w:space="0" w:color="auto"/>
                                        <w:bottom w:val="none" w:sz="0" w:space="0" w:color="auto"/>
                                        <w:right w:val="none" w:sz="0" w:space="0" w:color="auto"/>
                                      </w:divBdr>
                                      <w:divsChild>
                                        <w:div w:id="1395467166">
                                          <w:marLeft w:val="0"/>
                                          <w:marRight w:val="0"/>
                                          <w:marTop w:val="0"/>
                                          <w:marBottom w:val="0"/>
                                          <w:divBdr>
                                            <w:top w:val="none" w:sz="0" w:space="0" w:color="auto"/>
                                            <w:left w:val="none" w:sz="0" w:space="0" w:color="auto"/>
                                            <w:bottom w:val="none" w:sz="0" w:space="0" w:color="auto"/>
                                            <w:right w:val="none" w:sz="0" w:space="0" w:color="auto"/>
                                          </w:divBdr>
                                          <w:divsChild>
                                            <w:div w:id="1093477774">
                                              <w:marLeft w:val="0"/>
                                              <w:marRight w:val="0"/>
                                              <w:marTop w:val="0"/>
                                              <w:marBottom w:val="0"/>
                                              <w:divBdr>
                                                <w:top w:val="none" w:sz="0" w:space="0" w:color="auto"/>
                                                <w:left w:val="none" w:sz="0" w:space="0" w:color="auto"/>
                                                <w:bottom w:val="none" w:sz="0" w:space="0" w:color="auto"/>
                                                <w:right w:val="none" w:sz="0" w:space="0" w:color="auto"/>
                                              </w:divBdr>
                                              <w:divsChild>
                                                <w:div w:id="1273708744">
                                                  <w:marLeft w:val="0"/>
                                                  <w:marRight w:val="0"/>
                                                  <w:marTop w:val="0"/>
                                                  <w:marBottom w:val="0"/>
                                                  <w:divBdr>
                                                    <w:top w:val="none" w:sz="0" w:space="0" w:color="auto"/>
                                                    <w:left w:val="none" w:sz="0" w:space="0" w:color="auto"/>
                                                    <w:bottom w:val="none" w:sz="0" w:space="0" w:color="auto"/>
                                                    <w:right w:val="none" w:sz="0" w:space="0" w:color="auto"/>
                                                  </w:divBdr>
                                                  <w:divsChild>
                                                    <w:div w:id="119610368">
                                                      <w:marLeft w:val="0"/>
                                                      <w:marRight w:val="0"/>
                                                      <w:marTop w:val="0"/>
                                                      <w:marBottom w:val="0"/>
                                                      <w:divBdr>
                                                        <w:top w:val="none" w:sz="0" w:space="0" w:color="auto"/>
                                                        <w:left w:val="none" w:sz="0" w:space="0" w:color="auto"/>
                                                        <w:bottom w:val="none" w:sz="0" w:space="0" w:color="auto"/>
                                                        <w:right w:val="none" w:sz="0" w:space="0" w:color="auto"/>
                                                      </w:divBdr>
                                                      <w:divsChild>
                                                        <w:div w:id="852377521">
                                                          <w:marLeft w:val="0"/>
                                                          <w:marRight w:val="0"/>
                                                          <w:marTop w:val="0"/>
                                                          <w:marBottom w:val="0"/>
                                                          <w:divBdr>
                                                            <w:top w:val="none" w:sz="0" w:space="0" w:color="auto"/>
                                                            <w:left w:val="none" w:sz="0" w:space="0" w:color="auto"/>
                                                            <w:bottom w:val="none" w:sz="0" w:space="0" w:color="auto"/>
                                                            <w:right w:val="none" w:sz="0" w:space="0" w:color="auto"/>
                                                          </w:divBdr>
                                                          <w:divsChild>
                                                            <w:div w:id="984314566">
                                                              <w:marLeft w:val="0"/>
                                                              <w:marRight w:val="0"/>
                                                              <w:marTop w:val="0"/>
                                                              <w:marBottom w:val="0"/>
                                                              <w:divBdr>
                                                                <w:top w:val="none" w:sz="0" w:space="0" w:color="auto"/>
                                                                <w:left w:val="none" w:sz="0" w:space="0" w:color="auto"/>
                                                                <w:bottom w:val="none" w:sz="0" w:space="0" w:color="auto"/>
                                                                <w:right w:val="none" w:sz="0" w:space="0" w:color="auto"/>
                                                              </w:divBdr>
                                                              <w:divsChild>
                                                                <w:div w:id="856968422">
                                                                  <w:marLeft w:val="0"/>
                                                                  <w:marRight w:val="0"/>
                                                                  <w:marTop w:val="0"/>
                                                                  <w:marBottom w:val="0"/>
                                                                  <w:divBdr>
                                                                    <w:top w:val="none" w:sz="0" w:space="0" w:color="auto"/>
                                                                    <w:left w:val="none" w:sz="0" w:space="0" w:color="auto"/>
                                                                    <w:bottom w:val="none" w:sz="0" w:space="0" w:color="auto"/>
                                                                    <w:right w:val="none" w:sz="0" w:space="0" w:color="auto"/>
                                                                  </w:divBdr>
                                                                  <w:divsChild>
                                                                    <w:div w:id="1070465752">
                                                                      <w:marLeft w:val="0"/>
                                                                      <w:marRight w:val="0"/>
                                                                      <w:marTop w:val="0"/>
                                                                      <w:marBottom w:val="0"/>
                                                                      <w:divBdr>
                                                                        <w:top w:val="none" w:sz="0" w:space="0" w:color="auto"/>
                                                                        <w:left w:val="none" w:sz="0" w:space="0" w:color="auto"/>
                                                                        <w:bottom w:val="none" w:sz="0" w:space="0" w:color="auto"/>
                                                                        <w:right w:val="none" w:sz="0" w:space="0" w:color="auto"/>
                                                                      </w:divBdr>
                                                                      <w:divsChild>
                                                                        <w:div w:id="6029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034323">
      <w:bodyDiv w:val="1"/>
      <w:marLeft w:val="0"/>
      <w:marRight w:val="0"/>
      <w:marTop w:val="0"/>
      <w:marBottom w:val="0"/>
      <w:divBdr>
        <w:top w:val="none" w:sz="0" w:space="0" w:color="auto"/>
        <w:left w:val="none" w:sz="0" w:space="0" w:color="auto"/>
        <w:bottom w:val="none" w:sz="0" w:space="0" w:color="auto"/>
        <w:right w:val="none" w:sz="0" w:space="0" w:color="auto"/>
      </w:divBdr>
    </w:div>
    <w:div w:id="718019542">
      <w:bodyDiv w:val="1"/>
      <w:marLeft w:val="0"/>
      <w:marRight w:val="0"/>
      <w:marTop w:val="0"/>
      <w:marBottom w:val="0"/>
      <w:divBdr>
        <w:top w:val="none" w:sz="0" w:space="0" w:color="auto"/>
        <w:left w:val="none" w:sz="0" w:space="0" w:color="auto"/>
        <w:bottom w:val="none" w:sz="0" w:space="0" w:color="auto"/>
        <w:right w:val="none" w:sz="0" w:space="0" w:color="auto"/>
      </w:divBdr>
    </w:div>
    <w:div w:id="731466439">
      <w:bodyDiv w:val="1"/>
      <w:marLeft w:val="0"/>
      <w:marRight w:val="0"/>
      <w:marTop w:val="0"/>
      <w:marBottom w:val="0"/>
      <w:divBdr>
        <w:top w:val="none" w:sz="0" w:space="0" w:color="auto"/>
        <w:left w:val="none" w:sz="0" w:space="0" w:color="auto"/>
        <w:bottom w:val="none" w:sz="0" w:space="0" w:color="auto"/>
        <w:right w:val="none" w:sz="0" w:space="0" w:color="auto"/>
      </w:divBdr>
    </w:div>
    <w:div w:id="735470866">
      <w:bodyDiv w:val="1"/>
      <w:marLeft w:val="0"/>
      <w:marRight w:val="0"/>
      <w:marTop w:val="0"/>
      <w:marBottom w:val="0"/>
      <w:divBdr>
        <w:top w:val="none" w:sz="0" w:space="0" w:color="auto"/>
        <w:left w:val="none" w:sz="0" w:space="0" w:color="auto"/>
        <w:bottom w:val="none" w:sz="0" w:space="0" w:color="auto"/>
        <w:right w:val="none" w:sz="0" w:space="0" w:color="auto"/>
      </w:divBdr>
    </w:div>
    <w:div w:id="760490656">
      <w:bodyDiv w:val="1"/>
      <w:marLeft w:val="0"/>
      <w:marRight w:val="0"/>
      <w:marTop w:val="0"/>
      <w:marBottom w:val="0"/>
      <w:divBdr>
        <w:top w:val="none" w:sz="0" w:space="0" w:color="auto"/>
        <w:left w:val="none" w:sz="0" w:space="0" w:color="auto"/>
        <w:bottom w:val="none" w:sz="0" w:space="0" w:color="auto"/>
        <w:right w:val="none" w:sz="0" w:space="0" w:color="auto"/>
      </w:divBdr>
    </w:div>
    <w:div w:id="860125172">
      <w:bodyDiv w:val="1"/>
      <w:marLeft w:val="0"/>
      <w:marRight w:val="0"/>
      <w:marTop w:val="0"/>
      <w:marBottom w:val="0"/>
      <w:divBdr>
        <w:top w:val="none" w:sz="0" w:space="0" w:color="auto"/>
        <w:left w:val="none" w:sz="0" w:space="0" w:color="auto"/>
        <w:bottom w:val="none" w:sz="0" w:space="0" w:color="auto"/>
        <w:right w:val="none" w:sz="0" w:space="0" w:color="auto"/>
      </w:divBdr>
    </w:div>
    <w:div w:id="890964254">
      <w:bodyDiv w:val="1"/>
      <w:marLeft w:val="0"/>
      <w:marRight w:val="0"/>
      <w:marTop w:val="0"/>
      <w:marBottom w:val="0"/>
      <w:divBdr>
        <w:top w:val="none" w:sz="0" w:space="0" w:color="auto"/>
        <w:left w:val="none" w:sz="0" w:space="0" w:color="auto"/>
        <w:bottom w:val="none" w:sz="0" w:space="0" w:color="auto"/>
        <w:right w:val="none" w:sz="0" w:space="0" w:color="auto"/>
      </w:divBdr>
    </w:div>
    <w:div w:id="892885524">
      <w:bodyDiv w:val="1"/>
      <w:marLeft w:val="0"/>
      <w:marRight w:val="0"/>
      <w:marTop w:val="0"/>
      <w:marBottom w:val="0"/>
      <w:divBdr>
        <w:top w:val="none" w:sz="0" w:space="0" w:color="auto"/>
        <w:left w:val="none" w:sz="0" w:space="0" w:color="auto"/>
        <w:bottom w:val="none" w:sz="0" w:space="0" w:color="auto"/>
        <w:right w:val="none" w:sz="0" w:space="0" w:color="auto"/>
      </w:divBdr>
    </w:div>
    <w:div w:id="965935904">
      <w:bodyDiv w:val="1"/>
      <w:marLeft w:val="0"/>
      <w:marRight w:val="0"/>
      <w:marTop w:val="0"/>
      <w:marBottom w:val="0"/>
      <w:divBdr>
        <w:top w:val="none" w:sz="0" w:space="0" w:color="auto"/>
        <w:left w:val="none" w:sz="0" w:space="0" w:color="auto"/>
        <w:bottom w:val="none" w:sz="0" w:space="0" w:color="auto"/>
        <w:right w:val="none" w:sz="0" w:space="0" w:color="auto"/>
      </w:divBdr>
    </w:div>
    <w:div w:id="980960860">
      <w:bodyDiv w:val="1"/>
      <w:marLeft w:val="0"/>
      <w:marRight w:val="0"/>
      <w:marTop w:val="0"/>
      <w:marBottom w:val="0"/>
      <w:divBdr>
        <w:top w:val="none" w:sz="0" w:space="0" w:color="auto"/>
        <w:left w:val="none" w:sz="0" w:space="0" w:color="auto"/>
        <w:bottom w:val="none" w:sz="0" w:space="0" w:color="auto"/>
        <w:right w:val="none" w:sz="0" w:space="0" w:color="auto"/>
      </w:divBdr>
    </w:div>
    <w:div w:id="1024555804">
      <w:bodyDiv w:val="1"/>
      <w:marLeft w:val="0"/>
      <w:marRight w:val="0"/>
      <w:marTop w:val="0"/>
      <w:marBottom w:val="0"/>
      <w:divBdr>
        <w:top w:val="none" w:sz="0" w:space="0" w:color="auto"/>
        <w:left w:val="none" w:sz="0" w:space="0" w:color="auto"/>
        <w:bottom w:val="none" w:sz="0" w:space="0" w:color="auto"/>
        <w:right w:val="none" w:sz="0" w:space="0" w:color="auto"/>
      </w:divBdr>
    </w:div>
    <w:div w:id="1037243652">
      <w:bodyDiv w:val="1"/>
      <w:marLeft w:val="0"/>
      <w:marRight w:val="0"/>
      <w:marTop w:val="0"/>
      <w:marBottom w:val="0"/>
      <w:divBdr>
        <w:top w:val="none" w:sz="0" w:space="0" w:color="auto"/>
        <w:left w:val="none" w:sz="0" w:space="0" w:color="auto"/>
        <w:bottom w:val="none" w:sz="0" w:space="0" w:color="auto"/>
        <w:right w:val="none" w:sz="0" w:space="0" w:color="auto"/>
      </w:divBdr>
    </w:div>
    <w:div w:id="1075007321">
      <w:bodyDiv w:val="1"/>
      <w:marLeft w:val="0"/>
      <w:marRight w:val="0"/>
      <w:marTop w:val="0"/>
      <w:marBottom w:val="0"/>
      <w:divBdr>
        <w:top w:val="none" w:sz="0" w:space="0" w:color="auto"/>
        <w:left w:val="none" w:sz="0" w:space="0" w:color="auto"/>
        <w:bottom w:val="none" w:sz="0" w:space="0" w:color="auto"/>
        <w:right w:val="none" w:sz="0" w:space="0" w:color="auto"/>
      </w:divBdr>
    </w:div>
    <w:div w:id="1100687997">
      <w:bodyDiv w:val="1"/>
      <w:marLeft w:val="0"/>
      <w:marRight w:val="0"/>
      <w:marTop w:val="0"/>
      <w:marBottom w:val="0"/>
      <w:divBdr>
        <w:top w:val="none" w:sz="0" w:space="0" w:color="auto"/>
        <w:left w:val="none" w:sz="0" w:space="0" w:color="auto"/>
        <w:bottom w:val="none" w:sz="0" w:space="0" w:color="auto"/>
        <w:right w:val="none" w:sz="0" w:space="0" w:color="auto"/>
      </w:divBdr>
    </w:div>
    <w:div w:id="1104882325">
      <w:bodyDiv w:val="1"/>
      <w:marLeft w:val="0"/>
      <w:marRight w:val="0"/>
      <w:marTop w:val="0"/>
      <w:marBottom w:val="0"/>
      <w:divBdr>
        <w:top w:val="none" w:sz="0" w:space="0" w:color="auto"/>
        <w:left w:val="none" w:sz="0" w:space="0" w:color="auto"/>
        <w:bottom w:val="none" w:sz="0" w:space="0" w:color="auto"/>
        <w:right w:val="none" w:sz="0" w:space="0" w:color="auto"/>
      </w:divBdr>
    </w:div>
    <w:div w:id="1154762231">
      <w:bodyDiv w:val="1"/>
      <w:marLeft w:val="0"/>
      <w:marRight w:val="0"/>
      <w:marTop w:val="0"/>
      <w:marBottom w:val="0"/>
      <w:divBdr>
        <w:top w:val="none" w:sz="0" w:space="0" w:color="auto"/>
        <w:left w:val="none" w:sz="0" w:space="0" w:color="auto"/>
        <w:bottom w:val="none" w:sz="0" w:space="0" w:color="auto"/>
        <w:right w:val="none" w:sz="0" w:space="0" w:color="auto"/>
      </w:divBdr>
    </w:div>
    <w:div w:id="1218737508">
      <w:bodyDiv w:val="1"/>
      <w:marLeft w:val="0"/>
      <w:marRight w:val="0"/>
      <w:marTop w:val="0"/>
      <w:marBottom w:val="0"/>
      <w:divBdr>
        <w:top w:val="none" w:sz="0" w:space="0" w:color="auto"/>
        <w:left w:val="none" w:sz="0" w:space="0" w:color="auto"/>
        <w:bottom w:val="none" w:sz="0" w:space="0" w:color="auto"/>
        <w:right w:val="none" w:sz="0" w:space="0" w:color="auto"/>
      </w:divBdr>
    </w:div>
    <w:div w:id="1305432739">
      <w:bodyDiv w:val="1"/>
      <w:marLeft w:val="0"/>
      <w:marRight w:val="0"/>
      <w:marTop w:val="0"/>
      <w:marBottom w:val="0"/>
      <w:divBdr>
        <w:top w:val="none" w:sz="0" w:space="0" w:color="auto"/>
        <w:left w:val="none" w:sz="0" w:space="0" w:color="auto"/>
        <w:bottom w:val="none" w:sz="0" w:space="0" w:color="auto"/>
        <w:right w:val="none" w:sz="0" w:space="0" w:color="auto"/>
      </w:divBdr>
    </w:div>
    <w:div w:id="1305888192">
      <w:bodyDiv w:val="1"/>
      <w:marLeft w:val="0"/>
      <w:marRight w:val="0"/>
      <w:marTop w:val="0"/>
      <w:marBottom w:val="0"/>
      <w:divBdr>
        <w:top w:val="none" w:sz="0" w:space="0" w:color="auto"/>
        <w:left w:val="none" w:sz="0" w:space="0" w:color="auto"/>
        <w:bottom w:val="none" w:sz="0" w:space="0" w:color="auto"/>
        <w:right w:val="none" w:sz="0" w:space="0" w:color="auto"/>
      </w:divBdr>
    </w:div>
    <w:div w:id="1319073605">
      <w:bodyDiv w:val="1"/>
      <w:marLeft w:val="0"/>
      <w:marRight w:val="0"/>
      <w:marTop w:val="0"/>
      <w:marBottom w:val="0"/>
      <w:divBdr>
        <w:top w:val="none" w:sz="0" w:space="0" w:color="auto"/>
        <w:left w:val="none" w:sz="0" w:space="0" w:color="auto"/>
        <w:bottom w:val="none" w:sz="0" w:space="0" w:color="auto"/>
        <w:right w:val="none" w:sz="0" w:space="0" w:color="auto"/>
      </w:divBdr>
    </w:div>
    <w:div w:id="1319534414">
      <w:bodyDiv w:val="1"/>
      <w:marLeft w:val="0"/>
      <w:marRight w:val="0"/>
      <w:marTop w:val="0"/>
      <w:marBottom w:val="0"/>
      <w:divBdr>
        <w:top w:val="none" w:sz="0" w:space="0" w:color="auto"/>
        <w:left w:val="none" w:sz="0" w:space="0" w:color="auto"/>
        <w:bottom w:val="none" w:sz="0" w:space="0" w:color="auto"/>
        <w:right w:val="none" w:sz="0" w:space="0" w:color="auto"/>
      </w:divBdr>
    </w:div>
    <w:div w:id="1365713787">
      <w:bodyDiv w:val="1"/>
      <w:marLeft w:val="0"/>
      <w:marRight w:val="0"/>
      <w:marTop w:val="0"/>
      <w:marBottom w:val="0"/>
      <w:divBdr>
        <w:top w:val="none" w:sz="0" w:space="0" w:color="auto"/>
        <w:left w:val="none" w:sz="0" w:space="0" w:color="auto"/>
        <w:bottom w:val="none" w:sz="0" w:space="0" w:color="auto"/>
        <w:right w:val="none" w:sz="0" w:space="0" w:color="auto"/>
      </w:divBdr>
    </w:div>
    <w:div w:id="1386098639">
      <w:bodyDiv w:val="1"/>
      <w:marLeft w:val="0"/>
      <w:marRight w:val="0"/>
      <w:marTop w:val="0"/>
      <w:marBottom w:val="0"/>
      <w:divBdr>
        <w:top w:val="none" w:sz="0" w:space="0" w:color="auto"/>
        <w:left w:val="none" w:sz="0" w:space="0" w:color="auto"/>
        <w:bottom w:val="none" w:sz="0" w:space="0" w:color="auto"/>
        <w:right w:val="none" w:sz="0" w:space="0" w:color="auto"/>
      </w:divBdr>
    </w:div>
    <w:div w:id="1403799003">
      <w:bodyDiv w:val="1"/>
      <w:marLeft w:val="0"/>
      <w:marRight w:val="0"/>
      <w:marTop w:val="0"/>
      <w:marBottom w:val="0"/>
      <w:divBdr>
        <w:top w:val="none" w:sz="0" w:space="0" w:color="auto"/>
        <w:left w:val="none" w:sz="0" w:space="0" w:color="auto"/>
        <w:bottom w:val="none" w:sz="0" w:space="0" w:color="auto"/>
        <w:right w:val="none" w:sz="0" w:space="0" w:color="auto"/>
      </w:divBdr>
    </w:div>
    <w:div w:id="1422946228">
      <w:bodyDiv w:val="1"/>
      <w:marLeft w:val="0"/>
      <w:marRight w:val="0"/>
      <w:marTop w:val="0"/>
      <w:marBottom w:val="0"/>
      <w:divBdr>
        <w:top w:val="none" w:sz="0" w:space="0" w:color="auto"/>
        <w:left w:val="none" w:sz="0" w:space="0" w:color="auto"/>
        <w:bottom w:val="none" w:sz="0" w:space="0" w:color="auto"/>
        <w:right w:val="none" w:sz="0" w:space="0" w:color="auto"/>
      </w:divBdr>
    </w:div>
    <w:div w:id="1477916155">
      <w:bodyDiv w:val="1"/>
      <w:marLeft w:val="0"/>
      <w:marRight w:val="0"/>
      <w:marTop w:val="0"/>
      <w:marBottom w:val="0"/>
      <w:divBdr>
        <w:top w:val="none" w:sz="0" w:space="0" w:color="auto"/>
        <w:left w:val="none" w:sz="0" w:space="0" w:color="auto"/>
        <w:bottom w:val="none" w:sz="0" w:space="0" w:color="auto"/>
        <w:right w:val="none" w:sz="0" w:space="0" w:color="auto"/>
      </w:divBdr>
    </w:div>
    <w:div w:id="1529834566">
      <w:bodyDiv w:val="1"/>
      <w:marLeft w:val="0"/>
      <w:marRight w:val="0"/>
      <w:marTop w:val="0"/>
      <w:marBottom w:val="0"/>
      <w:divBdr>
        <w:top w:val="none" w:sz="0" w:space="0" w:color="auto"/>
        <w:left w:val="none" w:sz="0" w:space="0" w:color="auto"/>
        <w:bottom w:val="none" w:sz="0" w:space="0" w:color="auto"/>
        <w:right w:val="none" w:sz="0" w:space="0" w:color="auto"/>
      </w:divBdr>
    </w:div>
    <w:div w:id="1547639259">
      <w:bodyDiv w:val="1"/>
      <w:marLeft w:val="0"/>
      <w:marRight w:val="0"/>
      <w:marTop w:val="0"/>
      <w:marBottom w:val="0"/>
      <w:divBdr>
        <w:top w:val="none" w:sz="0" w:space="0" w:color="auto"/>
        <w:left w:val="none" w:sz="0" w:space="0" w:color="auto"/>
        <w:bottom w:val="none" w:sz="0" w:space="0" w:color="auto"/>
        <w:right w:val="none" w:sz="0" w:space="0" w:color="auto"/>
      </w:divBdr>
    </w:div>
    <w:div w:id="1598518283">
      <w:bodyDiv w:val="1"/>
      <w:marLeft w:val="0"/>
      <w:marRight w:val="0"/>
      <w:marTop w:val="0"/>
      <w:marBottom w:val="0"/>
      <w:divBdr>
        <w:top w:val="none" w:sz="0" w:space="0" w:color="auto"/>
        <w:left w:val="none" w:sz="0" w:space="0" w:color="auto"/>
        <w:bottom w:val="none" w:sz="0" w:space="0" w:color="auto"/>
        <w:right w:val="none" w:sz="0" w:space="0" w:color="auto"/>
      </w:divBdr>
    </w:div>
    <w:div w:id="1778329436">
      <w:bodyDiv w:val="1"/>
      <w:marLeft w:val="0"/>
      <w:marRight w:val="0"/>
      <w:marTop w:val="0"/>
      <w:marBottom w:val="0"/>
      <w:divBdr>
        <w:top w:val="none" w:sz="0" w:space="0" w:color="auto"/>
        <w:left w:val="none" w:sz="0" w:space="0" w:color="auto"/>
        <w:bottom w:val="none" w:sz="0" w:space="0" w:color="auto"/>
        <w:right w:val="none" w:sz="0" w:space="0" w:color="auto"/>
      </w:divBdr>
    </w:div>
    <w:div w:id="1840778184">
      <w:bodyDiv w:val="1"/>
      <w:marLeft w:val="0"/>
      <w:marRight w:val="0"/>
      <w:marTop w:val="0"/>
      <w:marBottom w:val="0"/>
      <w:divBdr>
        <w:top w:val="none" w:sz="0" w:space="0" w:color="auto"/>
        <w:left w:val="none" w:sz="0" w:space="0" w:color="auto"/>
        <w:bottom w:val="none" w:sz="0" w:space="0" w:color="auto"/>
        <w:right w:val="none" w:sz="0" w:space="0" w:color="auto"/>
      </w:divBdr>
    </w:div>
    <w:div w:id="184779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m.gov.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102</Pages>
  <Words>35022</Words>
  <Characters>210133</Characters>
  <Application>Microsoft Office Word</Application>
  <DocSecurity>0</DocSecurity>
  <Lines>1751</Lines>
  <Paragraphs>489</Paragraphs>
  <ScaleCrop>false</ScaleCrop>
  <HeadingPairs>
    <vt:vector size="2" baseType="variant">
      <vt:variant>
        <vt:lpstr>Tytuł</vt:lpstr>
      </vt:variant>
      <vt:variant>
        <vt:i4>1</vt:i4>
      </vt:variant>
    </vt:vector>
  </HeadingPairs>
  <TitlesOfParts>
    <vt:vector size="1" baseType="lpstr">
      <vt:lpstr>Wytyczne PiA</vt:lpstr>
    </vt:vector>
  </TitlesOfParts>
  <Company>PKN ORLEN SA</Company>
  <LinksUpToDate>false</LinksUpToDate>
  <CharactersWithSpaces>244666</CharactersWithSpaces>
  <SharedDoc>false</SharedDoc>
  <HLinks>
    <vt:vector size="864" baseType="variant">
      <vt:variant>
        <vt:i4>7274534</vt:i4>
      </vt:variant>
      <vt:variant>
        <vt:i4>861</vt:i4>
      </vt:variant>
      <vt:variant>
        <vt:i4>0</vt:i4>
      </vt:variant>
      <vt:variant>
        <vt:i4>5</vt:i4>
      </vt:variant>
      <vt:variant>
        <vt:lpwstr>http://www.gum.gov.pl/</vt:lpwstr>
      </vt:variant>
      <vt:variant>
        <vt:lpwstr/>
      </vt:variant>
      <vt:variant>
        <vt:i4>2031678</vt:i4>
      </vt:variant>
      <vt:variant>
        <vt:i4>854</vt:i4>
      </vt:variant>
      <vt:variant>
        <vt:i4>0</vt:i4>
      </vt:variant>
      <vt:variant>
        <vt:i4>5</vt:i4>
      </vt:variant>
      <vt:variant>
        <vt:lpwstr/>
      </vt:variant>
      <vt:variant>
        <vt:lpwstr>_Toc475077886</vt:lpwstr>
      </vt:variant>
      <vt:variant>
        <vt:i4>2031678</vt:i4>
      </vt:variant>
      <vt:variant>
        <vt:i4>848</vt:i4>
      </vt:variant>
      <vt:variant>
        <vt:i4>0</vt:i4>
      </vt:variant>
      <vt:variant>
        <vt:i4>5</vt:i4>
      </vt:variant>
      <vt:variant>
        <vt:lpwstr/>
      </vt:variant>
      <vt:variant>
        <vt:lpwstr>_Toc475077885</vt:lpwstr>
      </vt:variant>
      <vt:variant>
        <vt:i4>2031678</vt:i4>
      </vt:variant>
      <vt:variant>
        <vt:i4>842</vt:i4>
      </vt:variant>
      <vt:variant>
        <vt:i4>0</vt:i4>
      </vt:variant>
      <vt:variant>
        <vt:i4>5</vt:i4>
      </vt:variant>
      <vt:variant>
        <vt:lpwstr/>
      </vt:variant>
      <vt:variant>
        <vt:lpwstr>_Toc475077884</vt:lpwstr>
      </vt:variant>
      <vt:variant>
        <vt:i4>2031678</vt:i4>
      </vt:variant>
      <vt:variant>
        <vt:i4>836</vt:i4>
      </vt:variant>
      <vt:variant>
        <vt:i4>0</vt:i4>
      </vt:variant>
      <vt:variant>
        <vt:i4>5</vt:i4>
      </vt:variant>
      <vt:variant>
        <vt:lpwstr/>
      </vt:variant>
      <vt:variant>
        <vt:lpwstr>_Toc475077883</vt:lpwstr>
      </vt:variant>
      <vt:variant>
        <vt:i4>2031678</vt:i4>
      </vt:variant>
      <vt:variant>
        <vt:i4>830</vt:i4>
      </vt:variant>
      <vt:variant>
        <vt:i4>0</vt:i4>
      </vt:variant>
      <vt:variant>
        <vt:i4>5</vt:i4>
      </vt:variant>
      <vt:variant>
        <vt:lpwstr/>
      </vt:variant>
      <vt:variant>
        <vt:lpwstr>_Toc475077882</vt:lpwstr>
      </vt:variant>
      <vt:variant>
        <vt:i4>2031678</vt:i4>
      </vt:variant>
      <vt:variant>
        <vt:i4>824</vt:i4>
      </vt:variant>
      <vt:variant>
        <vt:i4>0</vt:i4>
      </vt:variant>
      <vt:variant>
        <vt:i4>5</vt:i4>
      </vt:variant>
      <vt:variant>
        <vt:lpwstr/>
      </vt:variant>
      <vt:variant>
        <vt:lpwstr>_Toc475077881</vt:lpwstr>
      </vt:variant>
      <vt:variant>
        <vt:i4>2031678</vt:i4>
      </vt:variant>
      <vt:variant>
        <vt:i4>818</vt:i4>
      </vt:variant>
      <vt:variant>
        <vt:i4>0</vt:i4>
      </vt:variant>
      <vt:variant>
        <vt:i4>5</vt:i4>
      </vt:variant>
      <vt:variant>
        <vt:lpwstr/>
      </vt:variant>
      <vt:variant>
        <vt:lpwstr>_Toc475077880</vt:lpwstr>
      </vt:variant>
      <vt:variant>
        <vt:i4>1048638</vt:i4>
      </vt:variant>
      <vt:variant>
        <vt:i4>812</vt:i4>
      </vt:variant>
      <vt:variant>
        <vt:i4>0</vt:i4>
      </vt:variant>
      <vt:variant>
        <vt:i4>5</vt:i4>
      </vt:variant>
      <vt:variant>
        <vt:lpwstr/>
      </vt:variant>
      <vt:variant>
        <vt:lpwstr>_Toc475077879</vt:lpwstr>
      </vt:variant>
      <vt:variant>
        <vt:i4>1048638</vt:i4>
      </vt:variant>
      <vt:variant>
        <vt:i4>806</vt:i4>
      </vt:variant>
      <vt:variant>
        <vt:i4>0</vt:i4>
      </vt:variant>
      <vt:variant>
        <vt:i4>5</vt:i4>
      </vt:variant>
      <vt:variant>
        <vt:lpwstr/>
      </vt:variant>
      <vt:variant>
        <vt:lpwstr>_Toc475077878</vt:lpwstr>
      </vt:variant>
      <vt:variant>
        <vt:i4>1048638</vt:i4>
      </vt:variant>
      <vt:variant>
        <vt:i4>800</vt:i4>
      </vt:variant>
      <vt:variant>
        <vt:i4>0</vt:i4>
      </vt:variant>
      <vt:variant>
        <vt:i4>5</vt:i4>
      </vt:variant>
      <vt:variant>
        <vt:lpwstr/>
      </vt:variant>
      <vt:variant>
        <vt:lpwstr>_Toc475077877</vt:lpwstr>
      </vt:variant>
      <vt:variant>
        <vt:i4>1048638</vt:i4>
      </vt:variant>
      <vt:variant>
        <vt:i4>794</vt:i4>
      </vt:variant>
      <vt:variant>
        <vt:i4>0</vt:i4>
      </vt:variant>
      <vt:variant>
        <vt:i4>5</vt:i4>
      </vt:variant>
      <vt:variant>
        <vt:lpwstr/>
      </vt:variant>
      <vt:variant>
        <vt:lpwstr>_Toc475077876</vt:lpwstr>
      </vt:variant>
      <vt:variant>
        <vt:i4>1048638</vt:i4>
      </vt:variant>
      <vt:variant>
        <vt:i4>788</vt:i4>
      </vt:variant>
      <vt:variant>
        <vt:i4>0</vt:i4>
      </vt:variant>
      <vt:variant>
        <vt:i4>5</vt:i4>
      </vt:variant>
      <vt:variant>
        <vt:lpwstr/>
      </vt:variant>
      <vt:variant>
        <vt:lpwstr>_Toc475077875</vt:lpwstr>
      </vt:variant>
      <vt:variant>
        <vt:i4>1048638</vt:i4>
      </vt:variant>
      <vt:variant>
        <vt:i4>782</vt:i4>
      </vt:variant>
      <vt:variant>
        <vt:i4>0</vt:i4>
      </vt:variant>
      <vt:variant>
        <vt:i4>5</vt:i4>
      </vt:variant>
      <vt:variant>
        <vt:lpwstr/>
      </vt:variant>
      <vt:variant>
        <vt:lpwstr>_Toc475077874</vt:lpwstr>
      </vt:variant>
      <vt:variant>
        <vt:i4>1048638</vt:i4>
      </vt:variant>
      <vt:variant>
        <vt:i4>776</vt:i4>
      </vt:variant>
      <vt:variant>
        <vt:i4>0</vt:i4>
      </vt:variant>
      <vt:variant>
        <vt:i4>5</vt:i4>
      </vt:variant>
      <vt:variant>
        <vt:lpwstr/>
      </vt:variant>
      <vt:variant>
        <vt:lpwstr>_Toc475077873</vt:lpwstr>
      </vt:variant>
      <vt:variant>
        <vt:i4>1048638</vt:i4>
      </vt:variant>
      <vt:variant>
        <vt:i4>770</vt:i4>
      </vt:variant>
      <vt:variant>
        <vt:i4>0</vt:i4>
      </vt:variant>
      <vt:variant>
        <vt:i4>5</vt:i4>
      </vt:variant>
      <vt:variant>
        <vt:lpwstr/>
      </vt:variant>
      <vt:variant>
        <vt:lpwstr>_Toc475077872</vt:lpwstr>
      </vt:variant>
      <vt:variant>
        <vt:i4>1048638</vt:i4>
      </vt:variant>
      <vt:variant>
        <vt:i4>764</vt:i4>
      </vt:variant>
      <vt:variant>
        <vt:i4>0</vt:i4>
      </vt:variant>
      <vt:variant>
        <vt:i4>5</vt:i4>
      </vt:variant>
      <vt:variant>
        <vt:lpwstr/>
      </vt:variant>
      <vt:variant>
        <vt:lpwstr>_Toc475077871</vt:lpwstr>
      </vt:variant>
      <vt:variant>
        <vt:i4>1048638</vt:i4>
      </vt:variant>
      <vt:variant>
        <vt:i4>758</vt:i4>
      </vt:variant>
      <vt:variant>
        <vt:i4>0</vt:i4>
      </vt:variant>
      <vt:variant>
        <vt:i4>5</vt:i4>
      </vt:variant>
      <vt:variant>
        <vt:lpwstr/>
      </vt:variant>
      <vt:variant>
        <vt:lpwstr>_Toc475077870</vt:lpwstr>
      </vt:variant>
      <vt:variant>
        <vt:i4>1114174</vt:i4>
      </vt:variant>
      <vt:variant>
        <vt:i4>752</vt:i4>
      </vt:variant>
      <vt:variant>
        <vt:i4>0</vt:i4>
      </vt:variant>
      <vt:variant>
        <vt:i4>5</vt:i4>
      </vt:variant>
      <vt:variant>
        <vt:lpwstr/>
      </vt:variant>
      <vt:variant>
        <vt:lpwstr>_Toc475077869</vt:lpwstr>
      </vt:variant>
      <vt:variant>
        <vt:i4>1114174</vt:i4>
      </vt:variant>
      <vt:variant>
        <vt:i4>746</vt:i4>
      </vt:variant>
      <vt:variant>
        <vt:i4>0</vt:i4>
      </vt:variant>
      <vt:variant>
        <vt:i4>5</vt:i4>
      </vt:variant>
      <vt:variant>
        <vt:lpwstr/>
      </vt:variant>
      <vt:variant>
        <vt:lpwstr>_Toc475077868</vt:lpwstr>
      </vt:variant>
      <vt:variant>
        <vt:i4>1114174</vt:i4>
      </vt:variant>
      <vt:variant>
        <vt:i4>740</vt:i4>
      </vt:variant>
      <vt:variant>
        <vt:i4>0</vt:i4>
      </vt:variant>
      <vt:variant>
        <vt:i4>5</vt:i4>
      </vt:variant>
      <vt:variant>
        <vt:lpwstr/>
      </vt:variant>
      <vt:variant>
        <vt:lpwstr>_Toc475077867</vt:lpwstr>
      </vt:variant>
      <vt:variant>
        <vt:i4>1114174</vt:i4>
      </vt:variant>
      <vt:variant>
        <vt:i4>734</vt:i4>
      </vt:variant>
      <vt:variant>
        <vt:i4>0</vt:i4>
      </vt:variant>
      <vt:variant>
        <vt:i4>5</vt:i4>
      </vt:variant>
      <vt:variant>
        <vt:lpwstr/>
      </vt:variant>
      <vt:variant>
        <vt:lpwstr>_Toc475077866</vt:lpwstr>
      </vt:variant>
      <vt:variant>
        <vt:i4>1114174</vt:i4>
      </vt:variant>
      <vt:variant>
        <vt:i4>728</vt:i4>
      </vt:variant>
      <vt:variant>
        <vt:i4>0</vt:i4>
      </vt:variant>
      <vt:variant>
        <vt:i4>5</vt:i4>
      </vt:variant>
      <vt:variant>
        <vt:lpwstr/>
      </vt:variant>
      <vt:variant>
        <vt:lpwstr>_Toc475077865</vt:lpwstr>
      </vt:variant>
      <vt:variant>
        <vt:i4>1114174</vt:i4>
      </vt:variant>
      <vt:variant>
        <vt:i4>722</vt:i4>
      </vt:variant>
      <vt:variant>
        <vt:i4>0</vt:i4>
      </vt:variant>
      <vt:variant>
        <vt:i4>5</vt:i4>
      </vt:variant>
      <vt:variant>
        <vt:lpwstr/>
      </vt:variant>
      <vt:variant>
        <vt:lpwstr>_Toc475077864</vt:lpwstr>
      </vt:variant>
      <vt:variant>
        <vt:i4>1114174</vt:i4>
      </vt:variant>
      <vt:variant>
        <vt:i4>716</vt:i4>
      </vt:variant>
      <vt:variant>
        <vt:i4>0</vt:i4>
      </vt:variant>
      <vt:variant>
        <vt:i4>5</vt:i4>
      </vt:variant>
      <vt:variant>
        <vt:lpwstr/>
      </vt:variant>
      <vt:variant>
        <vt:lpwstr>_Toc475077863</vt:lpwstr>
      </vt:variant>
      <vt:variant>
        <vt:i4>1114174</vt:i4>
      </vt:variant>
      <vt:variant>
        <vt:i4>710</vt:i4>
      </vt:variant>
      <vt:variant>
        <vt:i4>0</vt:i4>
      </vt:variant>
      <vt:variant>
        <vt:i4>5</vt:i4>
      </vt:variant>
      <vt:variant>
        <vt:lpwstr/>
      </vt:variant>
      <vt:variant>
        <vt:lpwstr>_Toc475077862</vt:lpwstr>
      </vt:variant>
      <vt:variant>
        <vt:i4>1114174</vt:i4>
      </vt:variant>
      <vt:variant>
        <vt:i4>704</vt:i4>
      </vt:variant>
      <vt:variant>
        <vt:i4>0</vt:i4>
      </vt:variant>
      <vt:variant>
        <vt:i4>5</vt:i4>
      </vt:variant>
      <vt:variant>
        <vt:lpwstr/>
      </vt:variant>
      <vt:variant>
        <vt:lpwstr>_Toc475077861</vt:lpwstr>
      </vt:variant>
      <vt:variant>
        <vt:i4>1114174</vt:i4>
      </vt:variant>
      <vt:variant>
        <vt:i4>698</vt:i4>
      </vt:variant>
      <vt:variant>
        <vt:i4>0</vt:i4>
      </vt:variant>
      <vt:variant>
        <vt:i4>5</vt:i4>
      </vt:variant>
      <vt:variant>
        <vt:lpwstr/>
      </vt:variant>
      <vt:variant>
        <vt:lpwstr>_Toc475077860</vt:lpwstr>
      </vt:variant>
      <vt:variant>
        <vt:i4>1179710</vt:i4>
      </vt:variant>
      <vt:variant>
        <vt:i4>692</vt:i4>
      </vt:variant>
      <vt:variant>
        <vt:i4>0</vt:i4>
      </vt:variant>
      <vt:variant>
        <vt:i4>5</vt:i4>
      </vt:variant>
      <vt:variant>
        <vt:lpwstr/>
      </vt:variant>
      <vt:variant>
        <vt:lpwstr>_Toc475077859</vt:lpwstr>
      </vt:variant>
      <vt:variant>
        <vt:i4>1179710</vt:i4>
      </vt:variant>
      <vt:variant>
        <vt:i4>686</vt:i4>
      </vt:variant>
      <vt:variant>
        <vt:i4>0</vt:i4>
      </vt:variant>
      <vt:variant>
        <vt:i4>5</vt:i4>
      </vt:variant>
      <vt:variant>
        <vt:lpwstr/>
      </vt:variant>
      <vt:variant>
        <vt:lpwstr>_Toc475077858</vt:lpwstr>
      </vt:variant>
      <vt:variant>
        <vt:i4>1179710</vt:i4>
      </vt:variant>
      <vt:variant>
        <vt:i4>680</vt:i4>
      </vt:variant>
      <vt:variant>
        <vt:i4>0</vt:i4>
      </vt:variant>
      <vt:variant>
        <vt:i4>5</vt:i4>
      </vt:variant>
      <vt:variant>
        <vt:lpwstr/>
      </vt:variant>
      <vt:variant>
        <vt:lpwstr>_Toc475077857</vt:lpwstr>
      </vt:variant>
      <vt:variant>
        <vt:i4>1179710</vt:i4>
      </vt:variant>
      <vt:variant>
        <vt:i4>674</vt:i4>
      </vt:variant>
      <vt:variant>
        <vt:i4>0</vt:i4>
      </vt:variant>
      <vt:variant>
        <vt:i4>5</vt:i4>
      </vt:variant>
      <vt:variant>
        <vt:lpwstr/>
      </vt:variant>
      <vt:variant>
        <vt:lpwstr>_Toc475077856</vt:lpwstr>
      </vt:variant>
      <vt:variant>
        <vt:i4>1179710</vt:i4>
      </vt:variant>
      <vt:variant>
        <vt:i4>668</vt:i4>
      </vt:variant>
      <vt:variant>
        <vt:i4>0</vt:i4>
      </vt:variant>
      <vt:variant>
        <vt:i4>5</vt:i4>
      </vt:variant>
      <vt:variant>
        <vt:lpwstr/>
      </vt:variant>
      <vt:variant>
        <vt:lpwstr>_Toc475077855</vt:lpwstr>
      </vt:variant>
      <vt:variant>
        <vt:i4>1179710</vt:i4>
      </vt:variant>
      <vt:variant>
        <vt:i4>662</vt:i4>
      </vt:variant>
      <vt:variant>
        <vt:i4>0</vt:i4>
      </vt:variant>
      <vt:variant>
        <vt:i4>5</vt:i4>
      </vt:variant>
      <vt:variant>
        <vt:lpwstr/>
      </vt:variant>
      <vt:variant>
        <vt:lpwstr>_Toc475077854</vt:lpwstr>
      </vt:variant>
      <vt:variant>
        <vt:i4>1179710</vt:i4>
      </vt:variant>
      <vt:variant>
        <vt:i4>656</vt:i4>
      </vt:variant>
      <vt:variant>
        <vt:i4>0</vt:i4>
      </vt:variant>
      <vt:variant>
        <vt:i4>5</vt:i4>
      </vt:variant>
      <vt:variant>
        <vt:lpwstr/>
      </vt:variant>
      <vt:variant>
        <vt:lpwstr>_Toc475077853</vt:lpwstr>
      </vt:variant>
      <vt:variant>
        <vt:i4>1179710</vt:i4>
      </vt:variant>
      <vt:variant>
        <vt:i4>650</vt:i4>
      </vt:variant>
      <vt:variant>
        <vt:i4>0</vt:i4>
      </vt:variant>
      <vt:variant>
        <vt:i4>5</vt:i4>
      </vt:variant>
      <vt:variant>
        <vt:lpwstr/>
      </vt:variant>
      <vt:variant>
        <vt:lpwstr>_Toc475077852</vt:lpwstr>
      </vt:variant>
      <vt:variant>
        <vt:i4>1179710</vt:i4>
      </vt:variant>
      <vt:variant>
        <vt:i4>644</vt:i4>
      </vt:variant>
      <vt:variant>
        <vt:i4>0</vt:i4>
      </vt:variant>
      <vt:variant>
        <vt:i4>5</vt:i4>
      </vt:variant>
      <vt:variant>
        <vt:lpwstr/>
      </vt:variant>
      <vt:variant>
        <vt:lpwstr>_Toc475077851</vt:lpwstr>
      </vt:variant>
      <vt:variant>
        <vt:i4>1179710</vt:i4>
      </vt:variant>
      <vt:variant>
        <vt:i4>638</vt:i4>
      </vt:variant>
      <vt:variant>
        <vt:i4>0</vt:i4>
      </vt:variant>
      <vt:variant>
        <vt:i4>5</vt:i4>
      </vt:variant>
      <vt:variant>
        <vt:lpwstr/>
      </vt:variant>
      <vt:variant>
        <vt:lpwstr>_Toc475077850</vt:lpwstr>
      </vt:variant>
      <vt:variant>
        <vt:i4>1245246</vt:i4>
      </vt:variant>
      <vt:variant>
        <vt:i4>632</vt:i4>
      </vt:variant>
      <vt:variant>
        <vt:i4>0</vt:i4>
      </vt:variant>
      <vt:variant>
        <vt:i4>5</vt:i4>
      </vt:variant>
      <vt:variant>
        <vt:lpwstr/>
      </vt:variant>
      <vt:variant>
        <vt:lpwstr>_Toc475077849</vt:lpwstr>
      </vt:variant>
      <vt:variant>
        <vt:i4>1245246</vt:i4>
      </vt:variant>
      <vt:variant>
        <vt:i4>626</vt:i4>
      </vt:variant>
      <vt:variant>
        <vt:i4>0</vt:i4>
      </vt:variant>
      <vt:variant>
        <vt:i4>5</vt:i4>
      </vt:variant>
      <vt:variant>
        <vt:lpwstr/>
      </vt:variant>
      <vt:variant>
        <vt:lpwstr>_Toc475077848</vt:lpwstr>
      </vt:variant>
      <vt:variant>
        <vt:i4>1245246</vt:i4>
      </vt:variant>
      <vt:variant>
        <vt:i4>620</vt:i4>
      </vt:variant>
      <vt:variant>
        <vt:i4>0</vt:i4>
      </vt:variant>
      <vt:variant>
        <vt:i4>5</vt:i4>
      </vt:variant>
      <vt:variant>
        <vt:lpwstr/>
      </vt:variant>
      <vt:variant>
        <vt:lpwstr>_Toc475077847</vt:lpwstr>
      </vt:variant>
      <vt:variant>
        <vt:i4>1245246</vt:i4>
      </vt:variant>
      <vt:variant>
        <vt:i4>614</vt:i4>
      </vt:variant>
      <vt:variant>
        <vt:i4>0</vt:i4>
      </vt:variant>
      <vt:variant>
        <vt:i4>5</vt:i4>
      </vt:variant>
      <vt:variant>
        <vt:lpwstr/>
      </vt:variant>
      <vt:variant>
        <vt:lpwstr>_Toc475077846</vt:lpwstr>
      </vt:variant>
      <vt:variant>
        <vt:i4>1245246</vt:i4>
      </vt:variant>
      <vt:variant>
        <vt:i4>608</vt:i4>
      </vt:variant>
      <vt:variant>
        <vt:i4>0</vt:i4>
      </vt:variant>
      <vt:variant>
        <vt:i4>5</vt:i4>
      </vt:variant>
      <vt:variant>
        <vt:lpwstr/>
      </vt:variant>
      <vt:variant>
        <vt:lpwstr>_Toc475077845</vt:lpwstr>
      </vt:variant>
      <vt:variant>
        <vt:i4>1245246</vt:i4>
      </vt:variant>
      <vt:variant>
        <vt:i4>602</vt:i4>
      </vt:variant>
      <vt:variant>
        <vt:i4>0</vt:i4>
      </vt:variant>
      <vt:variant>
        <vt:i4>5</vt:i4>
      </vt:variant>
      <vt:variant>
        <vt:lpwstr/>
      </vt:variant>
      <vt:variant>
        <vt:lpwstr>_Toc475077844</vt:lpwstr>
      </vt:variant>
      <vt:variant>
        <vt:i4>1245246</vt:i4>
      </vt:variant>
      <vt:variant>
        <vt:i4>596</vt:i4>
      </vt:variant>
      <vt:variant>
        <vt:i4>0</vt:i4>
      </vt:variant>
      <vt:variant>
        <vt:i4>5</vt:i4>
      </vt:variant>
      <vt:variant>
        <vt:lpwstr/>
      </vt:variant>
      <vt:variant>
        <vt:lpwstr>_Toc475077843</vt:lpwstr>
      </vt:variant>
      <vt:variant>
        <vt:i4>1245246</vt:i4>
      </vt:variant>
      <vt:variant>
        <vt:i4>590</vt:i4>
      </vt:variant>
      <vt:variant>
        <vt:i4>0</vt:i4>
      </vt:variant>
      <vt:variant>
        <vt:i4>5</vt:i4>
      </vt:variant>
      <vt:variant>
        <vt:lpwstr/>
      </vt:variant>
      <vt:variant>
        <vt:lpwstr>_Toc475077842</vt:lpwstr>
      </vt:variant>
      <vt:variant>
        <vt:i4>1245246</vt:i4>
      </vt:variant>
      <vt:variant>
        <vt:i4>584</vt:i4>
      </vt:variant>
      <vt:variant>
        <vt:i4>0</vt:i4>
      </vt:variant>
      <vt:variant>
        <vt:i4>5</vt:i4>
      </vt:variant>
      <vt:variant>
        <vt:lpwstr/>
      </vt:variant>
      <vt:variant>
        <vt:lpwstr>_Toc475077841</vt:lpwstr>
      </vt:variant>
      <vt:variant>
        <vt:i4>1245246</vt:i4>
      </vt:variant>
      <vt:variant>
        <vt:i4>578</vt:i4>
      </vt:variant>
      <vt:variant>
        <vt:i4>0</vt:i4>
      </vt:variant>
      <vt:variant>
        <vt:i4>5</vt:i4>
      </vt:variant>
      <vt:variant>
        <vt:lpwstr/>
      </vt:variant>
      <vt:variant>
        <vt:lpwstr>_Toc475077840</vt:lpwstr>
      </vt:variant>
      <vt:variant>
        <vt:i4>1310782</vt:i4>
      </vt:variant>
      <vt:variant>
        <vt:i4>572</vt:i4>
      </vt:variant>
      <vt:variant>
        <vt:i4>0</vt:i4>
      </vt:variant>
      <vt:variant>
        <vt:i4>5</vt:i4>
      </vt:variant>
      <vt:variant>
        <vt:lpwstr/>
      </vt:variant>
      <vt:variant>
        <vt:lpwstr>_Toc475077839</vt:lpwstr>
      </vt:variant>
      <vt:variant>
        <vt:i4>1310782</vt:i4>
      </vt:variant>
      <vt:variant>
        <vt:i4>566</vt:i4>
      </vt:variant>
      <vt:variant>
        <vt:i4>0</vt:i4>
      </vt:variant>
      <vt:variant>
        <vt:i4>5</vt:i4>
      </vt:variant>
      <vt:variant>
        <vt:lpwstr/>
      </vt:variant>
      <vt:variant>
        <vt:lpwstr>_Toc475077838</vt:lpwstr>
      </vt:variant>
      <vt:variant>
        <vt:i4>1310782</vt:i4>
      </vt:variant>
      <vt:variant>
        <vt:i4>560</vt:i4>
      </vt:variant>
      <vt:variant>
        <vt:i4>0</vt:i4>
      </vt:variant>
      <vt:variant>
        <vt:i4>5</vt:i4>
      </vt:variant>
      <vt:variant>
        <vt:lpwstr/>
      </vt:variant>
      <vt:variant>
        <vt:lpwstr>_Toc475077837</vt:lpwstr>
      </vt:variant>
      <vt:variant>
        <vt:i4>1310782</vt:i4>
      </vt:variant>
      <vt:variant>
        <vt:i4>554</vt:i4>
      </vt:variant>
      <vt:variant>
        <vt:i4>0</vt:i4>
      </vt:variant>
      <vt:variant>
        <vt:i4>5</vt:i4>
      </vt:variant>
      <vt:variant>
        <vt:lpwstr/>
      </vt:variant>
      <vt:variant>
        <vt:lpwstr>_Toc475077836</vt:lpwstr>
      </vt:variant>
      <vt:variant>
        <vt:i4>1310782</vt:i4>
      </vt:variant>
      <vt:variant>
        <vt:i4>548</vt:i4>
      </vt:variant>
      <vt:variant>
        <vt:i4>0</vt:i4>
      </vt:variant>
      <vt:variant>
        <vt:i4>5</vt:i4>
      </vt:variant>
      <vt:variant>
        <vt:lpwstr/>
      </vt:variant>
      <vt:variant>
        <vt:lpwstr>_Toc475077835</vt:lpwstr>
      </vt:variant>
      <vt:variant>
        <vt:i4>1310782</vt:i4>
      </vt:variant>
      <vt:variant>
        <vt:i4>542</vt:i4>
      </vt:variant>
      <vt:variant>
        <vt:i4>0</vt:i4>
      </vt:variant>
      <vt:variant>
        <vt:i4>5</vt:i4>
      </vt:variant>
      <vt:variant>
        <vt:lpwstr/>
      </vt:variant>
      <vt:variant>
        <vt:lpwstr>_Toc475077834</vt:lpwstr>
      </vt:variant>
      <vt:variant>
        <vt:i4>1310782</vt:i4>
      </vt:variant>
      <vt:variant>
        <vt:i4>536</vt:i4>
      </vt:variant>
      <vt:variant>
        <vt:i4>0</vt:i4>
      </vt:variant>
      <vt:variant>
        <vt:i4>5</vt:i4>
      </vt:variant>
      <vt:variant>
        <vt:lpwstr/>
      </vt:variant>
      <vt:variant>
        <vt:lpwstr>_Toc475077833</vt:lpwstr>
      </vt:variant>
      <vt:variant>
        <vt:i4>1310782</vt:i4>
      </vt:variant>
      <vt:variant>
        <vt:i4>530</vt:i4>
      </vt:variant>
      <vt:variant>
        <vt:i4>0</vt:i4>
      </vt:variant>
      <vt:variant>
        <vt:i4>5</vt:i4>
      </vt:variant>
      <vt:variant>
        <vt:lpwstr/>
      </vt:variant>
      <vt:variant>
        <vt:lpwstr>_Toc475077832</vt:lpwstr>
      </vt:variant>
      <vt:variant>
        <vt:i4>1310782</vt:i4>
      </vt:variant>
      <vt:variant>
        <vt:i4>524</vt:i4>
      </vt:variant>
      <vt:variant>
        <vt:i4>0</vt:i4>
      </vt:variant>
      <vt:variant>
        <vt:i4>5</vt:i4>
      </vt:variant>
      <vt:variant>
        <vt:lpwstr/>
      </vt:variant>
      <vt:variant>
        <vt:lpwstr>_Toc475077831</vt:lpwstr>
      </vt:variant>
      <vt:variant>
        <vt:i4>1310782</vt:i4>
      </vt:variant>
      <vt:variant>
        <vt:i4>518</vt:i4>
      </vt:variant>
      <vt:variant>
        <vt:i4>0</vt:i4>
      </vt:variant>
      <vt:variant>
        <vt:i4>5</vt:i4>
      </vt:variant>
      <vt:variant>
        <vt:lpwstr/>
      </vt:variant>
      <vt:variant>
        <vt:lpwstr>_Toc475077830</vt:lpwstr>
      </vt:variant>
      <vt:variant>
        <vt:i4>1376318</vt:i4>
      </vt:variant>
      <vt:variant>
        <vt:i4>512</vt:i4>
      </vt:variant>
      <vt:variant>
        <vt:i4>0</vt:i4>
      </vt:variant>
      <vt:variant>
        <vt:i4>5</vt:i4>
      </vt:variant>
      <vt:variant>
        <vt:lpwstr/>
      </vt:variant>
      <vt:variant>
        <vt:lpwstr>_Toc475077829</vt:lpwstr>
      </vt:variant>
      <vt:variant>
        <vt:i4>1376318</vt:i4>
      </vt:variant>
      <vt:variant>
        <vt:i4>506</vt:i4>
      </vt:variant>
      <vt:variant>
        <vt:i4>0</vt:i4>
      </vt:variant>
      <vt:variant>
        <vt:i4>5</vt:i4>
      </vt:variant>
      <vt:variant>
        <vt:lpwstr/>
      </vt:variant>
      <vt:variant>
        <vt:lpwstr>_Toc475077828</vt:lpwstr>
      </vt:variant>
      <vt:variant>
        <vt:i4>1376318</vt:i4>
      </vt:variant>
      <vt:variant>
        <vt:i4>500</vt:i4>
      </vt:variant>
      <vt:variant>
        <vt:i4>0</vt:i4>
      </vt:variant>
      <vt:variant>
        <vt:i4>5</vt:i4>
      </vt:variant>
      <vt:variant>
        <vt:lpwstr/>
      </vt:variant>
      <vt:variant>
        <vt:lpwstr>_Toc475077827</vt:lpwstr>
      </vt:variant>
      <vt:variant>
        <vt:i4>1376318</vt:i4>
      </vt:variant>
      <vt:variant>
        <vt:i4>494</vt:i4>
      </vt:variant>
      <vt:variant>
        <vt:i4>0</vt:i4>
      </vt:variant>
      <vt:variant>
        <vt:i4>5</vt:i4>
      </vt:variant>
      <vt:variant>
        <vt:lpwstr/>
      </vt:variant>
      <vt:variant>
        <vt:lpwstr>_Toc475077826</vt:lpwstr>
      </vt:variant>
      <vt:variant>
        <vt:i4>1376318</vt:i4>
      </vt:variant>
      <vt:variant>
        <vt:i4>488</vt:i4>
      </vt:variant>
      <vt:variant>
        <vt:i4>0</vt:i4>
      </vt:variant>
      <vt:variant>
        <vt:i4>5</vt:i4>
      </vt:variant>
      <vt:variant>
        <vt:lpwstr/>
      </vt:variant>
      <vt:variant>
        <vt:lpwstr>_Toc475077825</vt:lpwstr>
      </vt:variant>
      <vt:variant>
        <vt:i4>1376318</vt:i4>
      </vt:variant>
      <vt:variant>
        <vt:i4>482</vt:i4>
      </vt:variant>
      <vt:variant>
        <vt:i4>0</vt:i4>
      </vt:variant>
      <vt:variant>
        <vt:i4>5</vt:i4>
      </vt:variant>
      <vt:variant>
        <vt:lpwstr/>
      </vt:variant>
      <vt:variant>
        <vt:lpwstr>_Toc475077824</vt:lpwstr>
      </vt:variant>
      <vt:variant>
        <vt:i4>1376318</vt:i4>
      </vt:variant>
      <vt:variant>
        <vt:i4>476</vt:i4>
      </vt:variant>
      <vt:variant>
        <vt:i4>0</vt:i4>
      </vt:variant>
      <vt:variant>
        <vt:i4>5</vt:i4>
      </vt:variant>
      <vt:variant>
        <vt:lpwstr/>
      </vt:variant>
      <vt:variant>
        <vt:lpwstr>_Toc475077823</vt:lpwstr>
      </vt:variant>
      <vt:variant>
        <vt:i4>1376318</vt:i4>
      </vt:variant>
      <vt:variant>
        <vt:i4>470</vt:i4>
      </vt:variant>
      <vt:variant>
        <vt:i4>0</vt:i4>
      </vt:variant>
      <vt:variant>
        <vt:i4>5</vt:i4>
      </vt:variant>
      <vt:variant>
        <vt:lpwstr/>
      </vt:variant>
      <vt:variant>
        <vt:lpwstr>_Toc475077822</vt:lpwstr>
      </vt:variant>
      <vt:variant>
        <vt:i4>1376318</vt:i4>
      </vt:variant>
      <vt:variant>
        <vt:i4>464</vt:i4>
      </vt:variant>
      <vt:variant>
        <vt:i4>0</vt:i4>
      </vt:variant>
      <vt:variant>
        <vt:i4>5</vt:i4>
      </vt:variant>
      <vt:variant>
        <vt:lpwstr/>
      </vt:variant>
      <vt:variant>
        <vt:lpwstr>_Toc475077821</vt:lpwstr>
      </vt:variant>
      <vt:variant>
        <vt:i4>1376318</vt:i4>
      </vt:variant>
      <vt:variant>
        <vt:i4>458</vt:i4>
      </vt:variant>
      <vt:variant>
        <vt:i4>0</vt:i4>
      </vt:variant>
      <vt:variant>
        <vt:i4>5</vt:i4>
      </vt:variant>
      <vt:variant>
        <vt:lpwstr/>
      </vt:variant>
      <vt:variant>
        <vt:lpwstr>_Toc475077820</vt:lpwstr>
      </vt:variant>
      <vt:variant>
        <vt:i4>1441854</vt:i4>
      </vt:variant>
      <vt:variant>
        <vt:i4>452</vt:i4>
      </vt:variant>
      <vt:variant>
        <vt:i4>0</vt:i4>
      </vt:variant>
      <vt:variant>
        <vt:i4>5</vt:i4>
      </vt:variant>
      <vt:variant>
        <vt:lpwstr/>
      </vt:variant>
      <vt:variant>
        <vt:lpwstr>_Toc475077819</vt:lpwstr>
      </vt:variant>
      <vt:variant>
        <vt:i4>1441854</vt:i4>
      </vt:variant>
      <vt:variant>
        <vt:i4>446</vt:i4>
      </vt:variant>
      <vt:variant>
        <vt:i4>0</vt:i4>
      </vt:variant>
      <vt:variant>
        <vt:i4>5</vt:i4>
      </vt:variant>
      <vt:variant>
        <vt:lpwstr/>
      </vt:variant>
      <vt:variant>
        <vt:lpwstr>_Toc475077818</vt:lpwstr>
      </vt:variant>
      <vt:variant>
        <vt:i4>1441854</vt:i4>
      </vt:variant>
      <vt:variant>
        <vt:i4>440</vt:i4>
      </vt:variant>
      <vt:variant>
        <vt:i4>0</vt:i4>
      </vt:variant>
      <vt:variant>
        <vt:i4>5</vt:i4>
      </vt:variant>
      <vt:variant>
        <vt:lpwstr/>
      </vt:variant>
      <vt:variant>
        <vt:lpwstr>_Toc475077817</vt:lpwstr>
      </vt:variant>
      <vt:variant>
        <vt:i4>1441854</vt:i4>
      </vt:variant>
      <vt:variant>
        <vt:i4>434</vt:i4>
      </vt:variant>
      <vt:variant>
        <vt:i4>0</vt:i4>
      </vt:variant>
      <vt:variant>
        <vt:i4>5</vt:i4>
      </vt:variant>
      <vt:variant>
        <vt:lpwstr/>
      </vt:variant>
      <vt:variant>
        <vt:lpwstr>_Toc475077816</vt:lpwstr>
      </vt:variant>
      <vt:variant>
        <vt:i4>1441854</vt:i4>
      </vt:variant>
      <vt:variant>
        <vt:i4>428</vt:i4>
      </vt:variant>
      <vt:variant>
        <vt:i4>0</vt:i4>
      </vt:variant>
      <vt:variant>
        <vt:i4>5</vt:i4>
      </vt:variant>
      <vt:variant>
        <vt:lpwstr/>
      </vt:variant>
      <vt:variant>
        <vt:lpwstr>_Toc475077815</vt:lpwstr>
      </vt:variant>
      <vt:variant>
        <vt:i4>1441854</vt:i4>
      </vt:variant>
      <vt:variant>
        <vt:i4>422</vt:i4>
      </vt:variant>
      <vt:variant>
        <vt:i4>0</vt:i4>
      </vt:variant>
      <vt:variant>
        <vt:i4>5</vt:i4>
      </vt:variant>
      <vt:variant>
        <vt:lpwstr/>
      </vt:variant>
      <vt:variant>
        <vt:lpwstr>_Toc475077814</vt:lpwstr>
      </vt:variant>
      <vt:variant>
        <vt:i4>1441854</vt:i4>
      </vt:variant>
      <vt:variant>
        <vt:i4>416</vt:i4>
      </vt:variant>
      <vt:variant>
        <vt:i4>0</vt:i4>
      </vt:variant>
      <vt:variant>
        <vt:i4>5</vt:i4>
      </vt:variant>
      <vt:variant>
        <vt:lpwstr/>
      </vt:variant>
      <vt:variant>
        <vt:lpwstr>_Toc475077813</vt:lpwstr>
      </vt:variant>
      <vt:variant>
        <vt:i4>1441854</vt:i4>
      </vt:variant>
      <vt:variant>
        <vt:i4>410</vt:i4>
      </vt:variant>
      <vt:variant>
        <vt:i4>0</vt:i4>
      </vt:variant>
      <vt:variant>
        <vt:i4>5</vt:i4>
      </vt:variant>
      <vt:variant>
        <vt:lpwstr/>
      </vt:variant>
      <vt:variant>
        <vt:lpwstr>_Toc475077812</vt:lpwstr>
      </vt:variant>
      <vt:variant>
        <vt:i4>1441854</vt:i4>
      </vt:variant>
      <vt:variant>
        <vt:i4>404</vt:i4>
      </vt:variant>
      <vt:variant>
        <vt:i4>0</vt:i4>
      </vt:variant>
      <vt:variant>
        <vt:i4>5</vt:i4>
      </vt:variant>
      <vt:variant>
        <vt:lpwstr/>
      </vt:variant>
      <vt:variant>
        <vt:lpwstr>_Toc475077811</vt:lpwstr>
      </vt:variant>
      <vt:variant>
        <vt:i4>1441854</vt:i4>
      </vt:variant>
      <vt:variant>
        <vt:i4>398</vt:i4>
      </vt:variant>
      <vt:variant>
        <vt:i4>0</vt:i4>
      </vt:variant>
      <vt:variant>
        <vt:i4>5</vt:i4>
      </vt:variant>
      <vt:variant>
        <vt:lpwstr/>
      </vt:variant>
      <vt:variant>
        <vt:lpwstr>_Toc475077810</vt:lpwstr>
      </vt:variant>
      <vt:variant>
        <vt:i4>1507390</vt:i4>
      </vt:variant>
      <vt:variant>
        <vt:i4>392</vt:i4>
      </vt:variant>
      <vt:variant>
        <vt:i4>0</vt:i4>
      </vt:variant>
      <vt:variant>
        <vt:i4>5</vt:i4>
      </vt:variant>
      <vt:variant>
        <vt:lpwstr/>
      </vt:variant>
      <vt:variant>
        <vt:lpwstr>_Toc475077809</vt:lpwstr>
      </vt:variant>
      <vt:variant>
        <vt:i4>1507390</vt:i4>
      </vt:variant>
      <vt:variant>
        <vt:i4>386</vt:i4>
      </vt:variant>
      <vt:variant>
        <vt:i4>0</vt:i4>
      </vt:variant>
      <vt:variant>
        <vt:i4>5</vt:i4>
      </vt:variant>
      <vt:variant>
        <vt:lpwstr/>
      </vt:variant>
      <vt:variant>
        <vt:lpwstr>_Toc475077808</vt:lpwstr>
      </vt:variant>
      <vt:variant>
        <vt:i4>1507390</vt:i4>
      </vt:variant>
      <vt:variant>
        <vt:i4>380</vt:i4>
      </vt:variant>
      <vt:variant>
        <vt:i4>0</vt:i4>
      </vt:variant>
      <vt:variant>
        <vt:i4>5</vt:i4>
      </vt:variant>
      <vt:variant>
        <vt:lpwstr/>
      </vt:variant>
      <vt:variant>
        <vt:lpwstr>_Toc475077807</vt:lpwstr>
      </vt:variant>
      <vt:variant>
        <vt:i4>1507390</vt:i4>
      </vt:variant>
      <vt:variant>
        <vt:i4>374</vt:i4>
      </vt:variant>
      <vt:variant>
        <vt:i4>0</vt:i4>
      </vt:variant>
      <vt:variant>
        <vt:i4>5</vt:i4>
      </vt:variant>
      <vt:variant>
        <vt:lpwstr/>
      </vt:variant>
      <vt:variant>
        <vt:lpwstr>_Toc475077806</vt:lpwstr>
      </vt:variant>
      <vt:variant>
        <vt:i4>1507390</vt:i4>
      </vt:variant>
      <vt:variant>
        <vt:i4>368</vt:i4>
      </vt:variant>
      <vt:variant>
        <vt:i4>0</vt:i4>
      </vt:variant>
      <vt:variant>
        <vt:i4>5</vt:i4>
      </vt:variant>
      <vt:variant>
        <vt:lpwstr/>
      </vt:variant>
      <vt:variant>
        <vt:lpwstr>_Toc475077805</vt:lpwstr>
      </vt:variant>
      <vt:variant>
        <vt:i4>1507390</vt:i4>
      </vt:variant>
      <vt:variant>
        <vt:i4>362</vt:i4>
      </vt:variant>
      <vt:variant>
        <vt:i4>0</vt:i4>
      </vt:variant>
      <vt:variant>
        <vt:i4>5</vt:i4>
      </vt:variant>
      <vt:variant>
        <vt:lpwstr/>
      </vt:variant>
      <vt:variant>
        <vt:lpwstr>_Toc475077804</vt:lpwstr>
      </vt:variant>
      <vt:variant>
        <vt:i4>1507390</vt:i4>
      </vt:variant>
      <vt:variant>
        <vt:i4>356</vt:i4>
      </vt:variant>
      <vt:variant>
        <vt:i4>0</vt:i4>
      </vt:variant>
      <vt:variant>
        <vt:i4>5</vt:i4>
      </vt:variant>
      <vt:variant>
        <vt:lpwstr/>
      </vt:variant>
      <vt:variant>
        <vt:lpwstr>_Toc475077803</vt:lpwstr>
      </vt:variant>
      <vt:variant>
        <vt:i4>1507390</vt:i4>
      </vt:variant>
      <vt:variant>
        <vt:i4>350</vt:i4>
      </vt:variant>
      <vt:variant>
        <vt:i4>0</vt:i4>
      </vt:variant>
      <vt:variant>
        <vt:i4>5</vt:i4>
      </vt:variant>
      <vt:variant>
        <vt:lpwstr/>
      </vt:variant>
      <vt:variant>
        <vt:lpwstr>_Toc475077802</vt:lpwstr>
      </vt:variant>
      <vt:variant>
        <vt:i4>1507390</vt:i4>
      </vt:variant>
      <vt:variant>
        <vt:i4>344</vt:i4>
      </vt:variant>
      <vt:variant>
        <vt:i4>0</vt:i4>
      </vt:variant>
      <vt:variant>
        <vt:i4>5</vt:i4>
      </vt:variant>
      <vt:variant>
        <vt:lpwstr/>
      </vt:variant>
      <vt:variant>
        <vt:lpwstr>_Toc475077801</vt:lpwstr>
      </vt:variant>
      <vt:variant>
        <vt:i4>1507390</vt:i4>
      </vt:variant>
      <vt:variant>
        <vt:i4>338</vt:i4>
      </vt:variant>
      <vt:variant>
        <vt:i4>0</vt:i4>
      </vt:variant>
      <vt:variant>
        <vt:i4>5</vt:i4>
      </vt:variant>
      <vt:variant>
        <vt:lpwstr/>
      </vt:variant>
      <vt:variant>
        <vt:lpwstr>_Toc475077800</vt:lpwstr>
      </vt:variant>
      <vt:variant>
        <vt:i4>1966129</vt:i4>
      </vt:variant>
      <vt:variant>
        <vt:i4>332</vt:i4>
      </vt:variant>
      <vt:variant>
        <vt:i4>0</vt:i4>
      </vt:variant>
      <vt:variant>
        <vt:i4>5</vt:i4>
      </vt:variant>
      <vt:variant>
        <vt:lpwstr/>
      </vt:variant>
      <vt:variant>
        <vt:lpwstr>_Toc475077799</vt:lpwstr>
      </vt:variant>
      <vt:variant>
        <vt:i4>1966129</vt:i4>
      </vt:variant>
      <vt:variant>
        <vt:i4>326</vt:i4>
      </vt:variant>
      <vt:variant>
        <vt:i4>0</vt:i4>
      </vt:variant>
      <vt:variant>
        <vt:i4>5</vt:i4>
      </vt:variant>
      <vt:variant>
        <vt:lpwstr/>
      </vt:variant>
      <vt:variant>
        <vt:lpwstr>_Toc475077798</vt:lpwstr>
      </vt:variant>
      <vt:variant>
        <vt:i4>1966129</vt:i4>
      </vt:variant>
      <vt:variant>
        <vt:i4>320</vt:i4>
      </vt:variant>
      <vt:variant>
        <vt:i4>0</vt:i4>
      </vt:variant>
      <vt:variant>
        <vt:i4>5</vt:i4>
      </vt:variant>
      <vt:variant>
        <vt:lpwstr/>
      </vt:variant>
      <vt:variant>
        <vt:lpwstr>_Toc475077797</vt:lpwstr>
      </vt:variant>
      <vt:variant>
        <vt:i4>1966129</vt:i4>
      </vt:variant>
      <vt:variant>
        <vt:i4>314</vt:i4>
      </vt:variant>
      <vt:variant>
        <vt:i4>0</vt:i4>
      </vt:variant>
      <vt:variant>
        <vt:i4>5</vt:i4>
      </vt:variant>
      <vt:variant>
        <vt:lpwstr/>
      </vt:variant>
      <vt:variant>
        <vt:lpwstr>_Toc475077796</vt:lpwstr>
      </vt:variant>
      <vt:variant>
        <vt:i4>1966129</vt:i4>
      </vt:variant>
      <vt:variant>
        <vt:i4>308</vt:i4>
      </vt:variant>
      <vt:variant>
        <vt:i4>0</vt:i4>
      </vt:variant>
      <vt:variant>
        <vt:i4>5</vt:i4>
      </vt:variant>
      <vt:variant>
        <vt:lpwstr/>
      </vt:variant>
      <vt:variant>
        <vt:lpwstr>_Toc475077795</vt:lpwstr>
      </vt:variant>
      <vt:variant>
        <vt:i4>1966129</vt:i4>
      </vt:variant>
      <vt:variant>
        <vt:i4>302</vt:i4>
      </vt:variant>
      <vt:variant>
        <vt:i4>0</vt:i4>
      </vt:variant>
      <vt:variant>
        <vt:i4>5</vt:i4>
      </vt:variant>
      <vt:variant>
        <vt:lpwstr/>
      </vt:variant>
      <vt:variant>
        <vt:lpwstr>_Toc475077794</vt:lpwstr>
      </vt:variant>
      <vt:variant>
        <vt:i4>1966129</vt:i4>
      </vt:variant>
      <vt:variant>
        <vt:i4>296</vt:i4>
      </vt:variant>
      <vt:variant>
        <vt:i4>0</vt:i4>
      </vt:variant>
      <vt:variant>
        <vt:i4>5</vt:i4>
      </vt:variant>
      <vt:variant>
        <vt:lpwstr/>
      </vt:variant>
      <vt:variant>
        <vt:lpwstr>_Toc475077793</vt:lpwstr>
      </vt:variant>
      <vt:variant>
        <vt:i4>1966129</vt:i4>
      </vt:variant>
      <vt:variant>
        <vt:i4>290</vt:i4>
      </vt:variant>
      <vt:variant>
        <vt:i4>0</vt:i4>
      </vt:variant>
      <vt:variant>
        <vt:i4>5</vt:i4>
      </vt:variant>
      <vt:variant>
        <vt:lpwstr/>
      </vt:variant>
      <vt:variant>
        <vt:lpwstr>_Toc475077792</vt:lpwstr>
      </vt:variant>
      <vt:variant>
        <vt:i4>1966129</vt:i4>
      </vt:variant>
      <vt:variant>
        <vt:i4>284</vt:i4>
      </vt:variant>
      <vt:variant>
        <vt:i4>0</vt:i4>
      </vt:variant>
      <vt:variant>
        <vt:i4>5</vt:i4>
      </vt:variant>
      <vt:variant>
        <vt:lpwstr/>
      </vt:variant>
      <vt:variant>
        <vt:lpwstr>_Toc475077791</vt:lpwstr>
      </vt:variant>
      <vt:variant>
        <vt:i4>1966129</vt:i4>
      </vt:variant>
      <vt:variant>
        <vt:i4>278</vt:i4>
      </vt:variant>
      <vt:variant>
        <vt:i4>0</vt:i4>
      </vt:variant>
      <vt:variant>
        <vt:i4>5</vt:i4>
      </vt:variant>
      <vt:variant>
        <vt:lpwstr/>
      </vt:variant>
      <vt:variant>
        <vt:lpwstr>_Toc475077790</vt:lpwstr>
      </vt:variant>
      <vt:variant>
        <vt:i4>2031665</vt:i4>
      </vt:variant>
      <vt:variant>
        <vt:i4>272</vt:i4>
      </vt:variant>
      <vt:variant>
        <vt:i4>0</vt:i4>
      </vt:variant>
      <vt:variant>
        <vt:i4>5</vt:i4>
      </vt:variant>
      <vt:variant>
        <vt:lpwstr/>
      </vt:variant>
      <vt:variant>
        <vt:lpwstr>_Toc475077789</vt:lpwstr>
      </vt:variant>
      <vt:variant>
        <vt:i4>2031665</vt:i4>
      </vt:variant>
      <vt:variant>
        <vt:i4>266</vt:i4>
      </vt:variant>
      <vt:variant>
        <vt:i4>0</vt:i4>
      </vt:variant>
      <vt:variant>
        <vt:i4>5</vt:i4>
      </vt:variant>
      <vt:variant>
        <vt:lpwstr/>
      </vt:variant>
      <vt:variant>
        <vt:lpwstr>_Toc475077788</vt:lpwstr>
      </vt:variant>
      <vt:variant>
        <vt:i4>2031665</vt:i4>
      </vt:variant>
      <vt:variant>
        <vt:i4>260</vt:i4>
      </vt:variant>
      <vt:variant>
        <vt:i4>0</vt:i4>
      </vt:variant>
      <vt:variant>
        <vt:i4>5</vt:i4>
      </vt:variant>
      <vt:variant>
        <vt:lpwstr/>
      </vt:variant>
      <vt:variant>
        <vt:lpwstr>_Toc475077787</vt:lpwstr>
      </vt:variant>
      <vt:variant>
        <vt:i4>2031665</vt:i4>
      </vt:variant>
      <vt:variant>
        <vt:i4>254</vt:i4>
      </vt:variant>
      <vt:variant>
        <vt:i4>0</vt:i4>
      </vt:variant>
      <vt:variant>
        <vt:i4>5</vt:i4>
      </vt:variant>
      <vt:variant>
        <vt:lpwstr/>
      </vt:variant>
      <vt:variant>
        <vt:lpwstr>_Toc475077786</vt:lpwstr>
      </vt:variant>
      <vt:variant>
        <vt:i4>2031665</vt:i4>
      </vt:variant>
      <vt:variant>
        <vt:i4>248</vt:i4>
      </vt:variant>
      <vt:variant>
        <vt:i4>0</vt:i4>
      </vt:variant>
      <vt:variant>
        <vt:i4>5</vt:i4>
      </vt:variant>
      <vt:variant>
        <vt:lpwstr/>
      </vt:variant>
      <vt:variant>
        <vt:lpwstr>_Toc475077785</vt:lpwstr>
      </vt:variant>
      <vt:variant>
        <vt:i4>2031665</vt:i4>
      </vt:variant>
      <vt:variant>
        <vt:i4>242</vt:i4>
      </vt:variant>
      <vt:variant>
        <vt:i4>0</vt:i4>
      </vt:variant>
      <vt:variant>
        <vt:i4>5</vt:i4>
      </vt:variant>
      <vt:variant>
        <vt:lpwstr/>
      </vt:variant>
      <vt:variant>
        <vt:lpwstr>_Toc475077784</vt:lpwstr>
      </vt:variant>
      <vt:variant>
        <vt:i4>2031665</vt:i4>
      </vt:variant>
      <vt:variant>
        <vt:i4>236</vt:i4>
      </vt:variant>
      <vt:variant>
        <vt:i4>0</vt:i4>
      </vt:variant>
      <vt:variant>
        <vt:i4>5</vt:i4>
      </vt:variant>
      <vt:variant>
        <vt:lpwstr/>
      </vt:variant>
      <vt:variant>
        <vt:lpwstr>_Toc475077783</vt:lpwstr>
      </vt:variant>
      <vt:variant>
        <vt:i4>2031665</vt:i4>
      </vt:variant>
      <vt:variant>
        <vt:i4>230</vt:i4>
      </vt:variant>
      <vt:variant>
        <vt:i4>0</vt:i4>
      </vt:variant>
      <vt:variant>
        <vt:i4>5</vt:i4>
      </vt:variant>
      <vt:variant>
        <vt:lpwstr/>
      </vt:variant>
      <vt:variant>
        <vt:lpwstr>_Toc475077782</vt:lpwstr>
      </vt:variant>
      <vt:variant>
        <vt:i4>2031665</vt:i4>
      </vt:variant>
      <vt:variant>
        <vt:i4>224</vt:i4>
      </vt:variant>
      <vt:variant>
        <vt:i4>0</vt:i4>
      </vt:variant>
      <vt:variant>
        <vt:i4>5</vt:i4>
      </vt:variant>
      <vt:variant>
        <vt:lpwstr/>
      </vt:variant>
      <vt:variant>
        <vt:lpwstr>_Toc475077781</vt:lpwstr>
      </vt:variant>
      <vt:variant>
        <vt:i4>2031665</vt:i4>
      </vt:variant>
      <vt:variant>
        <vt:i4>218</vt:i4>
      </vt:variant>
      <vt:variant>
        <vt:i4>0</vt:i4>
      </vt:variant>
      <vt:variant>
        <vt:i4>5</vt:i4>
      </vt:variant>
      <vt:variant>
        <vt:lpwstr/>
      </vt:variant>
      <vt:variant>
        <vt:lpwstr>_Toc475077780</vt:lpwstr>
      </vt:variant>
      <vt:variant>
        <vt:i4>1048625</vt:i4>
      </vt:variant>
      <vt:variant>
        <vt:i4>212</vt:i4>
      </vt:variant>
      <vt:variant>
        <vt:i4>0</vt:i4>
      </vt:variant>
      <vt:variant>
        <vt:i4>5</vt:i4>
      </vt:variant>
      <vt:variant>
        <vt:lpwstr/>
      </vt:variant>
      <vt:variant>
        <vt:lpwstr>_Toc475077779</vt:lpwstr>
      </vt:variant>
      <vt:variant>
        <vt:i4>1048625</vt:i4>
      </vt:variant>
      <vt:variant>
        <vt:i4>206</vt:i4>
      </vt:variant>
      <vt:variant>
        <vt:i4>0</vt:i4>
      </vt:variant>
      <vt:variant>
        <vt:i4>5</vt:i4>
      </vt:variant>
      <vt:variant>
        <vt:lpwstr/>
      </vt:variant>
      <vt:variant>
        <vt:lpwstr>_Toc475077778</vt:lpwstr>
      </vt:variant>
      <vt:variant>
        <vt:i4>1048625</vt:i4>
      </vt:variant>
      <vt:variant>
        <vt:i4>200</vt:i4>
      </vt:variant>
      <vt:variant>
        <vt:i4>0</vt:i4>
      </vt:variant>
      <vt:variant>
        <vt:i4>5</vt:i4>
      </vt:variant>
      <vt:variant>
        <vt:lpwstr/>
      </vt:variant>
      <vt:variant>
        <vt:lpwstr>_Toc475077777</vt:lpwstr>
      </vt:variant>
      <vt:variant>
        <vt:i4>1048625</vt:i4>
      </vt:variant>
      <vt:variant>
        <vt:i4>194</vt:i4>
      </vt:variant>
      <vt:variant>
        <vt:i4>0</vt:i4>
      </vt:variant>
      <vt:variant>
        <vt:i4>5</vt:i4>
      </vt:variant>
      <vt:variant>
        <vt:lpwstr/>
      </vt:variant>
      <vt:variant>
        <vt:lpwstr>_Toc475077776</vt:lpwstr>
      </vt:variant>
      <vt:variant>
        <vt:i4>1048625</vt:i4>
      </vt:variant>
      <vt:variant>
        <vt:i4>188</vt:i4>
      </vt:variant>
      <vt:variant>
        <vt:i4>0</vt:i4>
      </vt:variant>
      <vt:variant>
        <vt:i4>5</vt:i4>
      </vt:variant>
      <vt:variant>
        <vt:lpwstr/>
      </vt:variant>
      <vt:variant>
        <vt:lpwstr>_Toc475077775</vt:lpwstr>
      </vt:variant>
      <vt:variant>
        <vt:i4>1048625</vt:i4>
      </vt:variant>
      <vt:variant>
        <vt:i4>182</vt:i4>
      </vt:variant>
      <vt:variant>
        <vt:i4>0</vt:i4>
      </vt:variant>
      <vt:variant>
        <vt:i4>5</vt:i4>
      </vt:variant>
      <vt:variant>
        <vt:lpwstr/>
      </vt:variant>
      <vt:variant>
        <vt:lpwstr>_Toc475077774</vt:lpwstr>
      </vt:variant>
      <vt:variant>
        <vt:i4>1048625</vt:i4>
      </vt:variant>
      <vt:variant>
        <vt:i4>176</vt:i4>
      </vt:variant>
      <vt:variant>
        <vt:i4>0</vt:i4>
      </vt:variant>
      <vt:variant>
        <vt:i4>5</vt:i4>
      </vt:variant>
      <vt:variant>
        <vt:lpwstr/>
      </vt:variant>
      <vt:variant>
        <vt:lpwstr>_Toc475077773</vt:lpwstr>
      </vt:variant>
      <vt:variant>
        <vt:i4>1048625</vt:i4>
      </vt:variant>
      <vt:variant>
        <vt:i4>170</vt:i4>
      </vt:variant>
      <vt:variant>
        <vt:i4>0</vt:i4>
      </vt:variant>
      <vt:variant>
        <vt:i4>5</vt:i4>
      </vt:variant>
      <vt:variant>
        <vt:lpwstr/>
      </vt:variant>
      <vt:variant>
        <vt:lpwstr>_Toc475077772</vt:lpwstr>
      </vt:variant>
      <vt:variant>
        <vt:i4>1048625</vt:i4>
      </vt:variant>
      <vt:variant>
        <vt:i4>164</vt:i4>
      </vt:variant>
      <vt:variant>
        <vt:i4>0</vt:i4>
      </vt:variant>
      <vt:variant>
        <vt:i4>5</vt:i4>
      </vt:variant>
      <vt:variant>
        <vt:lpwstr/>
      </vt:variant>
      <vt:variant>
        <vt:lpwstr>_Toc475077771</vt:lpwstr>
      </vt:variant>
      <vt:variant>
        <vt:i4>1048625</vt:i4>
      </vt:variant>
      <vt:variant>
        <vt:i4>158</vt:i4>
      </vt:variant>
      <vt:variant>
        <vt:i4>0</vt:i4>
      </vt:variant>
      <vt:variant>
        <vt:i4>5</vt:i4>
      </vt:variant>
      <vt:variant>
        <vt:lpwstr/>
      </vt:variant>
      <vt:variant>
        <vt:lpwstr>_Toc475077770</vt:lpwstr>
      </vt:variant>
      <vt:variant>
        <vt:i4>1114161</vt:i4>
      </vt:variant>
      <vt:variant>
        <vt:i4>152</vt:i4>
      </vt:variant>
      <vt:variant>
        <vt:i4>0</vt:i4>
      </vt:variant>
      <vt:variant>
        <vt:i4>5</vt:i4>
      </vt:variant>
      <vt:variant>
        <vt:lpwstr/>
      </vt:variant>
      <vt:variant>
        <vt:lpwstr>_Toc475077769</vt:lpwstr>
      </vt:variant>
      <vt:variant>
        <vt:i4>1114161</vt:i4>
      </vt:variant>
      <vt:variant>
        <vt:i4>146</vt:i4>
      </vt:variant>
      <vt:variant>
        <vt:i4>0</vt:i4>
      </vt:variant>
      <vt:variant>
        <vt:i4>5</vt:i4>
      </vt:variant>
      <vt:variant>
        <vt:lpwstr/>
      </vt:variant>
      <vt:variant>
        <vt:lpwstr>_Toc475077768</vt:lpwstr>
      </vt:variant>
      <vt:variant>
        <vt:i4>1114161</vt:i4>
      </vt:variant>
      <vt:variant>
        <vt:i4>140</vt:i4>
      </vt:variant>
      <vt:variant>
        <vt:i4>0</vt:i4>
      </vt:variant>
      <vt:variant>
        <vt:i4>5</vt:i4>
      </vt:variant>
      <vt:variant>
        <vt:lpwstr/>
      </vt:variant>
      <vt:variant>
        <vt:lpwstr>_Toc475077767</vt:lpwstr>
      </vt:variant>
      <vt:variant>
        <vt:i4>1114161</vt:i4>
      </vt:variant>
      <vt:variant>
        <vt:i4>134</vt:i4>
      </vt:variant>
      <vt:variant>
        <vt:i4>0</vt:i4>
      </vt:variant>
      <vt:variant>
        <vt:i4>5</vt:i4>
      </vt:variant>
      <vt:variant>
        <vt:lpwstr/>
      </vt:variant>
      <vt:variant>
        <vt:lpwstr>_Toc475077766</vt:lpwstr>
      </vt:variant>
      <vt:variant>
        <vt:i4>1114161</vt:i4>
      </vt:variant>
      <vt:variant>
        <vt:i4>128</vt:i4>
      </vt:variant>
      <vt:variant>
        <vt:i4>0</vt:i4>
      </vt:variant>
      <vt:variant>
        <vt:i4>5</vt:i4>
      </vt:variant>
      <vt:variant>
        <vt:lpwstr/>
      </vt:variant>
      <vt:variant>
        <vt:lpwstr>_Toc475077765</vt:lpwstr>
      </vt:variant>
      <vt:variant>
        <vt:i4>1114161</vt:i4>
      </vt:variant>
      <vt:variant>
        <vt:i4>122</vt:i4>
      </vt:variant>
      <vt:variant>
        <vt:i4>0</vt:i4>
      </vt:variant>
      <vt:variant>
        <vt:i4>5</vt:i4>
      </vt:variant>
      <vt:variant>
        <vt:lpwstr/>
      </vt:variant>
      <vt:variant>
        <vt:lpwstr>_Toc475077764</vt:lpwstr>
      </vt:variant>
      <vt:variant>
        <vt:i4>1114161</vt:i4>
      </vt:variant>
      <vt:variant>
        <vt:i4>116</vt:i4>
      </vt:variant>
      <vt:variant>
        <vt:i4>0</vt:i4>
      </vt:variant>
      <vt:variant>
        <vt:i4>5</vt:i4>
      </vt:variant>
      <vt:variant>
        <vt:lpwstr/>
      </vt:variant>
      <vt:variant>
        <vt:lpwstr>_Toc475077763</vt:lpwstr>
      </vt:variant>
      <vt:variant>
        <vt:i4>1114161</vt:i4>
      </vt:variant>
      <vt:variant>
        <vt:i4>110</vt:i4>
      </vt:variant>
      <vt:variant>
        <vt:i4>0</vt:i4>
      </vt:variant>
      <vt:variant>
        <vt:i4>5</vt:i4>
      </vt:variant>
      <vt:variant>
        <vt:lpwstr/>
      </vt:variant>
      <vt:variant>
        <vt:lpwstr>_Toc475077762</vt:lpwstr>
      </vt:variant>
      <vt:variant>
        <vt:i4>1114161</vt:i4>
      </vt:variant>
      <vt:variant>
        <vt:i4>104</vt:i4>
      </vt:variant>
      <vt:variant>
        <vt:i4>0</vt:i4>
      </vt:variant>
      <vt:variant>
        <vt:i4>5</vt:i4>
      </vt:variant>
      <vt:variant>
        <vt:lpwstr/>
      </vt:variant>
      <vt:variant>
        <vt:lpwstr>_Toc475077761</vt:lpwstr>
      </vt:variant>
      <vt:variant>
        <vt:i4>1114161</vt:i4>
      </vt:variant>
      <vt:variant>
        <vt:i4>98</vt:i4>
      </vt:variant>
      <vt:variant>
        <vt:i4>0</vt:i4>
      </vt:variant>
      <vt:variant>
        <vt:i4>5</vt:i4>
      </vt:variant>
      <vt:variant>
        <vt:lpwstr/>
      </vt:variant>
      <vt:variant>
        <vt:lpwstr>_Toc475077760</vt:lpwstr>
      </vt:variant>
      <vt:variant>
        <vt:i4>1179697</vt:i4>
      </vt:variant>
      <vt:variant>
        <vt:i4>92</vt:i4>
      </vt:variant>
      <vt:variant>
        <vt:i4>0</vt:i4>
      </vt:variant>
      <vt:variant>
        <vt:i4>5</vt:i4>
      </vt:variant>
      <vt:variant>
        <vt:lpwstr/>
      </vt:variant>
      <vt:variant>
        <vt:lpwstr>_Toc475077759</vt:lpwstr>
      </vt:variant>
      <vt:variant>
        <vt:i4>1179697</vt:i4>
      </vt:variant>
      <vt:variant>
        <vt:i4>86</vt:i4>
      </vt:variant>
      <vt:variant>
        <vt:i4>0</vt:i4>
      </vt:variant>
      <vt:variant>
        <vt:i4>5</vt:i4>
      </vt:variant>
      <vt:variant>
        <vt:lpwstr/>
      </vt:variant>
      <vt:variant>
        <vt:lpwstr>_Toc475077758</vt:lpwstr>
      </vt:variant>
      <vt:variant>
        <vt:i4>1179697</vt:i4>
      </vt:variant>
      <vt:variant>
        <vt:i4>80</vt:i4>
      </vt:variant>
      <vt:variant>
        <vt:i4>0</vt:i4>
      </vt:variant>
      <vt:variant>
        <vt:i4>5</vt:i4>
      </vt:variant>
      <vt:variant>
        <vt:lpwstr/>
      </vt:variant>
      <vt:variant>
        <vt:lpwstr>_Toc475077757</vt:lpwstr>
      </vt:variant>
      <vt:variant>
        <vt:i4>1179697</vt:i4>
      </vt:variant>
      <vt:variant>
        <vt:i4>74</vt:i4>
      </vt:variant>
      <vt:variant>
        <vt:i4>0</vt:i4>
      </vt:variant>
      <vt:variant>
        <vt:i4>5</vt:i4>
      </vt:variant>
      <vt:variant>
        <vt:lpwstr/>
      </vt:variant>
      <vt:variant>
        <vt:lpwstr>_Toc475077756</vt:lpwstr>
      </vt:variant>
      <vt:variant>
        <vt:i4>1179697</vt:i4>
      </vt:variant>
      <vt:variant>
        <vt:i4>68</vt:i4>
      </vt:variant>
      <vt:variant>
        <vt:i4>0</vt:i4>
      </vt:variant>
      <vt:variant>
        <vt:i4>5</vt:i4>
      </vt:variant>
      <vt:variant>
        <vt:lpwstr/>
      </vt:variant>
      <vt:variant>
        <vt:lpwstr>_Toc475077755</vt:lpwstr>
      </vt:variant>
      <vt:variant>
        <vt:i4>1179697</vt:i4>
      </vt:variant>
      <vt:variant>
        <vt:i4>62</vt:i4>
      </vt:variant>
      <vt:variant>
        <vt:i4>0</vt:i4>
      </vt:variant>
      <vt:variant>
        <vt:i4>5</vt:i4>
      </vt:variant>
      <vt:variant>
        <vt:lpwstr/>
      </vt:variant>
      <vt:variant>
        <vt:lpwstr>_Toc475077754</vt:lpwstr>
      </vt:variant>
      <vt:variant>
        <vt:i4>1179697</vt:i4>
      </vt:variant>
      <vt:variant>
        <vt:i4>56</vt:i4>
      </vt:variant>
      <vt:variant>
        <vt:i4>0</vt:i4>
      </vt:variant>
      <vt:variant>
        <vt:i4>5</vt:i4>
      </vt:variant>
      <vt:variant>
        <vt:lpwstr/>
      </vt:variant>
      <vt:variant>
        <vt:lpwstr>_Toc475077753</vt:lpwstr>
      </vt:variant>
      <vt:variant>
        <vt:i4>1179697</vt:i4>
      </vt:variant>
      <vt:variant>
        <vt:i4>50</vt:i4>
      </vt:variant>
      <vt:variant>
        <vt:i4>0</vt:i4>
      </vt:variant>
      <vt:variant>
        <vt:i4>5</vt:i4>
      </vt:variant>
      <vt:variant>
        <vt:lpwstr/>
      </vt:variant>
      <vt:variant>
        <vt:lpwstr>_Toc475077752</vt:lpwstr>
      </vt:variant>
      <vt:variant>
        <vt:i4>1179697</vt:i4>
      </vt:variant>
      <vt:variant>
        <vt:i4>44</vt:i4>
      </vt:variant>
      <vt:variant>
        <vt:i4>0</vt:i4>
      </vt:variant>
      <vt:variant>
        <vt:i4>5</vt:i4>
      </vt:variant>
      <vt:variant>
        <vt:lpwstr/>
      </vt:variant>
      <vt:variant>
        <vt:lpwstr>_Toc475077751</vt:lpwstr>
      </vt:variant>
      <vt:variant>
        <vt:i4>1179697</vt:i4>
      </vt:variant>
      <vt:variant>
        <vt:i4>38</vt:i4>
      </vt:variant>
      <vt:variant>
        <vt:i4>0</vt:i4>
      </vt:variant>
      <vt:variant>
        <vt:i4>5</vt:i4>
      </vt:variant>
      <vt:variant>
        <vt:lpwstr/>
      </vt:variant>
      <vt:variant>
        <vt:lpwstr>_Toc475077750</vt:lpwstr>
      </vt:variant>
      <vt:variant>
        <vt:i4>1245233</vt:i4>
      </vt:variant>
      <vt:variant>
        <vt:i4>32</vt:i4>
      </vt:variant>
      <vt:variant>
        <vt:i4>0</vt:i4>
      </vt:variant>
      <vt:variant>
        <vt:i4>5</vt:i4>
      </vt:variant>
      <vt:variant>
        <vt:lpwstr/>
      </vt:variant>
      <vt:variant>
        <vt:lpwstr>_Toc475077749</vt:lpwstr>
      </vt:variant>
      <vt:variant>
        <vt:i4>1245233</vt:i4>
      </vt:variant>
      <vt:variant>
        <vt:i4>26</vt:i4>
      </vt:variant>
      <vt:variant>
        <vt:i4>0</vt:i4>
      </vt:variant>
      <vt:variant>
        <vt:i4>5</vt:i4>
      </vt:variant>
      <vt:variant>
        <vt:lpwstr/>
      </vt:variant>
      <vt:variant>
        <vt:lpwstr>_Toc475077748</vt:lpwstr>
      </vt:variant>
      <vt:variant>
        <vt:i4>1245233</vt:i4>
      </vt:variant>
      <vt:variant>
        <vt:i4>20</vt:i4>
      </vt:variant>
      <vt:variant>
        <vt:i4>0</vt:i4>
      </vt:variant>
      <vt:variant>
        <vt:i4>5</vt:i4>
      </vt:variant>
      <vt:variant>
        <vt:lpwstr/>
      </vt:variant>
      <vt:variant>
        <vt:lpwstr>_Toc475077747</vt:lpwstr>
      </vt:variant>
      <vt:variant>
        <vt:i4>1245233</vt:i4>
      </vt:variant>
      <vt:variant>
        <vt:i4>14</vt:i4>
      </vt:variant>
      <vt:variant>
        <vt:i4>0</vt:i4>
      </vt:variant>
      <vt:variant>
        <vt:i4>5</vt:i4>
      </vt:variant>
      <vt:variant>
        <vt:lpwstr/>
      </vt:variant>
      <vt:variant>
        <vt:lpwstr>_Toc475077746</vt:lpwstr>
      </vt:variant>
      <vt:variant>
        <vt:i4>1245233</vt:i4>
      </vt:variant>
      <vt:variant>
        <vt:i4>8</vt:i4>
      </vt:variant>
      <vt:variant>
        <vt:i4>0</vt:i4>
      </vt:variant>
      <vt:variant>
        <vt:i4>5</vt:i4>
      </vt:variant>
      <vt:variant>
        <vt:lpwstr/>
      </vt:variant>
      <vt:variant>
        <vt:lpwstr>_Toc475077745</vt:lpwstr>
      </vt:variant>
      <vt:variant>
        <vt:i4>1245233</vt:i4>
      </vt:variant>
      <vt:variant>
        <vt:i4>2</vt:i4>
      </vt:variant>
      <vt:variant>
        <vt:i4>0</vt:i4>
      </vt:variant>
      <vt:variant>
        <vt:i4>5</vt:i4>
      </vt:variant>
      <vt:variant>
        <vt:lpwstr/>
      </vt:variant>
      <vt:variant>
        <vt:lpwstr>_Toc475077744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PiA</dc:title>
  <dc:subject/>
  <dc:creator>Mariusz Celmer</dc:creator>
  <cp:keywords/>
  <cp:lastModifiedBy>Humięcka Violetta (ANW)</cp:lastModifiedBy>
  <cp:revision>6</cp:revision>
  <cp:lastPrinted>2017-04-19T08:30:00Z</cp:lastPrinted>
  <dcterms:created xsi:type="dcterms:W3CDTF">2021-08-30T10:53:00Z</dcterms:created>
  <dcterms:modified xsi:type="dcterms:W3CDTF">2025-06-11T06:16:00Z</dcterms:modified>
</cp:coreProperties>
</file>